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79F0A" w14:textId="613E8924" w:rsidR="00C721BF" w:rsidRPr="001B7F35" w:rsidRDefault="00116774" w:rsidP="001B7F35">
      <w:pPr>
        <w:spacing w:before="60"/>
        <w:jc w:val="center"/>
        <w:rPr>
          <w:rFonts w:ascii="Times New Roman" w:hAnsi="Times New Roman"/>
          <w:b/>
          <w:bCs/>
          <w:color w:val="000000"/>
          <w:sz w:val="26"/>
          <w:szCs w:val="26"/>
        </w:rPr>
      </w:pPr>
      <w:bookmarkStart w:id="0" w:name="_GoBack"/>
      <w:bookmarkEnd w:id="0"/>
      <w:r w:rsidRPr="001B7F35">
        <w:rPr>
          <w:rFonts w:ascii="Times New Roman" w:hAnsi="Times New Roman"/>
          <w:b/>
          <w:bCs/>
          <w:color w:val="000000"/>
          <w:sz w:val="26"/>
          <w:szCs w:val="26"/>
        </w:rPr>
        <w:t>P</w:t>
      </w:r>
      <w:r w:rsidR="00C721BF" w:rsidRPr="001B7F35">
        <w:rPr>
          <w:rFonts w:ascii="Times New Roman" w:hAnsi="Times New Roman"/>
          <w:b/>
          <w:bCs/>
          <w:color w:val="000000"/>
          <w:sz w:val="26"/>
          <w:szCs w:val="26"/>
        </w:rPr>
        <w:t>hiếu số 0</w:t>
      </w:r>
      <w:r w:rsidR="006B62A0">
        <w:rPr>
          <w:rFonts w:ascii="Times New Roman" w:hAnsi="Times New Roman"/>
          <w:b/>
          <w:bCs/>
          <w:color w:val="000000"/>
          <w:sz w:val="26"/>
          <w:szCs w:val="26"/>
        </w:rPr>
        <w:t>3</w:t>
      </w:r>
    </w:p>
    <w:p w14:paraId="77389E2A" w14:textId="77777777" w:rsidR="00C721BF" w:rsidRPr="001B7F35" w:rsidRDefault="00C721BF" w:rsidP="001B7F35">
      <w:pPr>
        <w:spacing w:before="60"/>
        <w:jc w:val="center"/>
        <w:rPr>
          <w:rFonts w:ascii="Times New Roman" w:hAnsi="Times New Roman"/>
          <w:b/>
          <w:bCs/>
          <w:color w:val="000000"/>
          <w:sz w:val="26"/>
          <w:szCs w:val="26"/>
        </w:rPr>
      </w:pPr>
      <w:r w:rsidRPr="001B7F35">
        <w:rPr>
          <w:rFonts w:ascii="Times New Roman" w:hAnsi="Times New Roman"/>
          <w:b/>
          <w:bCs/>
          <w:color w:val="000000"/>
          <w:sz w:val="26"/>
          <w:szCs w:val="26"/>
        </w:rPr>
        <w:t>KHẢO SÁT THỰC TRẠNG TỔ CHỨC VÀ THỰC HIỆN DỊCH VỤ CẤP CỨU năm 2023</w:t>
      </w:r>
    </w:p>
    <w:p w14:paraId="54E6975D" w14:textId="3ED12F59" w:rsidR="00116774" w:rsidRPr="001B7F35" w:rsidRDefault="00116774" w:rsidP="001B7F35">
      <w:pPr>
        <w:spacing w:before="60"/>
        <w:jc w:val="center"/>
        <w:rPr>
          <w:rFonts w:ascii="Times New Roman" w:eastAsia="Calibri" w:hAnsi="Times New Roman"/>
          <w:i/>
          <w:iCs/>
          <w:sz w:val="26"/>
          <w:szCs w:val="26"/>
          <w:lang w:val="vi-VN"/>
        </w:rPr>
      </w:pPr>
      <w:r w:rsidRPr="001B7F35">
        <w:rPr>
          <w:rFonts w:ascii="Times New Roman" w:hAnsi="Times New Roman"/>
          <w:i/>
          <w:iCs/>
          <w:color w:val="000000"/>
          <w:sz w:val="26"/>
          <w:szCs w:val="26"/>
          <w:lang w:val="vi-VN"/>
        </w:rPr>
        <w:t xml:space="preserve">(Dành cho </w:t>
      </w:r>
      <w:r w:rsidR="00712C87" w:rsidRPr="001B7F35">
        <w:rPr>
          <w:rFonts w:ascii="Times New Roman" w:hAnsi="Times New Roman"/>
          <w:i/>
          <w:iCs/>
          <w:color w:val="000000"/>
          <w:sz w:val="26"/>
          <w:szCs w:val="26"/>
        </w:rPr>
        <w:t xml:space="preserve">Bệnh viện trực thuộc </w:t>
      </w:r>
      <w:r w:rsidR="00C721BF" w:rsidRPr="001B7F35">
        <w:rPr>
          <w:rFonts w:ascii="Times New Roman" w:hAnsi="Times New Roman"/>
          <w:i/>
          <w:iCs/>
          <w:color w:val="000000"/>
          <w:sz w:val="26"/>
          <w:szCs w:val="26"/>
        </w:rPr>
        <w:t>Bộ, các Bộ, ngành</w:t>
      </w:r>
      <w:r w:rsidR="00712C87" w:rsidRPr="001B7F35">
        <w:rPr>
          <w:rFonts w:ascii="Times New Roman" w:hAnsi="Times New Roman"/>
          <w:i/>
          <w:iCs/>
          <w:color w:val="000000"/>
          <w:sz w:val="26"/>
          <w:szCs w:val="26"/>
        </w:rPr>
        <w:t>, Bệnh viện đa khoa tỉnh/thành phố, Bệnh viện tư nhân</w:t>
      </w:r>
      <w:r w:rsidR="00C721BF" w:rsidRPr="001B7F35">
        <w:rPr>
          <w:rFonts w:ascii="Times New Roman" w:hAnsi="Times New Roman"/>
          <w:i/>
          <w:iCs/>
          <w:color w:val="000000"/>
          <w:sz w:val="26"/>
          <w:szCs w:val="26"/>
        </w:rPr>
        <w:t>, Trung tâm y tế/Bệnh viện quận, huyện</w:t>
      </w:r>
      <w:r w:rsidRPr="001B7F35">
        <w:rPr>
          <w:rFonts w:ascii="Times New Roman" w:eastAsia="Calibri" w:hAnsi="Times New Roman"/>
          <w:i/>
          <w:iCs/>
          <w:sz w:val="26"/>
          <w:szCs w:val="26"/>
          <w:lang w:val="vi-VN"/>
        </w:rPr>
        <w:t xml:space="preserve"> sau đây gọi tắt là </w:t>
      </w:r>
      <w:r w:rsidR="00434572" w:rsidRPr="001B7F35">
        <w:rPr>
          <w:rFonts w:ascii="Times New Roman" w:eastAsia="Calibri" w:hAnsi="Times New Roman"/>
          <w:i/>
          <w:iCs/>
          <w:sz w:val="26"/>
          <w:szCs w:val="26"/>
        </w:rPr>
        <w:t>Cơ sở</w:t>
      </w:r>
      <w:r w:rsidRPr="001B7F35">
        <w:rPr>
          <w:rFonts w:ascii="Times New Roman" w:eastAsia="Calibri" w:hAnsi="Times New Roman"/>
          <w:i/>
          <w:iCs/>
          <w:sz w:val="26"/>
          <w:szCs w:val="26"/>
          <w:lang w:val="vi-VN"/>
        </w:rPr>
        <w:t>)</w:t>
      </w:r>
    </w:p>
    <w:p w14:paraId="2D49AA9F" w14:textId="77777777" w:rsidR="00116774" w:rsidRPr="001B7F35" w:rsidRDefault="00116774" w:rsidP="001B7F35">
      <w:pPr>
        <w:spacing w:before="60"/>
        <w:rPr>
          <w:rFonts w:ascii="Times New Roman" w:hAnsi="Times New Roman"/>
          <w:i/>
          <w:iCs/>
          <w:color w:val="000000"/>
          <w:sz w:val="26"/>
          <w:szCs w:val="26"/>
          <w:lang w:val="vi-VN"/>
        </w:rPr>
      </w:pPr>
    </w:p>
    <w:p w14:paraId="7E235573" w14:textId="77777777" w:rsidR="00116774" w:rsidRPr="001B7F35" w:rsidRDefault="00116774" w:rsidP="001B7F35">
      <w:pPr>
        <w:spacing w:before="60"/>
        <w:jc w:val="both"/>
        <w:rPr>
          <w:rFonts w:ascii="Times New Roman" w:hAnsi="Times New Roman"/>
          <w:color w:val="0000FF"/>
          <w:sz w:val="26"/>
          <w:szCs w:val="26"/>
          <w:u w:val="single"/>
          <w:lang w:val="vi-VN"/>
        </w:rPr>
      </w:pPr>
      <w:r w:rsidRPr="001B7F35">
        <w:rPr>
          <w:rFonts w:ascii="Times New Roman" w:hAnsi="Times New Roman"/>
          <w:i/>
          <w:iCs/>
          <w:color w:val="000000"/>
          <w:sz w:val="26"/>
          <w:szCs w:val="26"/>
        </w:rPr>
        <w:t>Ghi chú: trong quá trình thu thập thông tin vào mẫu phiếu, nếu có vướng mắc hoặc cần thêm thông tin, đề nghị liên hệ: CN. Đỗ Thị Thư – ĐT: 0984723924, email: dothu156@gmail.com</w:t>
      </w:r>
      <w:r w:rsidRPr="001B7F35">
        <w:rPr>
          <w:rFonts w:ascii="Times New Roman" w:hAnsi="Times New Roman"/>
          <w:color w:val="0000FF"/>
          <w:sz w:val="26"/>
          <w:szCs w:val="26"/>
          <w:u w:val="single"/>
          <w:lang w:val="vi-VN"/>
        </w:rPr>
        <w:t>.</w:t>
      </w:r>
    </w:p>
    <w:p w14:paraId="2C9205C1" w14:textId="77777777" w:rsidR="00116774" w:rsidRPr="001B7F35" w:rsidRDefault="00116774" w:rsidP="001B7F35">
      <w:pPr>
        <w:spacing w:before="60"/>
        <w:jc w:val="both"/>
        <w:rPr>
          <w:rFonts w:ascii="Times New Roman" w:hAnsi="Times New Roman"/>
          <w:color w:val="0000FF"/>
          <w:sz w:val="26"/>
          <w:szCs w:val="26"/>
          <w:u w:val="single"/>
        </w:rPr>
      </w:pPr>
      <w:r w:rsidRPr="001B7F35">
        <w:rPr>
          <w:rFonts w:ascii="Times New Roman" w:hAnsi="Times New Roman"/>
          <w:color w:val="0000FF"/>
          <w:sz w:val="26"/>
          <w:szCs w:val="26"/>
          <w:u w:val="single"/>
        </w:rPr>
        <w:t xml:space="preserve"> </w:t>
      </w:r>
    </w:p>
    <w:p w14:paraId="3692C3B1" w14:textId="1CD69BB7" w:rsidR="003072A6" w:rsidRPr="001B7F35" w:rsidRDefault="00E4669B" w:rsidP="001B7F35">
      <w:pPr>
        <w:spacing w:before="60"/>
        <w:rPr>
          <w:rFonts w:ascii="Times New Roman" w:hAnsi="Times New Roman"/>
          <w:b/>
          <w:bCs/>
          <w:sz w:val="26"/>
          <w:szCs w:val="26"/>
        </w:rPr>
      </w:pPr>
      <w:r w:rsidRPr="001B7F35">
        <w:rPr>
          <w:rFonts w:ascii="Times New Roman" w:hAnsi="Times New Roman"/>
          <w:b/>
          <w:bCs/>
          <w:sz w:val="26"/>
          <w:szCs w:val="26"/>
        </w:rPr>
        <w:t>A</w:t>
      </w:r>
      <w:r w:rsidR="003072A6" w:rsidRPr="001B7F35">
        <w:rPr>
          <w:rFonts w:ascii="Times New Roman" w:hAnsi="Times New Roman"/>
          <w:b/>
          <w:bCs/>
          <w:sz w:val="26"/>
          <w:szCs w:val="26"/>
        </w:rPr>
        <w:t>. THÔNG TIN CHUNG</w:t>
      </w:r>
    </w:p>
    <w:p w14:paraId="376A31BF" w14:textId="77777777" w:rsidR="003072A6" w:rsidRPr="001B7F35" w:rsidRDefault="003072A6">
      <w:pPr>
        <w:numPr>
          <w:ilvl w:val="0"/>
          <w:numId w:val="45"/>
        </w:numPr>
        <w:spacing w:before="60"/>
        <w:jc w:val="both"/>
        <w:rPr>
          <w:rFonts w:ascii="Times New Roman" w:hAnsi="Times New Roman"/>
          <w:color w:val="111111"/>
          <w:sz w:val="26"/>
          <w:szCs w:val="26"/>
        </w:rPr>
        <w:pPrChange w:id="1"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 xml:space="preserve">Họ tên </w:t>
      </w:r>
      <w:r w:rsidRPr="001B7F35">
        <w:rPr>
          <w:rFonts w:ascii="Times New Roman" w:hAnsi="Times New Roman"/>
          <w:sz w:val="26"/>
          <w:szCs w:val="26"/>
        </w:rPr>
        <w:t>người đầu mối điền thông tin</w:t>
      </w:r>
      <w:r w:rsidRPr="001B7F35">
        <w:rPr>
          <w:rFonts w:ascii="Times New Roman" w:hAnsi="Times New Roman"/>
          <w:color w:val="111111"/>
          <w:sz w:val="26"/>
          <w:szCs w:val="26"/>
        </w:rPr>
        <w:t>:</w:t>
      </w:r>
    </w:p>
    <w:p w14:paraId="00033B11" w14:textId="77777777" w:rsidR="003072A6" w:rsidRPr="001B7F35" w:rsidRDefault="003072A6">
      <w:pPr>
        <w:numPr>
          <w:ilvl w:val="0"/>
          <w:numId w:val="45"/>
        </w:numPr>
        <w:spacing w:before="60"/>
        <w:jc w:val="both"/>
        <w:rPr>
          <w:rFonts w:ascii="Times New Roman" w:hAnsi="Times New Roman"/>
          <w:color w:val="111111"/>
          <w:sz w:val="26"/>
          <w:szCs w:val="26"/>
        </w:rPr>
        <w:pPrChange w:id="2"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Chức vụ (khoa, phòng, đơn vị)</w:t>
      </w:r>
    </w:p>
    <w:p w14:paraId="16FDA404" w14:textId="77777777" w:rsidR="003072A6" w:rsidRPr="001B7F35" w:rsidRDefault="003072A6">
      <w:pPr>
        <w:numPr>
          <w:ilvl w:val="0"/>
          <w:numId w:val="45"/>
        </w:numPr>
        <w:spacing w:before="60"/>
        <w:jc w:val="both"/>
        <w:rPr>
          <w:rFonts w:ascii="Times New Roman" w:hAnsi="Times New Roman"/>
          <w:color w:val="111111"/>
          <w:sz w:val="26"/>
          <w:szCs w:val="26"/>
        </w:rPr>
        <w:pPrChange w:id="3"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Điện thoại</w:t>
      </w:r>
    </w:p>
    <w:p w14:paraId="1B89E0B5" w14:textId="77777777" w:rsidR="003072A6" w:rsidRPr="001B7F35" w:rsidRDefault="003072A6">
      <w:pPr>
        <w:numPr>
          <w:ilvl w:val="0"/>
          <w:numId w:val="45"/>
        </w:numPr>
        <w:spacing w:before="60"/>
        <w:jc w:val="both"/>
        <w:rPr>
          <w:rFonts w:ascii="Times New Roman" w:hAnsi="Times New Roman"/>
          <w:color w:val="111111"/>
          <w:sz w:val="26"/>
          <w:szCs w:val="26"/>
        </w:rPr>
        <w:pPrChange w:id="4"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Email:</w:t>
      </w:r>
    </w:p>
    <w:p w14:paraId="137E4A59" w14:textId="1684FE80" w:rsidR="003072A6" w:rsidRPr="001B7F35" w:rsidRDefault="003072A6">
      <w:pPr>
        <w:numPr>
          <w:ilvl w:val="0"/>
          <w:numId w:val="45"/>
        </w:numPr>
        <w:spacing w:before="60"/>
        <w:jc w:val="both"/>
        <w:rPr>
          <w:rFonts w:ascii="Times New Roman" w:hAnsi="Times New Roman"/>
          <w:color w:val="111111"/>
          <w:sz w:val="26"/>
          <w:szCs w:val="26"/>
        </w:rPr>
        <w:pPrChange w:id="5" w:author="Ngoc Le Van Truong" w:date="2023-04-27T10:05:00Z">
          <w:pPr>
            <w:numPr>
              <w:numId w:val="2"/>
            </w:numPr>
            <w:spacing w:before="60"/>
            <w:ind w:left="360" w:hanging="360"/>
            <w:jc w:val="both"/>
          </w:pPr>
        </w:pPrChange>
      </w:pPr>
      <w:r w:rsidRPr="001B7F35">
        <w:rPr>
          <w:rFonts w:ascii="Times New Roman" w:hAnsi="Times New Roman"/>
          <w:sz w:val="26"/>
          <w:szCs w:val="26"/>
        </w:rPr>
        <w:t xml:space="preserve">Tên </w:t>
      </w:r>
      <w:r w:rsidR="00434572" w:rsidRPr="001B7F35">
        <w:rPr>
          <w:rFonts w:ascii="Times New Roman" w:hAnsi="Times New Roman"/>
          <w:color w:val="111111"/>
          <w:sz w:val="26"/>
          <w:szCs w:val="26"/>
        </w:rPr>
        <w:t>Cơ sở</w:t>
      </w:r>
      <w:r w:rsidRPr="001B7F35">
        <w:rPr>
          <w:rFonts w:ascii="Times New Roman" w:hAnsi="Times New Roman"/>
          <w:color w:val="111111"/>
          <w:sz w:val="26"/>
          <w:szCs w:val="26"/>
        </w:rPr>
        <w:t xml:space="preserve">: </w:t>
      </w:r>
    </w:p>
    <w:p w14:paraId="7A16E981" w14:textId="5C6B5B1C" w:rsidR="00E4669B" w:rsidRPr="001B7F35" w:rsidRDefault="00E4669B">
      <w:pPr>
        <w:numPr>
          <w:ilvl w:val="0"/>
          <w:numId w:val="45"/>
        </w:numPr>
        <w:spacing w:before="60"/>
        <w:jc w:val="both"/>
        <w:rPr>
          <w:rFonts w:ascii="Times New Roman" w:hAnsi="Times New Roman"/>
          <w:color w:val="111111"/>
          <w:sz w:val="26"/>
          <w:szCs w:val="26"/>
        </w:rPr>
        <w:pPrChange w:id="6" w:author="Ngoc Le Van Truong" w:date="2023-04-27T10:05:00Z">
          <w:pPr>
            <w:numPr>
              <w:numId w:val="2"/>
            </w:numPr>
            <w:spacing w:before="60"/>
            <w:ind w:left="360" w:hanging="360"/>
            <w:jc w:val="both"/>
          </w:pPr>
        </w:pPrChange>
      </w:pPr>
      <w:r w:rsidRPr="001B7F35">
        <w:rPr>
          <w:rFonts w:ascii="Times New Roman" w:hAnsi="Times New Roman"/>
          <w:sz w:val="26"/>
          <w:szCs w:val="26"/>
        </w:rPr>
        <w:t xml:space="preserve">Mã </w:t>
      </w:r>
      <w:r w:rsidR="00434572" w:rsidRPr="001B7F35">
        <w:rPr>
          <w:rFonts w:ascii="Times New Roman" w:hAnsi="Times New Roman"/>
          <w:sz w:val="26"/>
          <w:szCs w:val="26"/>
        </w:rPr>
        <w:t>Cơ sở</w:t>
      </w:r>
      <w:ins w:id="7" w:author="Ngoc Le Van Truong" w:date="2023-04-27T10:05:00Z">
        <w:r w:rsidR="00882462">
          <w:rPr>
            <w:rFonts w:ascii="Times New Roman" w:hAnsi="Times New Roman"/>
            <w:sz w:val="26"/>
            <w:szCs w:val="26"/>
          </w:rPr>
          <w:t>:</w:t>
        </w:r>
      </w:ins>
    </w:p>
    <w:p w14:paraId="6EF6F835" w14:textId="4515068A" w:rsidR="003072A6" w:rsidRPr="001B7F35" w:rsidRDefault="003072A6">
      <w:pPr>
        <w:numPr>
          <w:ilvl w:val="0"/>
          <w:numId w:val="45"/>
        </w:numPr>
        <w:spacing w:before="60"/>
        <w:jc w:val="both"/>
        <w:rPr>
          <w:rFonts w:ascii="Times New Roman" w:hAnsi="Times New Roman"/>
          <w:color w:val="111111"/>
          <w:sz w:val="26"/>
          <w:szCs w:val="26"/>
        </w:rPr>
        <w:pPrChange w:id="8"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 xml:space="preserve">Mã tỉnh, thành phố: </w:t>
      </w:r>
    </w:p>
    <w:p w14:paraId="52A8B91E" w14:textId="7BD2E318" w:rsidR="00E4669B" w:rsidRPr="001B7F35" w:rsidRDefault="00E4669B">
      <w:pPr>
        <w:numPr>
          <w:ilvl w:val="0"/>
          <w:numId w:val="45"/>
        </w:numPr>
        <w:spacing w:before="60"/>
        <w:jc w:val="both"/>
        <w:rPr>
          <w:rFonts w:ascii="Times New Roman" w:hAnsi="Times New Roman"/>
          <w:color w:val="111111"/>
          <w:sz w:val="26"/>
          <w:szCs w:val="26"/>
        </w:rPr>
        <w:pPrChange w:id="9"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 xml:space="preserve">Mã quận, huyện (với Trung tâm y tế, </w:t>
      </w:r>
      <w:r w:rsidR="00A61BD2" w:rsidRPr="001B7F35">
        <w:rPr>
          <w:rFonts w:ascii="Times New Roman" w:hAnsi="Times New Roman"/>
          <w:color w:val="111111"/>
          <w:sz w:val="26"/>
          <w:szCs w:val="26"/>
        </w:rPr>
        <w:t>b</w:t>
      </w:r>
      <w:r w:rsidRPr="001B7F35">
        <w:rPr>
          <w:rFonts w:ascii="Times New Roman" w:hAnsi="Times New Roman"/>
          <w:color w:val="111111"/>
          <w:sz w:val="26"/>
          <w:szCs w:val="26"/>
        </w:rPr>
        <w:t>ệnh viện quận, huyện):</w:t>
      </w:r>
    </w:p>
    <w:p w14:paraId="0DB5535C" w14:textId="77777777" w:rsidR="00EF0DA9" w:rsidRPr="001B7F35" w:rsidRDefault="00EF0DA9">
      <w:pPr>
        <w:numPr>
          <w:ilvl w:val="0"/>
          <w:numId w:val="45"/>
        </w:numPr>
        <w:spacing w:before="60"/>
        <w:jc w:val="both"/>
        <w:rPr>
          <w:rFonts w:ascii="Times New Roman" w:hAnsi="Times New Roman"/>
          <w:color w:val="111111"/>
          <w:sz w:val="26"/>
          <w:szCs w:val="26"/>
        </w:rPr>
        <w:pPrChange w:id="10" w:author="Ngoc Le Van Truong" w:date="2023-04-27T10:05:00Z">
          <w:pPr>
            <w:numPr>
              <w:numId w:val="2"/>
            </w:numPr>
            <w:spacing w:before="60"/>
            <w:ind w:left="360" w:hanging="360"/>
            <w:jc w:val="both"/>
          </w:pPr>
        </w:pPrChange>
      </w:pPr>
      <w:r w:rsidRPr="001B7F35">
        <w:rPr>
          <w:rFonts w:ascii="Times New Roman" w:hAnsi="Times New Roman"/>
          <w:color w:val="111111"/>
          <w:sz w:val="26"/>
          <w:szCs w:val="26"/>
        </w:rPr>
        <w:t>Thuộc vùng:</w:t>
      </w:r>
    </w:p>
    <w:p w14:paraId="004BBA3B" w14:textId="3E3B314F"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Trung du và miền núi phía Bắc</w:t>
      </w:r>
    </w:p>
    <w:p w14:paraId="743419AF" w14:textId="7FDF7B96"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Đồng bằng sông Hồng</w:t>
      </w:r>
    </w:p>
    <w:p w14:paraId="0DCA4DE2" w14:textId="3B952C2B"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Bắc Trung Bộ và Duyên Hải miền Trung</w:t>
      </w:r>
    </w:p>
    <w:p w14:paraId="251A89FB" w14:textId="64CC3F11"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Tây Nguyên</w:t>
      </w:r>
    </w:p>
    <w:p w14:paraId="062C227A" w14:textId="0A9C5A07"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Đông Nam Bộ</w:t>
      </w:r>
    </w:p>
    <w:p w14:paraId="66334FF3" w14:textId="2B3672C5" w:rsidR="00EF0DA9" w:rsidRPr="001B7F35" w:rsidRDefault="00EF0DA9" w:rsidP="00CD2F58">
      <w:pPr>
        <w:pStyle w:val="ListParagraph"/>
        <w:numPr>
          <w:ilvl w:val="0"/>
          <w:numId w:val="4"/>
        </w:numPr>
        <w:spacing w:before="60"/>
        <w:contextualSpacing w:val="0"/>
        <w:rPr>
          <w:rFonts w:ascii="Times New Roman" w:hAnsi="Times New Roman"/>
          <w:sz w:val="26"/>
          <w:szCs w:val="26"/>
        </w:rPr>
      </w:pPr>
      <w:r w:rsidRPr="001B7F35">
        <w:rPr>
          <w:rFonts w:ascii="Times New Roman" w:hAnsi="Times New Roman"/>
          <w:sz w:val="26"/>
          <w:szCs w:val="26"/>
        </w:rPr>
        <w:t>Đồng bằng sông Cửu Long</w:t>
      </w:r>
    </w:p>
    <w:p w14:paraId="3A2490AD" w14:textId="67B49CCE" w:rsidR="00D370BE" w:rsidRPr="001B7F35" w:rsidRDefault="00D370BE">
      <w:pPr>
        <w:numPr>
          <w:ilvl w:val="0"/>
          <w:numId w:val="45"/>
        </w:numPr>
        <w:spacing w:before="60"/>
        <w:jc w:val="both"/>
        <w:rPr>
          <w:rFonts w:ascii="Times New Roman" w:hAnsi="Times New Roman"/>
          <w:color w:val="111111"/>
          <w:sz w:val="26"/>
          <w:szCs w:val="26"/>
        </w:rPr>
        <w:pPrChange w:id="11" w:author="Ngoc Le Van Truong" w:date="2023-04-27T10:08:00Z">
          <w:pPr>
            <w:numPr>
              <w:numId w:val="2"/>
            </w:numPr>
            <w:spacing w:before="60"/>
            <w:ind w:left="360" w:hanging="360"/>
            <w:jc w:val="both"/>
          </w:pPr>
        </w:pPrChange>
      </w:pPr>
      <w:r w:rsidRPr="001B7F35">
        <w:rPr>
          <w:rFonts w:ascii="Times New Roman" w:hAnsi="Times New Roman"/>
          <w:color w:val="111111"/>
          <w:sz w:val="26"/>
          <w:szCs w:val="26"/>
        </w:rPr>
        <w:t>Trực thuộc</w:t>
      </w:r>
      <w:ins w:id="12" w:author="Ngoc Le Van Truong" w:date="2023-04-27T10:08:00Z">
        <w:r w:rsidR="00882462">
          <w:rPr>
            <w:rFonts w:ascii="Times New Roman" w:hAnsi="Times New Roman"/>
            <w:color w:val="111111"/>
            <w:sz w:val="26"/>
            <w:szCs w:val="26"/>
          </w:rPr>
          <w:t xml:space="preserve"> </w:t>
        </w:r>
        <w:r w:rsidR="00882462" w:rsidRPr="00A3388B">
          <w:rPr>
            <w:rFonts w:ascii="Times New Roman" w:hAnsi="Times New Roman"/>
            <w:color w:val="111111"/>
            <w:sz w:val="26"/>
            <w:szCs w:val="26"/>
            <w:lang w:val="vi-VN"/>
          </w:rPr>
          <w:t>(câu hỏi nhiều lựa chọn trả lời)</w:t>
        </w:r>
      </w:ins>
    </w:p>
    <w:p w14:paraId="2810403B" w14:textId="77777777" w:rsidR="00E4669B" w:rsidRPr="001B7F35" w:rsidRDefault="00E4669B" w:rsidP="00CD2F58">
      <w:pPr>
        <w:pStyle w:val="ListParagraph"/>
        <w:numPr>
          <w:ilvl w:val="0"/>
          <w:numId w:val="6"/>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Bộ Y tế</w:t>
      </w:r>
    </w:p>
    <w:p w14:paraId="127CDDF2" w14:textId="77777777" w:rsidR="00E4669B" w:rsidRPr="001B7F35" w:rsidRDefault="00E4669B" w:rsidP="00CD2F58">
      <w:pPr>
        <w:pStyle w:val="ListParagraph"/>
        <w:numPr>
          <w:ilvl w:val="0"/>
          <w:numId w:val="6"/>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Sở Y tế tỉnh, thành phố</w:t>
      </w:r>
    </w:p>
    <w:p w14:paraId="5651F30B" w14:textId="77777777" w:rsidR="00E4669B" w:rsidRPr="001B7F35" w:rsidRDefault="00E4669B" w:rsidP="00CD2F58">
      <w:pPr>
        <w:pStyle w:val="ListParagraph"/>
        <w:numPr>
          <w:ilvl w:val="0"/>
          <w:numId w:val="6"/>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Bộ, Ngành</w:t>
      </w:r>
    </w:p>
    <w:p w14:paraId="2B0F65A6" w14:textId="77777777" w:rsidR="00E4669B" w:rsidRPr="001B7F35" w:rsidRDefault="00E4669B" w:rsidP="00CD2F58">
      <w:pPr>
        <w:pStyle w:val="ListParagraph"/>
        <w:numPr>
          <w:ilvl w:val="0"/>
          <w:numId w:val="6"/>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Tư nhân</w:t>
      </w:r>
    </w:p>
    <w:p w14:paraId="08BB4CF4" w14:textId="77777777" w:rsidR="00E4669B" w:rsidDel="00882462" w:rsidRDefault="00E4669B" w:rsidP="00882462">
      <w:pPr>
        <w:pStyle w:val="ListParagraph"/>
        <w:numPr>
          <w:ilvl w:val="0"/>
          <w:numId w:val="6"/>
        </w:numPr>
        <w:spacing w:before="60"/>
        <w:contextualSpacing w:val="0"/>
        <w:jc w:val="both"/>
        <w:rPr>
          <w:del w:id="13" w:author="Ngoc Le Van Truong" w:date="2023-04-27T10:10:00Z"/>
          <w:rFonts w:ascii="Times New Roman" w:hAnsi="Times New Roman"/>
          <w:color w:val="111111"/>
          <w:sz w:val="26"/>
          <w:szCs w:val="26"/>
        </w:rPr>
      </w:pPr>
      <w:r w:rsidRPr="001B7F35">
        <w:rPr>
          <w:rFonts w:ascii="Times New Roman" w:hAnsi="Times New Roman"/>
          <w:color w:val="111111"/>
          <w:sz w:val="26"/>
          <w:szCs w:val="26"/>
        </w:rPr>
        <w:t>Công lập và tư nhân</w:t>
      </w:r>
    </w:p>
    <w:p w14:paraId="08474F87" w14:textId="77777777" w:rsidR="00882462" w:rsidRPr="001B7F35" w:rsidRDefault="00882462" w:rsidP="00CD2F58">
      <w:pPr>
        <w:pStyle w:val="ListParagraph"/>
        <w:numPr>
          <w:ilvl w:val="0"/>
          <w:numId w:val="6"/>
        </w:numPr>
        <w:spacing w:before="60"/>
        <w:contextualSpacing w:val="0"/>
        <w:jc w:val="both"/>
        <w:rPr>
          <w:ins w:id="14" w:author="Ngoc Le Van Truong" w:date="2023-04-27T10:10:00Z"/>
          <w:rFonts w:ascii="Times New Roman" w:hAnsi="Times New Roman"/>
          <w:color w:val="111111"/>
          <w:sz w:val="26"/>
          <w:szCs w:val="26"/>
        </w:rPr>
      </w:pPr>
    </w:p>
    <w:p w14:paraId="1483D03C" w14:textId="36091545" w:rsidR="00E4669B" w:rsidRPr="00882462" w:rsidDel="00882462" w:rsidRDefault="00E4669B">
      <w:pPr>
        <w:pStyle w:val="ListParagraph"/>
        <w:numPr>
          <w:ilvl w:val="0"/>
          <w:numId w:val="6"/>
        </w:numPr>
        <w:spacing w:before="60"/>
        <w:contextualSpacing w:val="0"/>
        <w:jc w:val="both"/>
        <w:rPr>
          <w:del w:id="15" w:author="Ngoc Le Van Truong" w:date="2023-04-27T10:10:00Z"/>
          <w:rFonts w:ascii="Times New Roman" w:hAnsi="Times New Roman"/>
          <w:color w:val="111111"/>
          <w:sz w:val="26"/>
          <w:szCs w:val="26"/>
          <w:rPrChange w:id="16" w:author="Ngoc Le Van Truong" w:date="2023-04-27T10:10:00Z">
            <w:rPr>
              <w:del w:id="17" w:author="Ngoc Le Van Truong" w:date="2023-04-27T10:10:00Z"/>
            </w:rPr>
          </w:rPrChange>
        </w:rPr>
      </w:pPr>
      <w:del w:id="18" w:author="Ngoc Le Van Truong" w:date="2023-04-27T10:10:00Z">
        <w:r w:rsidRPr="00882462" w:rsidDel="00882462">
          <w:rPr>
            <w:rFonts w:ascii="Times New Roman" w:hAnsi="Times New Roman"/>
            <w:color w:val="111111"/>
            <w:sz w:val="26"/>
            <w:szCs w:val="26"/>
            <w:rPrChange w:id="19" w:author="Ngoc Le Van Truong" w:date="2023-04-27T10:10:00Z">
              <w:rPr/>
            </w:rPrChange>
          </w:rPr>
          <w:delText>Từ thiện</w:delText>
        </w:r>
      </w:del>
    </w:p>
    <w:p w14:paraId="1FD84BFD" w14:textId="2D8183EF" w:rsidR="00E4669B" w:rsidRPr="001B7F35" w:rsidDel="00882462" w:rsidRDefault="00E4669B">
      <w:pPr>
        <w:pStyle w:val="ListParagraph"/>
        <w:rPr>
          <w:del w:id="20" w:author="Ngoc Le Van Truong" w:date="2023-04-27T10:10:00Z"/>
        </w:rPr>
        <w:pPrChange w:id="21" w:author="Ngoc Le Van Truong" w:date="2023-04-27T10:10:00Z">
          <w:pPr>
            <w:pStyle w:val="ListParagraph"/>
            <w:numPr>
              <w:numId w:val="6"/>
            </w:numPr>
            <w:spacing w:before="60"/>
            <w:ind w:hanging="360"/>
            <w:contextualSpacing w:val="0"/>
            <w:jc w:val="both"/>
          </w:pPr>
        </w:pPrChange>
      </w:pPr>
      <w:del w:id="22" w:author="Ngoc Le Van Truong" w:date="2023-04-27T10:10:00Z">
        <w:r w:rsidRPr="001B7F35" w:rsidDel="00882462">
          <w:delText>Tôn giáo</w:delText>
        </w:r>
      </w:del>
    </w:p>
    <w:p w14:paraId="47E7F99C" w14:textId="77777777" w:rsidR="00E4669B" w:rsidRPr="001B7F35" w:rsidRDefault="00E4669B" w:rsidP="00882462">
      <w:pPr>
        <w:pStyle w:val="ListParagraph"/>
        <w:numPr>
          <w:ilvl w:val="0"/>
          <w:numId w:val="6"/>
        </w:numPr>
        <w:spacing w:before="60"/>
        <w:contextualSpacing w:val="0"/>
        <w:jc w:val="both"/>
      </w:pPr>
      <w:r w:rsidRPr="001B7F35">
        <w:t>Khác….</w:t>
      </w:r>
    </w:p>
    <w:p w14:paraId="20EA7745" w14:textId="6E8EF463" w:rsidR="00EF0DA9" w:rsidRPr="00882462" w:rsidRDefault="00EF0DA9">
      <w:pPr>
        <w:pStyle w:val="ListParagraph"/>
        <w:numPr>
          <w:ilvl w:val="0"/>
          <w:numId w:val="45"/>
        </w:numPr>
        <w:spacing w:before="60"/>
        <w:jc w:val="both"/>
        <w:rPr>
          <w:rFonts w:ascii="Times New Roman" w:hAnsi="Times New Roman"/>
          <w:color w:val="111111"/>
          <w:sz w:val="26"/>
          <w:szCs w:val="26"/>
          <w:rPrChange w:id="23" w:author="Ngoc Le Van Truong" w:date="2023-04-27T10:10:00Z">
            <w:rPr/>
          </w:rPrChange>
        </w:rPr>
        <w:pPrChange w:id="24" w:author="Ngoc Le Van Truong" w:date="2023-04-27T10:10:00Z">
          <w:pPr>
            <w:numPr>
              <w:numId w:val="2"/>
            </w:numPr>
            <w:spacing w:before="60"/>
            <w:ind w:left="360" w:hanging="360"/>
            <w:jc w:val="both"/>
          </w:pPr>
        </w:pPrChange>
      </w:pPr>
      <w:r w:rsidRPr="00882462">
        <w:rPr>
          <w:rFonts w:ascii="Times New Roman" w:hAnsi="Times New Roman"/>
          <w:color w:val="111111"/>
          <w:sz w:val="26"/>
          <w:szCs w:val="26"/>
          <w:rPrChange w:id="25" w:author="Ngoc Le Van Truong" w:date="2023-04-27T10:10:00Z">
            <w:rPr/>
          </w:rPrChange>
        </w:rPr>
        <w:t>Hạng c</w:t>
      </w:r>
      <w:r w:rsidRPr="00882462">
        <w:rPr>
          <w:rFonts w:ascii="Times New Roman" w:hAnsi="Times New Roman" w:hint="eastAsia"/>
          <w:color w:val="111111"/>
          <w:sz w:val="26"/>
          <w:szCs w:val="26"/>
          <w:rPrChange w:id="26" w:author="Ngoc Le Van Truong" w:date="2023-04-27T10:10:00Z">
            <w:rPr>
              <w:rFonts w:hint="eastAsia"/>
            </w:rPr>
          </w:rPrChange>
        </w:rPr>
        <w:t>ơ</w:t>
      </w:r>
      <w:r w:rsidRPr="00882462">
        <w:rPr>
          <w:rFonts w:ascii="Times New Roman" w:hAnsi="Times New Roman"/>
          <w:color w:val="111111"/>
          <w:sz w:val="26"/>
          <w:szCs w:val="26"/>
          <w:rPrChange w:id="27" w:author="Ngoc Le Van Truong" w:date="2023-04-27T10:10:00Z">
            <w:rPr/>
          </w:rPrChange>
        </w:rPr>
        <w:t xml:space="preserve"> sở</w:t>
      </w:r>
    </w:p>
    <w:p w14:paraId="20633201" w14:textId="5054D666" w:rsidR="00EF0DA9" w:rsidRPr="001B7F35" w:rsidRDefault="00882462" w:rsidP="00CD2F58">
      <w:pPr>
        <w:pStyle w:val="ListParagraph"/>
        <w:numPr>
          <w:ilvl w:val="0"/>
          <w:numId w:val="5"/>
        </w:numPr>
        <w:spacing w:before="60"/>
        <w:contextualSpacing w:val="0"/>
        <w:jc w:val="both"/>
        <w:rPr>
          <w:rFonts w:ascii="Times New Roman" w:hAnsi="Times New Roman"/>
          <w:color w:val="111111"/>
          <w:sz w:val="26"/>
          <w:szCs w:val="26"/>
        </w:rPr>
      </w:pPr>
      <w:ins w:id="28" w:author="Ngoc Le Van Truong" w:date="2023-04-27T10:11:00Z">
        <w:r>
          <w:rPr>
            <w:rFonts w:ascii="Times New Roman" w:hAnsi="Times New Roman"/>
            <w:color w:val="111111"/>
            <w:sz w:val="26"/>
            <w:szCs w:val="26"/>
          </w:rPr>
          <w:t>Hạng đ</w:t>
        </w:r>
      </w:ins>
      <w:del w:id="29" w:author="Ngoc Le Van Truong" w:date="2023-04-27T10:11:00Z">
        <w:r w:rsidR="00EF0DA9" w:rsidRPr="001B7F35" w:rsidDel="00882462">
          <w:rPr>
            <w:rFonts w:ascii="Times New Roman" w:hAnsi="Times New Roman"/>
            <w:color w:val="111111"/>
            <w:sz w:val="26"/>
            <w:szCs w:val="26"/>
          </w:rPr>
          <w:delText>Đ</w:delText>
        </w:r>
      </w:del>
      <w:r w:rsidR="00EF0DA9" w:rsidRPr="001B7F35">
        <w:rPr>
          <w:rFonts w:ascii="Times New Roman" w:hAnsi="Times New Roman"/>
          <w:color w:val="111111"/>
          <w:sz w:val="26"/>
          <w:szCs w:val="26"/>
        </w:rPr>
        <w:t>ặc biệt</w:t>
      </w:r>
    </w:p>
    <w:p w14:paraId="6D08F123" w14:textId="5A33D962" w:rsidR="00EF0DA9" w:rsidRPr="001B7F35" w:rsidRDefault="00EF0DA9" w:rsidP="00CD2F58">
      <w:pPr>
        <w:pStyle w:val="ListParagraph"/>
        <w:numPr>
          <w:ilvl w:val="0"/>
          <w:numId w:val="5"/>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Hạng 1</w:t>
      </w:r>
    </w:p>
    <w:p w14:paraId="12277885" w14:textId="4CF4148F" w:rsidR="00EF0DA9" w:rsidRPr="001B7F35" w:rsidRDefault="00EF0DA9" w:rsidP="00CD2F58">
      <w:pPr>
        <w:pStyle w:val="ListParagraph"/>
        <w:numPr>
          <w:ilvl w:val="0"/>
          <w:numId w:val="5"/>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Hạng 2</w:t>
      </w:r>
    </w:p>
    <w:p w14:paraId="4AC583C5" w14:textId="546705F0" w:rsidR="00EF0DA9" w:rsidRPr="001B7F35" w:rsidRDefault="00EF0DA9" w:rsidP="00CD2F58">
      <w:pPr>
        <w:pStyle w:val="ListParagraph"/>
        <w:numPr>
          <w:ilvl w:val="0"/>
          <w:numId w:val="5"/>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Hạng 3</w:t>
      </w:r>
    </w:p>
    <w:p w14:paraId="0F5BB3F0" w14:textId="551BDF54" w:rsidR="00EF0DA9" w:rsidRPr="001B7F35" w:rsidRDefault="00EF0DA9" w:rsidP="00CD2F58">
      <w:pPr>
        <w:pStyle w:val="ListParagraph"/>
        <w:numPr>
          <w:ilvl w:val="0"/>
          <w:numId w:val="5"/>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Chưa phân hạng</w:t>
      </w:r>
    </w:p>
    <w:p w14:paraId="0C7369D5" w14:textId="26ADF0A2" w:rsidR="00A61BD2" w:rsidRPr="001B7F35" w:rsidRDefault="00434572">
      <w:pPr>
        <w:numPr>
          <w:ilvl w:val="0"/>
          <w:numId w:val="45"/>
        </w:numPr>
        <w:spacing w:before="60"/>
        <w:jc w:val="both"/>
        <w:rPr>
          <w:rFonts w:ascii="Times New Roman" w:hAnsi="Times New Roman"/>
          <w:color w:val="111111"/>
          <w:sz w:val="26"/>
          <w:szCs w:val="26"/>
        </w:rPr>
        <w:pPrChange w:id="30" w:author="Ngoc Le Van Truong" w:date="2023-04-27T10:10:00Z">
          <w:pPr>
            <w:numPr>
              <w:numId w:val="2"/>
            </w:numPr>
            <w:spacing w:before="60"/>
            <w:ind w:left="360" w:hanging="360"/>
            <w:jc w:val="both"/>
          </w:pPr>
        </w:pPrChange>
      </w:pPr>
      <w:r w:rsidRPr="001B7F35">
        <w:rPr>
          <w:rFonts w:ascii="Times New Roman" w:hAnsi="Times New Roman"/>
          <w:color w:val="111111"/>
          <w:sz w:val="26"/>
          <w:szCs w:val="26"/>
        </w:rPr>
        <w:t>Cơ sở</w:t>
      </w:r>
      <w:r w:rsidR="00A61BD2" w:rsidRPr="001B7F35">
        <w:rPr>
          <w:rFonts w:ascii="Times New Roman" w:hAnsi="Times New Roman"/>
          <w:color w:val="111111"/>
          <w:sz w:val="26"/>
          <w:szCs w:val="26"/>
        </w:rPr>
        <w:t xml:space="preserve"> có đơn vị cấp cứu ngoại viện nào</w:t>
      </w:r>
    </w:p>
    <w:p w14:paraId="072D84D0" w14:textId="773D9BF3" w:rsidR="00A61BD2" w:rsidRPr="001B7F35" w:rsidRDefault="00A61BD2" w:rsidP="00CD2F58">
      <w:pPr>
        <w:numPr>
          <w:ilvl w:val="0"/>
          <w:numId w:val="39"/>
        </w:num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Trung tâm </w:t>
      </w:r>
      <w:r w:rsidR="00BF3789" w:rsidRPr="001B7F35">
        <w:rPr>
          <w:rFonts w:ascii="Times New Roman" w:hAnsi="Times New Roman"/>
          <w:color w:val="111111"/>
          <w:sz w:val="26"/>
          <w:szCs w:val="26"/>
        </w:rPr>
        <w:t>C</w:t>
      </w:r>
      <w:r w:rsidRPr="001B7F35">
        <w:rPr>
          <w:rFonts w:ascii="Times New Roman" w:hAnsi="Times New Roman"/>
          <w:color w:val="111111"/>
          <w:sz w:val="26"/>
          <w:szCs w:val="26"/>
        </w:rPr>
        <w:t>ấp cứu 115</w:t>
      </w:r>
    </w:p>
    <w:p w14:paraId="51CF0AE2" w14:textId="149BED68" w:rsidR="00BF3789" w:rsidRDefault="00BF3789" w:rsidP="00CD2F58">
      <w:pPr>
        <w:numPr>
          <w:ilvl w:val="0"/>
          <w:numId w:val="39"/>
        </w:numPr>
        <w:spacing w:before="60"/>
        <w:jc w:val="both"/>
        <w:rPr>
          <w:ins w:id="31" w:author="Ngoc Le Van Truong" w:date="2023-04-27T17:58:00Z"/>
          <w:rFonts w:ascii="Times New Roman" w:hAnsi="Times New Roman"/>
          <w:color w:val="111111"/>
          <w:sz w:val="26"/>
          <w:szCs w:val="26"/>
        </w:rPr>
      </w:pPr>
      <w:r w:rsidRPr="001B7F35">
        <w:rPr>
          <w:rFonts w:ascii="Times New Roman" w:hAnsi="Times New Roman"/>
          <w:color w:val="111111"/>
          <w:sz w:val="26"/>
          <w:szCs w:val="26"/>
        </w:rPr>
        <w:lastRenderedPageBreak/>
        <w:t>Tổ Cấp cứu 115</w:t>
      </w:r>
    </w:p>
    <w:p w14:paraId="7359A5FE" w14:textId="6B8A691C" w:rsidR="003B30C1" w:rsidRPr="001B7F35" w:rsidRDefault="003B30C1" w:rsidP="00CD2F58">
      <w:pPr>
        <w:numPr>
          <w:ilvl w:val="0"/>
          <w:numId w:val="39"/>
        </w:numPr>
        <w:spacing w:before="60"/>
        <w:jc w:val="both"/>
        <w:rPr>
          <w:rFonts w:ascii="Times New Roman" w:hAnsi="Times New Roman"/>
          <w:color w:val="111111"/>
          <w:sz w:val="26"/>
          <w:szCs w:val="26"/>
        </w:rPr>
      </w:pPr>
      <w:ins w:id="32" w:author="Ngoc Le Van Truong" w:date="2023-04-27T17:58:00Z">
        <w:r>
          <w:rPr>
            <w:rFonts w:ascii="Times New Roman" w:hAnsi="Times New Roman"/>
            <w:color w:val="111111"/>
            <w:sz w:val="26"/>
            <w:szCs w:val="26"/>
          </w:rPr>
          <w:t>Đội cấp cứu ngoại viện</w:t>
        </w:r>
      </w:ins>
    </w:p>
    <w:p w14:paraId="7A0000C0" w14:textId="11B7401C" w:rsidR="00BF3789" w:rsidRPr="001B7F35" w:rsidRDefault="00BF3789" w:rsidP="00CD2F58">
      <w:pPr>
        <w:numPr>
          <w:ilvl w:val="0"/>
          <w:numId w:val="39"/>
        </w:num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p w14:paraId="6B454142" w14:textId="2EBD0BCD" w:rsidR="00BF3789" w:rsidRPr="001B7F35" w:rsidRDefault="00BF3789"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14. Tổng số giường bệnh thực kê của </w:t>
      </w:r>
      <w:r w:rsidR="007D2045" w:rsidRPr="001B7F35">
        <w:rPr>
          <w:rFonts w:ascii="Times New Roman" w:hAnsi="Times New Roman"/>
          <w:color w:val="111111"/>
          <w:sz w:val="26"/>
          <w:szCs w:val="26"/>
        </w:rPr>
        <w:t>Cơ sở</w:t>
      </w:r>
      <w:r w:rsidRPr="001B7F35">
        <w:rPr>
          <w:rFonts w:ascii="Times New Roman" w:hAnsi="Times New Roman"/>
          <w:color w:val="111111"/>
          <w:sz w:val="26"/>
          <w:szCs w:val="26"/>
        </w:rPr>
        <w:t xml:space="preserve"> năm 2023: ……</w:t>
      </w:r>
    </w:p>
    <w:p w14:paraId="27983B51" w14:textId="299D36A9" w:rsidR="00E4669B" w:rsidRPr="001B7F35" w:rsidRDefault="00E4669B" w:rsidP="001B7F35">
      <w:pPr>
        <w:spacing w:before="60"/>
        <w:jc w:val="both"/>
        <w:rPr>
          <w:rFonts w:ascii="Times New Roman" w:hAnsi="Times New Roman"/>
          <w:b/>
          <w:color w:val="111111"/>
          <w:sz w:val="26"/>
          <w:szCs w:val="26"/>
        </w:rPr>
      </w:pPr>
      <w:r w:rsidRPr="001B7F35">
        <w:rPr>
          <w:rFonts w:ascii="Times New Roman" w:hAnsi="Times New Roman"/>
          <w:b/>
          <w:color w:val="111111"/>
          <w:sz w:val="26"/>
          <w:szCs w:val="26"/>
        </w:rPr>
        <w:t>B. CẤP CỨU NGOẠI VIỆN</w:t>
      </w:r>
    </w:p>
    <w:p w14:paraId="3946E0F7" w14:textId="77777777" w:rsidR="00E4669B" w:rsidRPr="001B7F35" w:rsidRDefault="00E4669B" w:rsidP="001B7F35">
      <w:pPr>
        <w:spacing w:before="60"/>
        <w:jc w:val="both"/>
        <w:rPr>
          <w:rFonts w:ascii="Times New Roman" w:hAnsi="Times New Roman"/>
          <w:b/>
          <w:bCs/>
          <w:color w:val="111111"/>
          <w:sz w:val="26"/>
          <w:szCs w:val="26"/>
        </w:rPr>
      </w:pPr>
      <w:del w:id="33" w:author="Ngoc Le Van Truong" w:date="2023-04-27T10:11:00Z">
        <w:r w:rsidRPr="001B7F35" w:rsidDel="00DF5104">
          <w:rPr>
            <w:rFonts w:ascii="Times New Roman" w:hAnsi="Times New Roman"/>
            <w:b/>
            <w:bCs/>
            <w:color w:val="111111"/>
            <w:sz w:val="26"/>
            <w:szCs w:val="26"/>
          </w:rPr>
          <w:delText>I</w:delText>
        </w:r>
      </w:del>
      <w:r w:rsidRPr="001B7F35">
        <w:rPr>
          <w:rFonts w:ascii="Times New Roman" w:hAnsi="Times New Roman"/>
          <w:b/>
          <w:bCs/>
          <w:color w:val="111111"/>
          <w:sz w:val="26"/>
          <w:szCs w:val="26"/>
        </w:rPr>
        <w:t>I. CUNG CẤP DỊCH VỤ CẤP CỨU NGOẠI VIỆN</w:t>
      </w:r>
    </w:p>
    <w:p w14:paraId="6F312657" w14:textId="56E10939" w:rsidR="00E4669B" w:rsidRPr="005C3EEE" w:rsidRDefault="00E4669B">
      <w:pPr>
        <w:pStyle w:val="ListParagraph"/>
        <w:numPr>
          <w:ilvl w:val="0"/>
          <w:numId w:val="46"/>
        </w:numPr>
        <w:spacing w:before="60"/>
        <w:jc w:val="both"/>
        <w:rPr>
          <w:rFonts w:ascii="Times New Roman" w:hAnsi="Times New Roman"/>
          <w:color w:val="111111"/>
          <w:sz w:val="26"/>
          <w:szCs w:val="26"/>
          <w:lang w:val="vi-VN"/>
          <w:rPrChange w:id="34" w:author="Ngoc Le Van Truong" w:date="2023-04-28T09:36:00Z">
            <w:rPr>
              <w:lang w:val="vi-VN"/>
            </w:rPr>
          </w:rPrChange>
        </w:rPr>
        <w:pPrChange w:id="35" w:author="Ngoc Le Van Truong" w:date="2023-04-28T09:36:00Z">
          <w:pPr>
            <w:pStyle w:val="ListParagraph"/>
            <w:numPr>
              <w:numId w:val="22"/>
            </w:numPr>
            <w:spacing w:before="60"/>
            <w:ind w:left="360" w:hanging="360"/>
            <w:contextualSpacing w:val="0"/>
            <w:jc w:val="both"/>
          </w:pPr>
        </w:pPrChange>
      </w:pPr>
      <w:r w:rsidRPr="005C3EEE">
        <w:rPr>
          <w:rFonts w:ascii="Times New Roman" w:hAnsi="Times New Roman"/>
          <w:color w:val="111111"/>
          <w:sz w:val="26"/>
          <w:szCs w:val="26"/>
          <w:lang w:val="vi-VN"/>
          <w:rPrChange w:id="36" w:author="Ngoc Le Van Truong" w:date="2023-04-28T09:36:00Z">
            <w:rPr/>
          </w:rPrChange>
        </w:rPr>
        <w:t xml:space="preserve">Phạm vi cung cấp dịch vụ cấp cứu ngoại viện </w:t>
      </w:r>
      <w:ins w:id="37" w:author="Ngoc Le Van Truong" w:date="2023-04-28T09:36:00Z">
        <w:r w:rsidR="005C3EEE" w:rsidRPr="005C3EEE">
          <w:rPr>
            <w:rFonts w:ascii="Times New Roman" w:hAnsi="Times New Roman"/>
            <w:color w:val="111111"/>
            <w:sz w:val="26"/>
            <w:szCs w:val="26"/>
            <w:lang w:val="vi-VN"/>
            <w:rPrChange w:id="38" w:author="Ngoc Le Van Truong" w:date="2023-04-28T09:36:00Z">
              <w:rPr>
                <w:rFonts w:ascii="Times New Roman" w:hAnsi="Times New Roman"/>
                <w:bCs/>
                <w:color w:val="111111"/>
                <w:sz w:val="26"/>
                <w:szCs w:val="26"/>
              </w:rPr>
            </w:rPrChange>
          </w:rPr>
          <w:t xml:space="preserve">của </w:t>
        </w:r>
        <w:r w:rsidR="005C3EEE" w:rsidRPr="005C3EEE">
          <w:rPr>
            <w:rFonts w:ascii="Times New Roman" w:hAnsi="Times New Roman"/>
            <w:color w:val="111111"/>
            <w:sz w:val="26"/>
            <w:szCs w:val="26"/>
            <w:lang w:val="vi-VN"/>
            <w:rPrChange w:id="39" w:author="Ngoc Le Van Truong" w:date="2023-04-28T09:36:00Z">
              <w:rPr>
                <w:rFonts w:ascii="Times New Roman" w:hAnsi="Times New Roman"/>
                <w:color w:val="111111"/>
                <w:sz w:val="26"/>
                <w:szCs w:val="26"/>
              </w:rPr>
            </w:rPrChange>
          </w:rPr>
          <w:t>Trung tâm Cấp cứu 115</w:t>
        </w:r>
        <w:r w:rsidR="005C3EEE">
          <w:rPr>
            <w:rFonts w:ascii="Times New Roman" w:hAnsi="Times New Roman"/>
            <w:color w:val="111111"/>
            <w:sz w:val="26"/>
            <w:szCs w:val="26"/>
          </w:rPr>
          <w:t xml:space="preserve">/Tổ Cấp </w:t>
        </w:r>
      </w:ins>
      <w:ins w:id="40" w:author="Ngoc Le Van Truong" w:date="2023-04-28T09:37:00Z">
        <w:r w:rsidR="005C3EEE">
          <w:rPr>
            <w:rFonts w:ascii="Times New Roman" w:hAnsi="Times New Roman"/>
            <w:color w:val="111111"/>
            <w:sz w:val="26"/>
            <w:szCs w:val="26"/>
          </w:rPr>
          <w:t xml:space="preserve">cứu </w:t>
        </w:r>
      </w:ins>
      <w:ins w:id="41" w:author="Ngoc Le Van Truong" w:date="2023-04-28T09:36:00Z">
        <w:r w:rsidR="005C3EEE">
          <w:rPr>
            <w:rFonts w:ascii="Times New Roman" w:hAnsi="Times New Roman"/>
            <w:color w:val="111111"/>
            <w:sz w:val="26"/>
            <w:szCs w:val="26"/>
          </w:rPr>
          <w:t xml:space="preserve">115/Đội </w:t>
        </w:r>
      </w:ins>
      <w:ins w:id="42" w:author="Ngoc Le Van Truong" w:date="2023-04-28T09:37:00Z">
        <w:r w:rsidR="005C3EEE">
          <w:rPr>
            <w:rFonts w:ascii="Times New Roman" w:hAnsi="Times New Roman"/>
            <w:color w:val="111111"/>
            <w:sz w:val="26"/>
            <w:szCs w:val="26"/>
          </w:rPr>
          <w:t>c</w:t>
        </w:r>
      </w:ins>
      <w:ins w:id="43" w:author="Ngoc Le Van Truong" w:date="2023-04-28T09:36:00Z">
        <w:r w:rsidR="005C3EEE">
          <w:rPr>
            <w:rFonts w:ascii="Times New Roman" w:hAnsi="Times New Roman"/>
            <w:color w:val="111111"/>
            <w:sz w:val="26"/>
            <w:szCs w:val="26"/>
          </w:rPr>
          <w:t>ấp cứu ngoại viện</w:t>
        </w:r>
      </w:ins>
      <w:del w:id="44" w:author="Ngoc Le Van Truong" w:date="2023-04-28T09:37:00Z">
        <w:r w:rsidRPr="005C3EEE" w:rsidDel="005C3EEE">
          <w:rPr>
            <w:rFonts w:ascii="Times New Roman" w:hAnsi="Times New Roman"/>
            <w:color w:val="111111"/>
            <w:sz w:val="26"/>
            <w:szCs w:val="26"/>
            <w:lang w:val="vi-VN"/>
            <w:rPrChange w:id="45" w:author="Ngoc Le Van Truong" w:date="2023-04-28T09:36:00Z">
              <w:rPr/>
            </w:rPrChange>
          </w:rPr>
          <w:delText>cho</w:delText>
        </w:r>
      </w:del>
      <w:r w:rsidRPr="005C3EEE">
        <w:rPr>
          <w:rFonts w:ascii="Times New Roman" w:hAnsi="Times New Roman"/>
          <w:color w:val="111111"/>
          <w:sz w:val="26"/>
          <w:szCs w:val="26"/>
          <w:lang w:val="vi-VN"/>
          <w:rPrChange w:id="46" w:author="Ngoc Le Van Truong" w:date="2023-04-28T09:36:00Z">
            <w:rPr/>
          </w:rPrChange>
        </w:rPr>
        <w:t>:</w:t>
      </w:r>
    </w:p>
    <w:p w14:paraId="4B98C3CD" w14:textId="77777777" w:rsidR="00E4669B" w:rsidRPr="001B7F35" w:rsidRDefault="00E4669B" w:rsidP="001B7F35">
      <w:pPr>
        <w:spacing w:before="60"/>
        <w:ind w:firstLine="360"/>
        <w:jc w:val="both"/>
        <w:rPr>
          <w:rFonts w:ascii="Times New Roman" w:hAnsi="Times New Roman"/>
          <w:color w:val="111111"/>
          <w:sz w:val="26"/>
          <w:szCs w:val="26"/>
        </w:rPr>
      </w:pPr>
      <w:r w:rsidRPr="001B7F35">
        <w:rPr>
          <w:rFonts w:ascii="Times New Roman" w:hAnsi="Times New Roman"/>
          <w:color w:val="111111"/>
          <w:sz w:val="26"/>
          <w:szCs w:val="26"/>
        </w:rPr>
        <w:t xml:space="preserve">a) Toàn tỉnh, thành phố                   </w:t>
      </w:r>
      <w:r w:rsidRPr="001B7F35">
        <w:rPr>
          <w:rFonts w:ascii="Times New Roman" w:hAnsi="Times New Roman"/>
          <w:color w:val="111111"/>
          <w:sz w:val="26"/>
          <w:szCs w:val="26"/>
        </w:rPr>
        <w:tab/>
        <w:t xml:space="preserve"> b) Dân số của tỉnh, thành phố: …………</w:t>
      </w:r>
    </w:p>
    <w:p w14:paraId="3E9C7467" w14:textId="0FB40C24" w:rsidR="00E4669B" w:rsidRPr="001B7F35" w:rsidDel="001E638E" w:rsidRDefault="00E4669B" w:rsidP="001B7F35">
      <w:pPr>
        <w:spacing w:before="60"/>
        <w:ind w:firstLine="360"/>
        <w:jc w:val="both"/>
        <w:rPr>
          <w:del w:id="47" w:author="Ngoc Le Van Truong" w:date="2023-04-27T10:14:00Z"/>
          <w:moveFrom w:id="48" w:author="Ngoc Le Van Truong" w:date="2023-04-27T10:14:00Z"/>
          <w:rFonts w:ascii="Times New Roman" w:hAnsi="Times New Roman"/>
          <w:color w:val="111111"/>
          <w:sz w:val="26"/>
          <w:szCs w:val="26"/>
          <w:lang w:val="vi-VN"/>
        </w:rPr>
      </w:pPr>
      <w:moveFromRangeStart w:id="49" w:author="Ngoc Le Van Truong" w:date="2023-04-27T10:14:00Z" w:name="move133482884"/>
      <w:moveFrom w:id="50" w:author="Ngoc Le Van Truong" w:date="2023-04-27T10:14:00Z">
        <w:del w:id="51" w:author="Ngoc Le Van Truong" w:date="2023-04-27T10:14:00Z">
          <w:r w:rsidRPr="001B7F35" w:rsidDel="001E638E">
            <w:rPr>
              <w:rFonts w:ascii="Times New Roman" w:hAnsi="Times New Roman"/>
              <w:color w:val="111111"/>
              <w:sz w:val="26"/>
              <w:szCs w:val="26"/>
            </w:rPr>
            <w:delText xml:space="preserve">c) </w:delText>
          </w:r>
          <w:r w:rsidR="00F01FC1" w:rsidRPr="001B7F35" w:rsidDel="001E638E">
            <w:rPr>
              <w:rFonts w:ascii="Times New Roman" w:hAnsi="Times New Roman"/>
              <w:color w:val="111111"/>
              <w:sz w:val="26"/>
              <w:szCs w:val="26"/>
            </w:rPr>
            <w:delText>Quận, huyện</w:delText>
          </w:r>
          <w:r w:rsidRPr="001B7F35" w:rsidDel="001E638E">
            <w:rPr>
              <w:rFonts w:ascii="Times New Roman" w:hAnsi="Times New Roman"/>
              <w:color w:val="111111"/>
              <w:sz w:val="26"/>
              <w:szCs w:val="26"/>
            </w:rPr>
            <w:tab/>
          </w:r>
          <w:r w:rsidR="009279B9" w:rsidRPr="001B7F35" w:rsidDel="001E638E">
            <w:rPr>
              <w:rFonts w:ascii="Times New Roman" w:hAnsi="Times New Roman"/>
              <w:color w:val="111111"/>
              <w:sz w:val="26"/>
              <w:szCs w:val="26"/>
            </w:rPr>
            <w:tab/>
            <w:delText xml:space="preserve"> </w:delText>
          </w:r>
          <w:r w:rsidR="00F01FC1" w:rsidRPr="001B7F35" w:rsidDel="001E638E">
            <w:rPr>
              <w:rFonts w:ascii="Times New Roman" w:hAnsi="Times New Roman"/>
              <w:color w:val="111111"/>
              <w:sz w:val="26"/>
              <w:szCs w:val="26"/>
            </w:rPr>
            <w:delText xml:space="preserve">          </w:delText>
          </w:r>
          <w:r w:rsidR="00F01FC1" w:rsidRPr="001B7F35" w:rsidDel="001E638E">
            <w:rPr>
              <w:rFonts w:ascii="Times New Roman" w:hAnsi="Times New Roman"/>
              <w:color w:val="111111"/>
              <w:sz w:val="26"/>
              <w:szCs w:val="26"/>
            </w:rPr>
            <w:tab/>
          </w:r>
          <w:r w:rsidR="00F01FC1" w:rsidRPr="001B7F35" w:rsidDel="001E638E">
            <w:rPr>
              <w:rFonts w:ascii="Times New Roman" w:hAnsi="Times New Roman"/>
              <w:color w:val="111111"/>
              <w:sz w:val="26"/>
              <w:szCs w:val="26"/>
            </w:rPr>
            <w:tab/>
            <w:delText xml:space="preserve"> </w:delText>
          </w:r>
          <w:r w:rsidRPr="001B7F35" w:rsidDel="001E638E">
            <w:rPr>
              <w:rFonts w:ascii="Times New Roman" w:hAnsi="Times New Roman"/>
              <w:color w:val="111111"/>
              <w:sz w:val="26"/>
              <w:szCs w:val="26"/>
            </w:rPr>
            <w:delText xml:space="preserve">d) Dân số trong </w:delText>
          </w:r>
          <w:r w:rsidR="00F01FC1" w:rsidRPr="001B7F35" w:rsidDel="001E638E">
            <w:rPr>
              <w:rFonts w:ascii="Times New Roman" w:hAnsi="Times New Roman"/>
              <w:color w:val="111111"/>
              <w:sz w:val="26"/>
              <w:szCs w:val="26"/>
            </w:rPr>
            <w:delText>quận/huyện</w:delText>
          </w:r>
          <w:r w:rsidRPr="001B7F35" w:rsidDel="001E638E">
            <w:rPr>
              <w:rFonts w:ascii="Times New Roman" w:hAnsi="Times New Roman"/>
              <w:color w:val="111111"/>
              <w:sz w:val="26"/>
              <w:szCs w:val="26"/>
            </w:rPr>
            <w:delText xml:space="preserve"> : …………</w:delText>
          </w:r>
        </w:del>
      </w:moveFrom>
    </w:p>
    <w:moveFromRangeEnd w:id="49"/>
    <w:p w14:paraId="28C094F1" w14:textId="094272E9" w:rsidR="001E638E" w:rsidRPr="001B7F35" w:rsidDel="001E638E" w:rsidRDefault="00F01FC1" w:rsidP="001B7F35">
      <w:pPr>
        <w:spacing w:before="60"/>
        <w:ind w:firstLine="360"/>
        <w:jc w:val="both"/>
        <w:rPr>
          <w:ins w:id="52" w:author="Ngoc Le Van Truong" w:date="2023-04-27T10:14:00Z"/>
          <w:del w:id="53" w:author="Ngoc Le Van Truong" w:date="2023-04-27T10:14:00Z"/>
          <w:rFonts w:ascii="Times New Roman" w:hAnsi="Times New Roman"/>
          <w:color w:val="111111"/>
          <w:sz w:val="26"/>
          <w:szCs w:val="26"/>
          <w:lang w:val="vi-VN"/>
        </w:rPr>
      </w:pPr>
      <w:del w:id="54" w:author="Ngoc Le Van Truong" w:date="2023-04-27T10:14:00Z">
        <w:r w:rsidRPr="001B7F35" w:rsidDel="001E638E">
          <w:rPr>
            <w:rFonts w:ascii="Times New Roman" w:hAnsi="Times New Roman"/>
            <w:color w:val="111111"/>
            <w:sz w:val="26"/>
            <w:szCs w:val="26"/>
          </w:rPr>
          <w:delText>đ</w:delText>
        </w:r>
      </w:del>
      <w:ins w:id="55" w:author="Ngoc Le Van Truong" w:date="2023-04-27T10:14:00Z">
        <w:del w:id="56" w:author="Ngoc Le Van Truong" w:date="2023-04-27T10:14:00Z">
          <w:r w:rsidR="001E638E" w:rsidRPr="001B7F35" w:rsidDel="001E638E">
            <w:rPr>
              <w:rFonts w:ascii="Times New Roman" w:hAnsi="Times New Roman"/>
              <w:color w:val="111111"/>
              <w:sz w:val="26"/>
              <w:szCs w:val="26"/>
            </w:rPr>
            <w:delText>c) Quận, huyện</w:delText>
          </w:r>
          <w:r w:rsidR="001E638E" w:rsidRPr="001B7F35" w:rsidDel="001E638E">
            <w:rPr>
              <w:rFonts w:ascii="Times New Roman" w:hAnsi="Times New Roman"/>
              <w:color w:val="111111"/>
              <w:sz w:val="26"/>
              <w:szCs w:val="26"/>
            </w:rPr>
            <w:tab/>
          </w:r>
          <w:r w:rsidR="001E638E" w:rsidRPr="001B7F35" w:rsidDel="001E638E">
            <w:rPr>
              <w:rFonts w:ascii="Times New Roman" w:hAnsi="Times New Roman"/>
              <w:color w:val="111111"/>
              <w:sz w:val="26"/>
              <w:szCs w:val="26"/>
            </w:rPr>
            <w:tab/>
            <w:delText xml:space="preserve">           </w:delText>
          </w:r>
          <w:r w:rsidR="001E638E" w:rsidRPr="001B7F35" w:rsidDel="001E638E">
            <w:rPr>
              <w:rFonts w:ascii="Times New Roman" w:hAnsi="Times New Roman"/>
              <w:color w:val="111111"/>
              <w:sz w:val="26"/>
              <w:szCs w:val="26"/>
            </w:rPr>
            <w:tab/>
          </w:r>
          <w:r w:rsidR="001E638E" w:rsidRPr="001B7F35" w:rsidDel="001E638E">
            <w:rPr>
              <w:rFonts w:ascii="Times New Roman" w:hAnsi="Times New Roman"/>
              <w:color w:val="111111"/>
              <w:sz w:val="26"/>
              <w:szCs w:val="26"/>
            </w:rPr>
            <w:tab/>
            <w:delText xml:space="preserve"> d) Dân số trong quận/huyện : …………</w:delText>
          </w:r>
        </w:del>
      </w:ins>
    </w:p>
    <w:p w14:paraId="007BB857" w14:textId="044CC372" w:rsidR="00F01FC1" w:rsidRPr="001B7F35" w:rsidRDefault="001E638E" w:rsidP="001B7F35">
      <w:pPr>
        <w:spacing w:before="60"/>
        <w:ind w:firstLine="360"/>
        <w:jc w:val="both"/>
        <w:rPr>
          <w:rFonts w:ascii="Times New Roman" w:hAnsi="Times New Roman"/>
          <w:color w:val="111111"/>
          <w:sz w:val="26"/>
          <w:szCs w:val="26"/>
          <w:lang w:val="vi-VN"/>
        </w:rPr>
      </w:pPr>
      <w:ins w:id="57" w:author="Ngoc Le Van Truong" w:date="2023-04-27T10:14:00Z">
        <w:r>
          <w:rPr>
            <w:rFonts w:ascii="Times New Roman" w:hAnsi="Times New Roman"/>
            <w:color w:val="111111"/>
            <w:sz w:val="26"/>
            <w:szCs w:val="26"/>
          </w:rPr>
          <w:t>c</w:t>
        </w:r>
      </w:ins>
      <w:r w:rsidR="00F01FC1" w:rsidRPr="001B7F35">
        <w:rPr>
          <w:rFonts w:ascii="Times New Roman" w:hAnsi="Times New Roman"/>
          <w:color w:val="111111"/>
          <w:sz w:val="26"/>
          <w:szCs w:val="26"/>
        </w:rPr>
        <w:t xml:space="preserve">) </w:t>
      </w:r>
      <w:del w:id="58" w:author="Ngoc Le Van Truong" w:date="2023-04-27T10:12:00Z">
        <w:r w:rsidR="00F01FC1" w:rsidRPr="001B7F35" w:rsidDel="001E638E">
          <w:rPr>
            <w:rFonts w:ascii="Times New Roman" w:hAnsi="Times New Roman"/>
            <w:color w:val="111111"/>
            <w:sz w:val="26"/>
            <w:szCs w:val="26"/>
          </w:rPr>
          <w:delText xml:space="preserve"> </w:delText>
        </w:r>
      </w:del>
      <w:r w:rsidR="00F01FC1" w:rsidRPr="001B7F35">
        <w:rPr>
          <w:rFonts w:ascii="Times New Roman" w:hAnsi="Times New Roman"/>
          <w:color w:val="111111"/>
          <w:sz w:val="26"/>
          <w:szCs w:val="26"/>
        </w:rPr>
        <w:t>Khu vực được phân công</w:t>
      </w:r>
      <w:del w:id="59" w:author="Ngoc Le Van Truong" w:date="2023-04-27T10:12:00Z">
        <w:r w:rsidR="00F01FC1" w:rsidRPr="001B7F35" w:rsidDel="001E638E">
          <w:rPr>
            <w:rFonts w:ascii="Times New Roman" w:hAnsi="Times New Roman"/>
            <w:color w:val="111111"/>
            <w:sz w:val="26"/>
            <w:szCs w:val="26"/>
          </w:rPr>
          <w:delText>………..</w:delText>
        </w:r>
      </w:del>
      <w:r w:rsidR="00F01FC1" w:rsidRPr="001B7F35">
        <w:rPr>
          <w:rFonts w:ascii="Times New Roman" w:hAnsi="Times New Roman"/>
          <w:color w:val="111111"/>
          <w:sz w:val="26"/>
          <w:szCs w:val="26"/>
        </w:rPr>
        <w:t xml:space="preserve">  </w:t>
      </w:r>
      <w:ins w:id="60" w:author="Ngoc Le Van Truong" w:date="2023-04-27T10:12:00Z">
        <w:r>
          <w:rPr>
            <w:rFonts w:ascii="Times New Roman" w:hAnsi="Times New Roman"/>
            <w:color w:val="111111"/>
            <w:sz w:val="26"/>
            <w:szCs w:val="26"/>
          </w:rPr>
          <w:t xml:space="preserve">              </w:t>
        </w:r>
      </w:ins>
      <w:ins w:id="61" w:author="Ngoc Le Van Truong" w:date="2023-04-27T10:13:00Z">
        <w:r>
          <w:rPr>
            <w:rFonts w:ascii="Times New Roman" w:hAnsi="Times New Roman"/>
            <w:color w:val="111111"/>
            <w:sz w:val="26"/>
            <w:szCs w:val="26"/>
          </w:rPr>
          <w:tab/>
        </w:r>
      </w:ins>
      <w:ins w:id="62" w:author="Ngoc Le Van Truong" w:date="2023-04-27T10:12:00Z">
        <w:r>
          <w:rPr>
            <w:rFonts w:ascii="Times New Roman" w:hAnsi="Times New Roman"/>
            <w:color w:val="111111"/>
            <w:sz w:val="26"/>
            <w:szCs w:val="26"/>
          </w:rPr>
          <w:t xml:space="preserve"> </w:t>
        </w:r>
      </w:ins>
      <w:del w:id="63" w:author="Ngoc Le Van Truong" w:date="2023-04-27T10:14:00Z">
        <w:r w:rsidR="00F01FC1" w:rsidRPr="001B7F35" w:rsidDel="001E638E">
          <w:rPr>
            <w:rFonts w:ascii="Times New Roman" w:hAnsi="Times New Roman"/>
            <w:color w:val="111111"/>
            <w:sz w:val="26"/>
            <w:szCs w:val="26"/>
          </w:rPr>
          <w:delText>e</w:delText>
        </w:r>
      </w:del>
      <w:ins w:id="64" w:author="Ngoc Le Van Truong" w:date="2023-04-27T10:14:00Z">
        <w:r>
          <w:rPr>
            <w:rFonts w:ascii="Times New Roman" w:hAnsi="Times New Roman"/>
            <w:color w:val="111111"/>
            <w:sz w:val="26"/>
            <w:szCs w:val="26"/>
          </w:rPr>
          <w:t>d</w:t>
        </w:r>
      </w:ins>
      <w:r w:rsidR="00F01FC1" w:rsidRPr="001B7F35">
        <w:rPr>
          <w:rFonts w:ascii="Times New Roman" w:hAnsi="Times New Roman"/>
          <w:color w:val="111111"/>
          <w:sz w:val="26"/>
          <w:szCs w:val="26"/>
        </w:rPr>
        <w:t>) Dân số trong khu vực</w:t>
      </w:r>
      <w:del w:id="65" w:author="Ngoc Le Van Truong" w:date="2023-04-27T10:13:00Z">
        <w:r w:rsidR="00F01FC1" w:rsidRPr="001B7F35" w:rsidDel="001E638E">
          <w:rPr>
            <w:rFonts w:ascii="Times New Roman" w:hAnsi="Times New Roman"/>
            <w:color w:val="111111"/>
            <w:sz w:val="26"/>
            <w:szCs w:val="26"/>
          </w:rPr>
          <w:delText xml:space="preserve"> </w:delText>
        </w:r>
      </w:del>
      <w:ins w:id="66" w:author="Ngoc Le Van Truong" w:date="2023-04-27T10:13:00Z">
        <w:r>
          <w:rPr>
            <w:rFonts w:ascii="Times New Roman" w:hAnsi="Times New Roman"/>
            <w:color w:val="111111"/>
            <w:sz w:val="26"/>
            <w:szCs w:val="26"/>
          </w:rPr>
          <w:t xml:space="preserve"> được phân công</w:t>
        </w:r>
      </w:ins>
      <w:r w:rsidR="00F01FC1" w:rsidRPr="001B7F35">
        <w:rPr>
          <w:rFonts w:ascii="Times New Roman" w:hAnsi="Times New Roman"/>
          <w:color w:val="111111"/>
          <w:sz w:val="26"/>
          <w:szCs w:val="26"/>
        </w:rPr>
        <w:t>: ………</w:t>
      </w:r>
      <w:del w:id="67" w:author="Ngoc Le Van Truong" w:date="2023-04-27T10:13:00Z">
        <w:r w:rsidR="00F01FC1" w:rsidRPr="001B7F35" w:rsidDel="001E638E">
          <w:rPr>
            <w:rFonts w:ascii="Times New Roman" w:hAnsi="Times New Roman"/>
            <w:color w:val="111111"/>
            <w:sz w:val="26"/>
            <w:szCs w:val="26"/>
          </w:rPr>
          <w:delText>…</w:delText>
        </w:r>
      </w:del>
    </w:p>
    <w:p w14:paraId="7A4FAA7C" w14:textId="04BE4493" w:rsidR="001E638E" w:rsidRPr="001B7F35" w:rsidRDefault="001E638E" w:rsidP="001E638E">
      <w:pPr>
        <w:spacing w:before="60"/>
        <w:ind w:firstLine="360"/>
        <w:jc w:val="both"/>
        <w:rPr>
          <w:moveTo w:id="68" w:author="Ngoc Le Van Truong" w:date="2023-04-27T10:14:00Z"/>
          <w:rFonts w:ascii="Times New Roman" w:hAnsi="Times New Roman"/>
          <w:color w:val="111111"/>
          <w:sz w:val="26"/>
          <w:szCs w:val="26"/>
          <w:lang w:val="vi-VN"/>
        </w:rPr>
      </w:pPr>
      <w:bookmarkStart w:id="69" w:name="_Hlk133482897"/>
      <w:moveToRangeStart w:id="70" w:author="Ngoc Le Van Truong" w:date="2023-04-27T10:14:00Z" w:name="move133482884"/>
      <w:moveTo w:id="71" w:author="Ngoc Le Van Truong" w:date="2023-04-27T10:14:00Z">
        <w:del w:id="72" w:author="Ngoc Le Van Truong" w:date="2023-04-27T10:14:00Z">
          <w:r w:rsidRPr="001B7F35" w:rsidDel="001E638E">
            <w:rPr>
              <w:rFonts w:ascii="Times New Roman" w:hAnsi="Times New Roman"/>
              <w:color w:val="111111"/>
              <w:sz w:val="26"/>
              <w:szCs w:val="26"/>
            </w:rPr>
            <w:delText>c</w:delText>
          </w:r>
        </w:del>
      </w:moveTo>
      <w:ins w:id="73" w:author="Ngoc Le Van Truong" w:date="2023-04-27T10:14:00Z">
        <w:r>
          <w:rPr>
            <w:rFonts w:ascii="Times New Roman" w:hAnsi="Times New Roman"/>
            <w:color w:val="111111"/>
            <w:sz w:val="26"/>
            <w:szCs w:val="26"/>
          </w:rPr>
          <w:t>đ</w:t>
        </w:r>
      </w:ins>
      <w:moveTo w:id="74" w:author="Ngoc Le Van Truong" w:date="2023-04-27T10:14:00Z">
        <w:r w:rsidRPr="001B7F35">
          <w:rPr>
            <w:rFonts w:ascii="Times New Roman" w:hAnsi="Times New Roman"/>
            <w:color w:val="111111"/>
            <w:sz w:val="26"/>
            <w:szCs w:val="26"/>
          </w:rPr>
          <w:t>) Quận, huyện</w:t>
        </w:r>
        <w:r w:rsidRPr="001B7F35">
          <w:rPr>
            <w:rFonts w:ascii="Times New Roman" w:hAnsi="Times New Roman"/>
            <w:color w:val="111111"/>
            <w:sz w:val="26"/>
            <w:szCs w:val="26"/>
          </w:rPr>
          <w:tab/>
        </w:r>
        <w:r w:rsidRPr="001B7F35">
          <w:rPr>
            <w:rFonts w:ascii="Times New Roman" w:hAnsi="Times New Roman"/>
            <w:color w:val="111111"/>
            <w:sz w:val="26"/>
            <w:szCs w:val="26"/>
          </w:rPr>
          <w:tab/>
          <w:t xml:space="preserve">           </w:t>
        </w:r>
        <w:r w:rsidRPr="001B7F35">
          <w:rPr>
            <w:rFonts w:ascii="Times New Roman" w:hAnsi="Times New Roman"/>
            <w:color w:val="111111"/>
            <w:sz w:val="26"/>
            <w:szCs w:val="26"/>
          </w:rPr>
          <w:tab/>
        </w:r>
        <w:r w:rsidRPr="001B7F35">
          <w:rPr>
            <w:rFonts w:ascii="Times New Roman" w:hAnsi="Times New Roman"/>
            <w:color w:val="111111"/>
            <w:sz w:val="26"/>
            <w:szCs w:val="26"/>
          </w:rPr>
          <w:tab/>
          <w:t xml:space="preserve"> </w:t>
        </w:r>
        <w:del w:id="75" w:author="Ngoc Le Van Truong" w:date="2023-04-27T10:14:00Z">
          <w:r w:rsidRPr="001B7F35" w:rsidDel="001E638E">
            <w:rPr>
              <w:rFonts w:ascii="Times New Roman" w:hAnsi="Times New Roman"/>
              <w:color w:val="111111"/>
              <w:sz w:val="26"/>
              <w:szCs w:val="26"/>
            </w:rPr>
            <w:delText>d</w:delText>
          </w:r>
        </w:del>
      </w:moveTo>
      <w:ins w:id="76" w:author="Ngoc Le Van Truong" w:date="2023-04-27T10:14:00Z">
        <w:r>
          <w:rPr>
            <w:rFonts w:ascii="Times New Roman" w:hAnsi="Times New Roman"/>
            <w:color w:val="111111"/>
            <w:sz w:val="26"/>
            <w:szCs w:val="26"/>
          </w:rPr>
          <w:t>e</w:t>
        </w:r>
      </w:ins>
      <w:moveTo w:id="77" w:author="Ngoc Le Van Truong" w:date="2023-04-27T10:14:00Z">
        <w:r w:rsidRPr="001B7F35">
          <w:rPr>
            <w:rFonts w:ascii="Times New Roman" w:hAnsi="Times New Roman"/>
            <w:color w:val="111111"/>
            <w:sz w:val="26"/>
            <w:szCs w:val="26"/>
          </w:rPr>
          <w:t>) Dân số trong quận/huyện: …………</w:t>
        </w:r>
      </w:moveTo>
    </w:p>
    <w:bookmarkEnd w:id="69"/>
    <w:moveToRangeEnd w:id="70"/>
    <w:p w14:paraId="132A6099" w14:textId="090B0501" w:rsidR="00E4669B" w:rsidRPr="001B7F35" w:rsidRDefault="00F01FC1" w:rsidP="001B7F35">
      <w:pPr>
        <w:spacing w:before="60"/>
        <w:ind w:firstLine="360"/>
        <w:jc w:val="both"/>
        <w:rPr>
          <w:rFonts w:ascii="Times New Roman" w:hAnsi="Times New Roman"/>
          <w:color w:val="111111"/>
          <w:sz w:val="26"/>
          <w:szCs w:val="26"/>
          <w:lang w:val="vi-VN"/>
        </w:rPr>
      </w:pPr>
      <w:r w:rsidRPr="001B7F35">
        <w:rPr>
          <w:rFonts w:ascii="Times New Roman" w:hAnsi="Times New Roman"/>
          <w:color w:val="111111"/>
          <w:sz w:val="26"/>
          <w:szCs w:val="26"/>
        </w:rPr>
        <w:t>f</w:t>
      </w:r>
      <w:r w:rsidR="00E4669B" w:rsidRPr="001B7F35">
        <w:rPr>
          <w:rFonts w:ascii="Times New Roman" w:hAnsi="Times New Roman"/>
          <w:color w:val="111111"/>
          <w:sz w:val="26"/>
          <w:szCs w:val="26"/>
        </w:rPr>
        <w:t>) Khác (ghi cụ thể)</w:t>
      </w:r>
      <w:ins w:id="78" w:author="Ngoc Le Van Truong" w:date="2023-04-27T10:13:00Z">
        <w:r w:rsidR="001E638E">
          <w:rPr>
            <w:rFonts w:ascii="Times New Roman" w:hAnsi="Times New Roman"/>
            <w:color w:val="111111"/>
            <w:sz w:val="26"/>
            <w:szCs w:val="26"/>
          </w:rPr>
          <w:t xml:space="preserve"> </w:t>
        </w:r>
      </w:ins>
      <w:r w:rsidR="00E4669B" w:rsidRPr="001B7F35">
        <w:rPr>
          <w:rFonts w:ascii="Times New Roman" w:hAnsi="Times New Roman"/>
          <w:color w:val="111111"/>
          <w:sz w:val="26"/>
          <w:szCs w:val="26"/>
        </w:rPr>
        <w:t>….</w:t>
      </w:r>
      <w:ins w:id="79" w:author="Ngoc Le Van Truong" w:date="2023-04-28T09:33:00Z">
        <w:r w:rsidR="005C3EEE">
          <w:rPr>
            <w:rFonts w:ascii="Times New Roman" w:hAnsi="Times New Roman"/>
            <w:color w:val="111111"/>
            <w:sz w:val="26"/>
            <w:szCs w:val="26"/>
          </w:rPr>
          <w:tab/>
        </w:r>
        <w:r w:rsidR="005C3EEE">
          <w:rPr>
            <w:rFonts w:ascii="Times New Roman" w:hAnsi="Times New Roman"/>
            <w:color w:val="111111"/>
            <w:sz w:val="26"/>
            <w:szCs w:val="26"/>
          </w:rPr>
          <w:tab/>
        </w:r>
        <w:r w:rsidR="005C3EEE">
          <w:rPr>
            <w:rFonts w:ascii="Times New Roman" w:hAnsi="Times New Roman"/>
            <w:color w:val="111111"/>
            <w:sz w:val="26"/>
            <w:szCs w:val="26"/>
          </w:rPr>
          <w:tab/>
        </w:r>
      </w:ins>
    </w:p>
    <w:p w14:paraId="5BC88481" w14:textId="4578ACEE" w:rsidR="00E4669B" w:rsidRPr="001E638E" w:rsidRDefault="00E4669B">
      <w:pPr>
        <w:pStyle w:val="ListParagraph"/>
        <w:numPr>
          <w:ilvl w:val="0"/>
          <w:numId w:val="46"/>
        </w:numPr>
        <w:spacing w:before="60"/>
        <w:jc w:val="both"/>
        <w:rPr>
          <w:rFonts w:ascii="Times New Roman" w:hAnsi="Times New Roman"/>
          <w:color w:val="111111"/>
          <w:sz w:val="26"/>
          <w:szCs w:val="26"/>
          <w:lang w:val="vi-VN"/>
          <w:rPrChange w:id="80" w:author="Ngoc Le Van Truong" w:date="2023-04-27T10:15:00Z">
            <w:rPr>
              <w:lang w:val="vi-VN"/>
            </w:rPr>
          </w:rPrChange>
        </w:rPr>
        <w:pPrChange w:id="81" w:author="Ngoc Le Van Truong" w:date="2023-04-27T10:15:00Z">
          <w:pPr>
            <w:numPr>
              <w:numId w:val="22"/>
            </w:numPr>
            <w:spacing w:before="60"/>
            <w:ind w:left="360" w:hanging="360"/>
            <w:jc w:val="both"/>
          </w:pPr>
        </w:pPrChange>
      </w:pPr>
      <w:r w:rsidRPr="001E638E">
        <w:rPr>
          <w:rFonts w:ascii="Times New Roman" w:hAnsi="Times New Roman"/>
          <w:color w:val="111111"/>
          <w:sz w:val="26"/>
          <w:szCs w:val="26"/>
          <w:lang w:val="vi-VN"/>
          <w:rPrChange w:id="82" w:author="Ngoc Le Van Truong" w:date="2023-04-27T10:15:00Z">
            <w:rPr>
              <w:lang w:val="vi-VN"/>
            </w:rPr>
          </w:rPrChange>
        </w:rPr>
        <w:t xml:space="preserve">Cấp giấy phép hoạt </w:t>
      </w:r>
      <w:r w:rsidRPr="001E638E">
        <w:rPr>
          <w:rFonts w:ascii="Times New Roman" w:hAnsi="Times New Roman" w:hint="eastAsia"/>
          <w:color w:val="111111"/>
          <w:sz w:val="26"/>
          <w:szCs w:val="26"/>
          <w:lang w:val="vi-VN"/>
          <w:rPrChange w:id="83" w:author="Ngoc Le Van Truong" w:date="2023-04-27T10:15:00Z">
            <w:rPr>
              <w:rFonts w:hint="eastAsia"/>
              <w:lang w:val="vi-VN"/>
            </w:rPr>
          </w:rPrChange>
        </w:rPr>
        <w:t>đ</w:t>
      </w:r>
      <w:r w:rsidRPr="001E638E">
        <w:rPr>
          <w:rFonts w:ascii="Times New Roman" w:hAnsi="Times New Roman"/>
          <w:color w:val="111111"/>
          <w:sz w:val="26"/>
          <w:szCs w:val="26"/>
          <w:lang w:val="vi-VN"/>
          <w:rPrChange w:id="84" w:author="Ngoc Le Van Truong" w:date="2023-04-27T10:15:00Z">
            <w:rPr>
              <w:lang w:val="vi-VN"/>
            </w:rPr>
          </w:rPrChange>
        </w:rPr>
        <w:t xml:space="preserve">ộng </w:t>
      </w:r>
      <w:r w:rsidRPr="001E638E">
        <w:rPr>
          <w:rFonts w:ascii="Times New Roman" w:hAnsi="Times New Roman"/>
          <w:color w:val="111111"/>
          <w:sz w:val="26"/>
          <w:szCs w:val="26"/>
          <w:rPrChange w:id="85" w:author="Ngoc Le Van Truong" w:date="2023-04-27T10:15:00Z">
            <w:rPr/>
          </w:rPrChange>
        </w:rPr>
        <w:t>cấp cứu ngoại viện</w:t>
      </w:r>
      <w:del w:id="86" w:author="Ngoc Le Van Truong" w:date="2023-04-27T10:15:00Z">
        <w:r w:rsidRPr="001E638E" w:rsidDel="001E638E">
          <w:rPr>
            <w:rFonts w:ascii="Times New Roman" w:hAnsi="Times New Roman"/>
            <w:color w:val="111111"/>
            <w:sz w:val="26"/>
            <w:szCs w:val="26"/>
            <w:rPrChange w:id="87" w:author="Ngoc Le Van Truong" w:date="2023-04-27T10:15:00Z">
              <w:rPr/>
            </w:rPrChange>
          </w:rPr>
          <w:delText>;</w:delText>
        </w:r>
      </w:del>
    </w:p>
    <w:p w14:paraId="3690282C"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a) Chưa có</w:t>
      </w:r>
      <w:r w:rsidRPr="001B7F35">
        <w:rPr>
          <w:rFonts w:ascii="Times New Roman" w:hAnsi="Times New Roman"/>
          <w:color w:val="111111"/>
          <w:sz w:val="26"/>
          <w:szCs w:val="26"/>
          <w:lang w:val="vi-VN"/>
        </w:rPr>
        <w:t xml:space="preserve"> GPHĐ </w:t>
      </w:r>
    </w:p>
    <w:p w14:paraId="5361FB9F"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b) </w:t>
      </w:r>
      <w:r w:rsidRPr="001B7F35">
        <w:rPr>
          <w:rFonts w:ascii="Times New Roman" w:hAnsi="Times New Roman"/>
          <w:color w:val="111111"/>
          <w:sz w:val="26"/>
          <w:szCs w:val="26"/>
          <w:lang w:val="vi-VN"/>
        </w:rPr>
        <w:t xml:space="preserve">Được cấp GPHĐ </w:t>
      </w:r>
    </w:p>
    <w:p w14:paraId="70FEE238" w14:textId="77777777" w:rsidR="00E4669B" w:rsidRPr="001B7F35" w:rsidRDefault="00E4669B" w:rsidP="001B7F35">
      <w:pPr>
        <w:spacing w:before="60"/>
        <w:ind w:firstLine="360"/>
        <w:jc w:val="both"/>
        <w:rPr>
          <w:rFonts w:ascii="Times New Roman" w:hAnsi="Times New Roman"/>
          <w:color w:val="111111"/>
          <w:sz w:val="26"/>
          <w:szCs w:val="26"/>
        </w:rPr>
      </w:pPr>
      <w:r w:rsidRPr="001B7F35">
        <w:rPr>
          <w:rFonts w:ascii="Times New Roman" w:hAnsi="Times New Roman"/>
          <w:color w:val="111111"/>
          <w:sz w:val="26"/>
          <w:szCs w:val="26"/>
        </w:rPr>
        <w:t>c) Khác (ghi cụ thể)</w:t>
      </w:r>
      <w:r w:rsidRPr="001B7F35">
        <w:rPr>
          <w:rFonts w:ascii="Times New Roman" w:hAnsi="Times New Roman"/>
          <w:color w:val="111111"/>
          <w:sz w:val="26"/>
          <w:szCs w:val="26"/>
          <w:lang w:val="vi-VN"/>
        </w:rPr>
        <w:t xml:space="preserve">: </w:t>
      </w:r>
      <w:r w:rsidRPr="001B7F35">
        <w:rPr>
          <w:rFonts w:ascii="Times New Roman" w:hAnsi="Times New Roman"/>
          <w:color w:val="111111"/>
          <w:sz w:val="26"/>
          <w:szCs w:val="26"/>
        </w:rPr>
        <w:t>…………….</w:t>
      </w:r>
    </w:p>
    <w:p w14:paraId="7D3967EA" w14:textId="5E0B8731" w:rsidR="00E4669B" w:rsidRPr="001B7F35" w:rsidRDefault="00E4669B">
      <w:pPr>
        <w:numPr>
          <w:ilvl w:val="0"/>
          <w:numId w:val="46"/>
        </w:numPr>
        <w:spacing w:before="60"/>
        <w:jc w:val="both"/>
        <w:rPr>
          <w:rFonts w:ascii="Times New Roman" w:hAnsi="Times New Roman"/>
          <w:color w:val="111111"/>
          <w:sz w:val="26"/>
          <w:szCs w:val="26"/>
        </w:rPr>
        <w:pPrChange w:id="88"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X</w:t>
      </w:r>
      <w:r w:rsidRPr="001B7F35">
        <w:rPr>
          <w:rFonts w:ascii="Times New Roman" w:hAnsi="Times New Roman"/>
          <w:color w:val="111111"/>
          <w:sz w:val="26"/>
          <w:szCs w:val="26"/>
          <w:lang w:val="vi-VN"/>
        </w:rPr>
        <w:t xml:space="preserve">e cứu thương được cấp </w:t>
      </w:r>
      <w:r w:rsidRPr="001B7F35">
        <w:rPr>
          <w:rFonts w:ascii="Times New Roman" w:hAnsi="Times New Roman"/>
          <w:color w:val="111111"/>
          <w:sz w:val="26"/>
          <w:szCs w:val="26"/>
        </w:rPr>
        <w:t>giấy phép vận chuyển người bệnh</w:t>
      </w:r>
    </w:p>
    <w:tbl>
      <w:tblPr>
        <w:tblStyle w:val="TableGrid"/>
        <w:tblW w:w="9810" w:type="dxa"/>
        <w:tblInd w:w="-5" w:type="dxa"/>
        <w:tblLook w:val="04A0" w:firstRow="1" w:lastRow="0" w:firstColumn="1" w:lastColumn="0" w:noHBand="0" w:noVBand="1"/>
        <w:tblPrChange w:id="89" w:author="Ngoc Le Van Truong" w:date="2023-04-28T09:45:00Z">
          <w:tblPr>
            <w:tblStyle w:val="TableGrid"/>
            <w:tblW w:w="9810" w:type="dxa"/>
            <w:tblInd w:w="-5" w:type="dxa"/>
            <w:tblLook w:val="04A0" w:firstRow="1" w:lastRow="0" w:firstColumn="1" w:lastColumn="0" w:noHBand="0" w:noVBand="1"/>
          </w:tblPr>
        </w:tblPrChange>
      </w:tblPr>
      <w:tblGrid>
        <w:gridCol w:w="630"/>
        <w:gridCol w:w="3690"/>
        <w:gridCol w:w="810"/>
        <w:gridCol w:w="1440"/>
        <w:gridCol w:w="1440"/>
        <w:gridCol w:w="1800"/>
        <w:tblGridChange w:id="90">
          <w:tblGrid>
            <w:gridCol w:w="630"/>
            <w:gridCol w:w="3690"/>
            <w:gridCol w:w="810"/>
            <w:gridCol w:w="2340"/>
            <w:gridCol w:w="2340"/>
            <w:gridCol w:w="2340"/>
          </w:tblGrid>
        </w:tblGridChange>
      </w:tblGrid>
      <w:tr w:rsidR="00F607F5" w:rsidRPr="001B7F35" w14:paraId="1BEDD84A" w14:textId="24FEB724" w:rsidTr="00F607F5">
        <w:tc>
          <w:tcPr>
            <w:tcW w:w="630" w:type="dxa"/>
            <w:tcPrChange w:id="91" w:author="Ngoc Le Van Truong" w:date="2023-04-28T09:45:00Z">
              <w:tcPr>
                <w:tcW w:w="630" w:type="dxa"/>
              </w:tcPr>
            </w:tcPrChange>
          </w:tcPr>
          <w:p w14:paraId="49417EBD" w14:textId="7660D6AC"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TT</w:t>
            </w:r>
          </w:p>
        </w:tc>
        <w:tc>
          <w:tcPr>
            <w:tcW w:w="3690" w:type="dxa"/>
            <w:tcPrChange w:id="92" w:author="Ngoc Le Van Truong" w:date="2023-04-28T09:45:00Z">
              <w:tcPr>
                <w:tcW w:w="3690" w:type="dxa"/>
              </w:tcPr>
            </w:tcPrChange>
          </w:tcPr>
          <w:p w14:paraId="70A7E6CF" w14:textId="424367AE"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Nội dung</w:t>
            </w:r>
          </w:p>
        </w:tc>
        <w:tc>
          <w:tcPr>
            <w:tcW w:w="810" w:type="dxa"/>
            <w:tcPrChange w:id="93" w:author="Ngoc Le Van Truong" w:date="2023-04-28T09:45:00Z">
              <w:tcPr>
                <w:tcW w:w="810" w:type="dxa"/>
              </w:tcPr>
            </w:tcPrChange>
          </w:tcPr>
          <w:p w14:paraId="744E7E58" w14:textId="1E642E64"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Tổng số</w:t>
            </w:r>
          </w:p>
        </w:tc>
        <w:tc>
          <w:tcPr>
            <w:tcW w:w="1440" w:type="dxa"/>
            <w:tcPrChange w:id="94" w:author="Ngoc Le Van Truong" w:date="2023-04-28T09:45:00Z">
              <w:tcPr>
                <w:tcW w:w="2340" w:type="dxa"/>
              </w:tcPr>
            </w:tcPrChange>
          </w:tcPr>
          <w:p w14:paraId="0251EC96" w14:textId="6DBAEAE3"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Xe chuyên trách cho cấp cứu ngoại viện</w:t>
            </w:r>
          </w:p>
        </w:tc>
        <w:tc>
          <w:tcPr>
            <w:tcW w:w="1440" w:type="dxa"/>
            <w:tcPrChange w:id="95" w:author="Ngoc Le Van Truong" w:date="2023-04-28T09:45:00Z">
              <w:tcPr>
                <w:tcW w:w="2340" w:type="dxa"/>
              </w:tcPr>
            </w:tcPrChange>
          </w:tcPr>
          <w:p w14:paraId="6FD20DEB" w14:textId="40A0A860"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Xe chuyên trách cho chuyển tuyến BN</w:t>
            </w:r>
          </w:p>
        </w:tc>
        <w:tc>
          <w:tcPr>
            <w:tcW w:w="1800" w:type="dxa"/>
            <w:tcPrChange w:id="96" w:author="Ngoc Le Van Truong" w:date="2023-04-28T09:45:00Z">
              <w:tcPr>
                <w:tcW w:w="2340" w:type="dxa"/>
              </w:tcPr>
            </w:tcPrChange>
          </w:tcPr>
          <w:p w14:paraId="5AC4AED4" w14:textId="55F407BA" w:rsidR="00F607F5" w:rsidRPr="001B7F35" w:rsidRDefault="00F607F5" w:rsidP="001B7F35">
            <w:pPr>
              <w:spacing w:before="60"/>
              <w:jc w:val="both"/>
              <w:rPr>
                <w:rFonts w:ascii="Times New Roman" w:hAnsi="Times New Roman"/>
                <w:color w:val="111111"/>
                <w:sz w:val="26"/>
                <w:szCs w:val="26"/>
              </w:rPr>
            </w:pPr>
            <w:ins w:id="97" w:author="Ngoc Le Van Truong" w:date="2023-04-28T09:45:00Z">
              <w:r>
                <w:rPr>
                  <w:rFonts w:ascii="Times New Roman" w:hAnsi="Times New Roman"/>
                  <w:color w:val="111111"/>
                  <w:sz w:val="26"/>
                  <w:szCs w:val="26"/>
                </w:rPr>
                <w:t xml:space="preserve">Khác (ghi </w:t>
              </w:r>
            </w:ins>
            <w:ins w:id="98" w:author="Ngoc Le Van Truong" w:date="2023-04-28T09:46:00Z">
              <w:r>
                <w:rPr>
                  <w:rFonts w:ascii="Times New Roman" w:hAnsi="Times New Roman"/>
                  <w:color w:val="111111"/>
                  <w:sz w:val="26"/>
                  <w:szCs w:val="26"/>
                </w:rPr>
                <w:t>cụ thể)</w:t>
              </w:r>
            </w:ins>
          </w:p>
        </w:tc>
      </w:tr>
      <w:tr w:rsidR="00F607F5" w:rsidRPr="001B7F35" w14:paraId="60D378F8" w14:textId="4673D12F" w:rsidTr="00F607F5">
        <w:tc>
          <w:tcPr>
            <w:tcW w:w="630" w:type="dxa"/>
            <w:tcPrChange w:id="99" w:author="Ngoc Le Van Truong" w:date="2023-04-28T09:45:00Z">
              <w:tcPr>
                <w:tcW w:w="630" w:type="dxa"/>
              </w:tcPr>
            </w:tcPrChange>
          </w:tcPr>
          <w:p w14:paraId="1293C7B9" w14:textId="77777777" w:rsidR="00F607F5" w:rsidRPr="001B7F35" w:rsidRDefault="00F607F5" w:rsidP="00CD2F58">
            <w:pPr>
              <w:pStyle w:val="ListParagraph"/>
              <w:numPr>
                <w:ilvl w:val="0"/>
                <w:numId w:val="41"/>
              </w:numPr>
              <w:spacing w:before="60"/>
              <w:contextualSpacing w:val="0"/>
              <w:jc w:val="both"/>
              <w:rPr>
                <w:rFonts w:ascii="Times New Roman" w:hAnsi="Times New Roman"/>
                <w:color w:val="111111"/>
                <w:sz w:val="26"/>
                <w:szCs w:val="26"/>
              </w:rPr>
            </w:pPr>
          </w:p>
        </w:tc>
        <w:tc>
          <w:tcPr>
            <w:tcW w:w="3690" w:type="dxa"/>
            <w:tcPrChange w:id="100" w:author="Ngoc Le Van Truong" w:date="2023-04-28T09:45:00Z">
              <w:tcPr>
                <w:tcW w:w="3690" w:type="dxa"/>
              </w:tcPr>
            </w:tcPrChange>
          </w:tcPr>
          <w:p w14:paraId="4A61BC07" w14:textId="3FC397E3"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Số</w:t>
            </w:r>
            <w:r w:rsidRPr="001B7F35">
              <w:rPr>
                <w:rFonts w:ascii="Times New Roman" w:hAnsi="Times New Roman"/>
                <w:color w:val="111111"/>
                <w:sz w:val="26"/>
                <w:szCs w:val="26"/>
                <w:lang w:val="vi-VN"/>
              </w:rPr>
              <w:t xml:space="preserve"> xe cứu thương của </w:t>
            </w:r>
            <w:r w:rsidRPr="001B7F35">
              <w:rPr>
                <w:rFonts w:ascii="Times New Roman" w:hAnsi="Times New Roman"/>
                <w:color w:val="111111"/>
                <w:sz w:val="26"/>
                <w:szCs w:val="26"/>
              </w:rPr>
              <w:t>Cơ sở</w:t>
            </w:r>
          </w:p>
        </w:tc>
        <w:tc>
          <w:tcPr>
            <w:tcW w:w="810" w:type="dxa"/>
            <w:tcPrChange w:id="101" w:author="Ngoc Le Van Truong" w:date="2023-04-28T09:45:00Z">
              <w:tcPr>
                <w:tcW w:w="810" w:type="dxa"/>
              </w:tcPr>
            </w:tcPrChange>
          </w:tcPr>
          <w:p w14:paraId="22773EBF" w14:textId="77777777" w:rsidR="00F607F5" w:rsidRPr="001B7F35" w:rsidRDefault="00F607F5" w:rsidP="001B7F35">
            <w:pPr>
              <w:spacing w:before="60"/>
              <w:jc w:val="both"/>
              <w:rPr>
                <w:rFonts w:ascii="Times New Roman" w:hAnsi="Times New Roman"/>
                <w:color w:val="111111"/>
                <w:sz w:val="26"/>
                <w:szCs w:val="26"/>
              </w:rPr>
            </w:pPr>
          </w:p>
        </w:tc>
        <w:tc>
          <w:tcPr>
            <w:tcW w:w="1440" w:type="dxa"/>
            <w:tcPrChange w:id="102" w:author="Ngoc Le Van Truong" w:date="2023-04-28T09:45:00Z">
              <w:tcPr>
                <w:tcW w:w="2340" w:type="dxa"/>
              </w:tcPr>
            </w:tcPrChange>
          </w:tcPr>
          <w:p w14:paraId="53AEF5EF" w14:textId="77777777" w:rsidR="00F607F5" w:rsidRPr="001B7F35" w:rsidRDefault="00F607F5" w:rsidP="001B7F35">
            <w:pPr>
              <w:spacing w:before="60"/>
              <w:jc w:val="both"/>
              <w:rPr>
                <w:rFonts w:ascii="Times New Roman" w:hAnsi="Times New Roman"/>
                <w:color w:val="111111"/>
                <w:sz w:val="26"/>
                <w:szCs w:val="26"/>
              </w:rPr>
            </w:pPr>
          </w:p>
        </w:tc>
        <w:tc>
          <w:tcPr>
            <w:tcW w:w="1440" w:type="dxa"/>
            <w:tcPrChange w:id="103" w:author="Ngoc Le Van Truong" w:date="2023-04-28T09:45:00Z">
              <w:tcPr>
                <w:tcW w:w="2340" w:type="dxa"/>
              </w:tcPr>
            </w:tcPrChange>
          </w:tcPr>
          <w:p w14:paraId="7A1DB5C6" w14:textId="77777777" w:rsidR="00F607F5" w:rsidRPr="001B7F35" w:rsidRDefault="00F607F5" w:rsidP="001B7F35">
            <w:pPr>
              <w:spacing w:before="60"/>
              <w:jc w:val="both"/>
              <w:rPr>
                <w:rFonts w:ascii="Times New Roman" w:hAnsi="Times New Roman"/>
                <w:color w:val="111111"/>
                <w:sz w:val="26"/>
                <w:szCs w:val="26"/>
              </w:rPr>
            </w:pPr>
          </w:p>
        </w:tc>
        <w:tc>
          <w:tcPr>
            <w:tcW w:w="1800" w:type="dxa"/>
            <w:tcPrChange w:id="104" w:author="Ngoc Le Van Truong" w:date="2023-04-28T09:45:00Z">
              <w:tcPr>
                <w:tcW w:w="2340" w:type="dxa"/>
              </w:tcPr>
            </w:tcPrChange>
          </w:tcPr>
          <w:p w14:paraId="642CCD91" w14:textId="77777777" w:rsidR="00F607F5" w:rsidRPr="001B7F35" w:rsidRDefault="00F607F5" w:rsidP="001B7F35">
            <w:pPr>
              <w:spacing w:before="60"/>
              <w:jc w:val="both"/>
              <w:rPr>
                <w:rFonts w:ascii="Times New Roman" w:hAnsi="Times New Roman"/>
                <w:color w:val="111111"/>
                <w:sz w:val="26"/>
                <w:szCs w:val="26"/>
              </w:rPr>
            </w:pPr>
          </w:p>
        </w:tc>
      </w:tr>
      <w:tr w:rsidR="00F607F5" w:rsidRPr="001B7F35" w14:paraId="6134589A" w14:textId="25D7172F" w:rsidTr="00F607F5">
        <w:tc>
          <w:tcPr>
            <w:tcW w:w="630" w:type="dxa"/>
            <w:tcPrChange w:id="105" w:author="Ngoc Le Van Truong" w:date="2023-04-28T09:45:00Z">
              <w:tcPr>
                <w:tcW w:w="630" w:type="dxa"/>
              </w:tcPr>
            </w:tcPrChange>
          </w:tcPr>
          <w:p w14:paraId="73032BE0" w14:textId="77777777" w:rsidR="00F607F5" w:rsidRPr="001B7F35" w:rsidRDefault="00F607F5" w:rsidP="00CD2F58">
            <w:pPr>
              <w:pStyle w:val="ListParagraph"/>
              <w:numPr>
                <w:ilvl w:val="0"/>
                <w:numId w:val="41"/>
              </w:numPr>
              <w:spacing w:before="60"/>
              <w:contextualSpacing w:val="0"/>
              <w:jc w:val="both"/>
              <w:rPr>
                <w:rFonts w:ascii="Times New Roman" w:hAnsi="Times New Roman"/>
                <w:color w:val="111111"/>
                <w:sz w:val="26"/>
                <w:szCs w:val="26"/>
              </w:rPr>
            </w:pPr>
          </w:p>
        </w:tc>
        <w:tc>
          <w:tcPr>
            <w:tcW w:w="3690" w:type="dxa"/>
            <w:tcPrChange w:id="106" w:author="Ngoc Le Van Truong" w:date="2023-04-28T09:45:00Z">
              <w:tcPr>
                <w:tcW w:w="3690" w:type="dxa"/>
              </w:tcPr>
            </w:tcPrChange>
          </w:tcPr>
          <w:p w14:paraId="5BB71933" w14:textId="5D5885FD" w:rsidR="00F607F5" w:rsidRPr="001B7F35" w:rsidRDefault="00F607F5"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Số xe cứu thương của Cơ sở được </w:t>
            </w:r>
            <w:r w:rsidRPr="001B7F35">
              <w:rPr>
                <w:rFonts w:ascii="Times New Roman" w:hAnsi="Times New Roman"/>
                <w:color w:val="111111"/>
                <w:sz w:val="26"/>
                <w:szCs w:val="26"/>
                <w:lang w:val="vi-VN"/>
              </w:rPr>
              <w:t xml:space="preserve">cấp </w:t>
            </w:r>
            <w:r w:rsidRPr="001B7F35">
              <w:rPr>
                <w:rFonts w:ascii="Times New Roman" w:hAnsi="Times New Roman"/>
                <w:color w:val="111111"/>
                <w:sz w:val="26"/>
                <w:szCs w:val="26"/>
              </w:rPr>
              <w:t>giấy phép vận chuyển người bệnh</w:t>
            </w:r>
          </w:p>
        </w:tc>
        <w:tc>
          <w:tcPr>
            <w:tcW w:w="810" w:type="dxa"/>
            <w:tcPrChange w:id="107" w:author="Ngoc Le Van Truong" w:date="2023-04-28T09:45:00Z">
              <w:tcPr>
                <w:tcW w:w="810" w:type="dxa"/>
              </w:tcPr>
            </w:tcPrChange>
          </w:tcPr>
          <w:p w14:paraId="1A4E97DD" w14:textId="77777777" w:rsidR="00F607F5" w:rsidRPr="001B7F35" w:rsidRDefault="00F607F5" w:rsidP="001B7F35">
            <w:pPr>
              <w:spacing w:before="60"/>
              <w:jc w:val="both"/>
              <w:rPr>
                <w:rFonts w:ascii="Times New Roman" w:hAnsi="Times New Roman"/>
                <w:color w:val="111111"/>
                <w:sz w:val="26"/>
                <w:szCs w:val="26"/>
              </w:rPr>
            </w:pPr>
          </w:p>
        </w:tc>
        <w:tc>
          <w:tcPr>
            <w:tcW w:w="1440" w:type="dxa"/>
            <w:tcPrChange w:id="108" w:author="Ngoc Le Van Truong" w:date="2023-04-28T09:45:00Z">
              <w:tcPr>
                <w:tcW w:w="2340" w:type="dxa"/>
              </w:tcPr>
            </w:tcPrChange>
          </w:tcPr>
          <w:p w14:paraId="5424C70F" w14:textId="77777777" w:rsidR="00F607F5" w:rsidRPr="001B7F35" w:rsidRDefault="00F607F5" w:rsidP="001B7F35">
            <w:pPr>
              <w:spacing w:before="60"/>
              <w:jc w:val="both"/>
              <w:rPr>
                <w:rFonts w:ascii="Times New Roman" w:hAnsi="Times New Roman"/>
                <w:color w:val="111111"/>
                <w:sz w:val="26"/>
                <w:szCs w:val="26"/>
              </w:rPr>
            </w:pPr>
          </w:p>
        </w:tc>
        <w:tc>
          <w:tcPr>
            <w:tcW w:w="1440" w:type="dxa"/>
            <w:tcPrChange w:id="109" w:author="Ngoc Le Van Truong" w:date="2023-04-28T09:45:00Z">
              <w:tcPr>
                <w:tcW w:w="2340" w:type="dxa"/>
              </w:tcPr>
            </w:tcPrChange>
          </w:tcPr>
          <w:p w14:paraId="21F5791F" w14:textId="77777777" w:rsidR="00F607F5" w:rsidRPr="001B7F35" w:rsidRDefault="00F607F5" w:rsidP="001B7F35">
            <w:pPr>
              <w:spacing w:before="60"/>
              <w:jc w:val="both"/>
              <w:rPr>
                <w:rFonts w:ascii="Times New Roman" w:hAnsi="Times New Roman"/>
                <w:color w:val="111111"/>
                <w:sz w:val="26"/>
                <w:szCs w:val="26"/>
              </w:rPr>
            </w:pPr>
          </w:p>
        </w:tc>
        <w:tc>
          <w:tcPr>
            <w:tcW w:w="1800" w:type="dxa"/>
            <w:tcPrChange w:id="110" w:author="Ngoc Le Van Truong" w:date="2023-04-28T09:45:00Z">
              <w:tcPr>
                <w:tcW w:w="2340" w:type="dxa"/>
              </w:tcPr>
            </w:tcPrChange>
          </w:tcPr>
          <w:p w14:paraId="47A121F1" w14:textId="77777777" w:rsidR="00F607F5" w:rsidRPr="001B7F35" w:rsidRDefault="00F607F5" w:rsidP="001B7F35">
            <w:pPr>
              <w:spacing w:before="60"/>
              <w:jc w:val="both"/>
              <w:rPr>
                <w:rFonts w:ascii="Times New Roman" w:hAnsi="Times New Roman"/>
                <w:color w:val="111111"/>
                <w:sz w:val="26"/>
                <w:szCs w:val="26"/>
              </w:rPr>
            </w:pPr>
          </w:p>
        </w:tc>
      </w:tr>
    </w:tbl>
    <w:p w14:paraId="55839BA7"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111"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 xml:space="preserve">Danh mục kỹ thuật </w:t>
      </w:r>
      <w:r w:rsidRPr="001B7F35">
        <w:rPr>
          <w:rFonts w:ascii="Times New Roman" w:hAnsi="Times New Roman"/>
          <w:color w:val="111111"/>
          <w:sz w:val="26"/>
          <w:szCs w:val="26"/>
        </w:rPr>
        <w:t xml:space="preserve">khám bệnh, chữa bệnh </w:t>
      </w:r>
      <w:r w:rsidRPr="001B7F35">
        <w:rPr>
          <w:rFonts w:ascii="Times New Roman" w:hAnsi="Times New Roman"/>
          <w:color w:val="111111"/>
          <w:sz w:val="26"/>
          <w:szCs w:val="26"/>
          <w:lang w:val="vi-VN"/>
        </w:rPr>
        <w:t xml:space="preserve">được cấp quản lý phê duyệt: </w:t>
      </w:r>
    </w:p>
    <w:p w14:paraId="34F72671" w14:textId="77777777" w:rsidR="00E4669B" w:rsidRPr="001B7F35" w:rsidRDefault="00E4669B" w:rsidP="00CD2F58">
      <w:pPr>
        <w:numPr>
          <w:ilvl w:val="0"/>
          <w:numId w:val="14"/>
        </w:numPr>
        <w:spacing w:before="6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Không      </w:t>
      </w:r>
    </w:p>
    <w:p w14:paraId="088A8F8D" w14:textId="22677987" w:rsidR="00E4669B" w:rsidRPr="001B7F35" w:rsidRDefault="00E4669B" w:rsidP="00CD2F58">
      <w:pPr>
        <w:numPr>
          <w:ilvl w:val="0"/>
          <w:numId w:val="14"/>
        </w:numPr>
        <w:spacing w:before="6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Có</w:t>
      </w:r>
    </w:p>
    <w:p w14:paraId="46B1C72C" w14:textId="77777777" w:rsidR="00E4669B" w:rsidRPr="001B7F35" w:rsidRDefault="00E4669B" w:rsidP="00CD2F58">
      <w:pPr>
        <w:numPr>
          <w:ilvl w:val="0"/>
          <w:numId w:val="14"/>
        </w:numPr>
        <w:spacing w:before="6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Khác (ghi cụ thể)………</w:t>
      </w:r>
    </w:p>
    <w:p w14:paraId="2D32D09B" w14:textId="4317C869" w:rsidR="00E4669B" w:rsidRPr="001B7F35" w:rsidRDefault="00E4669B">
      <w:pPr>
        <w:numPr>
          <w:ilvl w:val="0"/>
          <w:numId w:val="46"/>
        </w:numPr>
        <w:spacing w:before="60"/>
        <w:jc w:val="both"/>
        <w:rPr>
          <w:rFonts w:ascii="Times New Roman" w:hAnsi="Times New Roman"/>
          <w:color w:val="111111"/>
          <w:sz w:val="26"/>
          <w:szCs w:val="26"/>
          <w:lang w:val="vi-VN"/>
        </w:rPr>
        <w:pPrChange w:id="112"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 xml:space="preserve">Số trạm vệ tinh của </w:t>
      </w:r>
      <w:r w:rsidR="007D2045" w:rsidRPr="001B7F35">
        <w:rPr>
          <w:rFonts w:ascii="Times New Roman" w:hAnsi="Times New Roman"/>
          <w:color w:val="111111"/>
          <w:sz w:val="26"/>
          <w:szCs w:val="26"/>
          <w:lang w:val="vi-VN"/>
        </w:rPr>
        <w:t>Trung tâm</w:t>
      </w:r>
      <w:ins w:id="113" w:author="Ngoc Le Van Truong" w:date="2023-04-28T09:41:00Z">
        <w:r w:rsidR="00F607F5">
          <w:rPr>
            <w:rFonts w:ascii="Times New Roman" w:hAnsi="Times New Roman"/>
            <w:color w:val="111111"/>
            <w:sz w:val="26"/>
            <w:szCs w:val="26"/>
          </w:rPr>
          <w:t xml:space="preserve"> Cấp cứu 115/</w:t>
        </w:r>
      </w:ins>
      <w:del w:id="114" w:author="Ngoc Le Van Truong" w:date="2023-04-28T09:41:00Z">
        <w:r w:rsidR="007D2045" w:rsidRPr="001B7F35" w:rsidDel="00F607F5">
          <w:rPr>
            <w:rFonts w:ascii="Times New Roman" w:hAnsi="Times New Roman"/>
            <w:color w:val="111111"/>
            <w:sz w:val="26"/>
            <w:szCs w:val="26"/>
          </w:rPr>
          <w:delText>/</w:delText>
        </w:r>
      </w:del>
      <w:r w:rsidR="007D2045" w:rsidRPr="001B7F35">
        <w:rPr>
          <w:rFonts w:ascii="Times New Roman" w:hAnsi="Times New Roman"/>
          <w:color w:val="111111"/>
          <w:sz w:val="26"/>
          <w:szCs w:val="26"/>
        </w:rPr>
        <w:t xml:space="preserve">Tổ </w:t>
      </w:r>
      <w:r w:rsidRPr="001B7F35">
        <w:rPr>
          <w:rFonts w:ascii="Times New Roman" w:hAnsi="Times New Roman"/>
          <w:color w:val="111111"/>
          <w:sz w:val="26"/>
          <w:szCs w:val="26"/>
          <w:lang w:val="vi-VN"/>
        </w:rPr>
        <w:t xml:space="preserve">cấp cứu 115 </w:t>
      </w:r>
      <w:r w:rsidR="00A61BD2" w:rsidRPr="001B7F35">
        <w:rPr>
          <w:rFonts w:ascii="Times New Roman" w:hAnsi="Times New Roman"/>
          <w:color w:val="111111"/>
          <w:sz w:val="26"/>
          <w:szCs w:val="26"/>
        </w:rPr>
        <w:t>(nếu có)</w:t>
      </w:r>
    </w:p>
    <w:p w14:paraId="11799A2F"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a) Tổng số</w:t>
      </w:r>
    </w:p>
    <w:p w14:paraId="011CC8AE" w14:textId="65AC3F28"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 xml:space="preserve">b) Số trạm vệ tinh là một bộ phận và chịu sự quản lý toàn diện của </w:t>
      </w:r>
      <w:r w:rsidR="007D2045" w:rsidRPr="001B7F35">
        <w:rPr>
          <w:rFonts w:ascii="Times New Roman" w:hAnsi="Times New Roman"/>
          <w:color w:val="111111"/>
          <w:sz w:val="26"/>
          <w:szCs w:val="26"/>
        </w:rPr>
        <w:t>Cơ sở</w:t>
      </w:r>
      <w:r w:rsidRPr="001B7F35">
        <w:rPr>
          <w:rFonts w:ascii="Times New Roman" w:hAnsi="Times New Roman"/>
          <w:color w:val="111111"/>
          <w:sz w:val="26"/>
          <w:szCs w:val="26"/>
        </w:rPr>
        <w:t xml:space="preserve"> (cả nhân lực, tài chính, chuyên môn…): …</w:t>
      </w:r>
    </w:p>
    <w:p w14:paraId="484B7940" w14:textId="34690F0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 xml:space="preserve">c) Số trạm vệ tinh là cơ sở y tế ký hợp đồng trách nhiệm với </w:t>
      </w:r>
      <w:r w:rsidR="007D2045" w:rsidRPr="001B7F35">
        <w:rPr>
          <w:rFonts w:ascii="Times New Roman" w:hAnsi="Times New Roman"/>
          <w:color w:val="111111"/>
          <w:sz w:val="26"/>
          <w:szCs w:val="26"/>
        </w:rPr>
        <w:t>Cơ sở</w:t>
      </w:r>
    </w:p>
    <w:p w14:paraId="3D724467" w14:textId="28943A53" w:rsidR="007D2045" w:rsidRPr="001B7F35" w:rsidRDefault="007D2045"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d) Số trạm vệ tinh là đơn vị vận chuyển tư nhân ký hợp đồng trách nhiệm với Cơ sở</w:t>
      </w:r>
    </w:p>
    <w:p w14:paraId="12777561" w14:textId="2C5D48E9" w:rsidR="00E4669B" w:rsidRPr="001B7F35" w:rsidRDefault="00E4669B">
      <w:pPr>
        <w:numPr>
          <w:ilvl w:val="0"/>
          <w:numId w:val="46"/>
        </w:numPr>
        <w:spacing w:before="60"/>
        <w:jc w:val="both"/>
        <w:rPr>
          <w:rFonts w:ascii="Times New Roman" w:hAnsi="Times New Roman"/>
          <w:color w:val="111111"/>
          <w:sz w:val="26"/>
          <w:szCs w:val="26"/>
          <w:lang w:val="vi-VN"/>
        </w:rPr>
        <w:pPrChange w:id="11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Nguyên nhân chính yêu cầu cấp cứu ngoại viện (lấy dữ liệu </w:t>
      </w:r>
      <w:del w:id="116" w:author="Ngoc Le Van Truong" w:date="2023-04-28T09:41:00Z">
        <w:r w:rsidRPr="001B7F35" w:rsidDel="00F607F5">
          <w:rPr>
            <w:rFonts w:ascii="Times New Roman" w:hAnsi="Times New Roman"/>
            <w:color w:val="111111"/>
            <w:sz w:val="26"/>
            <w:szCs w:val="26"/>
          </w:rPr>
          <w:delText xml:space="preserve">từ </w:delText>
        </w:r>
      </w:del>
      <w:del w:id="117" w:author="Ngoc Le Van Truong" w:date="2023-04-27T10:22:00Z">
        <w:r w:rsidRPr="001B7F35" w:rsidDel="00CD7391">
          <w:rPr>
            <w:rFonts w:ascii="Times New Roman" w:hAnsi="Times New Roman"/>
            <w:color w:val="111111"/>
            <w:sz w:val="26"/>
            <w:szCs w:val="26"/>
          </w:rPr>
          <w:delText xml:space="preserve"> </w:delText>
        </w:r>
      </w:del>
      <w:del w:id="118" w:author="Ngoc Le Van Truong" w:date="2023-04-28T09:41:00Z">
        <w:r w:rsidRPr="001B7F35" w:rsidDel="00F607F5">
          <w:rPr>
            <w:rFonts w:ascii="Times New Roman" w:hAnsi="Times New Roman"/>
            <w:color w:val="111111"/>
            <w:sz w:val="26"/>
            <w:szCs w:val="26"/>
          </w:rPr>
          <w:delText>ngày 01-15/</w:delText>
        </w:r>
      </w:del>
      <w:ins w:id="119" w:author="Ngoc Le Van Truong" w:date="2023-04-28T09:41:00Z">
        <w:r w:rsidR="00F607F5">
          <w:rPr>
            <w:rFonts w:ascii="Times New Roman" w:hAnsi="Times New Roman"/>
            <w:color w:val="111111"/>
            <w:sz w:val="26"/>
            <w:szCs w:val="26"/>
          </w:rPr>
          <w:t xml:space="preserve">tháng </w:t>
        </w:r>
      </w:ins>
      <w:r w:rsidRPr="001B7F35">
        <w:rPr>
          <w:rFonts w:ascii="Times New Roman" w:hAnsi="Times New Roman"/>
          <w:color w:val="111111"/>
          <w:sz w:val="26"/>
          <w:szCs w:val="26"/>
        </w:rPr>
        <w:t>03/2023)</w:t>
      </w:r>
    </w:p>
    <w:p w14:paraId="0BDEC31D" w14:textId="77777777" w:rsidR="00E4669B" w:rsidRPr="001B7F35" w:rsidRDefault="00E4669B" w:rsidP="001B7F35">
      <w:pPr>
        <w:spacing w:before="60"/>
        <w:ind w:left="360"/>
        <w:jc w:val="both"/>
        <w:rPr>
          <w:rFonts w:ascii="Times New Roman" w:hAnsi="Times New Roman"/>
          <w:color w:val="111111"/>
          <w:sz w:val="26"/>
          <w:szCs w:val="26"/>
          <w:lang w:val="vi-VN"/>
        </w:rPr>
      </w:pPr>
    </w:p>
    <w:tbl>
      <w:tblPr>
        <w:tblStyle w:val="TableGrid"/>
        <w:tblW w:w="9810" w:type="dxa"/>
        <w:tblInd w:w="-5" w:type="dxa"/>
        <w:tblLayout w:type="fixed"/>
        <w:tblLook w:val="04A0" w:firstRow="1" w:lastRow="0" w:firstColumn="1" w:lastColumn="0" w:noHBand="0" w:noVBand="1"/>
        <w:tblPrChange w:id="120" w:author="Ngoc Le Van Truong" w:date="2023-04-28T09:43:00Z">
          <w:tblPr>
            <w:tblStyle w:val="TableGrid"/>
            <w:tblW w:w="0" w:type="auto"/>
            <w:tblInd w:w="360" w:type="dxa"/>
            <w:tblLook w:val="04A0" w:firstRow="1" w:lastRow="0" w:firstColumn="1" w:lastColumn="0" w:noHBand="0" w:noVBand="1"/>
          </w:tblPr>
        </w:tblPrChange>
      </w:tblPr>
      <w:tblGrid>
        <w:gridCol w:w="630"/>
        <w:gridCol w:w="4770"/>
        <w:gridCol w:w="1530"/>
        <w:gridCol w:w="1440"/>
        <w:gridCol w:w="1440"/>
        <w:tblGridChange w:id="121">
          <w:tblGrid>
            <w:gridCol w:w="589"/>
            <w:gridCol w:w="4063"/>
            <w:gridCol w:w="1748"/>
            <w:gridCol w:w="1468"/>
            <w:gridCol w:w="1223"/>
          </w:tblGrid>
        </w:tblGridChange>
      </w:tblGrid>
      <w:tr w:rsidR="00E4669B" w:rsidRPr="00F607F5" w14:paraId="5D4AB040" w14:textId="77777777" w:rsidTr="00F607F5">
        <w:trPr>
          <w:tblHeader/>
          <w:trPrChange w:id="122" w:author="Ngoc Le Van Truong" w:date="2023-04-28T09:43:00Z">
            <w:trPr>
              <w:tblHeader/>
            </w:trPr>
          </w:trPrChange>
        </w:trPr>
        <w:tc>
          <w:tcPr>
            <w:tcW w:w="630" w:type="dxa"/>
            <w:tcPrChange w:id="123" w:author="Ngoc Le Van Truong" w:date="2023-04-28T09:43:00Z">
              <w:tcPr>
                <w:tcW w:w="593" w:type="dxa"/>
              </w:tcPr>
            </w:tcPrChange>
          </w:tcPr>
          <w:p w14:paraId="7BEFDDD6" w14:textId="77777777" w:rsidR="00E4669B" w:rsidRPr="00F607F5" w:rsidRDefault="00E4669B" w:rsidP="001B7F35">
            <w:pPr>
              <w:spacing w:before="60"/>
              <w:jc w:val="both"/>
              <w:rPr>
                <w:rFonts w:ascii="Times New Roman" w:hAnsi="Times New Roman"/>
                <w:bCs/>
                <w:color w:val="111111"/>
                <w:sz w:val="26"/>
                <w:szCs w:val="26"/>
                <w:rPrChange w:id="124" w:author="Ngoc Le Van Truong" w:date="2023-04-28T09:42:00Z">
                  <w:rPr>
                    <w:rFonts w:ascii="Times New Roman" w:hAnsi="Times New Roman"/>
                    <w:b/>
                    <w:color w:val="111111"/>
                    <w:sz w:val="26"/>
                    <w:szCs w:val="26"/>
                  </w:rPr>
                </w:rPrChange>
              </w:rPr>
            </w:pPr>
            <w:r w:rsidRPr="00F607F5">
              <w:rPr>
                <w:rFonts w:ascii="Times New Roman" w:hAnsi="Times New Roman"/>
                <w:bCs/>
                <w:color w:val="111111"/>
                <w:sz w:val="26"/>
                <w:szCs w:val="26"/>
                <w:rPrChange w:id="125" w:author="Ngoc Le Van Truong" w:date="2023-04-28T09:42:00Z">
                  <w:rPr>
                    <w:rFonts w:ascii="Times New Roman" w:hAnsi="Times New Roman"/>
                    <w:b/>
                    <w:color w:val="111111"/>
                    <w:sz w:val="26"/>
                    <w:szCs w:val="26"/>
                  </w:rPr>
                </w:rPrChange>
              </w:rPr>
              <w:t>TT</w:t>
            </w:r>
          </w:p>
        </w:tc>
        <w:tc>
          <w:tcPr>
            <w:tcW w:w="4770" w:type="dxa"/>
            <w:tcPrChange w:id="126" w:author="Ngoc Le Van Truong" w:date="2023-04-28T09:43:00Z">
              <w:tcPr>
                <w:tcW w:w="4262" w:type="dxa"/>
              </w:tcPr>
            </w:tcPrChange>
          </w:tcPr>
          <w:p w14:paraId="3C1E64B0" w14:textId="77777777" w:rsidR="00E4669B" w:rsidRPr="00F607F5" w:rsidRDefault="00E4669B" w:rsidP="001B7F35">
            <w:pPr>
              <w:spacing w:before="60"/>
              <w:jc w:val="both"/>
              <w:rPr>
                <w:rFonts w:ascii="Times New Roman" w:hAnsi="Times New Roman"/>
                <w:bCs/>
                <w:color w:val="111111"/>
                <w:sz w:val="26"/>
                <w:szCs w:val="26"/>
                <w:lang w:val="vi-VN"/>
                <w:rPrChange w:id="127" w:author="Ngoc Le Van Truong" w:date="2023-04-28T09:42:00Z">
                  <w:rPr>
                    <w:rFonts w:ascii="Times New Roman" w:hAnsi="Times New Roman"/>
                    <w:b/>
                    <w:color w:val="111111"/>
                    <w:sz w:val="26"/>
                    <w:szCs w:val="26"/>
                    <w:lang w:val="vi-VN"/>
                  </w:rPr>
                </w:rPrChange>
              </w:rPr>
            </w:pPr>
            <w:r w:rsidRPr="00F607F5">
              <w:rPr>
                <w:rFonts w:ascii="Times New Roman" w:hAnsi="Times New Roman"/>
                <w:bCs/>
                <w:color w:val="111111"/>
                <w:sz w:val="26"/>
                <w:szCs w:val="26"/>
                <w:rPrChange w:id="128" w:author="Ngoc Le Van Truong" w:date="2023-04-28T09:42:00Z">
                  <w:rPr>
                    <w:rFonts w:ascii="Times New Roman" w:hAnsi="Times New Roman"/>
                    <w:b/>
                    <w:color w:val="111111"/>
                    <w:sz w:val="26"/>
                    <w:szCs w:val="26"/>
                  </w:rPr>
                </w:rPrChange>
              </w:rPr>
              <w:t>Nguyên nhân chính yêu cầu cấp cứu ngoại viện</w:t>
            </w:r>
          </w:p>
        </w:tc>
        <w:tc>
          <w:tcPr>
            <w:tcW w:w="1530" w:type="dxa"/>
            <w:tcPrChange w:id="129" w:author="Ngoc Le Van Truong" w:date="2023-04-28T09:43:00Z">
              <w:tcPr>
                <w:tcW w:w="1440" w:type="dxa"/>
              </w:tcPr>
            </w:tcPrChange>
          </w:tcPr>
          <w:p w14:paraId="750976D8" w14:textId="77777777" w:rsidR="00E4669B" w:rsidRPr="00F607F5" w:rsidRDefault="00E4669B" w:rsidP="001B7F35">
            <w:pPr>
              <w:spacing w:before="60"/>
              <w:jc w:val="both"/>
              <w:rPr>
                <w:rFonts w:ascii="Times New Roman" w:hAnsi="Times New Roman"/>
                <w:bCs/>
                <w:color w:val="111111"/>
                <w:sz w:val="26"/>
                <w:szCs w:val="26"/>
                <w:rPrChange w:id="130" w:author="Ngoc Le Van Truong" w:date="2023-04-28T09:42:00Z">
                  <w:rPr>
                    <w:rFonts w:ascii="Times New Roman" w:hAnsi="Times New Roman"/>
                    <w:b/>
                    <w:color w:val="111111"/>
                    <w:sz w:val="26"/>
                    <w:szCs w:val="26"/>
                  </w:rPr>
                </w:rPrChange>
              </w:rPr>
            </w:pPr>
            <w:r w:rsidRPr="00F607F5">
              <w:rPr>
                <w:rFonts w:ascii="Times New Roman" w:hAnsi="Times New Roman"/>
                <w:bCs/>
                <w:color w:val="111111"/>
                <w:sz w:val="26"/>
                <w:szCs w:val="26"/>
                <w:rPrChange w:id="131" w:author="Ngoc Le Van Truong" w:date="2023-04-28T09:42:00Z">
                  <w:rPr>
                    <w:rFonts w:ascii="Times New Roman" w:hAnsi="Times New Roman"/>
                    <w:b/>
                    <w:color w:val="111111"/>
                    <w:sz w:val="26"/>
                    <w:szCs w:val="26"/>
                  </w:rPr>
                </w:rPrChange>
              </w:rPr>
              <w:t>Số lượng</w:t>
            </w:r>
          </w:p>
          <w:p w14:paraId="0721448B" w14:textId="7F457D47" w:rsidR="00E4669B" w:rsidRPr="00F607F5" w:rsidRDefault="00E4669B">
            <w:pPr>
              <w:spacing w:before="60"/>
              <w:rPr>
                <w:rFonts w:ascii="Times New Roman" w:hAnsi="Times New Roman"/>
                <w:bCs/>
                <w:color w:val="111111"/>
                <w:sz w:val="26"/>
                <w:szCs w:val="26"/>
                <w:rPrChange w:id="132" w:author="Ngoc Le Van Truong" w:date="2023-04-28T09:42:00Z">
                  <w:rPr>
                    <w:rFonts w:ascii="Times New Roman" w:hAnsi="Times New Roman"/>
                    <w:b/>
                    <w:color w:val="111111"/>
                    <w:sz w:val="26"/>
                    <w:szCs w:val="26"/>
                  </w:rPr>
                </w:rPrChange>
              </w:rPr>
              <w:pPrChange w:id="133" w:author="Ngoc Le Van Truong" w:date="2023-04-27T10:22:00Z">
                <w:pPr>
                  <w:spacing w:before="60"/>
                  <w:jc w:val="both"/>
                </w:pPr>
              </w:pPrChange>
            </w:pPr>
            <w:r w:rsidRPr="00F607F5">
              <w:rPr>
                <w:rFonts w:ascii="Times New Roman" w:hAnsi="Times New Roman"/>
                <w:bCs/>
                <w:color w:val="111111"/>
                <w:sz w:val="26"/>
                <w:szCs w:val="26"/>
              </w:rPr>
              <w:t>(</w:t>
            </w:r>
            <w:del w:id="134" w:author="Ngoc Le Van Truong" w:date="2023-04-28T09:41:00Z">
              <w:r w:rsidRPr="00F607F5" w:rsidDel="00F607F5">
                <w:rPr>
                  <w:rFonts w:ascii="Times New Roman" w:hAnsi="Times New Roman"/>
                  <w:bCs/>
                  <w:color w:val="111111"/>
                  <w:sz w:val="26"/>
                  <w:szCs w:val="26"/>
                </w:rPr>
                <w:delText xml:space="preserve">từ </w:delText>
              </w:r>
            </w:del>
            <w:del w:id="135" w:author="Ngoc Le Van Truong" w:date="2023-04-27T10:22:00Z">
              <w:r w:rsidRPr="00F607F5" w:rsidDel="00CD7391">
                <w:rPr>
                  <w:rFonts w:ascii="Times New Roman" w:hAnsi="Times New Roman"/>
                  <w:bCs/>
                  <w:color w:val="111111"/>
                  <w:sz w:val="26"/>
                  <w:szCs w:val="26"/>
                </w:rPr>
                <w:delText xml:space="preserve"> </w:delText>
              </w:r>
            </w:del>
            <w:del w:id="136" w:author="Ngoc Le Van Truong" w:date="2023-04-28T09:41:00Z">
              <w:r w:rsidRPr="00F607F5" w:rsidDel="00F607F5">
                <w:rPr>
                  <w:rFonts w:ascii="Times New Roman" w:hAnsi="Times New Roman"/>
                  <w:bCs/>
                  <w:color w:val="111111"/>
                  <w:sz w:val="26"/>
                  <w:szCs w:val="26"/>
                </w:rPr>
                <w:delText>01-</w:delText>
              </w:r>
            </w:del>
            <w:del w:id="137" w:author="Ngoc Le Van Truong" w:date="2023-04-27T10:22:00Z">
              <w:r w:rsidRPr="00F607F5" w:rsidDel="005B29DA">
                <w:rPr>
                  <w:rFonts w:ascii="Times New Roman" w:hAnsi="Times New Roman"/>
                  <w:bCs/>
                  <w:color w:val="111111"/>
                  <w:sz w:val="26"/>
                  <w:szCs w:val="26"/>
                </w:rPr>
                <w:delText>15</w:delText>
              </w:r>
            </w:del>
            <w:del w:id="138" w:author="Ngoc Le Van Truong" w:date="2023-04-28T09:41:00Z">
              <w:r w:rsidRPr="00F607F5" w:rsidDel="00F607F5">
                <w:rPr>
                  <w:rFonts w:ascii="Times New Roman" w:hAnsi="Times New Roman"/>
                  <w:bCs/>
                  <w:color w:val="111111"/>
                  <w:sz w:val="26"/>
                  <w:szCs w:val="26"/>
                </w:rPr>
                <w:delText>/03/</w:delText>
              </w:r>
            </w:del>
            <w:ins w:id="139" w:author="Ngoc Le Van Truong" w:date="2023-04-28T09:41:00Z">
              <w:r w:rsidR="00F607F5" w:rsidRPr="00F607F5">
                <w:rPr>
                  <w:rFonts w:ascii="Times New Roman" w:hAnsi="Times New Roman"/>
                  <w:bCs/>
                  <w:color w:val="111111"/>
                  <w:sz w:val="26"/>
                  <w:szCs w:val="26"/>
                </w:rPr>
                <w:t xml:space="preserve">tháng 03 năm </w:t>
              </w:r>
            </w:ins>
            <w:r w:rsidRPr="00F607F5">
              <w:rPr>
                <w:rFonts w:ascii="Times New Roman" w:hAnsi="Times New Roman"/>
                <w:bCs/>
                <w:color w:val="111111"/>
                <w:sz w:val="26"/>
                <w:szCs w:val="26"/>
              </w:rPr>
              <w:t>2023)</w:t>
            </w:r>
          </w:p>
        </w:tc>
        <w:tc>
          <w:tcPr>
            <w:tcW w:w="1440" w:type="dxa"/>
            <w:tcPrChange w:id="140" w:author="Ngoc Le Van Truong" w:date="2023-04-28T09:43:00Z">
              <w:tcPr>
                <w:tcW w:w="1530" w:type="dxa"/>
              </w:tcPr>
            </w:tcPrChange>
          </w:tcPr>
          <w:p w14:paraId="224F3694" w14:textId="48E78E00" w:rsidR="00E4669B" w:rsidRPr="00F607F5" w:rsidRDefault="00E4669B" w:rsidP="001B7F35">
            <w:pPr>
              <w:spacing w:before="60"/>
              <w:jc w:val="both"/>
              <w:rPr>
                <w:rFonts w:ascii="Times New Roman" w:hAnsi="Times New Roman"/>
                <w:bCs/>
                <w:color w:val="111111"/>
                <w:sz w:val="26"/>
                <w:szCs w:val="26"/>
              </w:rPr>
            </w:pPr>
            <w:del w:id="141" w:author="Ngoc Le Van Truong" w:date="2023-04-28T09:42:00Z">
              <w:r w:rsidRPr="00F607F5" w:rsidDel="00F607F5">
                <w:rPr>
                  <w:rFonts w:ascii="Times New Roman" w:hAnsi="Times New Roman"/>
                  <w:bCs/>
                  <w:color w:val="111111"/>
                  <w:sz w:val="26"/>
                  <w:szCs w:val="26"/>
                </w:rPr>
                <w:delText>Trong đó t</w:delText>
              </w:r>
            </w:del>
            <w:ins w:id="142" w:author="Ngoc Le Van Truong" w:date="2023-04-28T09:42:00Z">
              <w:r w:rsidR="00F607F5" w:rsidRPr="00F607F5">
                <w:rPr>
                  <w:rFonts w:ascii="Times New Roman" w:hAnsi="Times New Roman"/>
                  <w:bCs/>
                  <w:color w:val="111111"/>
                  <w:sz w:val="26"/>
                  <w:szCs w:val="26"/>
                </w:rPr>
                <w:t>T</w:t>
              </w:r>
            </w:ins>
            <w:r w:rsidRPr="00F607F5">
              <w:rPr>
                <w:rFonts w:ascii="Times New Roman" w:hAnsi="Times New Roman"/>
                <w:bCs/>
                <w:color w:val="111111"/>
                <w:sz w:val="26"/>
                <w:szCs w:val="26"/>
              </w:rPr>
              <w:t>ừ nông thôn</w:t>
            </w:r>
          </w:p>
        </w:tc>
        <w:tc>
          <w:tcPr>
            <w:tcW w:w="1440" w:type="dxa"/>
            <w:tcPrChange w:id="143" w:author="Ngoc Le Van Truong" w:date="2023-04-28T09:43:00Z">
              <w:tcPr>
                <w:tcW w:w="1266" w:type="dxa"/>
              </w:tcPr>
            </w:tcPrChange>
          </w:tcPr>
          <w:p w14:paraId="53ED9A70" w14:textId="77777777" w:rsidR="00E4669B" w:rsidRPr="00F607F5" w:rsidRDefault="00E4669B" w:rsidP="001B7F35">
            <w:pPr>
              <w:spacing w:before="60"/>
              <w:jc w:val="both"/>
              <w:rPr>
                <w:rFonts w:ascii="Times New Roman" w:hAnsi="Times New Roman"/>
                <w:bCs/>
                <w:color w:val="111111"/>
                <w:sz w:val="26"/>
                <w:szCs w:val="26"/>
              </w:rPr>
            </w:pPr>
            <w:r w:rsidRPr="00F607F5">
              <w:rPr>
                <w:rFonts w:ascii="Times New Roman" w:hAnsi="Times New Roman"/>
                <w:bCs/>
                <w:color w:val="111111"/>
                <w:sz w:val="26"/>
                <w:szCs w:val="26"/>
              </w:rPr>
              <w:t>Từ thành thị</w:t>
            </w:r>
          </w:p>
        </w:tc>
      </w:tr>
      <w:tr w:rsidR="00E4669B" w:rsidRPr="001B7F35" w14:paraId="5F79A63B" w14:textId="77777777" w:rsidTr="00F607F5">
        <w:tc>
          <w:tcPr>
            <w:tcW w:w="630" w:type="dxa"/>
            <w:tcPrChange w:id="144" w:author="Ngoc Le Van Truong" w:date="2023-04-28T09:43:00Z">
              <w:tcPr>
                <w:tcW w:w="593" w:type="dxa"/>
              </w:tcPr>
            </w:tcPrChange>
          </w:tcPr>
          <w:p w14:paraId="155860DE"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45" w:author="Ngoc Le Van Truong" w:date="2023-04-28T09:43:00Z">
              <w:tcPr>
                <w:tcW w:w="4262" w:type="dxa"/>
              </w:tcPr>
            </w:tcPrChange>
          </w:tcPr>
          <w:p w14:paraId="7A88E169"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Tổng số cuộc gọi yêu cầu cấp cứu ngoại viện</w:t>
            </w:r>
          </w:p>
        </w:tc>
        <w:tc>
          <w:tcPr>
            <w:tcW w:w="1530" w:type="dxa"/>
            <w:tcPrChange w:id="146" w:author="Ngoc Le Van Truong" w:date="2023-04-28T09:43:00Z">
              <w:tcPr>
                <w:tcW w:w="1440" w:type="dxa"/>
              </w:tcPr>
            </w:tcPrChange>
          </w:tcPr>
          <w:p w14:paraId="703C8542"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47" w:author="Ngoc Le Van Truong" w:date="2023-04-28T09:43:00Z">
              <w:tcPr>
                <w:tcW w:w="1530" w:type="dxa"/>
              </w:tcPr>
            </w:tcPrChange>
          </w:tcPr>
          <w:p w14:paraId="5CD12897"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48" w:author="Ngoc Le Van Truong" w:date="2023-04-28T09:43:00Z">
              <w:tcPr>
                <w:tcW w:w="1266" w:type="dxa"/>
              </w:tcPr>
            </w:tcPrChange>
          </w:tcPr>
          <w:p w14:paraId="5F0F0D2F"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2F92E53F" w14:textId="77777777" w:rsidTr="00F607F5">
        <w:tc>
          <w:tcPr>
            <w:tcW w:w="630" w:type="dxa"/>
            <w:tcPrChange w:id="149" w:author="Ngoc Le Van Truong" w:date="2023-04-28T09:43:00Z">
              <w:tcPr>
                <w:tcW w:w="593" w:type="dxa"/>
              </w:tcPr>
            </w:tcPrChange>
          </w:tcPr>
          <w:p w14:paraId="58EAFD53" w14:textId="77777777" w:rsidR="00E4669B" w:rsidRPr="001B7F35" w:rsidRDefault="00E4669B" w:rsidP="001B7F35">
            <w:pPr>
              <w:pStyle w:val="ListParagraph"/>
              <w:spacing w:before="60"/>
              <w:ind w:left="360"/>
              <w:contextualSpacing w:val="0"/>
              <w:jc w:val="both"/>
              <w:rPr>
                <w:rFonts w:ascii="Times New Roman" w:hAnsi="Times New Roman"/>
                <w:color w:val="111111"/>
                <w:sz w:val="26"/>
                <w:szCs w:val="26"/>
              </w:rPr>
            </w:pPr>
          </w:p>
        </w:tc>
        <w:tc>
          <w:tcPr>
            <w:tcW w:w="4770" w:type="dxa"/>
            <w:tcPrChange w:id="150" w:author="Ngoc Le Van Truong" w:date="2023-04-28T09:43:00Z">
              <w:tcPr>
                <w:tcW w:w="4262" w:type="dxa"/>
              </w:tcPr>
            </w:tcPrChange>
          </w:tcPr>
          <w:p w14:paraId="4A053577"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Trong đó:</w:t>
            </w:r>
          </w:p>
        </w:tc>
        <w:tc>
          <w:tcPr>
            <w:tcW w:w="1530" w:type="dxa"/>
            <w:tcPrChange w:id="151" w:author="Ngoc Le Van Truong" w:date="2023-04-28T09:43:00Z">
              <w:tcPr>
                <w:tcW w:w="1440" w:type="dxa"/>
              </w:tcPr>
            </w:tcPrChange>
          </w:tcPr>
          <w:p w14:paraId="44E0E7AD"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52" w:author="Ngoc Le Van Truong" w:date="2023-04-28T09:43:00Z">
              <w:tcPr>
                <w:tcW w:w="1530" w:type="dxa"/>
              </w:tcPr>
            </w:tcPrChange>
          </w:tcPr>
          <w:p w14:paraId="0324C2B3"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53" w:author="Ngoc Le Van Truong" w:date="2023-04-28T09:43:00Z">
              <w:tcPr>
                <w:tcW w:w="1266" w:type="dxa"/>
              </w:tcPr>
            </w:tcPrChange>
          </w:tcPr>
          <w:p w14:paraId="344E0141"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613D04A5" w14:textId="77777777" w:rsidTr="00F607F5">
        <w:tc>
          <w:tcPr>
            <w:tcW w:w="630" w:type="dxa"/>
            <w:tcPrChange w:id="154" w:author="Ngoc Le Van Truong" w:date="2023-04-28T09:43:00Z">
              <w:tcPr>
                <w:tcW w:w="593" w:type="dxa"/>
              </w:tcPr>
            </w:tcPrChange>
          </w:tcPr>
          <w:p w14:paraId="31716912"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55" w:author="Ngoc Le Van Truong" w:date="2023-04-28T09:43:00Z">
              <w:tcPr>
                <w:tcW w:w="4262" w:type="dxa"/>
              </w:tcPr>
            </w:tcPrChange>
          </w:tcPr>
          <w:p w14:paraId="66D8A071"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Tai nạn giao thông đường bộ (Road Accidents)</w:t>
            </w:r>
          </w:p>
        </w:tc>
        <w:tc>
          <w:tcPr>
            <w:tcW w:w="1530" w:type="dxa"/>
            <w:tcPrChange w:id="156" w:author="Ngoc Le Van Truong" w:date="2023-04-28T09:43:00Z">
              <w:tcPr>
                <w:tcW w:w="1440" w:type="dxa"/>
              </w:tcPr>
            </w:tcPrChange>
          </w:tcPr>
          <w:p w14:paraId="1F900524"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57" w:author="Ngoc Le Van Truong" w:date="2023-04-28T09:43:00Z">
              <w:tcPr>
                <w:tcW w:w="1530" w:type="dxa"/>
              </w:tcPr>
            </w:tcPrChange>
          </w:tcPr>
          <w:p w14:paraId="7321F3BE"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58" w:author="Ngoc Le Van Truong" w:date="2023-04-28T09:43:00Z">
              <w:tcPr>
                <w:tcW w:w="1266" w:type="dxa"/>
              </w:tcPr>
            </w:tcPrChange>
          </w:tcPr>
          <w:p w14:paraId="7890ACAB"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7C9558BE" w14:textId="77777777" w:rsidTr="00F607F5">
        <w:tc>
          <w:tcPr>
            <w:tcW w:w="630" w:type="dxa"/>
            <w:tcPrChange w:id="159" w:author="Ngoc Le Van Truong" w:date="2023-04-28T09:43:00Z">
              <w:tcPr>
                <w:tcW w:w="593" w:type="dxa"/>
              </w:tcPr>
            </w:tcPrChange>
          </w:tcPr>
          <w:p w14:paraId="7CE816C3"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60" w:author="Ngoc Le Van Truong" w:date="2023-04-28T09:43:00Z">
              <w:tcPr>
                <w:tcW w:w="4262" w:type="dxa"/>
              </w:tcPr>
            </w:tcPrChange>
          </w:tcPr>
          <w:p w14:paraId="6EBE3B76"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Bệnh/biến cố tim mạch (cardiovascular Events)</w:t>
            </w:r>
          </w:p>
        </w:tc>
        <w:tc>
          <w:tcPr>
            <w:tcW w:w="1530" w:type="dxa"/>
            <w:tcPrChange w:id="161" w:author="Ngoc Le Van Truong" w:date="2023-04-28T09:43:00Z">
              <w:tcPr>
                <w:tcW w:w="1440" w:type="dxa"/>
              </w:tcPr>
            </w:tcPrChange>
          </w:tcPr>
          <w:p w14:paraId="12FC0B31"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62" w:author="Ngoc Le Van Truong" w:date="2023-04-28T09:43:00Z">
              <w:tcPr>
                <w:tcW w:w="1530" w:type="dxa"/>
              </w:tcPr>
            </w:tcPrChange>
          </w:tcPr>
          <w:p w14:paraId="6A460AE0"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63" w:author="Ngoc Le Van Truong" w:date="2023-04-28T09:43:00Z">
              <w:tcPr>
                <w:tcW w:w="1266" w:type="dxa"/>
              </w:tcPr>
            </w:tcPrChange>
          </w:tcPr>
          <w:p w14:paraId="1C1C166F"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4B5C3154" w14:textId="77777777" w:rsidTr="00F607F5">
        <w:tc>
          <w:tcPr>
            <w:tcW w:w="630" w:type="dxa"/>
            <w:tcPrChange w:id="164" w:author="Ngoc Le Van Truong" w:date="2023-04-28T09:43:00Z">
              <w:tcPr>
                <w:tcW w:w="593" w:type="dxa"/>
              </w:tcPr>
            </w:tcPrChange>
          </w:tcPr>
          <w:p w14:paraId="087A689D"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65" w:author="Ngoc Le Van Truong" w:date="2023-04-28T09:43:00Z">
              <w:tcPr>
                <w:tcW w:w="4262" w:type="dxa"/>
              </w:tcPr>
            </w:tcPrChange>
          </w:tcPr>
          <w:p w14:paraId="5B0BFE9D"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Bệnh nội khoa (Internal Diseases)</w:t>
            </w:r>
          </w:p>
        </w:tc>
        <w:tc>
          <w:tcPr>
            <w:tcW w:w="1530" w:type="dxa"/>
            <w:tcPrChange w:id="166" w:author="Ngoc Le Van Truong" w:date="2023-04-28T09:43:00Z">
              <w:tcPr>
                <w:tcW w:w="1440" w:type="dxa"/>
              </w:tcPr>
            </w:tcPrChange>
          </w:tcPr>
          <w:p w14:paraId="7633B3FC"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67" w:author="Ngoc Le Van Truong" w:date="2023-04-28T09:43:00Z">
              <w:tcPr>
                <w:tcW w:w="1530" w:type="dxa"/>
              </w:tcPr>
            </w:tcPrChange>
          </w:tcPr>
          <w:p w14:paraId="388CBA6A"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68" w:author="Ngoc Le Van Truong" w:date="2023-04-28T09:43:00Z">
              <w:tcPr>
                <w:tcW w:w="1266" w:type="dxa"/>
              </w:tcPr>
            </w:tcPrChange>
          </w:tcPr>
          <w:p w14:paraId="09D855B2"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125C442D" w14:textId="77777777" w:rsidTr="00F607F5">
        <w:tc>
          <w:tcPr>
            <w:tcW w:w="630" w:type="dxa"/>
            <w:tcPrChange w:id="169" w:author="Ngoc Le Van Truong" w:date="2023-04-28T09:43:00Z">
              <w:tcPr>
                <w:tcW w:w="593" w:type="dxa"/>
              </w:tcPr>
            </w:tcPrChange>
          </w:tcPr>
          <w:p w14:paraId="2ADD4F0A"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70" w:author="Ngoc Le Van Truong" w:date="2023-04-28T09:43:00Z">
              <w:tcPr>
                <w:tcW w:w="4262" w:type="dxa"/>
              </w:tcPr>
            </w:tcPrChange>
          </w:tcPr>
          <w:p w14:paraId="072DFF37"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Hôn mê (Coma)</w:t>
            </w:r>
          </w:p>
        </w:tc>
        <w:tc>
          <w:tcPr>
            <w:tcW w:w="1530" w:type="dxa"/>
            <w:tcPrChange w:id="171" w:author="Ngoc Le Van Truong" w:date="2023-04-28T09:43:00Z">
              <w:tcPr>
                <w:tcW w:w="1440" w:type="dxa"/>
              </w:tcPr>
            </w:tcPrChange>
          </w:tcPr>
          <w:p w14:paraId="0AA48686"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72" w:author="Ngoc Le Van Truong" w:date="2023-04-28T09:43:00Z">
              <w:tcPr>
                <w:tcW w:w="1530" w:type="dxa"/>
              </w:tcPr>
            </w:tcPrChange>
          </w:tcPr>
          <w:p w14:paraId="64C9763A"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73" w:author="Ngoc Le Van Truong" w:date="2023-04-28T09:43:00Z">
              <w:tcPr>
                <w:tcW w:w="1266" w:type="dxa"/>
              </w:tcPr>
            </w:tcPrChange>
          </w:tcPr>
          <w:p w14:paraId="1FC98E13"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50B4B974" w14:textId="77777777" w:rsidTr="00F607F5">
        <w:tc>
          <w:tcPr>
            <w:tcW w:w="630" w:type="dxa"/>
            <w:tcPrChange w:id="174" w:author="Ngoc Le Van Truong" w:date="2023-04-28T09:43:00Z">
              <w:tcPr>
                <w:tcW w:w="593" w:type="dxa"/>
              </w:tcPr>
            </w:tcPrChange>
          </w:tcPr>
          <w:p w14:paraId="78B01A95"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75" w:author="Ngoc Le Van Truong" w:date="2023-04-28T09:43:00Z">
              <w:tcPr>
                <w:tcW w:w="4262" w:type="dxa"/>
              </w:tcPr>
            </w:tcPrChange>
          </w:tcPr>
          <w:p w14:paraId="16F8B4BA"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Rối loạn về hô hấp (Respiratory Disorders)</w:t>
            </w:r>
          </w:p>
        </w:tc>
        <w:tc>
          <w:tcPr>
            <w:tcW w:w="1530" w:type="dxa"/>
            <w:tcPrChange w:id="176" w:author="Ngoc Le Van Truong" w:date="2023-04-28T09:43:00Z">
              <w:tcPr>
                <w:tcW w:w="1440" w:type="dxa"/>
              </w:tcPr>
            </w:tcPrChange>
          </w:tcPr>
          <w:p w14:paraId="5E39FAF1"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77" w:author="Ngoc Le Van Truong" w:date="2023-04-28T09:43:00Z">
              <w:tcPr>
                <w:tcW w:w="1530" w:type="dxa"/>
              </w:tcPr>
            </w:tcPrChange>
          </w:tcPr>
          <w:p w14:paraId="715CD24E"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78" w:author="Ngoc Le Van Truong" w:date="2023-04-28T09:43:00Z">
              <w:tcPr>
                <w:tcW w:w="1266" w:type="dxa"/>
              </w:tcPr>
            </w:tcPrChange>
          </w:tcPr>
          <w:p w14:paraId="10FCE39D"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71595E69" w14:textId="77777777" w:rsidTr="00F607F5">
        <w:tc>
          <w:tcPr>
            <w:tcW w:w="630" w:type="dxa"/>
            <w:tcPrChange w:id="179" w:author="Ngoc Le Van Truong" w:date="2023-04-28T09:43:00Z">
              <w:tcPr>
                <w:tcW w:w="593" w:type="dxa"/>
              </w:tcPr>
            </w:tcPrChange>
          </w:tcPr>
          <w:p w14:paraId="403B728E"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80" w:author="Ngoc Le Van Truong" w:date="2023-04-28T09:43:00Z">
              <w:tcPr>
                <w:tcW w:w="4262" w:type="dxa"/>
              </w:tcPr>
            </w:tcPrChange>
          </w:tcPr>
          <w:p w14:paraId="43A67C24"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Rối loạn về tâm thần kinh (Neuropsychiatric Disorders)</w:t>
            </w:r>
          </w:p>
        </w:tc>
        <w:tc>
          <w:tcPr>
            <w:tcW w:w="1530" w:type="dxa"/>
            <w:tcPrChange w:id="181" w:author="Ngoc Le Van Truong" w:date="2023-04-28T09:43:00Z">
              <w:tcPr>
                <w:tcW w:w="1440" w:type="dxa"/>
              </w:tcPr>
            </w:tcPrChange>
          </w:tcPr>
          <w:p w14:paraId="64F540A6"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82" w:author="Ngoc Le Van Truong" w:date="2023-04-28T09:43:00Z">
              <w:tcPr>
                <w:tcW w:w="1530" w:type="dxa"/>
              </w:tcPr>
            </w:tcPrChange>
          </w:tcPr>
          <w:p w14:paraId="2FBE1CC3"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83" w:author="Ngoc Le Van Truong" w:date="2023-04-28T09:43:00Z">
              <w:tcPr>
                <w:tcW w:w="1266" w:type="dxa"/>
              </w:tcPr>
            </w:tcPrChange>
          </w:tcPr>
          <w:p w14:paraId="2B62335E"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3659B308" w14:textId="77777777" w:rsidTr="00F607F5">
        <w:tc>
          <w:tcPr>
            <w:tcW w:w="630" w:type="dxa"/>
            <w:tcPrChange w:id="184" w:author="Ngoc Le Van Truong" w:date="2023-04-28T09:43:00Z">
              <w:tcPr>
                <w:tcW w:w="593" w:type="dxa"/>
              </w:tcPr>
            </w:tcPrChange>
          </w:tcPr>
          <w:p w14:paraId="0C87C401"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85" w:author="Ngoc Le Van Truong" w:date="2023-04-28T09:43:00Z">
              <w:tcPr>
                <w:tcW w:w="4262" w:type="dxa"/>
              </w:tcPr>
            </w:tcPrChange>
          </w:tcPr>
          <w:p w14:paraId="4F771688"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Chấn thương (trauma)</w:t>
            </w:r>
          </w:p>
        </w:tc>
        <w:tc>
          <w:tcPr>
            <w:tcW w:w="1530" w:type="dxa"/>
            <w:tcPrChange w:id="186" w:author="Ngoc Le Van Truong" w:date="2023-04-28T09:43:00Z">
              <w:tcPr>
                <w:tcW w:w="1440" w:type="dxa"/>
              </w:tcPr>
            </w:tcPrChange>
          </w:tcPr>
          <w:p w14:paraId="26A833C7"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87" w:author="Ngoc Le Van Truong" w:date="2023-04-28T09:43:00Z">
              <w:tcPr>
                <w:tcW w:w="1530" w:type="dxa"/>
              </w:tcPr>
            </w:tcPrChange>
          </w:tcPr>
          <w:p w14:paraId="1DD72100"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88" w:author="Ngoc Le Van Truong" w:date="2023-04-28T09:43:00Z">
              <w:tcPr>
                <w:tcW w:w="1266" w:type="dxa"/>
              </w:tcPr>
            </w:tcPrChange>
          </w:tcPr>
          <w:p w14:paraId="6119D052"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228A419B" w14:textId="77777777" w:rsidTr="00F607F5">
        <w:tc>
          <w:tcPr>
            <w:tcW w:w="630" w:type="dxa"/>
            <w:tcPrChange w:id="189" w:author="Ngoc Le Van Truong" w:date="2023-04-28T09:43:00Z">
              <w:tcPr>
                <w:tcW w:w="593" w:type="dxa"/>
              </w:tcPr>
            </w:tcPrChange>
          </w:tcPr>
          <w:p w14:paraId="2A35FA32"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90" w:author="Ngoc Le Van Truong" w:date="2023-04-28T09:43:00Z">
              <w:tcPr>
                <w:tcW w:w="4262" w:type="dxa"/>
              </w:tcPr>
            </w:tcPrChange>
          </w:tcPr>
          <w:p w14:paraId="73CC2428"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Đau</w:t>
            </w:r>
          </w:p>
        </w:tc>
        <w:tc>
          <w:tcPr>
            <w:tcW w:w="1530" w:type="dxa"/>
            <w:tcPrChange w:id="191" w:author="Ngoc Le Van Truong" w:date="2023-04-28T09:43:00Z">
              <w:tcPr>
                <w:tcW w:w="1440" w:type="dxa"/>
              </w:tcPr>
            </w:tcPrChange>
          </w:tcPr>
          <w:p w14:paraId="7994041F"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92" w:author="Ngoc Le Van Truong" w:date="2023-04-28T09:43:00Z">
              <w:tcPr>
                <w:tcW w:w="1530" w:type="dxa"/>
              </w:tcPr>
            </w:tcPrChange>
          </w:tcPr>
          <w:p w14:paraId="3E6F0130"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93" w:author="Ngoc Le Van Truong" w:date="2023-04-28T09:43:00Z">
              <w:tcPr>
                <w:tcW w:w="1266" w:type="dxa"/>
              </w:tcPr>
            </w:tcPrChange>
          </w:tcPr>
          <w:p w14:paraId="438D65E1"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16887096" w14:textId="77777777" w:rsidTr="00F607F5">
        <w:tc>
          <w:tcPr>
            <w:tcW w:w="630" w:type="dxa"/>
            <w:tcPrChange w:id="194" w:author="Ngoc Le Van Truong" w:date="2023-04-28T09:43:00Z">
              <w:tcPr>
                <w:tcW w:w="593" w:type="dxa"/>
              </w:tcPr>
            </w:tcPrChange>
          </w:tcPr>
          <w:p w14:paraId="2D039B1F"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195" w:author="Ngoc Le Van Truong" w:date="2023-04-28T09:43:00Z">
              <w:tcPr>
                <w:tcW w:w="4262" w:type="dxa"/>
              </w:tcPr>
            </w:tcPrChange>
          </w:tcPr>
          <w:p w14:paraId="7E62B67F"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Sinh con (Childbirth)</w:t>
            </w:r>
          </w:p>
        </w:tc>
        <w:tc>
          <w:tcPr>
            <w:tcW w:w="1530" w:type="dxa"/>
            <w:tcPrChange w:id="196" w:author="Ngoc Le Van Truong" w:date="2023-04-28T09:43:00Z">
              <w:tcPr>
                <w:tcW w:w="1440" w:type="dxa"/>
              </w:tcPr>
            </w:tcPrChange>
          </w:tcPr>
          <w:p w14:paraId="2C0015DB"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97" w:author="Ngoc Le Van Truong" w:date="2023-04-28T09:43:00Z">
              <w:tcPr>
                <w:tcW w:w="1530" w:type="dxa"/>
              </w:tcPr>
            </w:tcPrChange>
          </w:tcPr>
          <w:p w14:paraId="1A5345CE"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198" w:author="Ngoc Le Van Truong" w:date="2023-04-28T09:43:00Z">
              <w:tcPr>
                <w:tcW w:w="1266" w:type="dxa"/>
              </w:tcPr>
            </w:tcPrChange>
          </w:tcPr>
          <w:p w14:paraId="07A9C21C" w14:textId="77777777" w:rsidR="00E4669B" w:rsidRPr="001B7F35" w:rsidRDefault="00E4669B" w:rsidP="001B7F35">
            <w:pPr>
              <w:spacing w:before="60"/>
              <w:jc w:val="both"/>
              <w:rPr>
                <w:rFonts w:ascii="Times New Roman" w:hAnsi="Times New Roman"/>
                <w:color w:val="111111"/>
                <w:sz w:val="26"/>
                <w:szCs w:val="26"/>
              </w:rPr>
            </w:pPr>
          </w:p>
        </w:tc>
      </w:tr>
      <w:tr w:rsidR="00E4669B" w:rsidRPr="001B7F35" w14:paraId="4E6AE25D" w14:textId="77777777" w:rsidTr="00F607F5">
        <w:tc>
          <w:tcPr>
            <w:tcW w:w="630" w:type="dxa"/>
            <w:tcPrChange w:id="199" w:author="Ngoc Le Van Truong" w:date="2023-04-28T09:43:00Z">
              <w:tcPr>
                <w:tcW w:w="593" w:type="dxa"/>
              </w:tcPr>
            </w:tcPrChange>
          </w:tcPr>
          <w:p w14:paraId="0B53D7C1" w14:textId="77777777" w:rsidR="00E4669B" w:rsidRPr="001B7F35" w:rsidRDefault="00E4669B" w:rsidP="00CD2F58">
            <w:pPr>
              <w:pStyle w:val="ListParagraph"/>
              <w:numPr>
                <w:ilvl w:val="0"/>
                <w:numId w:val="23"/>
              </w:numPr>
              <w:spacing w:before="60"/>
              <w:contextualSpacing w:val="0"/>
              <w:jc w:val="both"/>
              <w:rPr>
                <w:rFonts w:ascii="Times New Roman" w:hAnsi="Times New Roman"/>
                <w:color w:val="111111"/>
                <w:sz w:val="26"/>
                <w:szCs w:val="26"/>
              </w:rPr>
            </w:pPr>
          </w:p>
        </w:tc>
        <w:tc>
          <w:tcPr>
            <w:tcW w:w="4770" w:type="dxa"/>
            <w:tcPrChange w:id="200" w:author="Ngoc Le Van Truong" w:date="2023-04-28T09:43:00Z">
              <w:tcPr>
                <w:tcW w:w="4262" w:type="dxa"/>
              </w:tcPr>
            </w:tcPrChange>
          </w:tcPr>
          <w:p w14:paraId="2A88AF80"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w:t>
            </w:r>
          </w:p>
        </w:tc>
        <w:tc>
          <w:tcPr>
            <w:tcW w:w="1530" w:type="dxa"/>
            <w:tcPrChange w:id="201" w:author="Ngoc Le Van Truong" w:date="2023-04-28T09:43:00Z">
              <w:tcPr>
                <w:tcW w:w="1440" w:type="dxa"/>
              </w:tcPr>
            </w:tcPrChange>
          </w:tcPr>
          <w:p w14:paraId="58C197AB"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202" w:author="Ngoc Le Van Truong" w:date="2023-04-28T09:43:00Z">
              <w:tcPr>
                <w:tcW w:w="1530" w:type="dxa"/>
              </w:tcPr>
            </w:tcPrChange>
          </w:tcPr>
          <w:p w14:paraId="15E4509E" w14:textId="77777777" w:rsidR="00E4669B" w:rsidRPr="001B7F35" w:rsidRDefault="00E4669B" w:rsidP="001B7F35">
            <w:pPr>
              <w:spacing w:before="60"/>
              <w:jc w:val="both"/>
              <w:rPr>
                <w:rFonts w:ascii="Times New Roman" w:hAnsi="Times New Roman"/>
                <w:color w:val="111111"/>
                <w:sz w:val="26"/>
                <w:szCs w:val="26"/>
              </w:rPr>
            </w:pPr>
          </w:p>
        </w:tc>
        <w:tc>
          <w:tcPr>
            <w:tcW w:w="1440" w:type="dxa"/>
            <w:tcPrChange w:id="203" w:author="Ngoc Le Van Truong" w:date="2023-04-28T09:43:00Z">
              <w:tcPr>
                <w:tcW w:w="1266" w:type="dxa"/>
              </w:tcPr>
            </w:tcPrChange>
          </w:tcPr>
          <w:p w14:paraId="72F57A8A" w14:textId="77777777" w:rsidR="00E4669B" w:rsidRPr="001B7F35" w:rsidRDefault="00E4669B" w:rsidP="001B7F35">
            <w:pPr>
              <w:spacing w:before="60"/>
              <w:jc w:val="both"/>
              <w:rPr>
                <w:rFonts w:ascii="Times New Roman" w:hAnsi="Times New Roman"/>
                <w:color w:val="111111"/>
                <w:sz w:val="26"/>
                <w:szCs w:val="26"/>
              </w:rPr>
            </w:pPr>
          </w:p>
        </w:tc>
      </w:tr>
    </w:tbl>
    <w:p w14:paraId="757AE8B7" w14:textId="29CC25FE" w:rsidR="00E4669B" w:rsidRDefault="00E4669B">
      <w:pPr>
        <w:pStyle w:val="ListParagraph"/>
        <w:numPr>
          <w:ilvl w:val="0"/>
          <w:numId w:val="46"/>
        </w:numPr>
        <w:spacing w:before="120" w:after="120"/>
        <w:contextualSpacing w:val="0"/>
        <w:jc w:val="both"/>
        <w:rPr>
          <w:ins w:id="204" w:author="admin" w:date="2023-04-27T19:40:00Z"/>
          <w:rFonts w:ascii="Times New Roman" w:hAnsi="Times New Roman"/>
          <w:color w:val="111111"/>
          <w:sz w:val="26"/>
          <w:szCs w:val="26"/>
        </w:rPr>
        <w:pPrChange w:id="205" w:author="admin" w:date="2023-04-27T22:33:00Z">
          <w:pPr>
            <w:pStyle w:val="ListParagraph"/>
            <w:numPr>
              <w:numId w:val="22"/>
            </w:numPr>
            <w:spacing w:before="60"/>
            <w:ind w:left="360" w:hanging="360"/>
            <w:contextualSpacing w:val="0"/>
            <w:jc w:val="both"/>
          </w:pPr>
        </w:pPrChange>
      </w:pPr>
      <w:r w:rsidRPr="001B7F35">
        <w:rPr>
          <w:rFonts w:ascii="Times New Roman" w:hAnsi="Times New Roman"/>
          <w:color w:val="111111"/>
          <w:sz w:val="26"/>
          <w:szCs w:val="26"/>
        </w:rPr>
        <w:t>Thời gian thực hiện cấp cứu ngoại viện</w:t>
      </w:r>
    </w:p>
    <w:tbl>
      <w:tblPr>
        <w:tblStyle w:val="TableGrid"/>
        <w:tblW w:w="9810" w:type="dxa"/>
        <w:tblInd w:w="-5" w:type="dxa"/>
        <w:tblLook w:val="04A0" w:firstRow="1" w:lastRow="0" w:firstColumn="1" w:lastColumn="0" w:noHBand="0" w:noVBand="1"/>
        <w:tblPrChange w:id="206" w:author="Ngoc Le Van Truong" w:date="2023-04-28T09:44:00Z">
          <w:tblPr>
            <w:tblStyle w:val="TableGrid"/>
            <w:tblW w:w="9091" w:type="dxa"/>
            <w:tblInd w:w="360" w:type="dxa"/>
            <w:tblLook w:val="04A0" w:firstRow="1" w:lastRow="0" w:firstColumn="1" w:lastColumn="0" w:noHBand="0" w:noVBand="1"/>
          </w:tblPr>
        </w:tblPrChange>
      </w:tblPr>
      <w:tblGrid>
        <w:gridCol w:w="630"/>
        <w:gridCol w:w="4770"/>
        <w:gridCol w:w="1530"/>
        <w:gridCol w:w="1440"/>
        <w:gridCol w:w="1440"/>
        <w:tblGridChange w:id="207">
          <w:tblGrid>
            <w:gridCol w:w="598"/>
            <w:gridCol w:w="4257"/>
            <w:gridCol w:w="1530"/>
            <w:gridCol w:w="1440"/>
            <w:gridCol w:w="1266"/>
          </w:tblGrid>
        </w:tblGridChange>
      </w:tblGrid>
      <w:tr w:rsidR="007539E0" w:rsidRPr="00F607F5" w14:paraId="4F50AED8" w14:textId="77777777" w:rsidTr="00F607F5">
        <w:trPr>
          <w:trHeight w:val="728"/>
          <w:ins w:id="208" w:author="admin" w:date="2023-04-27T19:40:00Z"/>
          <w:trPrChange w:id="209" w:author="Ngoc Le Van Truong" w:date="2023-04-28T09:44:00Z">
            <w:trPr>
              <w:trHeight w:val="728"/>
            </w:trPr>
          </w:trPrChange>
        </w:trPr>
        <w:tc>
          <w:tcPr>
            <w:tcW w:w="630" w:type="dxa"/>
            <w:tcPrChange w:id="210" w:author="Ngoc Le Van Truong" w:date="2023-04-28T09:44:00Z">
              <w:tcPr>
                <w:tcW w:w="598" w:type="dxa"/>
              </w:tcPr>
            </w:tcPrChange>
          </w:tcPr>
          <w:p w14:paraId="3E9F06F3" w14:textId="77777777" w:rsidR="007539E0" w:rsidRPr="00F607F5" w:rsidRDefault="007539E0" w:rsidP="007539E0">
            <w:pPr>
              <w:jc w:val="both"/>
              <w:rPr>
                <w:ins w:id="211" w:author="admin" w:date="2023-04-27T19:40:00Z"/>
                <w:rFonts w:ascii="Times New Roman" w:hAnsi="Times New Roman"/>
                <w:bCs/>
                <w:color w:val="111111"/>
                <w:sz w:val="26"/>
                <w:szCs w:val="26"/>
                <w:rPrChange w:id="212" w:author="Ngoc Le Van Truong" w:date="2023-04-28T09:41:00Z">
                  <w:rPr>
                    <w:ins w:id="213" w:author="admin" w:date="2023-04-27T19:40:00Z"/>
                    <w:rFonts w:ascii="Times New Roman" w:hAnsi="Times New Roman"/>
                    <w:b/>
                    <w:color w:val="111111"/>
                    <w:sz w:val="26"/>
                    <w:szCs w:val="26"/>
                  </w:rPr>
                </w:rPrChange>
              </w:rPr>
            </w:pPr>
            <w:ins w:id="214" w:author="admin" w:date="2023-04-27T19:40:00Z">
              <w:r w:rsidRPr="00F607F5">
                <w:rPr>
                  <w:rFonts w:ascii="Times New Roman" w:hAnsi="Times New Roman"/>
                  <w:bCs/>
                  <w:color w:val="111111"/>
                  <w:sz w:val="26"/>
                  <w:szCs w:val="26"/>
                  <w:rPrChange w:id="215" w:author="Ngoc Le Van Truong" w:date="2023-04-28T09:41:00Z">
                    <w:rPr>
                      <w:rFonts w:ascii="Times New Roman" w:hAnsi="Times New Roman"/>
                      <w:b/>
                      <w:color w:val="111111"/>
                      <w:sz w:val="26"/>
                      <w:szCs w:val="26"/>
                    </w:rPr>
                  </w:rPrChange>
                </w:rPr>
                <w:t>TT</w:t>
              </w:r>
            </w:ins>
          </w:p>
        </w:tc>
        <w:tc>
          <w:tcPr>
            <w:tcW w:w="4770" w:type="dxa"/>
            <w:tcPrChange w:id="216" w:author="Ngoc Le Van Truong" w:date="2023-04-28T09:44:00Z">
              <w:tcPr>
                <w:tcW w:w="4257" w:type="dxa"/>
              </w:tcPr>
            </w:tcPrChange>
          </w:tcPr>
          <w:p w14:paraId="75DA6095" w14:textId="783ADE47" w:rsidR="007539E0" w:rsidRPr="00F607F5" w:rsidRDefault="007539E0" w:rsidP="007539E0">
            <w:pPr>
              <w:jc w:val="both"/>
              <w:rPr>
                <w:ins w:id="217" w:author="admin" w:date="2023-04-27T19:40:00Z"/>
                <w:rFonts w:ascii="Times New Roman" w:hAnsi="Times New Roman"/>
                <w:bCs/>
                <w:color w:val="111111"/>
                <w:sz w:val="26"/>
                <w:szCs w:val="26"/>
                <w:lang w:val="vi-VN"/>
                <w:rPrChange w:id="218" w:author="Ngoc Le Van Truong" w:date="2023-04-28T09:41:00Z">
                  <w:rPr>
                    <w:ins w:id="219" w:author="admin" w:date="2023-04-27T19:40:00Z"/>
                    <w:rFonts w:ascii="Times New Roman" w:hAnsi="Times New Roman"/>
                    <w:b/>
                    <w:color w:val="111111"/>
                    <w:sz w:val="26"/>
                    <w:szCs w:val="26"/>
                    <w:lang w:val="vi-VN"/>
                  </w:rPr>
                </w:rPrChange>
              </w:rPr>
            </w:pPr>
            <w:ins w:id="220" w:author="admin" w:date="2023-04-27T19:40:00Z">
              <w:r w:rsidRPr="00F607F5">
                <w:rPr>
                  <w:rFonts w:ascii="Times New Roman" w:hAnsi="Times New Roman"/>
                  <w:bCs/>
                  <w:color w:val="111111"/>
                  <w:sz w:val="26"/>
                  <w:szCs w:val="26"/>
                </w:rPr>
                <w:t xml:space="preserve">Thời gian thực hiện cấp cứu ngoại viện </w:t>
              </w:r>
              <w:del w:id="221" w:author="Ngoc Le Van Truong" w:date="2023-04-28T09:32:00Z">
                <w:r w:rsidRPr="00F607F5" w:rsidDel="003C64B0">
                  <w:rPr>
                    <w:rFonts w:ascii="Times New Roman" w:hAnsi="Times New Roman"/>
                    <w:bCs/>
                    <w:color w:val="111111"/>
                    <w:sz w:val="26"/>
                    <w:szCs w:val="26"/>
                  </w:rPr>
                  <w:delText>(</w:delText>
                </w:r>
                <w:r w:rsidRPr="00F607F5" w:rsidDel="00A75C6B">
                  <w:rPr>
                    <w:rFonts w:ascii="Times New Roman" w:hAnsi="Times New Roman"/>
                    <w:bCs/>
                    <w:color w:val="111111"/>
                    <w:sz w:val="26"/>
                    <w:szCs w:val="26"/>
                    <w:rPrChange w:id="222" w:author="Ngoc Le Van Truong" w:date="2023-04-28T09:41:00Z">
                      <w:rPr>
                        <w:rFonts w:ascii="Times New Roman" w:hAnsi="Times New Roman"/>
                        <w:b/>
                        <w:color w:val="111111"/>
                        <w:sz w:val="26"/>
                        <w:szCs w:val="26"/>
                      </w:rPr>
                    </w:rPrChange>
                  </w:rPr>
                  <w:delText>dữ liệu từ ngày 01-15/03/2023</w:delText>
                </w:r>
                <w:r w:rsidRPr="00F607F5" w:rsidDel="003C64B0">
                  <w:rPr>
                    <w:rFonts w:ascii="Times New Roman" w:hAnsi="Times New Roman"/>
                    <w:bCs/>
                    <w:color w:val="111111"/>
                    <w:sz w:val="26"/>
                    <w:szCs w:val="26"/>
                  </w:rPr>
                  <w:delText>)</w:delText>
                </w:r>
              </w:del>
            </w:ins>
          </w:p>
        </w:tc>
        <w:tc>
          <w:tcPr>
            <w:tcW w:w="1530" w:type="dxa"/>
            <w:tcPrChange w:id="223" w:author="Ngoc Le Van Truong" w:date="2023-04-28T09:44:00Z">
              <w:tcPr>
                <w:tcW w:w="1530" w:type="dxa"/>
              </w:tcPr>
            </w:tcPrChange>
          </w:tcPr>
          <w:p w14:paraId="55B818D5" w14:textId="21772E34" w:rsidR="007539E0" w:rsidRPr="00F607F5" w:rsidRDefault="00A75C6B" w:rsidP="007539E0">
            <w:pPr>
              <w:jc w:val="center"/>
              <w:rPr>
                <w:ins w:id="224" w:author="admin" w:date="2023-04-27T19:40:00Z"/>
                <w:rFonts w:ascii="Times New Roman" w:hAnsi="Times New Roman"/>
                <w:bCs/>
                <w:color w:val="111111"/>
                <w:sz w:val="26"/>
                <w:szCs w:val="26"/>
              </w:rPr>
            </w:pPr>
            <w:ins w:id="225" w:author="Ngoc Le Van Truong" w:date="2023-04-28T09:31:00Z">
              <w:r w:rsidRPr="00F607F5">
                <w:rPr>
                  <w:rFonts w:ascii="Times New Roman" w:hAnsi="Times New Roman"/>
                  <w:bCs/>
                  <w:color w:val="111111"/>
                  <w:sz w:val="26"/>
                  <w:szCs w:val="26"/>
                </w:rPr>
                <w:t>Trung bình</w:t>
              </w:r>
            </w:ins>
            <w:ins w:id="226" w:author="admin" w:date="2023-04-27T22:07:00Z">
              <w:del w:id="227" w:author="Ngoc Le Van Truong" w:date="2023-04-28T09:31:00Z">
                <w:r w:rsidR="007539E0" w:rsidRPr="00F607F5" w:rsidDel="00A75C6B">
                  <w:rPr>
                    <w:rFonts w:ascii="Times New Roman" w:hAnsi="Times New Roman"/>
                    <w:bCs/>
                    <w:color w:val="111111"/>
                    <w:sz w:val="26"/>
                    <w:szCs w:val="26"/>
                  </w:rPr>
                  <w:delText xml:space="preserve">Thông thường </w:delText>
                </w:r>
              </w:del>
            </w:ins>
          </w:p>
        </w:tc>
        <w:tc>
          <w:tcPr>
            <w:tcW w:w="1440" w:type="dxa"/>
            <w:tcPrChange w:id="228" w:author="Ngoc Le Van Truong" w:date="2023-04-28T09:44:00Z">
              <w:tcPr>
                <w:tcW w:w="1440" w:type="dxa"/>
              </w:tcPr>
            </w:tcPrChange>
          </w:tcPr>
          <w:p w14:paraId="129D8204" w14:textId="1FD8D871" w:rsidR="007539E0" w:rsidRPr="00F607F5" w:rsidRDefault="007539E0" w:rsidP="007539E0">
            <w:pPr>
              <w:jc w:val="center"/>
              <w:rPr>
                <w:ins w:id="229" w:author="admin" w:date="2023-04-27T19:40:00Z"/>
                <w:rFonts w:ascii="Times New Roman" w:hAnsi="Times New Roman"/>
                <w:bCs/>
                <w:color w:val="111111"/>
                <w:sz w:val="26"/>
                <w:szCs w:val="26"/>
              </w:rPr>
            </w:pPr>
            <w:ins w:id="230" w:author="admin" w:date="2023-04-27T22:07:00Z">
              <w:r w:rsidRPr="00F607F5">
                <w:rPr>
                  <w:rFonts w:ascii="Times New Roman" w:hAnsi="Times New Roman"/>
                  <w:bCs/>
                  <w:color w:val="111111"/>
                  <w:sz w:val="26"/>
                  <w:szCs w:val="26"/>
                </w:rPr>
                <w:t>Lâu nhất</w:t>
              </w:r>
            </w:ins>
          </w:p>
        </w:tc>
        <w:tc>
          <w:tcPr>
            <w:tcW w:w="1440" w:type="dxa"/>
            <w:tcPrChange w:id="231" w:author="Ngoc Le Van Truong" w:date="2023-04-28T09:44:00Z">
              <w:tcPr>
                <w:tcW w:w="1266" w:type="dxa"/>
              </w:tcPr>
            </w:tcPrChange>
          </w:tcPr>
          <w:p w14:paraId="3F9196BD" w14:textId="1BBBBDF1" w:rsidR="007539E0" w:rsidRPr="00F607F5" w:rsidRDefault="007539E0" w:rsidP="007539E0">
            <w:pPr>
              <w:jc w:val="center"/>
              <w:rPr>
                <w:ins w:id="232" w:author="admin" w:date="2023-04-27T19:40:00Z"/>
                <w:rFonts w:ascii="Times New Roman" w:hAnsi="Times New Roman"/>
                <w:bCs/>
                <w:color w:val="111111"/>
                <w:sz w:val="26"/>
                <w:szCs w:val="26"/>
              </w:rPr>
            </w:pPr>
            <w:ins w:id="233" w:author="admin" w:date="2023-04-27T22:07:00Z">
              <w:r w:rsidRPr="00F607F5">
                <w:rPr>
                  <w:rFonts w:ascii="Times New Roman" w:hAnsi="Times New Roman"/>
                  <w:bCs/>
                  <w:color w:val="111111"/>
                  <w:sz w:val="26"/>
                  <w:szCs w:val="26"/>
                </w:rPr>
                <w:t>Nhanh nhất</w:t>
              </w:r>
            </w:ins>
          </w:p>
        </w:tc>
      </w:tr>
      <w:tr w:rsidR="00D13121" w:rsidRPr="000C03FA" w14:paraId="6C6F37B4" w14:textId="77777777" w:rsidTr="00F607F5">
        <w:trPr>
          <w:ins w:id="234" w:author="admin" w:date="2023-04-27T19:40:00Z"/>
        </w:trPr>
        <w:tc>
          <w:tcPr>
            <w:tcW w:w="630" w:type="dxa"/>
            <w:tcPrChange w:id="235" w:author="Ngoc Le Van Truong" w:date="2023-04-28T09:44:00Z">
              <w:tcPr>
                <w:tcW w:w="598" w:type="dxa"/>
              </w:tcPr>
            </w:tcPrChange>
          </w:tcPr>
          <w:p w14:paraId="65507AAB" w14:textId="77777777" w:rsidR="00D13121" w:rsidRPr="000C03FA" w:rsidRDefault="00D13121" w:rsidP="00D13121">
            <w:pPr>
              <w:pStyle w:val="ListParagraph"/>
              <w:numPr>
                <w:ilvl w:val="0"/>
                <w:numId w:val="24"/>
              </w:numPr>
              <w:contextualSpacing w:val="0"/>
              <w:jc w:val="both"/>
              <w:rPr>
                <w:ins w:id="236" w:author="admin" w:date="2023-04-27T19:40:00Z"/>
                <w:rFonts w:ascii="Times New Roman" w:hAnsi="Times New Roman"/>
                <w:color w:val="111111"/>
                <w:sz w:val="26"/>
                <w:szCs w:val="26"/>
              </w:rPr>
            </w:pPr>
          </w:p>
        </w:tc>
        <w:tc>
          <w:tcPr>
            <w:tcW w:w="4770" w:type="dxa"/>
            <w:tcPrChange w:id="237" w:author="Ngoc Le Van Truong" w:date="2023-04-28T09:44:00Z">
              <w:tcPr>
                <w:tcW w:w="4257" w:type="dxa"/>
              </w:tcPr>
            </w:tcPrChange>
          </w:tcPr>
          <w:p w14:paraId="5B7EE908" w14:textId="7474E677" w:rsidR="00D13121" w:rsidRPr="000C03FA" w:rsidRDefault="00A75C6B" w:rsidP="009A7CF2">
            <w:pPr>
              <w:jc w:val="both"/>
              <w:rPr>
                <w:ins w:id="238" w:author="admin" w:date="2023-04-27T19:40:00Z"/>
                <w:rFonts w:ascii="Times New Roman" w:hAnsi="Times New Roman"/>
                <w:color w:val="111111"/>
                <w:sz w:val="26"/>
                <w:szCs w:val="26"/>
              </w:rPr>
            </w:pPr>
            <w:ins w:id="239"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 xml:space="preserve">hời gian </w:t>
              </w:r>
            </w:ins>
            <w:ins w:id="240" w:author="admin" w:date="2023-04-27T19:40:00Z">
              <w:del w:id="241"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242" w:author="Ngoc Le Van Truong" w:date="2023-04-28T09:31:00Z">
                <w:r w:rsidR="00D13121" w:rsidRPr="000C03FA" w:rsidDel="00A75C6B">
                  <w:rPr>
                    <w:rFonts w:ascii="Times New Roman" w:hAnsi="Times New Roman"/>
                    <w:color w:val="111111"/>
                    <w:sz w:val="26"/>
                    <w:szCs w:val="26"/>
                  </w:rPr>
                  <w:delText xml:space="preserve">gian </w:delText>
                </w:r>
              </w:del>
              <w:r w:rsidR="00D13121" w:rsidRPr="000C03FA">
                <w:rPr>
                  <w:rFonts w:ascii="Times New Roman" w:hAnsi="Times New Roman"/>
                  <w:sz w:val="26"/>
                  <w:szCs w:val="26"/>
                </w:rPr>
                <w:t xml:space="preserve">từ khi nhận cuộc gọi </w:t>
              </w:r>
              <w:r w:rsidR="00D13121">
                <w:rPr>
                  <w:rFonts w:ascii="Times New Roman" w:hAnsi="Times New Roman"/>
                  <w:sz w:val="26"/>
                  <w:szCs w:val="26"/>
                </w:rPr>
                <w:t xml:space="preserve">cấp cứu </w:t>
              </w:r>
              <w:r w:rsidR="00D13121" w:rsidRPr="000C03FA">
                <w:rPr>
                  <w:rFonts w:ascii="Times New Roman" w:hAnsi="Times New Roman"/>
                  <w:sz w:val="26"/>
                  <w:szCs w:val="26"/>
                </w:rPr>
                <w:t xml:space="preserve">đến khi </w:t>
              </w:r>
              <w:r w:rsidR="00D13121">
                <w:rPr>
                  <w:rFonts w:ascii="Times New Roman" w:hAnsi="Times New Roman"/>
                  <w:sz w:val="26"/>
                  <w:szCs w:val="26"/>
                </w:rPr>
                <w:t>thông báo cho người điều hành/người điều phối cấp cứu</w:t>
              </w:r>
            </w:ins>
          </w:p>
        </w:tc>
        <w:tc>
          <w:tcPr>
            <w:tcW w:w="1530" w:type="dxa"/>
            <w:tcPrChange w:id="243" w:author="Ngoc Le Van Truong" w:date="2023-04-28T09:44:00Z">
              <w:tcPr>
                <w:tcW w:w="1530" w:type="dxa"/>
              </w:tcPr>
            </w:tcPrChange>
          </w:tcPr>
          <w:p w14:paraId="2EBEBBDD" w14:textId="77777777" w:rsidR="00D13121" w:rsidRPr="000C03FA" w:rsidRDefault="00D13121" w:rsidP="009A7CF2">
            <w:pPr>
              <w:jc w:val="both"/>
              <w:rPr>
                <w:ins w:id="244" w:author="admin" w:date="2023-04-27T19:40:00Z"/>
                <w:rFonts w:ascii="Times New Roman" w:hAnsi="Times New Roman"/>
                <w:color w:val="111111"/>
                <w:sz w:val="26"/>
                <w:szCs w:val="26"/>
              </w:rPr>
            </w:pPr>
          </w:p>
        </w:tc>
        <w:tc>
          <w:tcPr>
            <w:tcW w:w="1440" w:type="dxa"/>
            <w:tcPrChange w:id="245" w:author="Ngoc Le Van Truong" w:date="2023-04-28T09:44:00Z">
              <w:tcPr>
                <w:tcW w:w="1440" w:type="dxa"/>
              </w:tcPr>
            </w:tcPrChange>
          </w:tcPr>
          <w:p w14:paraId="6639CC99" w14:textId="77777777" w:rsidR="00D13121" w:rsidRPr="000C03FA" w:rsidRDefault="00D13121" w:rsidP="009A7CF2">
            <w:pPr>
              <w:jc w:val="both"/>
              <w:rPr>
                <w:ins w:id="246" w:author="admin" w:date="2023-04-27T19:40:00Z"/>
                <w:rFonts w:ascii="Times New Roman" w:hAnsi="Times New Roman"/>
                <w:color w:val="111111"/>
                <w:sz w:val="26"/>
                <w:szCs w:val="26"/>
              </w:rPr>
            </w:pPr>
          </w:p>
        </w:tc>
        <w:tc>
          <w:tcPr>
            <w:tcW w:w="1440" w:type="dxa"/>
            <w:tcPrChange w:id="247" w:author="Ngoc Le Van Truong" w:date="2023-04-28T09:44:00Z">
              <w:tcPr>
                <w:tcW w:w="1266" w:type="dxa"/>
              </w:tcPr>
            </w:tcPrChange>
          </w:tcPr>
          <w:p w14:paraId="526AF614" w14:textId="77777777" w:rsidR="00D13121" w:rsidRPr="000C03FA" w:rsidRDefault="00D13121" w:rsidP="009A7CF2">
            <w:pPr>
              <w:jc w:val="both"/>
              <w:rPr>
                <w:ins w:id="248" w:author="admin" w:date="2023-04-27T19:40:00Z"/>
                <w:rFonts w:ascii="Times New Roman" w:hAnsi="Times New Roman"/>
                <w:color w:val="111111"/>
                <w:sz w:val="26"/>
                <w:szCs w:val="26"/>
              </w:rPr>
            </w:pPr>
          </w:p>
        </w:tc>
      </w:tr>
      <w:tr w:rsidR="00D13121" w:rsidRPr="000C03FA" w14:paraId="68D5065D" w14:textId="77777777" w:rsidTr="00F607F5">
        <w:trPr>
          <w:ins w:id="249" w:author="admin" w:date="2023-04-27T19:40:00Z"/>
        </w:trPr>
        <w:tc>
          <w:tcPr>
            <w:tcW w:w="630" w:type="dxa"/>
            <w:tcPrChange w:id="250" w:author="Ngoc Le Van Truong" w:date="2023-04-28T09:44:00Z">
              <w:tcPr>
                <w:tcW w:w="598" w:type="dxa"/>
              </w:tcPr>
            </w:tcPrChange>
          </w:tcPr>
          <w:p w14:paraId="01B8D773" w14:textId="77777777" w:rsidR="00D13121" w:rsidRPr="000C03FA" w:rsidRDefault="00D13121" w:rsidP="00D13121">
            <w:pPr>
              <w:pStyle w:val="ListParagraph"/>
              <w:numPr>
                <w:ilvl w:val="0"/>
                <w:numId w:val="24"/>
              </w:numPr>
              <w:contextualSpacing w:val="0"/>
              <w:jc w:val="both"/>
              <w:rPr>
                <w:ins w:id="251" w:author="admin" w:date="2023-04-27T19:40:00Z"/>
                <w:rFonts w:ascii="Times New Roman" w:hAnsi="Times New Roman"/>
                <w:color w:val="111111"/>
                <w:sz w:val="26"/>
                <w:szCs w:val="26"/>
              </w:rPr>
            </w:pPr>
          </w:p>
        </w:tc>
        <w:tc>
          <w:tcPr>
            <w:tcW w:w="4770" w:type="dxa"/>
            <w:tcPrChange w:id="252" w:author="Ngoc Le Van Truong" w:date="2023-04-28T09:44:00Z">
              <w:tcPr>
                <w:tcW w:w="4257" w:type="dxa"/>
              </w:tcPr>
            </w:tcPrChange>
          </w:tcPr>
          <w:p w14:paraId="2B2E0F5A" w14:textId="0FD0E100" w:rsidR="00D13121" w:rsidRPr="005E1759" w:rsidRDefault="00A75C6B" w:rsidP="009A7CF2">
            <w:pPr>
              <w:jc w:val="both"/>
              <w:rPr>
                <w:ins w:id="253" w:author="admin" w:date="2023-04-27T19:40:00Z"/>
                <w:rFonts w:ascii="Times New Roman" w:hAnsi="Times New Roman"/>
                <w:sz w:val="26"/>
                <w:szCs w:val="26"/>
              </w:rPr>
            </w:pPr>
            <w:ins w:id="254"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hời gian</w:t>
              </w:r>
            </w:ins>
            <w:ins w:id="255" w:author="admin" w:date="2023-04-27T19:40:00Z">
              <w:del w:id="256"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257" w:author="Ngoc Le Van Truong" w:date="2023-04-28T09:31:00Z">
                <w:r w:rsidR="00D13121" w:rsidRPr="000C03FA" w:rsidDel="00A75C6B">
                  <w:rPr>
                    <w:rFonts w:ascii="Times New Roman" w:hAnsi="Times New Roman"/>
                    <w:color w:val="111111"/>
                    <w:sz w:val="26"/>
                    <w:szCs w:val="26"/>
                  </w:rPr>
                  <w:delText>gian</w:delText>
                </w:r>
              </w:del>
              <w:r w:rsidR="00D13121" w:rsidRPr="000C03FA">
                <w:rPr>
                  <w:rFonts w:ascii="Times New Roman" w:hAnsi="Times New Roman"/>
                  <w:color w:val="111111"/>
                  <w:sz w:val="26"/>
                  <w:szCs w:val="26"/>
                </w:rPr>
                <w:t xml:space="preserve"> </w:t>
              </w:r>
              <w:r w:rsidR="00D13121" w:rsidRPr="000C03FA">
                <w:rPr>
                  <w:rFonts w:ascii="Times New Roman" w:hAnsi="Times New Roman"/>
                  <w:sz w:val="26"/>
                  <w:szCs w:val="26"/>
                </w:rPr>
                <w:t xml:space="preserve">từ khi </w:t>
              </w:r>
              <w:r w:rsidR="00D13121">
                <w:rPr>
                  <w:rFonts w:ascii="Times New Roman" w:hAnsi="Times New Roman"/>
                  <w:sz w:val="26"/>
                  <w:szCs w:val="26"/>
                </w:rPr>
                <w:t xml:space="preserve">người điều hành/người điều phối </w:t>
              </w:r>
              <w:r w:rsidR="00D13121" w:rsidRPr="000C03FA">
                <w:rPr>
                  <w:rFonts w:ascii="Times New Roman" w:hAnsi="Times New Roman"/>
                  <w:sz w:val="26"/>
                  <w:szCs w:val="26"/>
                </w:rPr>
                <w:t xml:space="preserve">nhận </w:t>
              </w:r>
              <w:r w:rsidR="00D13121">
                <w:rPr>
                  <w:rFonts w:ascii="Times New Roman" w:hAnsi="Times New Roman"/>
                  <w:sz w:val="26"/>
                  <w:szCs w:val="26"/>
                </w:rPr>
                <w:t xml:space="preserve">nhiệm vụ </w:t>
              </w:r>
              <w:r w:rsidR="00D13121" w:rsidRPr="000C03FA">
                <w:rPr>
                  <w:rFonts w:ascii="Times New Roman" w:hAnsi="Times New Roman"/>
                  <w:sz w:val="26"/>
                  <w:szCs w:val="26"/>
                </w:rPr>
                <w:t xml:space="preserve">đến khi </w:t>
              </w:r>
              <w:r w:rsidR="00D13121">
                <w:rPr>
                  <w:rFonts w:ascii="Times New Roman" w:hAnsi="Times New Roman"/>
                  <w:sz w:val="26"/>
                  <w:szCs w:val="26"/>
                </w:rPr>
                <w:t xml:space="preserve">điều động cấp cứu </w:t>
              </w:r>
              <w:r w:rsidR="00D13121" w:rsidRPr="000C03FA">
                <w:rPr>
                  <w:rFonts w:ascii="Times New Roman" w:hAnsi="Times New Roman"/>
                  <w:sz w:val="26"/>
                  <w:szCs w:val="26"/>
                </w:rPr>
                <w:t>(ước tính)</w:t>
              </w:r>
            </w:ins>
          </w:p>
        </w:tc>
        <w:tc>
          <w:tcPr>
            <w:tcW w:w="1530" w:type="dxa"/>
            <w:tcPrChange w:id="258" w:author="Ngoc Le Van Truong" w:date="2023-04-28T09:44:00Z">
              <w:tcPr>
                <w:tcW w:w="1530" w:type="dxa"/>
              </w:tcPr>
            </w:tcPrChange>
          </w:tcPr>
          <w:p w14:paraId="210FA87F" w14:textId="77777777" w:rsidR="00D13121" w:rsidRPr="000C03FA" w:rsidRDefault="00D13121" w:rsidP="009A7CF2">
            <w:pPr>
              <w:jc w:val="both"/>
              <w:rPr>
                <w:ins w:id="259" w:author="admin" w:date="2023-04-27T19:40:00Z"/>
                <w:rFonts w:ascii="Times New Roman" w:hAnsi="Times New Roman"/>
                <w:color w:val="111111"/>
                <w:sz w:val="26"/>
                <w:szCs w:val="26"/>
              </w:rPr>
            </w:pPr>
          </w:p>
        </w:tc>
        <w:tc>
          <w:tcPr>
            <w:tcW w:w="1440" w:type="dxa"/>
            <w:tcPrChange w:id="260" w:author="Ngoc Le Van Truong" w:date="2023-04-28T09:44:00Z">
              <w:tcPr>
                <w:tcW w:w="1440" w:type="dxa"/>
              </w:tcPr>
            </w:tcPrChange>
          </w:tcPr>
          <w:p w14:paraId="70BFCE79" w14:textId="77777777" w:rsidR="00D13121" w:rsidRPr="000C03FA" w:rsidRDefault="00D13121" w:rsidP="009A7CF2">
            <w:pPr>
              <w:jc w:val="both"/>
              <w:rPr>
                <w:ins w:id="261" w:author="admin" w:date="2023-04-27T19:40:00Z"/>
                <w:rFonts w:ascii="Times New Roman" w:hAnsi="Times New Roman"/>
                <w:color w:val="111111"/>
                <w:sz w:val="26"/>
                <w:szCs w:val="26"/>
              </w:rPr>
            </w:pPr>
          </w:p>
        </w:tc>
        <w:tc>
          <w:tcPr>
            <w:tcW w:w="1440" w:type="dxa"/>
            <w:tcPrChange w:id="262" w:author="Ngoc Le Van Truong" w:date="2023-04-28T09:44:00Z">
              <w:tcPr>
                <w:tcW w:w="1266" w:type="dxa"/>
              </w:tcPr>
            </w:tcPrChange>
          </w:tcPr>
          <w:p w14:paraId="0960FCF5" w14:textId="77777777" w:rsidR="00D13121" w:rsidRPr="000C03FA" w:rsidRDefault="00D13121" w:rsidP="009A7CF2">
            <w:pPr>
              <w:jc w:val="both"/>
              <w:rPr>
                <w:ins w:id="263" w:author="admin" w:date="2023-04-27T19:40:00Z"/>
                <w:rFonts w:ascii="Times New Roman" w:hAnsi="Times New Roman"/>
                <w:color w:val="111111"/>
                <w:sz w:val="26"/>
                <w:szCs w:val="26"/>
              </w:rPr>
            </w:pPr>
          </w:p>
        </w:tc>
      </w:tr>
      <w:tr w:rsidR="00D13121" w:rsidRPr="000C03FA" w14:paraId="44F94DEF" w14:textId="77777777" w:rsidTr="00F607F5">
        <w:trPr>
          <w:ins w:id="264" w:author="admin" w:date="2023-04-27T19:40:00Z"/>
        </w:trPr>
        <w:tc>
          <w:tcPr>
            <w:tcW w:w="630" w:type="dxa"/>
            <w:tcPrChange w:id="265" w:author="Ngoc Le Van Truong" w:date="2023-04-28T09:44:00Z">
              <w:tcPr>
                <w:tcW w:w="598" w:type="dxa"/>
              </w:tcPr>
            </w:tcPrChange>
          </w:tcPr>
          <w:p w14:paraId="4F6202F0" w14:textId="77777777" w:rsidR="00D13121" w:rsidRPr="000C03FA" w:rsidRDefault="00D13121" w:rsidP="00D13121">
            <w:pPr>
              <w:pStyle w:val="ListParagraph"/>
              <w:numPr>
                <w:ilvl w:val="0"/>
                <w:numId w:val="24"/>
              </w:numPr>
              <w:contextualSpacing w:val="0"/>
              <w:jc w:val="both"/>
              <w:rPr>
                <w:ins w:id="266" w:author="admin" w:date="2023-04-27T19:40:00Z"/>
                <w:rFonts w:ascii="Times New Roman" w:hAnsi="Times New Roman"/>
                <w:color w:val="111111"/>
                <w:sz w:val="26"/>
                <w:szCs w:val="26"/>
              </w:rPr>
            </w:pPr>
          </w:p>
        </w:tc>
        <w:tc>
          <w:tcPr>
            <w:tcW w:w="4770" w:type="dxa"/>
            <w:tcPrChange w:id="267" w:author="Ngoc Le Van Truong" w:date="2023-04-28T09:44:00Z">
              <w:tcPr>
                <w:tcW w:w="4257" w:type="dxa"/>
              </w:tcPr>
            </w:tcPrChange>
          </w:tcPr>
          <w:p w14:paraId="7E179344" w14:textId="37A4EA24" w:rsidR="00D13121" w:rsidRDefault="00A75C6B" w:rsidP="009A7CF2">
            <w:pPr>
              <w:jc w:val="both"/>
              <w:rPr>
                <w:ins w:id="268" w:author="admin" w:date="2023-04-27T19:40:00Z"/>
                <w:rFonts w:ascii="Times New Roman" w:hAnsi="Times New Roman"/>
                <w:sz w:val="26"/>
                <w:szCs w:val="26"/>
              </w:rPr>
            </w:pPr>
            <w:ins w:id="269"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hời gian</w:t>
              </w:r>
            </w:ins>
            <w:ins w:id="270" w:author="admin" w:date="2023-04-27T19:40:00Z">
              <w:del w:id="271"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hời</w:delText>
                </w:r>
              </w:del>
              <w:r w:rsidR="00D13121" w:rsidRPr="000C03FA">
                <w:rPr>
                  <w:rFonts w:ascii="Times New Roman" w:hAnsi="Times New Roman"/>
                  <w:color w:val="111111"/>
                  <w:sz w:val="26"/>
                  <w:szCs w:val="26"/>
                </w:rPr>
                <w:t xml:space="preserve"> gian </w:t>
              </w:r>
              <w:r w:rsidR="00D13121" w:rsidRPr="000C03FA">
                <w:rPr>
                  <w:rFonts w:ascii="Times New Roman" w:hAnsi="Times New Roman"/>
                  <w:sz w:val="26"/>
                  <w:szCs w:val="26"/>
                </w:rPr>
                <w:t xml:space="preserve">từ khi nhận cuộc gọi </w:t>
              </w:r>
              <w:r w:rsidR="00D13121">
                <w:rPr>
                  <w:rFonts w:ascii="Times New Roman" w:hAnsi="Times New Roman"/>
                  <w:sz w:val="26"/>
                  <w:szCs w:val="26"/>
                </w:rPr>
                <w:t xml:space="preserve">cấp cứu </w:t>
              </w:r>
              <w:r w:rsidR="00D13121" w:rsidRPr="000C03FA">
                <w:rPr>
                  <w:rFonts w:ascii="Times New Roman" w:hAnsi="Times New Roman"/>
                  <w:sz w:val="26"/>
                  <w:szCs w:val="26"/>
                </w:rPr>
                <w:t xml:space="preserve">đến khi </w:t>
              </w:r>
              <w:r w:rsidR="00D13121">
                <w:rPr>
                  <w:rFonts w:ascii="Times New Roman" w:hAnsi="Times New Roman"/>
                  <w:sz w:val="26"/>
                  <w:szCs w:val="26"/>
                </w:rPr>
                <w:t>điều động cấp cứu</w:t>
              </w:r>
            </w:ins>
          </w:p>
          <w:p w14:paraId="69798EFD" w14:textId="77777777" w:rsidR="00D13121" w:rsidRPr="000C03FA" w:rsidRDefault="00D13121" w:rsidP="009A7CF2">
            <w:pPr>
              <w:jc w:val="both"/>
              <w:rPr>
                <w:ins w:id="272" w:author="admin" w:date="2023-04-27T19:40:00Z"/>
                <w:rFonts w:ascii="Times New Roman" w:hAnsi="Times New Roman"/>
                <w:color w:val="111111"/>
                <w:sz w:val="26"/>
                <w:szCs w:val="26"/>
              </w:rPr>
            </w:pPr>
            <w:ins w:id="273" w:author="admin" w:date="2023-04-27T19:40:00Z">
              <w:r w:rsidRPr="000C03FA">
                <w:rPr>
                  <w:rFonts w:ascii="Times New Roman" w:hAnsi="Times New Roman"/>
                  <w:sz w:val="26"/>
                  <w:szCs w:val="26"/>
                </w:rPr>
                <w:t>xe bắt đầu xuất phát (ước tính)</w:t>
              </w:r>
            </w:ins>
          </w:p>
        </w:tc>
        <w:tc>
          <w:tcPr>
            <w:tcW w:w="1530" w:type="dxa"/>
            <w:tcPrChange w:id="274" w:author="Ngoc Le Van Truong" w:date="2023-04-28T09:44:00Z">
              <w:tcPr>
                <w:tcW w:w="1530" w:type="dxa"/>
              </w:tcPr>
            </w:tcPrChange>
          </w:tcPr>
          <w:p w14:paraId="776F6057" w14:textId="77777777" w:rsidR="00D13121" w:rsidRPr="000C03FA" w:rsidRDefault="00D13121" w:rsidP="009A7CF2">
            <w:pPr>
              <w:jc w:val="both"/>
              <w:rPr>
                <w:ins w:id="275" w:author="admin" w:date="2023-04-27T19:40:00Z"/>
                <w:rFonts w:ascii="Times New Roman" w:hAnsi="Times New Roman"/>
                <w:color w:val="111111"/>
                <w:sz w:val="26"/>
                <w:szCs w:val="26"/>
              </w:rPr>
            </w:pPr>
          </w:p>
        </w:tc>
        <w:tc>
          <w:tcPr>
            <w:tcW w:w="1440" w:type="dxa"/>
            <w:tcPrChange w:id="276" w:author="Ngoc Le Van Truong" w:date="2023-04-28T09:44:00Z">
              <w:tcPr>
                <w:tcW w:w="1440" w:type="dxa"/>
              </w:tcPr>
            </w:tcPrChange>
          </w:tcPr>
          <w:p w14:paraId="06CFE10C" w14:textId="77777777" w:rsidR="00D13121" w:rsidRPr="000C03FA" w:rsidRDefault="00D13121" w:rsidP="009A7CF2">
            <w:pPr>
              <w:jc w:val="both"/>
              <w:rPr>
                <w:ins w:id="277" w:author="admin" w:date="2023-04-27T19:40:00Z"/>
                <w:rFonts w:ascii="Times New Roman" w:hAnsi="Times New Roman"/>
                <w:color w:val="111111"/>
                <w:sz w:val="26"/>
                <w:szCs w:val="26"/>
              </w:rPr>
            </w:pPr>
          </w:p>
        </w:tc>
        <w:tc>
          <w:tcPr>
            <w:tcW w:w="1440" w:type="dxa"/>
            <w:tcPrChange w:id="278" w:author="Ngoc Le Van Truong" w:date="2023-04-28T09:44:00Z">
              <w:tcPr>
                <w:tcW w:w="1266" w:type="dxa"/>
              </w:tcPr>
            </w:tcPrChange>
          </w:tcPr>
          <w:p w14:paraId="6FF92B26" w14:textId="77777777" w:rsidR="00D13121" w:rsidRPr="000C03FA" w:rsidRDefault="00D13121" w:rsidP="009A7CF2">
            <w:pPr>
              <w:jc w:val="both"/>
              <w:rPr>
                <w:ins w:id="279" w:author="admin" w:date="2023-04-27T19:40:00Z"/>
                <w:rFonts w:ascii="Times New Roman" w:hAnsi="Times New Roman"/>
                <w:color w:val="111111"/>
                <w:sz w:val="26"/>
                <w:szCs w:val="26"/>
              </w:rPr>
            </w:pPr>
          </w:p>
        </w:tc>
      </w:tr>
      <w:tr w:rsidR="00D13121" w:rsidRPr="000C03FA" w14:paraId="028150ED" w14:textId="77777777" w:rsidTr="00F607F5">
        <w:trPr>
          <w:ins w:id="280" w:author="admin" w:date="2023-04-27T19:40:00Z"/>
        </w:trPr>
        <w:tc>
          <w:tcPr>
            <w:tcW w:w="630" w:type="dxa"/>
            <w:tcPrChange w:id="281" w:author="Ngoc Le Van Truong" w:date="2023-04-28T09:44:00Z">
              <w:tcPr>
                <w:tcW w:w="598" w:type="dxa"/>
              </w:tcPr>
            </w:tcPrChange>
          </w:tcPr>
          <w:p w14:paraId="2B2FB0DA" w14:textId="77777777" w:rsidR="00D13121" w:rsidRPr="000C03FA" w:rsidRDefault="00D13121" w:rsidP="00D13121">
            <w:pPr>
              <w:pStyle w:val="ListParagraph"/>
              <w:numPr>
                <w:ilvl w:val="0"/>
                <w:numId w:val="24"/>
              </w:numPr>
              <w:contextualSpacing w:val="0"/>
              <w:jc w:val="both"/>
              <w:rPr>
                <w:ins w:id="282" w:author="admin" w:date="2023-04-27T19:40:00Z"/>
                <w:rFonts w:ascii="Times New Roman" w:hAnsi="Times New Roman"/>
                <w:color w:val="111111"/>
                <w:sz w:val="26"/>
                <w:szCs w:val="26"/>
              </w:rPr>
            </w:pPr>
          </w:p>
        </w:tc>
        <w:tc>
          <w:tcPr>
            <w:tcW w:w="4770" w:type="dxa"/>
            <w:tcPrChange w:id="283" w:author="Ngoc Le Van Truong" w:date="2023-04-28T09:44:00Z">
              <w:tcPr>
                <w:tcW w:w="4257" w:type="dxa"/>
              </w:tcPr>
            </w:tcPrChange>
          </w:tcPr>
          <w:p w14:paraId="5FA06BAB" w14:textId="6C91DAA9" w:rsidR="00D13121" w:rsidRPr="000C03FA" w:rsidRDefault="00A75C6B" w:rsidP="009A7CF2">
            <w:pPr>
              <w:jc w:val="both"/>
              <w:rPr>
                <w:ins w:id="284" w:author="admin" w:date="2023-04-27T19:40:00Z"/>
                <w:rFonts w:ascii="Times New Roman" w:hAnsi="Times New Roman"/>
                <w:color w:val="111111"/>
                <w:sz w:val="26"/>
                <w:szCs w:val="26"/>
              </w:rPr>
            </w:pPr>
            <w:ins w:id="285"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 xml:space="preserve">hời gian </w:t>
              </w:r>
            </w:ins>
            <w:ins w:id="286" w:author="admin" w:date="2023-04-27T19:40:00Z">
              <w:del w:id="287"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288" w:author="Ngoc Le Van Truong" w:date="2023-04-28T09:31:00Z">
                <w:r w:rsidR="00D13121" w:rsidRPr="000C03FA" w:rsidDel="00A75C6B">
                  <w:rPr>
                    <w:rFonts w:ascii="Times New Roman" w:hAnsi="Times New Roman"/>
                    <w:color w:val="111111"/>
                    <w:sz w:val="26"/>
                    <w:szCs w:val="26"/>
                  </w:rPr>
                  <w:delText xml:space="preserve">gian </w:delText>
                </w:r>
              </w:del>
              <w:r w:rsidR="00D13121" w:rsidRPr="000C03FA">
                <w:rPr>
                  <w:rFonts w:ascii="Times New Roman" w:hAnsi="Times New Roman"/>
                  <w:sz w:val="26"/>
                  <w:szCs w:val="26"/>
                </w:rPr>
                <w:t xml:space="preserve">từ khi </w:t>
              </w:r>
              <w:r w:rsidR="00D13121">
                <w:rPr>
                  <w:rFonts w:ascii="Times New Roman" w:hAnsi="Times New Roman"/>
                  <w:sz w:val="26"/>
                  <w:szCs w:val="26"/>
                </w:rPr>
                <w:t xml:space="preserve">nhận thông báo điều động đội cấp cứu đến khi </w:t>
              </w:r>
              <w:r w:rsidR="00D13121" w:rsidRPr="000C03FA">
                <w:rPr>
                  <w:rFonts w:ascii="Times New Roman" w:hAnsi="Times New Roman"/>
                  <w:sz w:val="26"/>
                  <w:szCs w:val="26"/>
                </w:rPr>
                <w:t>xe bắt dầu xuất phát (ước tính)</w:t>
              </w:r>
            </w:ins>
          </w:p>
        </w:tc>
        <w:tc>
          <w:tcPr>
            <w:tcW w:w="1530" w:type="dxa"/>
            <w:tcPrChange w:id="289" w:author="Ngoc Le Van Truong" w:date="2023-04-28T09:44:00Z">
              <w:tcPr>
                <w:tcW w:w="1530" w:type="dxa"/>
              </w:tcPr>
            </w:tcPrChange>
          </w:tcPr>
          <w:p w14:paraId="284F5C1C" w14:textId="77777777" w:rsidR="00D13121" w:rsidRPr="000C03FA" w:rsidRDefault="00D13121" w:rsidP="009A7CF2">
            <w:pPr>
              <w:jc w:val="both"/>
              <w:rPr>
                <w:ins w:id="290" w:author="admin" w:date="2023-04-27T19:40:00Z"/>
                <w:rFonts w:ascii="Times New Roman" w:hAnsi="Times New Roman"/>
                <w:color w:val="111111"/>
                <w:sz w:val="26"/>
                <w:szCs w:val="26"/>
              </w:rPr>
            </w:pPr>
          </w:p>
        </w:tc>
        <w:tc>
          <w:tcPr>
            <w:tcW w:w="1440" w:type="dxa"/>
            <w:tcPrChange w:id="291" w:author="Ngoc Le Van Truong" w:date="2023-04-28T09:44:00Z">
              <w:tcPr>
                <w:tcW w:w="1440" w:type="dxa"/>
              </w:tcPr>
            </w:tcPrChange>
          </w:tcPr>
          <w:p w14:paraId="078D619C" w14:textId="77777777" w:rsidR="00D13121" w:rsidRPr="000C03FA" w:rsidRDefault="00D13121" w:rsidP="009A7CF2">
            <w:pPr>
              <w:jc w:val="both"/>
              <w:rPr>
                <w:ins w:id="292" w:author="admin" w:date="2023-04-27T19:40:00Z"/>
                <w:rFonts w:ascii="Times New Roman" w:hAnsi="Times New Roman"/>
                <w:color w:val="111111"/>
                <w:sz w:val="26"/>
                <w:szCs w:val="26"/>
              </w:rPr>
            </w:pPr>
          </w:p>
        </w:tc>
        <w:tc>
          <w:tcPr>
            <w:tcW w:w="1440" w:type="dxa"/>
            <w:tcPrChange w:id="293" w:author="Ngoc Le Van Truong" w:date="2023-04-28T09:44:00Z">
              <w:tcPr>
                <w:tcW w:w="1266" w:type="dxa"/>
              </w:tcPr>
            </w:tcPrChange>
          </w:tcPr>
          <w:p w14:paraId="55E6636E" w14:textId="77777777" w:rsidR="00D13121" w:rsidRPr="000C03FA" w:rsidRDefault="00D13121" w:rsidP="009A7CF2">
            <w:pPr>
              <w:jc w:val="both"/>
              <w:rPr>
                <w:ins w:id="294" w:author="admin" w:date="2023-04-27T19:40:00Z"/>
                <w:rFonts w:ascii="Times New Roman" w:hAnsi="Times New Roman"/>
                <w:color w:val="111111"/>
                <w:sz w:val="26"/>
                <w:szCs w:val="26"/>
              </w:rPr>
            </w:pPr>
          </w:p>
        </w:tc>
      </w:tr>
      <w:tr w:rsidR="00D13121" w:rsidRPr="000C03FA" w14:paraId="21548F03" w14:textId="77777777" w:rsidTr="00F607F5">
        <w:trPr>
          <w:ins w:id="295" w:author="admin" w:date="2023-04-27T19:40:00Z"/>
        </w:trPr>
        <w:tc>
          <w:tcPr>
            <w:tcW w:w="630" w:type="dxa"/>
            <w:tcPrChange w:id="296" w:author="Ngoc Le Van Truong" w:date="2023-04-28T09:44:00Z">
              <w:tcPr>
                <w:tcW w:w="598" w:type="dxa"/>
              </w:tcPr>
            </w:tcPrChange>
          </w:tcPr>
          <w:p w14:paraId="360A3F08" w14:textId="77777777" w:rsidR="00D13121" w:rsidRPr="000C03FA" w:rsidRDefault="00D13121" w:rsidP="00D13121">
            <w:pPr>
              <w:pStyle w:val="ListParagraph"/>
              <w:numPr>
                <w:ilvl w:val="0"/>
                <w:numId w:val="24"/>
              </w:numPr>
              <w:contextualSpacing w:val="0"/>
              <w:jc w:val="both"/>
              <w:rPr>
                <w:ins w:id="297" w:author="admin" w:date="2023-04-27T19:40:00Z"/>
                <w:rFonts w:ascii="Times New Roman" w:hAnsi="Times New Roman"/>
                <w:color w:val="111111"/>
                <w:sz w:val="26"/>
                <w:szCs w:val="26"/>
              </w:rPr>
            </w:pPr>
          </w:p>
        </w:tc>
        <w:tc>
          <w:tcPr>
            <w:tcW w:w="4770" w:type="dxa"/>
            <w:tcPrChange w:id="298" w:author="Ngoc Le Van Truong" w:date="2023-04-28T09:44:00Z">
              <w:tcPr>
                <w:tcW w:w="4257" w:type="dxa"/>
              </w:tcPr>
            </w:tcPrChange>
          </w:tcPr>
          <w:p w14:paraId="4220F2D2" w14:textId="591E2A52" w:rsidR="00D13121" w:rsidRPr="000C03FA" w:rsidRDefault="00A75C6B" w:rsidP="009A7CF2">
            <w:pPr>
              <w:jc w:val="both"/>
              <w:rPr>
                <w:ins w:id="299" w:author="admin" w:date="2023-04-27T19:40:00Z"/>
                <w:rFonts w:ascii="Times New Roman" w:hAnsi="Times New Roman"/>
                <w:color w:val="111111"/>
                <w:sz w:val="26"/>
                <w:szCs w:val="26"/>
              </w:rPr>
            </w:pPr>
            <w:ins w:id="300"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hời gian</w:t>
              </w:r>
            </w:ins>
            <w:ins w:id="301" w:author="admin" w:date="2023-04-27T19:40:00Z">
              <w:del w:id="302"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303" w:author="Ngoc Le Van Truong" w:date="2023-04-28T09:31:00Z">
                <w:r w:rsidR="00D13121" w:rsidRPr="000C03FA" w:rsidDel="00A75C6B">
                  <w:rPr>
                    <w:rFonts w:ascii="Times New Roman" w:hAnsi="Times New Roman"/>
                    <w:color w:val="111111"/>
                    <w:sz w:val="26"/>
                    <w:szCs w:val="26"/>
                  </w:rPr>
                  <w:delText>gian</w:delText>
                </w:r>
              </w:del>
              <w:r w:rsidR="00D13121" w:rsidRPr="000C03FA">
                <w:rPr>
                  <w:rFonts w:ascii="Times New Roman" w:hAnsi="Times New Roman"/>
                  <w:color w:val="111111"/>
                  <w:sz w:val="26"/>
                  <w:szCs w:val="26"/>
                </w:rPr>
                <w:t xml:space="preserve"> </w:t>
              </w:r>
              <w:r w:rsidR="00D13121" w:rsidRPr="000C03FA">
                <w:rPr>
                  <w:rFonts w:ascii="Times New Roman" w:hAnsi="Times New Roman"/>
                  <w:sz w:val="26"/>
                  <w:szCs w:val="26"/>
                </w:rPr>
                <w:t>từ khi xe bắt dầu xuất phát đến khi xe tiếp cận bệnh nhân tại hiện trường (ước tính)</w:t>
              </w:r>
            </w:ins>
          </w:p>
        </w:tc>
        <w:tc>
          <w:tcPr>
            <w:tcW w:w="1530" w:type="dxa"/>
            <w:tcPrChange w:id="304" w:author="Ngoc Le Van Truong" w:date="2023-04-28T09:44:00Z">
              <w:tcPr>
                <w:tcW w:w="1530" w:type="dxa"/>
              </w:tcPr>
            </w:tcPrChange>
          </w:tcPr>
          <w:p w14:paraId="051035C3" w14:textId="77777777" w:rsidR="00D13121" w:rsidRPr="000C03FA" w:rsidRDefault="00D13121" w:rsidP="009A7CF2">
            <w:pPr>
              <w:jc w:val="both"/>
              <w:rPr>
                <w:ins w:id="305" w:author="admin" w:date="2023-04-27T19:40:00Z"/>
                <w:rFonts w:ascii="Times New Roman" w:hAnsi="Times New Roman"/>
                <w:color w:val="111111"/>
                <w:sz w:val="26"/>
                <w:szCs w:val="26"/>
              </w:rPr>
            </w:pPr>
          </w:p>
        </w:tc>
        <w:tc>
          <w:tcPr>
            <w:tcW w:w="1440" w:type="dxa"/>
            <w:tcPrChange w:id="306" w:author="Ngoc Le Van Truong" w:date="2023-04-28T09:44:00Z">
              <w:tcPr>
                <w:tcW w:w="1440" w:type="dxa"/>
              </w:tcPr>
            </w:tcPrChange>
          </w:tcPr>
          <w:p w14:paraId="59EB3AA7" w14:textId="77777777" w:rsidR="00D13121" w:rsidRPr="000C03FA" w:rsidRDefault="00D13121" w:rsidP="009A7CF2">
            <w:pPr>
              <w:jc w:val="both"/>
              <w:rPr>
                <w:ins w:id="307" w:author="admin" w:date="2023-04-27T19:40:00Z"/>
                <w:rFonts w:ascii="Times New Roman" w:hAnsi="Times New Roman"/>
                <w:color w:val="111111"/>
                <w:sz w:val="26"/>
                <w:szCs w:val="26"/>
              </w:rPr>
            </w:pPr>
          </w:p>
        </w:tc>
        <w:tc>
          <w:tcPr>
            <w:tcW w:w="1440" w:type="dxa"/>
            <w:tcPrChange w:id="308" w:author="Ngoc Le Van Truong" w:date="2023-04-28T09:44:00Z">
              <w:tcPr>
                <w:tcW w:w="1266" w:type="dxa"/>
              </w:tcPr>
            </w:tcPrChange>
          </w:tcPr>
          <w:p w14:paraId="3035F714" w14:textId="77777777" w:rsidR="00D13121" w:rsidRPr="000C03FA" w:rsidRDefault="00D13121" w:rsidP="009A7CF2">
            <w:pPr>
              <w:jc w:val="both"/>
              <w:rPr>
                <w:ins w:id="309" w:author="admin" w:date="2023-04-27T19:40:00Z"/>
                <w:rFonts w:ascii="Times New Roman" w:hAnsi="Times New Roman"/>
                <w:color w:val="111111"/>
                <w:sz w:val="26"/>
                <w:szCs w:val="26"/>
              </w:rPr>
            </w:pPr>
          </w:p>
        </w:tc>
      </w:tr>
      <w:tr w:rsidR="00D13121" w:rsidRPr="000C03FA" w14:paraId="69EF6461" w14:textId="77777777" w:rsidTr="00F607F5">
        <w:trPr>
          <w:ins w:id="310" w:author="admin" w:date="2023-04-27T19:40:00Z"/>
        </w:trPr>
        <w:tc>
          <w:tcPr>
            <w:tcW w:w="630" w:type="dxa"/>
            <w:tcPrChange w:id="311" w:author="Ngoc Le Van Truong" w:date="2023-04-28T09:44:00Z">
              <w:tcPr>
                <w:tcW w:w="598" w:type="dxa"/>
              </w:tcPr>
            </w:tcPrChange>
          </w:tcPr>
          <w:p w14:paraId="43FF2A46" w14:textId="77777777" w:rsidR="00D13121" w:rsidRPr="000C03FA" w:rsidRDefault="00D13121" w:rsidP="00D13121">
            <w:pPr>
              <w:pStyle w:val="ListParagraph"/>
              <w:numPr>
                <w:ilvl w:val="0"/>
                <w:numId w:val="24"/>
              </w:numPr>
              <w:contextualSpacing w:val="0"/>
              <w:jc w:val="both"/>
              <w:rPr>
                <w:ins w:id="312" w:author="admin" w:date="2023-04-27T19:40:00Z"/>
                <w:rFonts w:ascii="Times New Roman" w:hAnsi="Times New Roman"/>
                <w:color w:val="111111"/>
                <w:sz w:val="26"/>
                <w:szCs w:val="26"/>
              </w:rPr>
            </w:pPr>
          </w:p>
        </w:tc>
        <w:tc>
          <w:tcPr>
            <w:tcW w:w="4770" w:type="dxa"/>
            <w:tcPrChange w:id="313" w:author="Ngoc Le Van Truong" w:date="2023-04-28T09:44:00Z">
              <w:tcPr>
                <w:tcW w:w="4257" w:type="dxa"/>
              </w:tcPr>
            </w:tcPrChange>
          </w:tcPr>
          <w:p w14:paraId="2F05A482" w14:textId="01D332D9" w:rsidR="00D13121" w:rsidRPr="000C03FA" w:rsidRDefault="00A75C6B" w:rsidP="009A7CF2">
            <w:pPr>
              <w:jc w:val="both"/>
              <w:rPr>
                <w:ins w:id="314" w:author="admin" w:date="2023-04-27T19:40:00Z"/>
                <w:rFonts w:ascii="Times New Roman" w:hAnsi="Times New Roman"/>
                <w:color w:val="111111"/>
                <w:sz w:val="26"/>
                <w:szCs w:val="26"/>
              </w:rPr>
            </w:pPr>
            <w:ins w:id="315"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 xml:space="preserve">hời gian </w:t>
              </w:r>
            </w:ins>
            <w:ins w:id="316" w:author="admin" w:date="2023-04-27T19:40:00Z">
              <w:del w:id="317"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318" w:author="Ngoc Le Van Truong" w:date="2023-04-28T09:31:00Z">
                <w:r w:rsidR="00D13121" w:rsidRPr="000C03FA" w:rsidDel="00A75C6B">
                  <w:rPr>
                    <w:rFonts w:ascii="Times New Roman" w:hAnsi="Times New Roman"/>
                    <w:color w:val="111111"/>
                    <w:sz w:val="26"/>
                    <w:szCs w:val="26"/>
                  </w:rPr>
                  <w:delText xml:space="preserve">gian </w:delText>
                </w:r>
              </w:del>
              <w:r w:rsidR="00D13121">
                <w:rPr>
                  <w:rFonts w:ascii="Times New Roman" w:hAnsi="Times New Roman"/>
                  <w:sz w:val="26"/>
                  <w:szCs w:val="26"/>
                </w:rPr>
                <w:t>tại hiện</w:t>
              </w:r>
              <w:r w:rsidR="00D13121" w:rsidRPr="000C03FA">
                <w:rPr>
                  <w:rFonts w:ascii="Times New Roman" w:hAnsi="Times New Roman"/>
                  <w:sz w:val="26"/>
                  <w:szCs w:val="26"/>
                </w:rPr>
                <w:t xml:space="preserve"> trường (tính từ khi tiếp cận bệnh nhân tại hiện trường, đánh giá, sơ cứu BN đến khi bắt đầu vận chuyển BN đi đến cơ sở KBCB): ước tính</w:t>
              </w:r>
            </w:ins>
          </w:p>
        </w:tc>
        <w:tc>
          <w:tcPr>
            <w:tcW w:w="1530" w:type="dxa"/>
            <w:tcPrChange w:id="319" w:author="Ngoc Le Van Truong" w:date="2023-04-28T09:44:00Z">
              <w:tcPr>
                <w:tcW w:w="1530" w:type="dxa"/>
              </w:tcPr>
            </w:tcPrChange>
          </w:tcPr>
          <w:p w14:paraId="0684EA58" w14:textId="77777777" w:rsidR="00D13121" w:rsidRPr="000C03FA" w:rsidRDefault="00D13121" w:rsidP="009A7CF2">
            <w:pPr>
              <w:jc w:val="both"/>
              <w:rPr>
                <w:ins w:id="320" w:author="admin" w:date="2023-04-27T19:40:00Z"/>
                <w:rFonts w:ascii="Times New Roman" w:hAnsi="Times New Roman"/>
                <w:color w:val="111111"/>
                <w:sz w:val="26"/>
                <w:szCs w:val="26"/>
              </w:rPr>
            </w:pPr>
          </w:p>
        </w:tc>
        <w:tc>
          <w:tcPr>
            <w:tcW w:w="1440" w:type="dxa"/>
            <w:tcPrChange w:id="321" w:author="Ngoc Le Van Truong" w:date="2023-04-28T09:44:00Z">
              <w:tcPr>
                <w:tcW w:w="1440" w:type="dxa"/>
              </w:tcPr>
            </w:tcPrChange>
          </w:tcPr>
          <w:p w14:paraId="341EE0A6" w14:textId="77777777" w:rsidR="00D13121" w:rsidRPr="000C03FA" w:rsidRDefault="00D13121" w:rsidP="009A7CF2">
            <w:pPr>
              <w:jc w:val="both"/>
              <w:rPr>
                <w:ins w:id="322" w:author="admin" w:date="2023-04-27T19:40:00Z"/>
                <w:rFonts w:ascii="Times New Roman" w:hAnsi="Times New Roman"/>
                <w:color w:val="111111"/>
                <w:sz w:val="26"/>
                <w:szCs w:val="26"/>
              </w:rPr>
            </w:pPr>
          </w:p>
        </w:tc>
        <w:tc>
          <w:tcPr>
            <w:tcW w:w="1440" w:type="dxa"/>
            <w:tcPrChange w:id="323" w:author="Ngoc Le Van Truong" w:date="2023-04-28T09:44:00Z">
              <w:tcPr>
                <w:tcW w:w="1266" w:type="dxa"/>
              </w:tcPr>
            </w:tcPrChange>
          </w:tcPr>
          <w:p w14:paraId="1F9D205D" w14:textId="77777777" w:rsidR="00D13121" w:rsidRPr="000C03FA" w:rsidRDefault="00D13121" w:rsidP="009A7CF2">
            <w:pPr>
              <w:jc w:val="both"/>
              <w:rPr>
                <w:ins w:id="324" w:author="admin" w:date="2023-04-27T19:40:00Z"/>
                <w:rFonts w:ascii="Times New Roman" w:hAnsi="Times New Roman"/>
                <w:color w:val="111111"/>
                <w:sz w:val="26"/>
                <w:szCs w:val="26"/>
              </w:rPr>
            </w:pPr>
          </w:p>
        </w:tc>
      </w:tr>
      <w:tr w:rsidR="00D13121" w:rsidRPr="000C03FA" w14:paraId="4279CE0F" w14:textId="77777777" w:rsidTr="00F607F5">
        <w:trPr>
          <w:ins w:id="325" w:author="admin" w:date="2023-04-27T19:40:00Z"/>
        </w:trPr>
        <w:tc>
          <w:tcPr>
            <w:tcW w:w="630" w:type="dxa"/>
            <w:tcPrChange w:id="326" w:author="Ngoc Le Van Truong" w:date="2023-04-28T09:44:00Z">
              <w:tcPr>
                <w:tcW w:w="598" w:type="dxa"/>
              </w:tcPr>
            </w:tcPrChange>
          </w:tcPr>
          <w:p w14:paraId="1FEAB9DA" w14:textId="77777777" w:rsidR="00D13121" w:rsidRPr="000C03FA" w:rsidRDefault="00D13121" w:rsidP="00D13121">
            <w:pPr>
              <w:pStyle w:val="ListParagraph"/>
              <w:numPr>
                <w:ilvl w:val="0"/>
                <w:numId w:val="24"/>
              </w:numPr>
              <w:contextualSpacing w:val="0"/>
              <w:jc w:val="both"/>
              <w:rPr>
                <w:ins w:id="327" w:author="admin" w:date="2023-04-27T19:40:00Z"/>
                <w:rFonts w:ascii="Times New Roman" w:hAnsi="Times New Roman"/>
                <w:color w:val="111111"/>
                <w:sz w:val="26"/>
                <w:szCs w:val="26"/>
              </w:rPr>
            </w:pPr>
          </w:p>
        </w:tc>
        <w:tc>
          <w:tcPr>
            <w:tcW w:w="4770" w:type="dxa"/>
            <w:tcPrChange w:id="328" w:author="Ngoc Le Van Truong" w:date="2023-04-28T09:44:00Z">
              <w:tcPr>
                <w:tcW w:w="4257" w:type="dxa"/>
              </w:tcPr>
            </w:tcPrChange>
          </w:tcPr>
          <w:p w14:paraId="0AE8A728" w14:textId="3DE1A6B1" w:rsidR="00D13121" w:rsidRPr="000C03FA" w:rsidRDefault="00A75C6B" w:rsidP="009A7CF2">
            <w:pPr>
              <w:jc w:val="both"/>
              <w:rPr>
                <w:ins w:id="329" w:author="admin" w:date="2023-04-27T19:40:00Z"/>
                <w:rFonts w:ascii="Times New Roman" w:hAnsi="Times New Roman"/>
                <w:color w:val="111111"/>
                <w:sz w:val="26"/>
                <w:szCs w:val="26"/>
              </w:rPr>
            </w:pPr>
            <w:ins w:id="330"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hời gian</w:t>
              </w:r>
            </w:ins>
            <w:ins w:id="331" w:author="Ngoc Le Van Truong" w:date="2023-04-28T09:31:00Z">
              <w:r>
                <w:rPr>
                  <w:rFonts w:ascii="Times New Roman" w:hAnsi="Times New Roman"/>
                  <w:color w:val="111111"/>
                  <w:sz w:val="26"/>
                  <w:szCs w:val="26"/>
                </w:rPr>
                <w:t xml:space="preserve"> </w:t>
              </w:r>
            </w:ins>
            <w:ins w:id="332" w:author="admin" w:date="2023-04-27T19:40:00Z">
              <w:del w:id="333"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334" w:author="Ngoc Le Van Truong" w:date="2023-04-28T09:31:00Z">
                <w:r w:rsidR="00D13121" w:rsidRPr="000C03FA" w:rsidDel="00A75C6B">
                  <w:rPr>
                    <w:rFonts w:ascii="Times New Roman" w:hAnsi="Times New Roman"/>
                    <w:color w:val="111111"/>
                    <w:sz w:val="26"/>
                    <w:szCs w:val="26"/>
                  </w:rPr>
                  <w:delText xml:space="preserve">gian </w:delText>
                </w:r>
              </w:del>
              <w:r w:rsidR="00D13121" w:rsidRPr="000C03FA">
                <w:rPr>
                  <w:rFonts w:ascii="Times New Roman" w:hAnsi="Times New Roman"/>
                  <w:sz w:val="26"/>
                  <w:szCs w:val="26"/>
                </w:rPr>
                <w:t>vận chuyển BN từ hiện trường</w:t>
              </w:r>
              <w:r w:rsidR="00D13121">
                <w:rPr>
                  <w:rFonts w:ascii="Times New Roman" w:hAnsi="Times New Roman"/>
                  <w:sz w:val="26"/>
                  <w:szCs w:val="26"/>
                </w:rPr>
                <w:t xml:space="preserve"> ở khu vực nông thôn</w:t>
              </w:r>
              <w:r w:rsidR="00D13121" w:rsidRPr="000C03FA">
                <w:rPr>
                  <w:rFonts w:ascii="Times New Roman" w:hAnsi="Times New Roman"/>
                  <w:sz w:val="26"/>
                  <w:szCs w:val="26"/>
                </w:rPr>
                <w:t xml:space="preserve"> đến cơ sở KBCB</w:t>
              </w:r>
              <w:r w:rsidR="00D13121">
                <w:rPr>
                  <w:rFonts w:ascii="Times New Roman" w:hAnsi="Times New Roman"/>
                  <w:sz w:val="26"/>
                  <w:szCs w:val="26"/>
                </w:rPr>
                <w:t xml:space="preserve"> </w:t>
              </w:r>
              <w:r w:rsidR="00D13121" w:rsidRPr="000C03FA">
                <w:rPr>
                  <w:rFonts w:ascii="Times New Roman" w:hAnsi="Times New Roman"/>
                  <w:sz w:val="26"/>
                  <w:szCs w:val="26"/>
                </w:rPr>
                <w:t>(ước tính)</w:t>
              </w:r>
            </w:ins>
          </w:p>
        </w:tc>
        <w:tc>
          <w:tcPr>
            <w:tcW w:w="1530" w:type="dxa"/>
            <w:tcPrChange w:id="335" w:author="Ngoc Le Van Truong" w:date="2023-04-28T09:44:00Z">
              <w:tcPr>
                <w:tcW w:w="1530" w:type="dxa"/>
              </w:tcPr>
            </w:tcPrChange>
          </w:tcPr>
          <w:p w14:paraId="1A615D89" w14:textId="77777777" w:rsidR="00D13121" w:rsidRPr="000C03FA" w:rsidRDefault="00D13121" w:rsidP="009A7CF2">
            <w:pPr>
              <w:jc w:val="both"/>
              <w:rPr>
                <w:ins w:id="336" w:author="admin" w:date="2023-04-27T19:40:00Z"/>
                <w:rFonts w:ascii="Times New Roman" w:hAnsi="Times New Roman"/>
                <w:color w:val="111111"/>
                <w:sz w:val="26"/>
                <w:szCs w:val="26"/>
              </w:rPr>
            </w:pPr>
          </w:p>
        </w:tc>
        <w:tc>
          <w:tcPr>
            <w:tcW w:w="1440" w:type="dxa"/>
            <w:tcPrChange w:id="337" w:author="Ngoc Le Van Truong" w:date="2023-04-28T09:44:00Z">
              <w:tcPr>
                <w:tcW w:w="1440" w:type="dxa"/>
              </w:tcPr>
            </w:tcPrChange>
          </w:tcPr>
          <w:p w14:paraId="244E067F" w14:textId="77777777" w:rsidR="00D13121" w:rsidRPr="000C03FA" w:rsidRDefault="00D13121" w:rsidP="009A7CF2">
            <w:pPr>
              <w:jc w:val="both"/>
              <w:rPr>
                <w:ins w:id="338" w:author="admin" w:date="2023-04-27T19:40:00Z"/>
                <w:rFonts w:ascii="Times New Roman" w:hAnsi="Times New Roman"/>
                <w:color w:val="111111"/>
                <w:sz w:val="26"/>
                <w:szCs w:val="26"/>
              </w:rPr>
            </w:pPr>
          </w:p>
        </w:tc>
        <w:tc>
          <w:tcPr>
            <w:tcW w:w="1440" w:type="dxa"/>
            <w:tcPrChange w:id="339" w:author="Ngoc Le Van Truong" w:date="2023-04-28T09:44:00Z">
              <w:tcPr>
                <w:tcW w:w="1266" w:type="dxa"/>
              </w:tcPr>
            </w:tcPrChange>
          </w:tcPr>
          <w:p w14:paraId="605BF2AD" w14:textId="77777777" w:rsidR="00D13121" w:rsidRPr="000C03FA" w:rsidRDefault="00D13121" w:rsidP="009A7CF2">
            <w:pPr>
              <w:jc w:val="both"/>
              <w:rPr>
                <w:ins w:id="340" w:author="admin" w:date="2023-04-27T19:40:00Z"/>
                <w:rFonts w:ascii="Times New Roman" w:hAnsi="Times New Roman"/>
                <w:color w:val="111111"/>
                <w:sz w:val="26"/>
                <w:szCs w:val="26"/>
              </w:rPr>
            </w:pPr>
          </w:p>
        </w:tc>
      </w:tr>
      <w:tr w:rsidR="00D13121" w:rsidRPr="000C03FA" w14:paraId="0C7A8622" w14:textId="77777777" w:rsidTr="00F607F5">
        <w:trPr>
          <w:ins w:id="341" w:author="admin" w:date="2023-04-27T19:40:00Z"/>
        </w:trPr>
        <w:tc>
          <w:tcPr>
            <w:tcW w:w="630" w:type="dxa"/>
            <w:tcPrChange w:id="342" w:author="Ngoc Le Van Truong" w:date="2023-04-28T09:44:00Z">
              <w:tcPr>
                <w:tcW w:w="598" w:type="dxa"/>
              </w:tcPr>
            </w:tcPrChange>
          </w:tcPr>
          <w:p w14:paraId="55E2EEEA" w14:textId="77777777" w:rsidR="00D13121" w:rsidRPr="000C03FA" w:rsidRDefault="00D13121" w:rsidP="00D13121">
            <w:pPr>
              <w:pStyle w:val="ListParagraph"/>
              <w:numPr>
                <w:ilvl w:val="0"/>
                <w:numId w:val="24"/>
              </w:numPr>
              <w:contextualSpacing w:val="0"/>
              <w:jc w:val="both"/>
              <w:rPr>
                <w:ins w:id="343" w:author="admin" w:date="2023-04-27T19:40:00Z"/>
                <w:rFonts w:ascii="Times New Roman" w:hAnsi="Times New Roman"/>
                <w:color w:val="111111"/>
                <w:sz w:val="26"/>
                <w:szCs w:val="26"/>
              </w:rPr>
            </w:pPr>
          </w:p>
        </w:tc>
        <w:tc>
          <w:tcPr>
            <w:tcW w:w="4770" w:type="dxa"/>
            <w:tcPrChange w:id="344" w:author="Ngoc Le Van Truong" w:date="2023-04-28T09:44:00Z">
              <w:tcPr>
                <w:tcW w:w="4257" w:type="dxa"/>
              </w:tcPr>
            </w:tcPrChange>
          </w:tcPr>
          <w:p w14:paraId="7DF45C33" w14:textId="1347350D" w:rsidR="00D13121" w:rsidRPr="000C03FA" w:rsidRDefault="00A75C6B" w:rsidP="009A7CF2">
            <w:pPr>
              <w:jc w:val="both"/>
              <w:rPr>
                <w:ins w:id="345" w:author="admin" w:date="2023-04-27T19:40:00Z"/>
                <w:rFonts w:ascii="Times New Roman" w:hAnsi="Times New Roman"/>
                <w:color w:val="111111"/>
                <w:sz w:val="26"/>
                <w:szCs w:val="26"/>
              </w:rPr>
            </w:pPr>
            <w:ins w:id="346"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 xml:space="preserve">hời gian </w:t>
              </w:r>
            </w:ins>
            <w:ins w:id="347" w:author="admin" w:date="2023-04-27T19:40:00Z">
              <w:del w:id="348"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hời gian</w:delText>
                </w:r>
              </w:del>
              <w:r w:rsidR="00D13121" w:rsidRPr="000C03FA">
                <w:rPr>
                  <w:rFonts w:ascii="Times New Roman" w:hAnsi="Times New Roman"/>
                  <w:color w:val="111111"/>
                  <w:sz w:val="26"/>
                  <w:szCs w:val="26"/>
                </w:rPr>
                <w:t xml:space="preserve"> </w:t>
              </w:r>
              <w:r w:rsidR="00D13121" w:rsidRPr="000C03FA">
                <w:rPr>
                  <w:rFonts w:ascii="Times New Roman" w:hAnsi="Times New Roman"/>
                  <w:sz w:val="26"/>
                  <w:szCs w:val="26"/>
                </w:rPr>
                <w:t>vận chuyển BN từ hiện trường</w:t>
              </w:r>
              <w:r w:rsidR="00D13121">
                <w:rPr>
                  <w:rFonts w:ascii="Times New Roman" w:hAnsi="Times New Roman"/>
                  <w:sz w:val="26"/>
                  <w:szCs w:val="26"/>
                </w:rPr>
                <w:t xml:space="preserve"> ở khu vực thành thị</w:t>
              </w:r>
              <w:r w:rsidR="00D13121" w:rsidRPr="000C03FA">
                <w:rPr>
                  <w:rFonts w:ascii="Times New Roman" w:hAnsi="Times New Roman"/>
                  <w:sz w:val="26"/>
                  <w:szCs w:val="26"/>
                </w:rPr>
                <w:t xml:space="preserve"> đến cơ sở KBCB</w:t>
              </w:r>
              <w:r w:rsidR="00D13121">
                <w:rPr>
                  <w:rFonts w:ascii="Times New Roman" w:hAnsi="Times New Roman"/>
                  <w:sz w:val="26"/>
                  <w:szCs w:val="26"/>
                </w:rPr>
                <w:t xml:space="preserve"> </w:t>
              </w:r>
              <w:r w:rsidR="00D13121" w:rsidRPr="000C03FA">
                <w:rPr>
                  <w:rFonts w:ascii="Times New Roman" w:hAnsi="Times New Roman"/>
                  <w:sz w:val="26"/>
                  <w:szCs w:val="26"/>
                </w:rPr>
                <w:t>(ước tính)</w:t>
              </w:r>
            </w:ins>
          </w:p>
        </w:tc>
        <w:tc>
          <w:tcPr>
            <w:tcW w:w="1530" w:type="dxa"/>
            <w:tcPrChange w:id="349" w:author="Ngoc Le Van Truong" w:date="2023-04-28T09:44:00Z">
              <w:tcPr>
                <w:tcW w:w="1530" w:type="dxa"/>
              </w:tcPr>
            </w:tcPrChange>
          </w:tcPr>
          <w:p w14:paraId="2281FE86" w14:textId="77777777" w:rsidR="00D13121" w:rsidRPr="000C03FA" w:rsidRDefault="00D13121" w:rsidP="009A7CF2">
            <w:pPr>
              <w:jc w:val="both"/>
              <w:rPr>
                <w:ins w:id="350" w:author="admin" w:date="2023-04-27T19:40:00Z"/>
                <w:rFonts w:ascii="Times New Roman" w:hAnsi="Times New Roman"/>
                <w:color w:val="111111"/>
                <w:sz w:val="26"/>
                <w:szCs w:val="26"/>
              </w:rPr>
            </w:pPr>
          </w:p>
        </w:tc>
        <w:tc>
          <w:tcPr>
            <w:tcW w:w="1440" w:type="dxa"/>
            <w:tcPrChange w:id="351" w:author="Ngoc Le Van Truong" w:date="2023-04-28T09:44:00Z">
              <w:tcPr>
                <w:tcW w:w="1440" w:type="dxa"/>
              </w:tcPr>
            </w:tcPrChange>
          </w:tcPr>
          <w:p w14:paraId="700E2707" w14:textId="77777777" w:rsidR="00D13121" w:rsidRPr="000C03FA" w:rsidRDefault="00D13121" w:rsidP="009A7CF2">
            <w:pPr>
              <w:jc w:val="both"/>
              <w:rPr>
                <w:ins w:id="352" w:author="admin" w:date="2023-04-27T19:40:00Z"/>
                <w:rFonts w:ascii="Times New Roman" w:hAnsi="Times New Roman"/>
                <w:color w:val="111111"/>
                <w:sz w:val="26"/>
                <w:szCs w:val="26"/>
              </w:rPr>
            </w:pPr>
          </w:p>
        </w:tc>
        <w:tc>
          <w:tcPr>
            <w:tcW w:w="1440" w:type="dxa"/>
            <w:tcPrChange w:id="353" w:author="Ngoc Le Van Truong" w:date="2023-04-28T09:44:00Z">
              <w:tcPr>
                <w:tcW w:w="1266" w:type="dxa"/>
              </w:tcPr>
            </w:tcPrChange>
          </w:tcPr>
          <w:p w14:paraId="69FC3B44" w14:textId="77777777" w:rsidR="00D13121" w:rsidRPr="000C03FA" w:rsidRDefault="00D13121" w:rsidP="009A7CF2">
            <w:pPr>
              <w:jc w:val="both"/>
              <w:rPr>
                <w:ins w:id="354" w:author="admin" w:date="2023-04-27T19:40:00Z"/>
                <w:rFonts w:ascii="Times New Roman" w:hAnsi="Times New Roman"/>
                <w:color w:val="111111"/>
                <w:sz w:val="26"/>
                <w:szCs w:val="26"/>
              </w:rPr>
            </w:pPr>
          </w:p>
        </w:tc>
      </w:tr>
      <w:tr w:rsidR="00D13121" w:rsidRPr="000C03FA" w14:paraId="155EF0EC" w14:textId="77777777" w:rsidTr="00F607F5">
        <w:trPr>
          <w:ins w:id="355" w:author="admin" w:date="2023-04-27T19:40:00Z"/>
        </w:trPr>
        <w:tc>
          <w:tcPr>
            <w:tcW w:w="630" w:type="dxa"/>
            <w:tcPrChange w:id="356" w:author="Ngoc Le Van Truong" w:date="2023-04-28T09:44:00Z">
              <w:tcPr>
                <w:tcW w:w="598" w:type="dxa"/>
              </w:tcPr>
            </w:tcPrChange>
          </w:tcPr>
          <w:p w14:paraId="53788571" w14:textId="77777777" w:rsidR="00D13121" w:rsidRPr="000C03FA" w:rsidRDefault="00D13121" w:rsidP="00D13121">
            <w:pPr>
              <w:pStyle w:val="ListParagraph"/>
              <w:numPr>
                <w:ilvl w:val="0"/>
                <w:numId w:val="24"/>
              </w:numPr>
              <w:contextualSpacing w:val="0"/>
              <w:jc w:val="both"/>
              <w:rPr>
                <w:ins w:id="357" w:author="admin" w:date="2023-04-27T19:40:00Z"/>
                <w:rFonts w:ascii="Times New Roman" w:hAnsi="Times New Roman"/>
                <w:color w:val="111111"/>
                <w:sz w:val="26"/>
                <w:szCs w:val="26"/>
              </w:rPr>
            </w:pPr>
          </w:p>
        </w:tc>
        <w:tc>
          <w:tcPr>
            <w:tcW w:w="4770" w:type="dxa"/>
            <w:tcPrChange w:id="358" w:author="Ngoc Le Van Truong" w:date="2023-04-28T09:44:00Z">
              <w:tcPr>
                <w:tcW w:w="4257" w:type="dxa"/>
              </w:tcPr>
            </w:tcPrChange>
          </w:tcPr>
          <w:p w14:paraId="51A417A4" w14:textId="2D2D047E" w:rsidR="00D13121" w:rsidRPr="000C03FA" w:rsidRDefault="00A75C6B" w:rsidP="009A7CF2">
            <w:pPr>
              <w:jc w:val="both"/>
              <w:rPr>
                <w:ins w:id="359" w:author="admin" w:date="2023-04-27T19:40:00Z"/>
                <w:rFonts w:ascii="Times New Roman" w:hAnsi="Times New Roman"/>
                <w:sz w:val="26"/>
                <w:szCs w:val="26"/>
              </w:rPr>
            </w:pPr>
            <w:ins w:id="360" w:author="Ngoc Le Van Truong" w:date="2023-04-28T09:30:00Z">
              <w:r>
                <w:rPr>
                  <w:rFonts w:ascii="Times New Roman" w:hAnsi="Times New Roman"/>
                  <w:color w:val="111111"/>
                  <w:sz w:val="26"/>
                  <w:szCs w:val="26"/>
                </w:rPr>
                <w:t>T</w:t>
              </w:r>
              <w:r w:rsidRPr="000C03FA">
                <w:rPr>
                  <w:rFonts w:ascii="Times New Roman" w:hAnsi="Times New Roman"/>
                  <w:color w:val="111111"/>
                  <w:sz w:val="26"/>
                  <w:szCs w:val="26"/>
                </w:rPr>
                <w:t xml:space="preserve">hời gian </w:t>
              </w:r>
            </w:ins>
            <w:ins w:id="361" w:author="admin" w:date="2023-04-27T19:40:00Z">
              <w:del w:id="362" w:author="Ngoc Le Van Truong" w:date="2023-04-28T09:30:00Z">
                <w:r w:rsidR="00D13121" w:rsidDel="00A75C6B">
                  <w:rPr>
                    <w:rFonts w:ascii="Times New Roman" w:hAnsi="Times New Roman"/>
                    <w:color w:val="111111"/>
                    <w:sz w:val="26"/>
                    <w:szCs w:val="26"/>
                  </w:rPr>
                  <w:delText>Trung bình t</w:delText>
                </w:r>
                <w:r w:rsidR="00D13121" w:rsidRPr="000C03FA" w:rsidDel="00A75C6B">
                  <w:rPr>
                    <w:rFonts w:ascii="Times New Roman" w:hAnsi="Times New Roman"/>
                    <w:color w:val="111111"/>
                    <w:sz w:val="26"/>
                    <w:szCs w:val="26"/>
                  </w:rPr>
                  <w:delText xml:space="preserve">hời </w:delText>
                </w:r>
              </w:del>
              <w:del w:id="363" w:author="Ngoc Le Van Truong" w:date="2023-04-28T09:31:00Z">
                <w:r w:rsidR="00D13121" w:rsidRPr="000C03FA" w:rsidDel="00A75C6B">
                  <w:rPr>
                    <w:rFonts w:ascii="Times New Roman" w:hAnsi="Times New Roman"/>
                    <w:color w:val="111111"/>
                    <w:sz w:val="26"/>
                    <w:szCs w:val="26"/>
                  </w:rPr>
                  <w:delText>gian</w:delText>
                </w:r>
              </w:del>
              <w:r w:rsidR="00D13121">
                <w:rPr>
                  <w:rFonts w:ascii="Times New Roman" w:hAnsi="Times New Roman"/>
                  <w:color w:val="111111"/>
                  <w:sz w:val="26"/>
                  <w:szCs w:val="26"/>
                </w:rPr>
                <w:t xml:space="preserve"> xe cứu thương dừng ở bệnh viện (thời gian xe ở bệnh viện)</w:t>
              </w:r>
            </w:ins>
          </w:p>
        </w:tc>
        <w:tc>
          <w:tcPr>
            <w:tcW w:w="1530" w:type="dxa"/>
            <w:tcPrChange w:id="364" w:author="Ngoc Le Van Truong" w:date="2023-04-28T09:44:00Z">
              <w:tcPr>
                <w:tcW w:w="1530" w:type="dxa"/>
              </w:tcPr>
            </w:tcPrChange>
          </w:tcPr>
          <w:p w14:paraId="1F2BD562" w14:textId="77777777" w:rsidR="00D13121" w:rsidRPr="000C03FA" w:rsidRDefault="00D13121" w:rsidP="009A7CF2">
            <w:pPr>
              <w:jc w:val="both"/>
              <w:rPr>
                <w:ins w:id="365" w:author="admin" w:date="2023-04-27T19:40:00Z"/>
                <w:rFonts w:ascii="Times New Roman" w:hAnsi="Times New Roman"/>
                <w:color w:val="111111"/>
                <w:sz w:val="26"/>
                <w:szCs w:val="26"/>
              </w:rPr>
            </w:pPr>
          </w:p>
        </w:tc>
        <w:tc>
          <w:tcPr>
            <w:tcW w:w="1440" w:type="dxa"/>
            <w:tcPrChange w:id="366" w:author="Ngoc Le Van Truong" w:date="2023-04-28T09:44:00Z">
              <w:tcPr>
                <w:tcW w:w="1440" w:type="dxa"/>
              </w:tcPr>
            </w:tcPrChange>
          </w:tcPr>
          <w:p w14:paraId="6FA5CC2B" w14:textId="77777777" w:rsidR="00D13121" w:rsidRPr="000C03FA" w:rsidRDefault="00D13121" w:rsidP="009A7CF2">
            <w:pPr>
              <w:jc w:val="both"/>
              <w:rPr>
                <w:ins w:id="367" w:author="admin" w:date="2023-04-27T19:40:00Z"/>
                <w:rFonts w:ascii="Times New Roman" w:hAnsi="Times New Roman"/>
                <w:color w:val="111111"/>
                <w:sz w:val="26"/>
                <w:szCs w:val="26"/>
              </w:rPr>
            </w:pPr>
          </w:p>
        </w:tc>
        <w:tc>
          <w:tcPr>
            <w:tcW w:w="1440" w:type="dxa"/>
            <w:tcPrChange w:id="368" w:author="Ngoc Le Van Truong" w:date="2023-04-28T09:44:00Z">
              <w:tcPr>
                <w:tcW w:w="1266" w:type="dxa"/>
              </w:tcPr>
            </w:tcPrChange>
          </w:tcPr>
          <w:p w14:paraId="469676F8" w14:textId="77777777" w:rsidR="00D13121" w:rsidRPr="000C03FA" w:rsidRDefault="00D13121" w:rsidP="009A7CF2">
            <w:pPr>
              <w:jc w:val="both"/>
              <w:rPr>
                <w:ins w:id="369" w:author="admin" w:date="2023-04-27T19:40:00Z"/>
                <w:rFonts w:ascii="Times New Roman" w:hAnsi="Times New Roman"/>
                <w:color w:val="111111"/>
                <w:sz w:val="26"/>
                <w:szCs w:val="26"/>
              </w:rPr>
            </w:pPr>
          </w:p>
        </w:tc>
      </w:tr>
      <w:tr w:rsidR="00E4669B" w:rsidRPr="001B7F35" w:rsidDel="00D13121" w14:paraId="7EA9FC1C" w14:textId="59F58D6D" w:rsidTr="00F607F5">
        <w:tblPrEx>
          <w:tblPrExChange w:id="370" w:author="Ngoc Le Van Truong" w:date="2023-04-28T09:44:00Z">
            <w:tblPrEx>
              <w:tblW w:w="0" w:type="auto"/>
            </w:tblPrEx>
          </w:tblPrExChange>
        </w:tblPrEx>
        <w:trPr>
          <w:trHeight w:val="1043"/>
          <w:del w:id="371" w:author="admin" w:date="2023-04-27T19:41:00Z"/>
          <w:trPrChange w:id="372" w:author="Ngoc Le Van Truong" w:date="2023-04-28T09:44:00Z">
            <w:trPr>
              <w:trHeight w:val="1043"/>
            </w:trPr>
          </w:trPrChange>
        </w:trPr>
        <w:tc>
          <w:tcPr>
            <w:tcW w:w="630" w:type="dxa"/>
            <w:tcPrChange w:id="373" w:author="Ngoc Le Van Truong" w:date="2023-04-28T09:44:00Z">
              <w:tcPr>
                <w:tcW w:w="598" w:type="dxa"/>
              </w:tcPr>
            </w:tcPrChange>
          </w:tcPr>
          <w:p w14:paraId="073EBA02" w14:textId="10DE9073" w:rsidR="00E4669B" w:rsidRPr="001B7F35" w:rsidDel="00D13121" w:rsidRDefault="00E4669B" w:rsidP="001B7F35">
            <w:pPr>
              <w:spacing w:before="60"/>
              <w:jc w:val="both"/>
              <w:rPr>
                <w:del w:id="374" w:author="admin" w:date="2023-04-27T19:41:00Z"/>
                <w:rFonts w:ascii="Times New Roman" w:hAnsi="Times New Roman"/>
                <w:b/>
                <w:color w:val="111111"/>
                <w:sz w:val="26"/>
                <w:szCs w:val="26"/>
              </w:rPr>
            </w:pPr>
            <w:del w:id="375" w:author="admin" w:date="2023-04-27T19:41:00Z">
              <w:r w:rsidRPr="001B7F35" w:rsidDel="00D13121">
                <w:rPr>
                  <w:rFonts w:ascii="Times New Roman" w:hAnsi="Times New Roman"/>
                  <w:b/>
                  <w:color w:val="111111"/>
                  <w:sz w:val="26"/>
                  <w:szCs w:val="26"/>
                </w:rPr>
                <w:delText>TT</w:delText>
              </w:r>
            </w:del>
          </w:p>
        </w:tc>
        <w:tc>
          <w:tcPr>
            <w:tcW w:w="4770" w:type="dxa"/>
            <w:tcPrChange w:id="376" w:author="Ngoc Le Van Truong" w:date="2023-04-28T09:44:00Z">
              <w:tcPr>
                <w:tcW w:w="4257" w:type="dxa"/>
              </w:tcPr>
            </w:tcPrChange>
          </w:tcPr>
          <w:p w14:paraId="0C728638" w14:textId="5CE6C334" w:rsidR="00E4669B" w:rsidRPr="001B7F35" w:rsidDel="00D13121" w:rsidRDefault="00E4669B" w:rsidP="001B7F35">
            <w:pPr>
              <w:spacing w:before="60"/>
              <w:jc w:val="both"/>
              <w:rPr>
                <w:del w:id="377" w:author="admin" w:date="2023-04-27T19:41:00Z"/>
                <w:rFonts w:ascii="Times New Roman" w:hAnsi="Times New Roman"/>
                <w:b/>
                <w:color w:val="111111"/>
                <w:sz w:val="26"/>
                <w:szCs w:val="26"/>
                <w:lang w:val="vi-VN"/>
              </w:rPr>
            </w:pPr>
            <w:del w:id="378" w:author="admin" w:date="2023-04-27T19:41:00Z">
              <w:r w:rsidRPr="001B7F35" w:rsidDel="00D13121">
                <w:rPr>
                  <w:rFonts w:ascii="Times New Roman" w:hAnsi="Times New Roman"/>
                  <w:color w:val="111111"/>
                  <w:sz w:val="26"/>
                  <w:szCs w:val="26"/>
                </w:rPr>
                <w:delText>Thời gian thực hiện cấp cứu ngoại viện (</w:delText>
              </w:r>
              <w:r w:rsidRPr="001B7F35" w:rsidDel="00D13121">
                <w:rPr>
                  <w:rFonts w:ascii="Times New Roman" w:hAnsi="Times New Roman"/>
                  <w:b/>
                  <w:color w:val="111111"/>
                  <w:sz w:val="26"/>
                  <w:szCs w:val="26"/>
                </w:rPr>
                <w:delText>dữ liệu từ  ngày 01-15/03/2023</w:delText>
              </w:r>
              <w:r w:rsidRPr="001B7F35" w:rsidDel="00D13121">
                <w:rPr>
                  <w:rFonts w:ascii="Times New Roman" w:hAnsi="Times New Roman"/>
                  <w:color w:val="111111"/>
                  <w:sz w:val="26"/>
                  <w:szCs w:val="26"/>
                </w:rPr>
                <w:delText>)</w:delText>
              </w:r>
            </w:del>
          </w:p>
        </w:tc>
        <w:tc>
          <w:tcPr>
            <w:tcW w:w="1530" w:type="dxa"/>
            <w:tcPrChange w:id="379" w:author="Ngoc Le Van Truong" w:date="2023-04-28T09:44:00Z">
              <w:tcPr>
                <w:tcW w:w="1440" w:type="dxa"/>
              </w:tcPr>
            </w:tcPrChange>
          </w:tcPr>
          <w:p w14:paraId="2093BB42" w14:textId="2754B141" w:rsidR="00E4669B" w:rsidRPr="001B7F35" w:rsidDel="00D13121" w:rsidRDefault="00E4669B" w:rsidP="001B7F35">
            <w:pPr>
              <w:spacing w:before="60"/>
              <w:jc w:val="center"/>
              <w:rPr>
                <w:del w:id="380" w:author="admin" w:date="2023-04-27T19:41:00Z"/>
                <w:rFonts w:ascii="Times New Roman" w:hAnsi="Times New Roman"/>
                <w:color w:val="111111"/>
                <w:sz w:val="26"/>
                <w:szCs w:val="26"/>
              </w:rPr>
            </w:pPr>
            <w:del w:id="381" w:author="admin" w:date="2023-04-27T19:41:00Z">
              <w:r w:rsidRPr="001B7F35" w:rsidDel="00D13121">
                <w:rPr>
                  <w:rFonts w:ascii="Times New Roman" w:hAnsi="Times New Roman"/>
                  <w:color w:val="111111"/>
                  <w:sz w:val="26"/>
                  <w:szCs w:val="26"/>
                </w:rPr>
                <w:delText>Lâu nhất (ước t</w:delText>
              </w:r>
            </w:del>
            <w:ins w:id="382" w:author="Ngoc Le Van Truong" w:date="2023-04-27T10:25:00Z">
              <w:del w:id="383" w:author="admin" w:date="2023-04-27T19:41:00Z">
                <w:r w:rsidR="00996A9B" w:rsidDel="00D13121">
                  <w:rPr>
                    <w:rFonts w:ascii="Times New Roman" w:hAnsi="Times New Roman"/>
                    <w:color w:val="111111"/>
                    <w:sz w:val="26"/>
                    <w:szCs w:val="26"/>
                  </w:rPr>
                  <w:delText>í</w:delText>
                </w:r>
              </w:del>
            </w:ins>
            <w:del w:id="384" w:author="admin" w:date="2023-04-27T19:41:00Z">
              <w:r w:rsidRPr="001B7F35" w:rsidDel="00D13121">
                <w:rPr>
                  <w:rFonts w:ascii="Times New Roman" w:hAnsi="Times New Roman"/>
                  <w:color w:val="111111"/>
                  <w:sz w:val="26"/>
                  <w:szCs w:val="26"/>
                </w:rPr>
                <w:delText>ình)</w:delText>
              </w:r>
            </w:del>
          </w:p>
        </w:tc>
        <w:tc>
          <w:tcPr>
            <w:tcW w:w="1440" w:type="dxa"/>
            <w:tcPrChange w:id="385" w:author="Ngoc Le Van Truong" w:date="2023-04-28T09:44:00Z">
              <w:tcPr>
                <w:tcW w:w="1350" w:type="dxa"/>
              </w:tcPr>
            </w:tcPrChange>
          </w:tcPr>
          <w:p w14:paraId="5E838D32" w14:textId="417943E0" w:rsidR="00E4669B" w:rsidRPr="001B7F35" w:rsidDel="00D13121" w:rsidRDefault="00E4669B" w:rsidP="001B7F35">
            <w:pPr>
              <w:spacing w:before="60"/>
              <w:jc w:val="center"/>
              <w:rPr>
                <w:del w:id="386" w:author="admin" w:date="2023-04-27T19:41:00Z"/>
                <w:rFonts w:ascii="Times New Roman" w:hAnsi="Times New Roman"/>
                <w:color w:val="111111"/>
                <w:sz w:val="26"/>
                <w:szCs w:val="26"/>
              </w:rPr>
            </w:pPr>
            <w:del w:id="387" w:author="admin" w:date="2023-04-27T19:41:00Z">
              <w:r w:rsidRPr="001B7F35" w:rsidDel="00D13121">
                <w:rPr>
                  <w:rFonts w:ascii="Times New Roman" w:hAnsi="Times New Roman"/>
                  <w:color w:val="111111"/>
                  <w:sz w:val="26"/>
                  <w:szCs w:val="26"/>
                </w:rPr>
                <w:delText>Thông thường (ước tính)</w:delText>
              </w:r>
            </w:del>
          </w:p>
        </w:tc>
        <w:tc>
          <w:tcPr>
            <w:tcW w:w="1440" w:type="dxa"/>
            <w:tcPrChange w:id="388" w:author="Ngoc Le Van Truong" w:date="2023-04-28T09:44:00Z">
              <w:tcPr>
                <w:tcW w:w="1446" w:type="dxa"/>
              </w:tcPr>
            </w:tcPrChange>
          </w:tcPr>
          <w:p w14:paraId="0CBD6C85" w14:textId="4C3B35BC" w:rsidR="00B431C8" w:rsidDel="00D13121" w:rsidRDefault="00E4669B" w:rsidP="001B7F35">
            <w:pPr>
              <w:spacing w:before="60"/>
              <w:jc w:val="center"/>
              <w:rPr>
                <w:ins w:id="389" w:author="Ngoc Le Van Truong" w:date="2023-04-27T10:48:00Z"/>
                <w:del w:id="390" w:author="admin" w:date="2023-04-27T19:41:00Z"/>
                <w:rFonts w:ascii="Times New Roman" w:hAnsi="Times New Roman"/>
                <w:color w:val="111111"/>
                <w:sz w:val="26"/>
                <w:szCs w:val="26"/>
              </w:rPr>
            </w:pPr>
            <w:del w:id="391" w:author="admin" w:date="2023-04-27T19:41:00Z">
              <w:r w:rsidRPr="001B7F35" w:rsidDel="00D13121">
                <w:rPr>
                  <w:rFonts w:ascii="Times New Roman" w:hAnsi="Times New Roman"/>
                  <w:color w:val="111111"/>
                  <w:sz w:val="26"/>
                  <w:szCs w:val="26"/>
                </w:rPr>
                <w:delText xml:space="preserve">Nhanh nhất </w:delText>
              </w:r>
            </w:del>
          </w:p>
          <w:p w14:paraId="77CC962C" w14:textId="2E0A3DE7" w:rsidR="00E4669B" w:rsidRPr="001B7F35" w:rsidDel="00D13121" w:rsidRDefault="00E4669B" w:rsidP="001B7F35">
            <w:pPr>
              <w:spacing w:before="60"/>
              <w:jc w:val="center"/>
              <w:rPr>
                <w:del w:id="392" w:author="admin" w:date="2023-04-27T19:41:00Z"/>
                <w:rFonts w:ascii="Times New Roman" w:hAnsi="Times New Roman"/>
                <w:color w:val="111111"/>
                <w:sz w:val="26"/>
                <w:szCs w:val="26"/>
              </w:rPr>
            </w:pPr>
            <w:del w:id="393" w:author="admin" w:date="2023-04-27T19:41:00Z">
              <w:r w:rsidRPr="001B7F35" w:rsidDel="00D13121">
                <w:rPr>
                  <w:rFonts w:ascii="Times New Roman" w:hAnsi="Times New Roman"/>
                  <w:color w:val="111111"/>
                  <w:sz w:val="26"/>
                  <w:szCs w:val="26"/>
                </w:rPr>
                <w:delText>(ước tính)</w:delText>
              </w:r>
            </w:del>
          </w:p>
        </w:tc>
      </w:tr>
      <w:tr w:rsidR="00E4669B" w:rsidRPr="001B7F35" w:rsidDel="00D13121" w14:paraId="5EC4EB3D" w14:textId="7AD2F0BE" w:rsidTr="00F607F5">
        <w:tblPrEx>
          <w:tblPrExChange w:id="394" w:author="Ngoc Le Van Truong" w:date="2023-04-28T09:44:00Z">
            <w:tblPrEx>
              <w:tblW w:w="0" w:type="auto"/>
            </w:tblPrEx>
          </w:tblPrExChange>
        </w:tblPrEx>
        <w:trPr>
          <w:del w:id="395" w:author="admin" w:date="2023-04-27T19:41:00Z"/>
        </w:trPr>
        <w:tc>
          <w:tcPr>
            <w:tcW w:w="630" w:type="dxa"/>
            <w:tcPrChange w:id="396" w:author="Ngoc Le Van Truong" w:date="2023-04-28T09:44:00Z">
              <w:tcPr>
                <w:tcW w:w="598" w:type="dxa"/>
              </w:tcPr>
            </w:tcPrChange>
          </w:tcPr>
          <w:p w14:paraId="5A39AE30" w14:textId="3C3F6584" w:rsidR="00E4669B" w:rsidRPr="001B7F35" w:rsidDel="00D13121" w:rsidRDefault="00E4669B" w:rsidP="00CD2F58">
            <w:pPr>
              <w:pStyle w:val="ListParagraph"/>
              <w:numPr>
                <w:ilvl w:val="0"/>
                <w:numId w:val="24"/>
              </w:numPr>
              <w:spacing w:before="60"/>
              <w:contextualSpacing w:val="0"/>
              <w:jc w:val="both"/>
              <w:rPr>
                <w:del w:id="397" w:author="admin" w:date="2023-04-27T19:41:00Z"/>
                <w:rFonts w:ascii="Times New Roman" w:hAnsi="Times New Roman"/>
                <w:color w:val="111111"/>
                <w:sz w:val="26"/>
                <w:szCs w:val="26"/>
              </w:rPr>
            </w:pPr>
          </w:p>
        </w:tc>
        <w:tc>
          <w:tcPr>
            <w:tcW w:w="4770" w:type="dxa"/>
            <w:tcPrChange w:id="398" w:author="Ngoc Le Van Truong" w:date="2023-04-28T09:44:00Z">
              <w:tcPr>
                <w:tcW w:w="4257" w:type="dxa"/>
              </w:tcPr>
            </w:tcPrChange>
          </w:tcPr>
          <w:p w14:paraId="71DC568E" w14:textId="169CD2BF" w:rsidR="00E4669B" w:rsidRPr="001B7F35" w:rsidDel="00D13121" w:rsidRDefault="00E4669B" w:rsidP="001B7F35">
            <w:pPr>
              <w:spacing w:before="60"/>
              <w:jc w:val="both"/>
              <w:rPr>
                <w:del w:id="399" w:author="admin" w:date="2023-04-27T19:41:00Z"/>
                <w:rFonts w:ascii="Times New Roman" w:hAnsi="Times New Roman"/>
                <w:color w:val="111111"/>
                <w:sz w:val="26"/>
                <w:szCs w:val="26"/>
              </w:rPr>
            </w:pPr>
            <w:del w:id="400" w:author="admin" w:date="2023-04-27T19:41:00Z">
              <w:r w:rsidRPr="001B7F35" w:rsidDel="00D13121">
                <w:rPr>
                  <w:rFonts w:ascii="Times New Roman" w:hAnsi="Times New Roman"/>
                  <w:color w:val="111111"/>
                  <w:sz w:val="26"/>
                  <w:szCs w:val="26"/>
                </w:rPr>
                <w:delText xml:space="preserve">Thời gian </w:delText>
              </w:r>
              <w:r w:rsidRPr="001B7F35" w:rsidDel="00D13121">
                <w:rPr>
                  <w:rFonts w:ascii="Times New Roman" w:hAnsi="Times New Roman"/>
                  <w:sz w:val="26"/>
                  <w:szCs w:val="26"/>
                </w:rPr>
                <w:delText>từ khi nhận cuộc gọi đến khi xe bắt đầu xuất phát (ước tính)</w:delText>
              </w:r>
            </w:del>
          </w:p>
        </w:tc>
        <w:tc>
          <w:tcPr>
            <w:tcW w:w="1530" w:type="dxa"/>
            <w:tcPrChange w:id="401" w:author="Ngoc Le Van Truong" w:date="2023-04-28T09:44:00Z">
              <w:tcPr>
                <w:tcW w:w="1440" w:type="dxa"/>
              </w:tcPr>
            </w:tcPrChange>
          </w:tcPr>
          <w:p w14:paraId="2CF16DBD" w14:textId="194DB358" w:rsidR="00E4669B" w:rsidRPr="001B7F35" w:rsidDel="00D13121" w:rsidRDefault="00E4669B" w:rsidP="001B7F35">
            <w:pPr>
              <w:spacing w:before="60"/>
              <w:jc w:val="both"/>
              <w:rPr>
                <w:del w:id="402" w:author="admin" w:date="2023-04-27T19:41:00Z"/>
                <w:rFonts w:ascii="Times New Roman" w:hAnsi="Times New Roman"/>
                <w:color w:val="111111"/>
                <w:sz w:val="26"/>
                <w:szCs w:val="26"/>
              </w:rPr>
            </w:pPr>
          </w:p>
        </w:tc>
        <w:tc>
          <w:tcPr>
            <w:tcW w:w="1440" w:type="dxa"/>
            <w:tcPrChange w:id="403" w:author="Ngoc Le Van Truong" w:date="2023-04-28T09:44:00Z">
              <w:tcPr>
                <w:tcW w:w="1350" w:type="dxa"/>
              </w:tcPr>
            </w:tcPrChange>
          </w:tcPr>
          <w:p w14:paraId="450BB1B8" w14:textId="54E5F529" w:rsidR="00E4669B" w:rsidRPr="001B7F35" w:rsidDel="00D13121" w:rsidRDefault="00E4669B" w:rsidP="001B7F35">
            <w:pPr>
              <w:spacing w:before="60"/>
              <w:jc w:val="both"/>
              <w:rPr>
                <w:del w:id="404" w:author="admin" w:date="2023-04-27T19:41:00Z"/>
                <w:rFonts w:ascii="Times New Roman" w:hAnsi="Times New Roman"/>
                <w:color w:val="111111"/>
                <w:sz w:val="26"/>
                <w:szCs w:val="26"/>
              </w:rPr>
            </w:pPr>
          </w:p>
        </w:tc>
        <w:tc>
          <w:tcPr>
            <w:tcW w:w="1440" w:type="dxa"/>
            <w:tcPrChange w:id="405" w:author="Ngoc Le Van Truong" w:date="2023-04-28T09:44:00Z">
              <w:tcPr>
                <w:tcW w:w="1446" w:type="dxa"/>
              </w:tcPr>
            </w:tcPrChange>
          </w:tcPr>
          <w:p w14:paraId="6CADB350" w14:textId="14FAF698" w:rsidR="00E4669B" w:rsidRPr="001B7F35" w:rsidDel="00D13121" w:rsidRDefault="00E4669B" w:rsidP="001B7F35">
            <w:pPr>
              <w:spacing w:before="60"/>
              <w:jc w:val="both"/>
              <w:rPr>
                <w:del w:id="406" w:author="admin" w:date="2023-04-27T19:41:00Z"/>
                <w:rFonts w:ascii="Times New Roman" w:hAnsi="Times New Roman"/>
                <w:color w:val="111111"/>
                <w:sz w:val="26"/>
                <w:szCs w:val="26"/>
              </w:rPr>
            </w:pPr>
          </w:p>
        </w:tc>
      </w:tr>
      <w:tr w:rsidR="00E4669B" w:rsidRPr="001B7F35" w:rsidDel="00D13121" w14:paraId="1B3501F3" w14:textId="108CE51F" w:rsidTr="00F607F5">
        <w:tblPrEx>
          <w:tblPrExChange w:id="407" w:author="Ngoc Le Van Truong" w:date="2023-04-28T09:44:00Z">
            <w:tblPrEx>
              <w:tblW w:w="0" w:type="auto"/>
            </w:tblPrEx>
          </w:tblPrExChange>
        </w:tblPrEx>
        <w:trPr>
          <w:del w:id="408" w:author="admin" w:date="2023-04-27T19:41:00Z"/>
        </w:trPr>
        <w:tc>
          <w:tcPr>
            <w:tcW w:w="630" w:type="dxa"/>
            <w:tcPrChange w:id="409" w:author="Ngoc Le Van Truong" w:date="2023-04-28T09:44:00Z">
              <w:tcPr>
                <w:tcW w:w="598" w:type="dxa"/>
              </w:tcPr>
            </w:tcPrChange>
          </w:tcPr>
          <w:p w14:paraId="438161A5" w14:textId="096AACD3" w:rsidR="00E4669B" w:rsidRPr="001B7F35" w:rsidDel="00D13121" w:rsidRDefault="00E4669B" w:rsidP="00CD2F58">
            <w:pPr>
              <w:pStyle w:val="ListParagraph"/>
              <w:numPr>
                <w:ilvl w:val="0"/>
                <w:numId w:val="24"/>
              </w:numPr>
              <w:spacing w:before="60"/>
              <w:contextualSpacing w:val="0"/>
              <w:jc w:val="both"/>
              <w:rPr>
                <w:del w:id="410" w:author="admin" w:date="2023-04-27T19:41:00Z"/>
                <w:rFonts w:ascii="Times New Roman" w:hAnsi="Times New Roman"/>
                <w:color w:val="111111"/>
                <w:sz w:val="26"/>
                <w:szCs w:val="26"/>
              </w:rPr>
            </w:pPr>
          </w:p>
        </w:tc>
        <w:tc>
          <w:tcPr>
            <w:tcW w:w="4770" w:type="dxa"/>
            <w:tcPrChange w:id="411" w:author="Ngoc Le Van Truong" w:date="2023-04-28T09:44:00Z">
              <w:tcPr>
                <w:tcW w:w="4257" w:type="dxa"/>
              </w:tcPr>
            </w:tcPrChange>
          </w:tcPr>
          <w:p w14:paraId="558BD2A7" w14:textId="30337EF7" w:rsidR="00E4669B" w:rsidRPr="001B7F35" w:rsidDel="00D13121" w:rsidRDefault="00E4669B" w:rsidP="001B7F35">
            <w:pPr>
              <w:spacing w:before="60"/>
              <w:jc w:val="both"/>
              <w:rPr>
                <w:del w:id="412" w:author="admin" w:date="2023-04-27T19:41:00Z"/>
                <w:rFonts w:ascii="Times New Roman" w:hAnsi="Times New Roman"/>
                <w:color w:val="111111"/>
                <w:sz w:val="26"/>
                <w:szCs w:val="26"/>
              </w:rPr>
            </w:pPr>
            <w:del w:id="413" w:author="admin" w:date="2023-04-27T19:41:00Z">
              <w:r w:rsidRPr="001B7F35" w:rsidDel="00D13121">
                <w:rPr>
                  <w:rFonts w:ascii="Times New Roman" w:hAnsi="Times New Roman"/>
                  <w:sz w:val="26"/>
                  <w:szCs w:val="26"/>
                </w:rPr>
                <w:delText xml:space="preserve">Thời gian từ khi xe bắt </w:delText>
              </w:r>
              <w:r w:rsidR="007D2045" w:rsidRPr="001B7F35" w:rsidDel="00D13121">
                <w:rPr>
                  <w:rFonts w:ascii="Times New Roman" w:hAnsi="Times New Roman"/>
                  <w:sz w:val="26"/>
                  <w:szCs w:val="26"/>
                </w:rPr>
                <w:delText>đ</w:delText>
              </w:r>
              <w:r w:rsidRPr="001B7F35" w:rsidDel="00D13121">
                <w:rPr>
                  <w:rFonts w:ascii="Times New Roman" w:hAnsi="Times New Roman"/>
                  <w:sz w:val="26"/>
                  <w:szCs w:val="26"/>
                </w:rPr>
                <w:delText>ầu xuất phát đến khi xe tiếp cận bệnh nhân tại hiện trường (ước tính)</w:delText>
              </w:r>
            </w:del>
          </w:p>
        </w:tc>
        <w:tc>
          <w:tcPr>
            <w:tcW w:w="1530" w:type="dxa"/>
            <w:tcPrChange w:id="414" w:author="Ngoc Le Van Truong" w:date="2023-04-28T09:44:00Z">
              <w:tcPr>
                <w:tcW w:w="1440" w:type="dxa"/>
              </w:tcPr>
            </w:tcPrChange>
          </w:tcPr>
          <w:p w14:paraId="701D3718" w14:textId="429A9A94" w:rsidR="00E4669B" w:rsidRPr="001B7F35" w:rsidDel="00D13121" w:rsidRDefault="00E4669B" w:rsidP="001B7F35">
            <w:pPr>
              <w:spacing w:before="60"/>
              <w:jc w:val="both"/>
              <w:rPr>
                <w:del w:id="415" w:author="admin" w:date="2023-04-27T19:41:00Z"/>
                <w:rFonts w:ascii="Times New Roman" w:hAnsi="Times New Roman"/>
                <w:color w:val="111111"/>
                <w:sz w:val="26"/>
                <w:szCs w:val="26"/>
              </w:rPr>
            </w:pPr>
          </w:p>
        </w:tc>
        <w:tc>
          <w:tcPr>
            <w:tcW w:w="1440" w:type="dxa"/>
            <w:tcPrChange w:id="416" w:author="Ngoc Le Van Truong" w:date="2023-04-28T09:44:00Z">
              <w:tcPr>
                <w:tcW w:w="1350" w:type="dxa"/>
              </w:tcPr>
            </w:tcPrChange>
          </w:tcPr>
          <w:p w14:paraId="2BD7792C" w14:textId="4028F93B" w:rsidR="00E4669B" w:rsidRPr="001B7F35" w:rsidDel="00D13121" w:rsidRDefault="00E4669B" w:rsidP="001B7F35">
            <w:pPr>
              <w:spacing w:before="60"/>
              <w:jc w:val="both"/>
              <w:rPr>
                <w:del w:id="417" w:author="admin" w:date="2023-04-27T19:41:00Z"/>
                <w:rFonts w:ascii="Times New Roman" w:hAnsi="Times New Roman"/>
                <w:color w:val="111111"/>
                <w:sz w:val="26"/>
                <w:szCs w:val="26"/>
              </w:rPr>
            </w:pPr>
          </w:p>
        </w:tc>
        <w:tc>
          <w:tcPr>
            <w:tcW w:w="1440" w:type="dxa"/>
            <w:tcPrChange w:id="418" w:author="Ngoc Le Van Truong" w:date="2023-04-28T09:44:00Z">
              <w:tcPr>
                <w:tcW w:w="1446" w:type="dxa"/>
              </w:tcPr>
            </w:tcPrChange>
          </w:tcPr>
          <w:p w14:paraId="045064BB" w14:textId="7EEE21A0" w:rsidR="00E4669B" w:rsidRPr="001B7F35" w:rsidDel="00D13121" w:rsidRDefault="00E4669B" w:rsidP="001B7F35">
            <w:pPr>
              <w:spacing w:before="60"/>
              <w:jc w:val="both"/>
              <w:rPr>
                <w:del w:id="419" w:author="admin" w:date="2023-04-27T19:41:00Z"/>
                <w:rFonts w:ascii="Times New Roman" w:hAnsi="Times New Roman"/>
                <w:color w:val="111111"/>
                <w:sz w:val="26"/>
                <w:szCs w:val="26"/>
              </w:rPr>
            </w:pPr>
          </w:p>
        </w:tc>
      </w:tr>
      <w:tr w:rsidR="00E4669B" w:rsidRPr="001B7F35" w:rsidDel="00D13121" w14:paraId="030CCFF2" w14:textId="4F6CCF32" w:rsidTr="00F607F5">
        <w:tblPrEx>
          <w:tblPrExChange w:id="420" w:author="Ngoc Le Van Truong" w:date="2023-04-28T09:44:00Z">
            <w:tblPrEx>
              <w:tblW w:w="0" w:type="auto"/>
            </w:tblPrEx>
          </w:tblPrExChange>
        </w:tblPrEx>
        <w:trPr>
          <w:del w:id="421" w:author="admin" w:date="2023-04-27T19:41:00Z"/>
        </w:trPr>
        <w:tc>
          <w:tcPr>
            <w:tcW w:w="630" w:type="dxa"/>
            <w:tcPrChange w:id="422" w:author="Ngoc Le Van Truong" w:date="2023-04-28T09:44:00Z">
              <w:tcPr>
                <w:tcW w:w="598" w:type="dxa"/>
              </w:tcPr>
            </w:tcPrChange>
          </w:tcPr>
          <w:p w14:paraId="5B987A9A" w14:textId="083EA29E" w:rsidR="00E4669B" w:rsidRPr="001B7F35" w:rsidDel="00D13121" w:rsidRDefault="00E4669B" w:rsidP="00CD2F58">
            <w:pPr>
              <w:pStyle w:val="ListParagraph"/>
              <w:numPr>
                <w:ilvl w:val="0"/>
                <w:numId w:val="24"/>
              </w:numPr>
              <w:spacing w:before="60"/>
              <w:contextualSpacing w:val="0"/>
              <w:jc w:val="both"/>
              <w:rPr>
                <w:del w:id="423" w:author="admin" w:date="2023-04-27T19:41:00Z"/>
                <w:rFonts w:ascii="Times New Roman" w:hAnsi="Times New Roman"/>
                <w:color w:val="111111"/>
                <w:sz w:val="26"/>
                <w:szCs w:val="26"/>
              </w:rPr>
            </w:pPr>
          </w:p>
        </w:tc>
        <w:tc>
          <w:tcPr>
            <w:tcW w:w="4770" w:type="dxa"/>
            <w:tcPrChange w:id="424" w:author="Ngoc Le Van Truong" w:date="2023-04-28T09:44:00Z">
              <w:tcPr>
                <w:tcW w:w="4257" w:type="dxa"/>
              </w:tcPr>
            </w:tcPrChange>
          </w:tcPr>
          <w:p w14:paraId="03A4500C" w14:textId="04C0979D" w:rsidR="00E4669B" w:rsidRPr="001B7F35" w:rsidDel="00D13121" w:rsidRDefault="00E4669B" w:rsidP="001B7F35">
            <w:pPr>
              <w:spacing w:before="60"/>
              <w:jc w:val="both"/>
              <w:rPr>
                <w:del w:id="425" w:author="admin" w:date="2023-04-27T19:41:00Z"/>
                <w:rFonts w:ascii="Times New Roman" w:hAnsi="Times New Roman"/>
                <w:color w:val="111111"/>
                <w:sz w:val="26"/>
                <w:szCs w:val="26"/>
              </w:rPr>
            </w:pPr>
            <w:del w:id="426" w:author="admin" w:date="2023-04-27T19:41:00Z">
              <w:r w:rsidRPr="001B7F35" w:rsidDel="00D13121">
                <w:rPr>
                  <w:rFonts w:ascii="Times New Roman" w:hAnsi="Times New Roman"/>
                  <w:sz w:val="26"/>
                  <w:szCs w:val="26"/>
                </w:rPr>
                <w:delText>Thời gian đưa BN ra khỏi hiện trường (tính từ khi tiếp cận bệnh nhân tại hiện trường, đánh giá, sơ cứu BN đến khi bắt đầu vận chuyển BN đi đến cơ sở KBCB): ước tính</w:delText>
              </w:r>
            </w:del>
          </w:p>
        </w:tc>
        <w:tc>
          <w:tcPr>
            <w:tcW w:w="1530" w:type="dxa"/>
            <w:tcPrChange w:id="427" w:author="Ngoc Le Van Truong" w:date="2023-04-28T09:44:00Z">
              <w:tcPr>
                <w:tcW w:w="1440" w:type="dxa"/>
              </w:tcPr>
            </w:tcPrChange>
          </w:tcPr>
          <w:p w14:paraId="519F97A0" w14:textId="6B851B81" w:rsidR="00E4669B" w:rsidRPr="001B7F35" w:rsidDel="00D13121" w:rsidRDefault="00E4669B" w:rsidP="001B7F35">
            <w:pPr>
              <w:spacing w:before="60"/>
              <w:jc w:val="both"/>
              <w:rPr>
                <w:del w:id="428" w:author="admin" w:date="2023-04-27T19:41:00Z"/>
                <w:rFonts w:ascii="Times New Roman" w:hAnsi="Times New Roman"/>
                <w:color w:val="111111"/>
                <w:sz w:val="26"/>
                <w:szCs w:val="26"/>
              </w:rPr>
            </w:pPr>
          </w:p>
        </w:tc>
        <w:tc>
          <w:tcPr>
            <w:tcW w:w="1440" w:type="dxa"/>
            <w:tcPrChange w:id="429" w:author="Ngoc Le Van Truong" w:date="2023-04-28T09:44:00Z">
              <w:tcPr>
                <w:tcW w:w="1350" w:type="dxa"/>
              </w:tcPr>
            </w:tcPrChange>
          </w:tcPr>
          <w:p w14:paraId="7288C8F6" w14:textId="6C7D09EA" w:rsidR="00E4669B" w:rsidRPr="001B7F35" w:rsidDel="00D13121" w:rsidRDefault="00E4669B" w:rsidP="001B7F35">
            <w:pPr>
              <w:spacing w:before="60"/>
              <w:jc w:val="both"/>
              <w:rPr>
                <w:del w:id="430" w:author="admin" w:date="2023-04-27T19:41:00Z"/>
                <w:rFonts w:ascii="Times New Roman" w:hAnsi="Times New Roman"/>
                <w:color w:val="111111"/>
                <w:sz w:val="26"/>
                <w:szCs w:val="26"/>
              </w:rPr>
            </w:pPr>
          </w:p>
        </w:tc>
        <w:tc>
          <w:tcPr>
            <w:tcW w:w="1440" w:type="dxa"/>
            <w:tcPrChange w:id="431" w:author="Ngoc Le Van Truong" w:date="2023-04-28T09:44:00Z">
              <w:tcPr>
                <w:tcW w:w="1446" w:type="dxa"/>
              </w:tcPr>
            </w:tcPrChange>
          </w:tcPr>
          <w:p w14:paraId="04927E88" w14:textId="13F23F23" w:rsidR="00E4669B" w:rsidRPr="001B7F35" w:rsidDel="00D13121" w:rsidRDefault="00E4669B" w:rsidP="001B7F35">
            <w:pPr>
              <w:spacing w:before="60"/>
              <w:jc w:val="both"/>
              <w:rPr>
                <w:del w:id="432" w:author="admin" w:date="2023-04-27T19:41:00Z"/>
                <w:rFonts w:ascii="Times New Roman" w:hAnsi="Times New Roman"/>
                <w:color w:val="111111"/>
                <w:sz w:val="26"/>
                <w:szCs w:val="26"/>
              </w:rPr>
            </w:pPr>
          </w:p>
        </w:tc>
      </w:tr>
      <w:tr w:rsidR="00E4669B" w:rsidRPr="001B7F35" w:rsidDel="00D13121" w14:paraId="7C04A003" w14:textId="7041BF93" w:rsidTr="00F607F5">
        <w:tblPrEx>
          <w:tblPrExChange w:id="433" w:author="Ngoc Le Van Truong" w:date="2023-04-28T09:44:00Z">
            <w:tblPrEx>
              <w:tblW w:w="0" w:type="auto"/>
            </w:tblPrEx>
          </w:tblPrExChange>
        </w:tblPrEx>
        <w:trPr>
          <w:del w:id="434" w:author="admin" w:date="2023-04-27T19:41:00Z"/>
        </w:trPr>
        <w:tc>
          <w:tcPr>
            <w:tcW w:w="630" w:type="dxa"/>
            <w:tcPrChange w:id="435" w:author="Ngoc Le Van Truong" w:date="2023-04-28T09:44:00Z">
              <w:tcPr>
                <w:tcW w:w="598" w:type="dxa"/>
              </w:tcPr>
            </w:tcPrChange>
          </w:tcPr>
          <w:p w14:paraId="1D9234A8" w14:textId="1C5594D2" w:rsidR="00E4669B" w:rsidRPr="001B7F35" w:rsidDel="00D13121" w:rsidRDefault="00E4669B" w:rsidP="00CD2F58">
            <w:pPr>
              <w:pStyle w:val="ListParagraph"/>
              <w:numPr>
                <w:ilvl w:val="0"/>
                <w:numId w:val="24"/>
              </w:numPr>
              <w:spacing w:before="60"/>
              <w:contextualSpacing w:val="0"/>
              <w:jc w:val="both"/>
              <w:rPr>
                <w:del w:id="436" w:author="admin" w:date="2023-04-27T19:41:00Z"/>
                <w:rFonts w:ascii="Times New Roman" w:hAnsi="Times New Roman"/>
                <w:color w:val="111111"/>
                <w:sz w:val="26"/>
                <w:szCs w:val="26"/>
              </w:rPr>
            </w:pPr>
          </w:p>
        </w:tc>
        <w:tc>
          <w:tcPr>
            <w:tcW w:w="4770" w:type="dxa"/>
            <w:tcPrChange w:id="437" w:author="Ngoc Le Van Truong" w:date="2023-04-28T09:44:00Z">
              <w:tcPr>
                <w:tcW w:w="4257" w:type="dxa"/>
              </w:tcPr>
            </w:tcPrChange>
          </w:tcPr>
          <w:p w14:paraId="0CFADE4A" w14:textId="65659D55" w:rsidR="00E4669B" w:rsidRPr="001B7F35" w:rsidDel="00D13121" w:rsidRDefault="00E4669B" w:rsidP="001B7F35">
            <w:pPr>
              <w:spacing w:before="60"/>
              <w:jc w:val="both"/>
              <w:rPr>
                <w:del w:id="438" w:author="admin" w:date="2023-04-27T19:41:00Z"/>
                <w:rFonts w:ascii="Times New Roman" w:hAnsi="Times New Roman"/>
                <w:color w:val="111111"/>
                <w:sz w:val="26"/>
                <w:szCs w:val="26"/>
              </w:rPr>
            </w:pPr>
            <w:del w:id="439" w:author="admin" w:date="2023-04-27T19:41:00Z">
              <w:r w:rsidRPr="001B7F35" w:rsidDel="00D13121">
                <w:rPr>
                  <w:rFonts w:ascii="Times New Roman" w:hAnsi="Times New Roman"/>
                  <w:sz w:val="26"/>
                  <w:szCs w:val="26"/>
                </w:rPr>
                <w:delText>Thời gian vận chuyển BN từ hiện trường đến cơ sở KBCB (ước tính)</w:delText>
              </w:r>
            </w:del>
          </w:p>
        </w:tc>
        <w:tc>
          <w:tcPr>
            <w:tcW w:w="1530" w:type="dxa"/>
            <w:tcPrChange w:id="440" w:author="Ngoc Le Van Truong" w:date="2023-04-28T09:44:00Z">
              <w:tcPr>
                <w:tcW w:w="1440" w:type="dxa"/>
              </w:tcPr>
            </w:tcPrChange>
          </w:tcPr>
          <w:p w14:paraId="0F2E6B6B" w14:textId="0651C530" w:rsidR="00E4669B" w:rsidRPr="001B7F35" w:rsidDel="00D13121" w:rsidRDefault="00E4669B" w:rsidP="001B7F35">
            <w:pPr>
              <w:spacing w:before="60"/>
              <w:jc w:val="both"/>
              <w:rPr>
                <w:del w:id="441" w:author="admin" w:date="2023-04-27T19:41:00Z"/>
                <w:rFonts w:ascii="Times New Roman" w:hAnsi="Times New Roman"/>
                <w:color w:val="111111"/>
                <w:sz w:val="26"/>
                <w:szCs w:val="26"/>
              </w:rPr>
            </w:pPr>
          </w:p>
        </w:tc>
        <w:tc>
          <w:tcPr>
            <w:tcW w:w="1440" w:type="dxa"/>
            <w:tcPrChange w:id="442" w:author="Ngoc Le Van Truong" w:date="2023-04-28T09:44:00Z">
              <w:tcPr>
                <w:tcW w:w="1350" w:type="dxa"/>
              </w:tcPr>
            </w:tcPrChange>
          </w:tcPr>
          <w:p w14:paraId="02DB93A2" w14:textId="0A0666DB" w:rsidR="00E4669B" w:rsidRPr="001B7F35" w:rsidDel="00D13121" w:rsidRDefault="00E4669B" w:rsidP="001B7F35">
            <w:pPr>
              <w:spacing w:before="60"/>
              <w:jc w:val="both"/>
              <w:rPr>
                <w:del w:id="443" w:author="admin" w:date="2023-04-27T19:41:00Z"/>
                <w:rFonts w:ascii="Times New Roman" w:hAnsi="Times New Roman"/>
                <w:color w:val="111111"/>
                <w:sz w:val="26"/>
                <w:szCs w:val="26"/>
              </w:rPr>
            </w:pPr>
          </w:p>
        </w:tc>
        <w:tc>
          <w:tcPr>
            <w:tcW w:w="1440" w:type="dxa"/>
            <w:tcPrChange w:id="444" w:author="Ngoc Le Van Truong" w:date="2023-04-28T09:44:00Z">
              <w:tcPr>
                <w:tcW w:w="1446" w:type="dxa"/>
              </w:tcPr>
            </w:tcPrChange>
          </w:tcPr>
          <w:p w14:paraId="3CBB6453" w14:textId="32A49DAD" w:rsidR="00E4669B" w:rsidRPr="001B7F35" w:rsidDel="00D13121" w:rsidRDefault="00E4669B" w:rsidP="001B7F35">
            <w:pPr>
              <w:spacing w:before="60"/>
              <w:jc w:val="both"/>
              <w:rPr>
                <w:del w:id="445" w:author="admin" w:date="2023-04-27T19:41:00Z"/>
                <w:rFonts w:ascii="Times New Roman" w:hAnsi="Times New Roman"/>
                <w:color w:val="111111"/>
                <w:sz w:val="26"/>
                <w:szCs w:val="26"/>
              </w:rPr>
            </w:pPr>
          </w:p>
        </w:tc>
      </w:tr>
      <w:tr w:rsidR="00E4669B" w:rsidRPr="001B7F35" w:rsidDel="00D13121" w14:paraId="536D567F" w14:textId="1F983053" w:rsidTr="00F607F5">
        <w:tblPrEx>
          <w:tblPrExChange w:id="446" w:author="Ngoc Le Van Truong" w:date="2023-04-28T09:44:00Z">
            <w:tblPrEx>
              <w:tblW w:w="0" w:type="auto"/>
            </w:tblPrEx>
          </w:tblPrExChange>
        </w:tblPrEx>
        <w:trPr>
          <w:del w:id="447" w:author="admin" w:date="2023-04-27T19:41:00Z"/>
        </w:trPr>
        <w:tc>
          <w:tcPr>
            <w:tcW w:w="630" w:type="dxa"/>
            <w:tcPrChange w:id="448" w:author="Ngoc Le Van Truong" w:date="2023-04-28T09:44:00Z">
              <w:tcPr>
                <w:tcW w:w="598" w:type="dxa"/>
              </w:tcPr>
            </w:tcPrChange>
          </w:tcPr>
          <w:p w14:paraId="587B9E75" w14:textId="255F606B" w:rsidR="00E4669B" w:rsidRPr="001B7F35" w:rsidDel="00D13121" w:rsidRDefault="00E4669B" w:rsidP="00CD2F58">
            <w:pPr>
              <w:pStyle w:val="ListParagraph"/>
              <w:numPr>
                <w:ilvl w:val="0"/>
                <w:numId w:val="24"/>
              </w:numPr>
              <w:spacing w:before="60"/>
              <w:contextualSpacing w:val="0"/>
              <w:jc w:val="both"/>
              <w:rPr>
                <w:del w:id="449" w:author="admin" w:date="2023-04-27T19:41:00Z"/>
                <w:rFonts w:ascii="Times New Roman" w:hAnsi="Times New Roman"/>
                <w:color w:val="111111"/>
                <w:sz w:val="26"/>
                <w:szCs w:val="26"/>
              </w:rPr>
            </w:pPr>
          </w:p>
        </w:tc>
        <w:tc>
          <w:tcPr>
            <w:tcW w:w="4770" w:type="dxa"/>
            <w:tcPrChange w:id="450" w:author="Ngoc Le Van Truong" w:date="2023-04-28T09:44:00Z">
              <w:tcPr>
                <w:tcW w:w="4257" w:type="dxa"/>
              </w:tcPr>
            </w:tcPrChange>
          </w:tcPr>
          <w:p w14:paraId="197AC2A7" w14:textId="2DD89A43" w:rsidR="00E4669B" w:rsidRPr="001B7F35" w:rsidDel="00D13121" w:rsidRDefault="00E4669B" w:rsidP="001B7F35">
            <w:pPr>
              <w:spacing w:before="60"/>
              <w:jc w:val="both"/>
              <w:rPr>
                <w:del w:id="451" w:author="admin" w:date="2023-04-27T19:41:00Z"/>
                <w:rFonts w:ascii="Times New Roman" w:hAnsi="Times New Roman"/>
                <w:sz w:val="26"/>
                <w:szCs w:val="26"/>
              </w:rPr>
            </w:pPr>
            <w:del w:id="452" w:author="admin" w:date="2023-04-27T19:41:00Z">
              <w:r w:rsidRPr="001B7F35" w:rsidDel="00D13121">
                <w:rPr>
                  <w:rFonts w:ascii="Times New Roman" w:hAnsi="Times New Roman"/>
                  <w:sz w:val="26"/>
                  <w:szCs w:val="26"/>
                </w:rPr>
                <w:delText>Khoảng cách xa nhất t</w:delText>
              </w:r>
              <w:r w:rsidR="007D2045" w:rsidRPr="001B7F35" w:rsidDel="00D13121">
                <w:rPr>
                  <w:rFonts w:ascii="Times New Roman" w:hAnsi="Times New Roman"/>
                  <w:sz w:val="26"/>
                  <w:szCs w:val="26"/>
                </w:rPr>
                <w:delText>ừ Cơ sở</w:delText>
              </w:r>
              <w:r w:rsidRPr="001B7F35" w:rsidDel="00D13121">
                <w:rPr>
                  <w:rFonts w:ascii="Times New Roman" w:hAnsi="Times New Roman"/>
                  <w:sz w:val="26"/>
                  <w:szCs w:val="26"/>
                </w:rPr>
                <w:delText xml:space="preserve"> đến hiện trường</w:delText>
              </w:r>
            </w:del>
          </w:p>
        </w:tc>
        <w:tc>
          <w:tcPr>
            <w:tcW w:w="1530" w:type="dxa"/>
            <w:tcPrChange w:id="453" w:author="Ngoc Le Van Truong" w:date="2023-04-28T09:44:00Z">
              <w:tcPr>
                <w:tcW w:w="1440" w:type="dxa"/>
              </w:tcPr>
            </w:tcPrChange>
          </w:tcPr>
          <w:p w14:paraId="158A3379" w14:textId="69A2C697" w:rsidR="00E4669B" w:rsidRPr="001B7F35" w:rsidDel="00D13121" w:rsidRDefault="00E4669B" w:rsidP="001B7F35">
            <w:pPr>
              <w:spacing w:before="60"/>
              <w:jc w:val="both"/>
              <w:rPr>
                <w:del w:id="454" w:author="admin" w:date="2023-04-27T19:41:00Z"/>
                <w:rFonts w:ascii="Times New Roman" w:hAnsi="Times New Roman"/>
                <w:color w:val="111111"/>
                <w:sz w:val="26"/>
                <w:szCs w:val="26"/>
              </w:rPr>
            </w:pPr>
          </w:p>
        </w:tc>
        <w:tc>
          <w:tcPr>
            <w:tcW w:w="1440" w:type="dxa"/>
            <w:tcPrChange w:id="455" w:author="Ngoc Le Van Truong" w:date="2023-04-28T09:44:00Z">
              <w:tcPr>
                <w:tcW w:w="1350" w:type="dxa"/>
              </w:tcPr>
            </w:tcPrChange>
          </w:tcPr>
          <w:p w14:paraId="71E56246" w14:textId="24A98F49" w:rsidR="00E4669B" w:rsidRPr="001B7F35" w:rsidDel="00D13121" w:rsidRDefault="00E4669B" w:rsidP="001B7F35">
            <w:pPr>
              <w:spacing w:before="60"/>
              <w:jc w:val="both"/>
              <w:rPr>
                <w:del w:id="456" w:author="admin" w:date="2023-04-27T19:41:00Z"/>
                <w:rFonts w:ascii="Times New Roman" w:hAnsi="Times New Roman"/>
                <w:color w:val="111111"/>
                <w:sz w:val="26"/>
                <w:szCs w:val="26"/>
              </w:rPr>
            </w:pPr>
          </w:p>
        </w:tc>
        <w:tc>
          <w:tcPr>
            <w:tcW w:w="1440" w:type="dxa"/>
            <w:tcPrChange w:id="457" w:author="Ngoc Le Van Truong" w:date="2023-04-28T09:44:00Z">
              <w:tcPr>
                <w:tcW w:w="1446" w:type="dxa"/>
              </w:tcPr>
            </w:tcPrChange>
          </w:tcPr>
          <w:p w14:paraId="07F815EA" w14:textId="17EAA3BC" w:rsidR="00E4669B" w:rsidRPr="001B7F35" w:rsidDel="00D13121" w:rsidRDefault="00E4669B" w:rsidP="001B7F35">
            <w:pPr>
              <w:spacing w:before="60"/>
              <w:jc w:val="both"/>
              <w:rPr>
                <w:del w:id="458" w:author="admin" w:date="2023-04-27T19:41:00Z"/>
                <w:rFonts w:ascii="Times New Roman" w:hAnsi="Times New Roman"/>
                <w:color w:val="111111"/>
                <w:sz w:val="26"/>
                <w:szCs w:val="26"/>
              </w:rPr>
            </w:pPr>
          </w:p>
        </w:tc>
      </w:tr>
    </w:tbl>
    <w:p w14:paraId="249C3196" w14:textId="0F7FFFA7" w:rsidR="00E4669B" w:rsidRPr="001B7F35" w:rsidRDefault="00E4669B">
      <w:pPr>
        <w:pStyle w:val="ListParagraph"/>
        <w:numPr>
          <w:ilvl w:val="0"/>
          <w:numId w:val="46"/>
        </w:numPr>
        <w:spacing w:before="120" w:after="120"/>
        <w:contextualSpacing w:val="0"/>
        <w:jc w:val="both"/>
        <w:rPr>
          <w:rFonts w:ascii="Times New Roman" w:hAnsi="Times New Roman"/>
          <w:color w:val="111111"/>
          <w:sz w:val="26"/>
          <w:szCs w:val="26"/>
        </w:rPr>
        <w:pPrChange w:id="459" w:author="admin" w:date="2023-04-27T22:33:00Z">
          <w:pPr>
            <w:pStyle w:val="ListParagraph"/>
            <w:numPr>
              <w:numId w:val="22"/>
            </w:numPr>
            <w:spacing w:before="60"/>
            <w:ind w:left="360" w:hanging="360"/>
            <w:contextualSpacing w:val="0"/>
            <w:jc w:val="both"/>
          </w:pPr>
        </w:pPrChange>
      </w:pPr>
      <w:r w:rsidRPr="001B7F35">
        <w:rPr>
          <w:rFonts w:ascii="Times New Roman" w:hAnsi="Times New Roman"/>
          <w:color w:val="111111"/>
          <w:sz w:val="26"/>
          <w:szCs w:val="26"/>
        </w:rPr>
        <w:t>Tình hình bệnh nhân</w:t>
      </w:r>
      <w:ins w:id="460" w:author="admin" w:date="2023-04-27T22:34:00Z">
        <w:r w:rsidR="00703028">
          <w:rPr>
            <w:rFonts w:ascii="Times New Roman" w:hAnsi="Times New Roman"/>
            <w:color w:val="111111"/>
            <w:sz w:val="26"/>
            <w:szCs w:val="26"/>
          </w:rPr>
          <w:t xml:space="preserve"> cấp cứu ngoại viện</w:t>
        </w:r>
      </w:ins>
    </w:p>
    <w:tbl>
      <w:tblPr>
        <w:tblStyle w:val="TableGrid"/>
        <w:tblW w:w="9810" w:type="dxa"/>
        <w:tblInd w:w="-5" w:type="dxa"/>
        <w:tblLook w:val="04A0" w:firstRow="1" w:lastRow="0" w:firstColumn="1" w:lastColumn="0" w:noHBand="0" w:noVBand="1"/>
      </w:tblPr>
      <w:tblGrid>
        <w:gridCol w:w="630"/>
        <w:gridCol w:w="4770"/>
        <w:gridCol w:w="1530"/>
        <w:gridCol w:w="1440"/>
        <w:gridCol w:w="1440"/>
      </w:tblGrid>
      <w:tr w:rsidR="0088507F" w:rsidRPr="006663AD" w14:paraId="69FBABF4" w14:textId="77777777" w:rsidTr="006663AD">
        <w:tc>
          <w:tcPr>
            <w:tcW w:w="630" w:type="dxa"/>
          </w:tcPr>
          <w:p w14:paraId="17270D1A" w14:textId="77777777" w:rsidR="00E4669B" w:rsidRPr="006663AD" w:rsidRDefault="00E4669B" w:rsidP="001B7F35">
            <w:pPr>
              <w:pStyle w:val="ListParagraph"/>
              <w:spacing w:before="60"/>
              <w:ind w:left="0"/>
              <w:contextualSpacing w:val="0"/>
              <w:rPr>
                <w:rFonts w:ascii="Times New Roman" w:hAnsi="Times New Roman"/>
                <w:bCs/>
                <w:sz w:val="26"/>
                <w:szCs w:val="26"/>
                <w:lang w:val="vi-VN"/>
                <w:rPrChange w:id="461" w:author="Ngoc Le Van Truong" w:date="2023-04-28T09:47:00Z">
                  <w:rPr>
                    <w:rFonts w:ascii="Times New Roman" w:hAnsi="Times New Roman"/>
                    <w:b/>
                    <w:sz w:val="26"/>
                    <w:szCs w:val="26"/>
                    <w:lang w:val="vi-VN"/>
                  </w:rPr>
                </w:rPrChange>
              </w:rPr>
            </w:pPr>
            <w:r w:rsidRPr="006663AD">
              <w:rPr>
                <w:rFonts w:ascii="Times New Roman" w:hAnsi="Times New Roman"/>
                <w:bCs/>
                <w:sz w:val="26"/>
                <w:szCs w:val="26"/>
                <w:lang w:val="vi-VN"/>
                <w:rPrChange w:id="462" w:author="Ngoc Le Van Truong" w:date="2023-04-28T09:47:00Z">
                  <w:rPr>
                    <w:rFonts w:ascii="Times New Roman" w:hAnsi="Times New Roman"/>
                    <w:b/>
                    <w:sz w:val="26"/>
                    <w:szCs w:val="26"/>
                    <w:lang w:val="vi-VN"/>
                  </w:rPr>
                </w:rPrChange>
              </w:rPr>
              <w:t>TT</w:t>
            </w:r>
          </w:p>
        </w:tc>
        <w:tc>
          <w:tcPr>
            <w:tcW w:w="4770" w:type="dxa"/>
          </w:tcPr>
          <w:p w14:paraId="502E6E78" w14:textId="77777777" w:rsidR="00E4669B" w:rsidRPr="006663AD" w:rsidRDefault="00E4669B" w:rsidP="001B7F35">
            <w:pPr>
              <w:pStyle w:val="ListParagraph"/>
              <w:spacing w:before="60"/>
              <w:ind w:left="0"/>
              <w:contextualSpacing w:val="0"/>
              <w:rPr>
                <w:rFonts w:ascii="Times New Roman" w:hAnsi="Times New Roman"/>
                <w:bCs/>
                <w:sz w:val="26"/>
                <w:szCs w:val="26"/>
                <w:lang w:val="vi-VN"/>
                <w:rPrChange w:id="463" w:author="Ngoc Le Van Truong" w:date="2023-04-28T09:47:00Z">
                  <w:rPr>
                    <w:rFonts w:ascii="Times New Roman" w:hAnsi="Times New Roman"/>
                    <w:b/>
                    <w:sz w:val="26"/>
                    <w:szCs w:val="26"/>
                    <w:lang w:val="vi-VN"/>
                  </w:rPr>
                </w:rPrChange>
              </w:rPr>
            </w:pPr>
            <w:r w:rsidRPr="006663AD">
              <w:rPr>
                <w:rFonts w:ascii="Times New Roman" w:hAnsi="Times New Roman"/>
                <w:bCs/>
                <w:sz w:val="26"/>
                <w:szCs w:val="26"/>
                <w:lang w:val="vi-VN"/>
                <w:rPrChange w:id="464" w:author="Ngoc Le Van Truong" w:date="2023-04-28T09:47:00Z">
                  <w:rPr>
                    <w:rFonts w:ascii="Times New Roman" w:hAnsi="Times New Roman"/>
                    <w:b/>
                    <w:sz w:val="26"/>
                    <w:szCs w:val="26"/>
                    <w:lang w:val="vi-VN"/>
                  </w:rPr>
                </w:rPrChange>
              </w:rPr>
              <w:t>Nội dung</w:t>
            </w:r>
          </w:p>
        </w:tc>
        <w:tc>
          <w:tcPr>
            <w:tcW w:w="1530" w:type="dxa"/>
          </w:tcPr>
          <w:p w14:paraId="2050CB23" w14:textId="2A46146E" w:rsidR="00E4669B" w:rsidRPr="006663AD" w:rsidRDefault="00E4669B" w:rsidP="001B7F35">
            <w:pPr>
              <w:pStyle w:val="ListParagraph"/>
              <w:spacing w:before="60"/>
              <w:ind w:left="0"/>
              <w:contextualSpacing w:val="0"/>
              <w:rPr>
                <w:rFonts w:ascii="Times New Roman" w:hAnsi="Times New Roman"/>
                <w:bCs/>
                <w:sz w:val="26"/>
                <w:szCs w:val="26"/>
                <w:lang w:val="vi-VN"/>
                <w:rPrChange w:id="465" w:author="Ngoc Le Van Truong" w:date="2023-04-28T09:47:00Z">
                  <w:rPr>
                    <w:rFonts w:ascii="Times New Roman" w:hAnsi="Times New Roman"/>
                    <w:b/>
                    <w:sz w:val="26"/>
                    <w:szCs w:val="26"/>
                    <w:lang w:val="vi-VN"/>
                  </w:rPr>
                </w:rPrChange>
              </w:rPr>
            </w:pPr>
            <w:r w:rsidRPr="006663AD">
              <w:rPr>
                <w:rFonts w:ascii="Times New Roman" w:hAnsi="Times New Roman"/>
                <w:bCs/>
                <w:color w:val="111111"/>
                <w:sz w:val="26"/>
                <w:szCs w:val="26"/>
                <w:rPrChange w:id="466" w:author="Ngoc Le Van Truong" w:date="2023-04-28T09:47:00Z">
                  <w:rPr>
                    <w:rFonts w:ascii="Times New Roman" w:hAnsi="Times New Roman"/>
                    <w:b/>
                    <w:color w:val="111111"/>
                    <w:sz w:val="26"/>
                    <w:szCs w:val="26"/>
                  </w:rPr>
                </w:rPrChange>
              </w:rPr>
              <w:t>Tổng số (</w:t>
            </w:r>
            <w:del w:id="467" w:author="Ngoc Le Van Truong" w:date="2023-04-28T09:53:00Z">
              <w:r w:rsidRPr="006663AD" w:rsidDel="0088507F">
                <w:rPr>
                  <w:rFonts w:ascii="Times New Roman" w:hAnsi="Times New Roman"/>
                  <w:bCs/>
                  <w:color w:val="111111"/>
                  <w:sz w:val="26"/>
                  <w:szCs w:val="26"/>
                  <w:rPrChange w:id="468" w:author="Ngoc Le Van Truong" w:date="2023-04-28T09:47:00Z">
                    <w:rPr>
                      <w:rFonts w:ascii="Times New Roman" w:hAnsi="Times New Roman"/>
                      <w:b/>
                      <w:color w:val="111111"/>
                      <w:sz w:val="26"/>
                      <w:szCs w:val="26"/>
                    </w:rPr>
                  </w:rPrChange>
                </w:rPr>
                <w:delText>từ  ngày 01-15/</w:delText>
              </w:r>
            </w:del>
            <w:ins w:id="469" w:author="Ngoc Le Van Truong" w:date="2023-04-28T09:53:00Z">
              <w:r w:rsidR="0088507F">
                <w:rPr>
                  <w:rFonts w:ascii="Times New Roman" w:hAnsi="Times New Roman"/>
                  <w:bCs/>
                  <w:color w:val="111111"/>
                  <w:sz w:val="26"/>
                  <w:szCs w:val="26"/>
                </w:rPr>
                <w:t xml:space="preserve">tháng </w:t>
              </w:r>
            </w:ins>
            <w:r w:rsidRPr="006663AD">
              <w:rPr>
                <w:rFonts w:ascii="Times New Roman" w:hAnsi="Times New Roman"/>
                <w:bCs/>
                <w:color w:val="111111"/>
                <w:sz w:val="26"/>
                <w:szCs w:val="26"/>
                <w:rPrChange w:id="470" w:author="Ngoc Le Van Truong" w:date="2023-04-28T09:47:00Z">
                  <w:rPr>
                    <w:rFonts w:ascii="Times New Roman" w:hAnsi="Times New Roman"/>
                    <w:b/>
                    <w:color w:val="111111"/>
                    <w:sz w:val="26"/>
                    <w:szCs w:val="26"/>
                  </w:rPr>
                </w:rPrChange>
              </w:rPr>
              <w:t>03/2023)</w:t>
            </w:r>
          </w:p>
        </w:tc>
        <w:tc>
          <w:tcPr>
            <w:tcW w:w="1440" w:type="dxa"/>
          </w:tcPr>
          <w:p w14:paraId="568DB383" w14:textId="77777777" w:rsidR="00E4669B" w:rsidRPr="006663AD" w:rsidRDefault="00E4669B" w:rsidP="001B7F35">
            <w:pPr>
              <w:pStyle w:val="ListParagraph"/>
              <w:spacing w:before="60"/>
              <w:ind w:left="0"/>
              <w:contextualSpacing w:val="0"/>
              <w:rPr>
                <w:rFonts w:ascii="Times New Roman" w:hAnsi="Times New Roman"/>
                <w:bCs/>
                <w:sz w:val="26"/>
                <w:szCs w:val="26"/>
                <w:rPrChange w:id="471" w:author="Ngoc Le Van Truong" w:date="2023-04-28T09:47:00Z">
                  <w:rPr>
                    <w:rFonts w:ascii="Times New Roman" w:hAnsi="Times New Roman"/>
                    <w:b/>
                    <w:sz w:val="26"/>
                    <w:szCs w:val="26"/>
                  </w:rPr>
                </w:rPrChange>
              </w:rPr>
            </w:pPr>
            <w:r w:rsidRPr="006663AD">
              <w:rPr>
                <w:rFonts w:ascii="Times New Roman" w:hAnsi="Times New Roman"/>
                <w:bCs/>
                <w:sz w:val="26"/>
                <w:szCs w:val="26"/>
                <w:rPrChange w:id="472" w:author="Ngoc Le Van Truong" w:date="2023-04-28T09:47:00Z">
                  <w:rPr>
                    <w:rFonts w:ascii="Times New Roman" w:hAnsi="Times New Roman"/>
                    <w:b/>
                    <w:sz w:val="26"/>
                    <w:szCs w:val="26"/>
                  </w:rPr>
                </w:rPrChange>
              </w:rPr>
              <w:t>Trong đó số ca ở nông thôn</w:t>
            </w:r>
          </w:p>
        </w:tc>
        <w:tc>
          <w:tcPr>
            <w:tcW w:w="1440" w:type="dxa"/>
          </w:tcPr>
          <w:p w14:paraId="152C9277" w14:textId="77777777" w:rsidR="00E4669B" w:rsidRPr="006663AD" w:rsidRDefault="00E4669B" w:rsidP="001B7F35">
            <w:pPr>
              <w:pStyle w:val="ListParagraph"/>
              <w:spacing w:before="60"/>
              <w:ind w:left="0"/>
              <w:contextualSpacing w:val="0"/>
              <w:rPr>
                <w:rFonts w:ascii="Times New Roman" w:hAnsi="Times New Roman"/>
                <w:bCs/>
                <w:sz w:val="26"/>
                <w:szCs w:val="26"/>
                <w:rPrChange w:id="473" w:author="Ngoc Le Van Truong" w:date="2023-04-28T09:47:00Z">
                  <w:rPr>
                    <w:rFonts w:ascii="Times New Roman" w:hAnsi="Times New Roman"/>
                    <w:b/>
                    <w:sz w:val="26"/>
                    <w:szCs w:val="26"/>
                  </w:rPr>
                </w:rPrChange>
              </w:rPr>
            </w:pPr>
            <w:r w:rsidRPr="006663AD">
              <w:rPr>
                <w:rFonts w:ascii="Times New Roman" w:hAnsi="Times New Roman"/>
                <w:bCs/>
                <w:sz w:val="26"/>
                <w:szCs w:val="26"/>
                <w:rPrChange w:id="474" w:author="Ngoc Le Van Truong" w:date="2023-04-28T09:47:00Z">
                  <w:rPr>
                    <w:rFonts w:ascii="Times New Roman" w:hAnsi="Times New Roman"/>
                    <w:b/>
                    <w:sz w:val="26"/>
                    <w:szCs w:val="26"/>
                  </w:rPr>
                </w:rPrChange>
              </w:rPr>
              <w:t>Số ca ở thành thị</w:t>
            </w:r>
          </w:p>
        </w:tc>
      </w:tr>
      <w:tr w:rsidR="0088507F" w:rsidRPr="001B7F35" w14:paraId="5BD06A45" w14:textId="77777777" w:rsidTr="006663AD">
        <w:tc>
          <w:tcPr>
            <w:tcW w:w="630" w:type="dxa"/>
          </w:tcPr>
          <w:p w14:paraId="7700AFD7" w14:textId="77777777" w:rsidR="00E4669B" w:rsidRPr="001B7F35" w:rsidRDefault="00E4669B" w:rsidP="00CD2F58">
            <w:pPr>
              <w:pStyle w:val="ListParagraph"/>
              <w:numPr>
                <w:ilvl w:val="0"/>
                <w:numId w:val="21"/>
              </w:numPr>
              <w:spacing w:before="60"/>
              <w:contextualSpacing w:val="0"/>
              <w:rPr>
                <w:rFonts w:ascii="Times New Roman" w:hAnsi="Times New Roman"/>
                <w:color w:val="000000" w:themeColor="text1"/>
                <w:sz w:val="26"/>
                <w:szCs w:val="26"/>
                <w:lang w:val="vi-VN"/>
              </w:rPr>
            </w:pPr>
          </w:p>
        </w:tc>
        <w:tc>
          <w:tcPr>
            <w:tcW w:w="4770" w:type="dxa"/>
          </w:tcPr>
          <w:p w14:paraId="7066C323"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rPr>
            </w:pPr>
            <w:r w:rsidRPr="001B7F35">
              <w:rPr>
                <w:rFonts w:ascii="Times New Roman" w:hAnsi="Times New Roman"/>
                <w:color w:val="000000" w:themeColor="text1"/>
                <w:sz w:val="26"/>
                <w:szCs w:val="26"/>
                <w:lang w:val="vi-VN"/>
              </w:rPr>
              <w:t xml:space="preserve">Số lần xe xuất </w:t>
            </w:r>
            <w:r w:rsidRPr="001B7F35">
              <w:rPr>
                <w:rFonts w:ascii="Times New Roman" w:hAnsi="Times New Roman"/>
                <w:color w:val="000000" w:themeColor="text1"/>
                <w:sz w:val="26"/>
                <w:szCs w:val="26"/>
              </w:rPr>
              <w:t>đi</w:t>
            </w:r>
          </w:p>
        </w:tc>
        <w:tc>
          <w:tcPr>
            <w:tcW w:w="1530" w:type="dxa"/>
          </w:tcPr>
          <w:p w14:paraId="3159159E"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419F2AA3"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123379B2"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r>
      <w:tr w:rsidR="0088507F" w:rsidRPr="001B7F35" w14:paraId="45751819" w14:textId="77777777" w:rsidTr="006663AD">
        <w:tc>
          <w:tcPr>
            <w:tcW w:w="630" w:type="dxa"/>
          </w:tcPr>
          <w:p w14:paraId="6589B347" w14:textId="77777777" w:rsidR="00E4669B" w:rsidRPr="001B7F35" w:rsidRDefault="00E4669B" w:rsidP="00CD2F58">
            <w:pPr>
              <w:pStyle w:val="ListParagraph"/>
              <w:numPr>
                <w:ilvl w:val="0"/>
                <w:numId w:val="21"/>
              </w:numPr>
              <w:spacing w:before="60"/>
              <w:contextualSpacing w:val="0"/>
              <w:rPr>
                <w:rFonts w:ascii="Times New Roman" w:hAnsi="Times New Roman"/>
                <w:color w:val="000000" w:themeColor="text1"/>
                <w:sz w:val="26"/>
                <w:szCs w:val="26"/>
                <w:lang w:val="vi-VN"/>
              </w:rPr>
            </w:pPr>
          </w:p>
        </w:tc>
        <w:tc>
          <w:tcPr>
            <w:tcW w:w="4770" w:type="dxa"/>
          </w:tcPr>
          <w:p w14:paraId="6EAF9F4E"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r w:rsidRPr="001B7F35">
              <w:rPr>
                <w:rFonts w:ascii="Times New Roman" w:hAnsi="Times New Roman"/>
                <w:color w:val="000000" w:themeColor="text1"/>
                <w:sz w:val="26"/>
                <w:szCs w:val="26"/>
                <w:lang w:val="vi-VN"/>
              </w:rPr>
              <w:t>Số lần tiếp cận được bệnh nhân</w:t>
            </w:r>
          </w:p>
        </w:tc>
        <w:tc>
          <w:tcPr>
            <w:tcW w:w="1530" w:type="dxa"/>
          </w:tcPr>
          <w:p w14:paraId="627F5E7B"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4B588B4B"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1EE4AAB1"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r>
      <w:tr w:rsidR="0088507F" w:rsidRPr="001B7F35" w14:paraId="1FD80911" w14:textId="77777777" w:rsidTr="006663AD">
        <w:tc>
          <w:tcPr>
            <w:tcW w:w="630" w:type="dxa"/>
          </w:tcPr>
          <w:p w14:paraId="382A6215" w14:textId="77777777" w:rsidR="00E4669B" w:rsidRPr="001B7F35" w:rsidRDefault="00E4669B" w:rsidP="00CD2F58">
            <w:pPr>
              <w:pStyle w:val="ListParagraph"/>
              <w:numPr>
                <w:ilvl w:val="0"/>
                <w:numId w:val="21"/>
              </w:numPr>
              <w:spacing w:before="60"/>
              <w:contextualSpacing w:val="0"/>
              <w:rPr>
                <w:rFonts w:ascii="Times New Roman" w:hAnsi="Times New Roman"/>
                <w:color w:val="000000" w:themeColor="text1"/>
                <w:sz w:val="26"/>
                <w:szCs w:val="26"/>
                <w:lang w:val="vi-VN"/>
              </w:rPr>
            </w:pPr>
          </w:p>
        </w:tc>
        <w:tc>
          <w:tcPr>
            <w:tcW w:w="4770" w:type="dxa"/>
            <w:vAlign w:val="center"/>
          </w:tcPr>
          <w:p w14:paraId="4D0181CA"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r w:rsidRPr="001B7F35">
              <w:rPr>
                <w:rFonts w:ascii="Times New Roman" w:hAnsi="Times New Roman"/>
                <w:color w:val="000000" w:themeColor="text1"/>
                <w:sz w:val="26"/>
                <w:szCs w:val="26"/>
              </w:rPr>
              <w:t>Số chuyến xe không tải (đến nhưng không có BN)</w:t>
            </w:r>
          </w:p>
        </w:tc>
        <w:tc>
          <w:tcPr>
            <w:tcW w:w="1530" w:type="dxa"/>
          </w:tcPr>
          <w:p w14:paraId="4DDD0B22"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3400EEA5"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22CFFADF"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r>
      <w:tr w:rsidR="0088507F" w:rsidRPr="001B7F35" w14:paraId="7AD926FB" w14:textId="77777777" w:rsidTr="006663AD">
        <w:tc>
          <w:tcPr>
            <w:tcW w:w="630" w:type="dxa"/>
          </w:tcPr>
          <w:p w14:paraId="3DE092AA" w14:textId="77777777" w:rsidR="00E4669B" w:rsidRPr="001B7F35" w:rsidRDefault="00E4669B" w:rsidP="00CD2F58">
            <w:pPr>
              <w:pStyle w:val="ListParagraph"/>
              <w:numPr>
                <w:ilvl w:val="0"/>
                <w:numId w:val="21"/>
              </w:numPr>
              <w:spacing w:before="60"/>
              <w:contextualSpacing w:val="0"/>
              <w:rPr>
                <w:rFonts w:ascii="Times New Roman" w:hAnsi="Times New Roman"/>
                <w:color w:val="000000" w:themeColor="text1"/>
                <w:sz w:val="26"/>
                <w:szCs w:val="26"/>
                <w:lang w:val="vi-VN"/>
              </w:rPr>
            </w:pPr>
          </w:p>
        </w:tc>
        <w:tc>
          <w:tcPr>
            <w:tcW w:w="4770" w:type="dxa"/>
            <w:vAlign w:val="center"/>
          </w:tcPr>
          <w:p w14:paraId="6B675427"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r w:rsidRPr="001B7F35">
              <w:rPr>
                <w:rFonts w:ascii="Times New Roman" w:hAnsi="Times New Roman"/>
                <w:color w:val="000000" w:themeColor="text1"/>
                <w:sz w:val="26"/>
                <w:szCs w:val="26"/>
              </w:rPr>
              <w:t>Số lượt BN ở lại tại chỗ hoặc không cần vận chuyển cấp cứu</w:t>
            </w:r>
          </w:p>
        </w:tc>
        <w:tc>
          <w:tcPr>
            <w:tcW w:w="1530" w:type="dxa"/>
          </w:tcPr>
          <w:p w14:paraId="7614588C"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0595E0C8"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61DD1E1D"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r>
      <w:tr w:rsidR="0088507F" w:rsidRPr="001B7F35" w14:paraId="036FEF64" w14:textId="77777777" w:rsidTr="006663AD">
        <w:tc>
          <w:tcPr>
            <w:tcW w:w="630" w:type="dxa"/>
          </w:tcPr>
          <w:p w14:paraId="77B97353" w14:textId="77777777" w:rsidR="00E4669B" w:rsidRPr="001B7F35" w:rsidRDefault="00E4669B" w:rsidP="00CD2F58">
            <w:pPr>
              <w:pStyle w:val="ListParagraph"/>
              <w:numPr>
                <w:ilvl w:val="0"/>
                <w:numId w:val="21"/>
              </w:numPr>
              <w:spacing w:before="60"/>
              <w:contextualSpacing w:val="0"/>
              <w:rPr>
                <w:rFonts w:ascii="Times New Roman" w:hAnsi="Times New Roman"/>
                <w:color w:val="000000" w:themeColor="text1"/>
                <w:sz w:val="26"/>
                <w:szCs w:val="26"/>
                <w:lang w:val="vi-VN"/>
              </w:rPr>
            </w:pPr>
          </w:p>
        </w:tc>
        <w:tc>
          <w:tcPr>
            <w:tcW w:w="4770" w:type="dxa"/>
          </w:tcPr>
          <w:p w14:paraId="208A3901"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r w:rsidRPr="001B7F35">
              <w:rPr>
                <w:rFonts w:ascii="Times New Roman" w:hAnsi="Times New Roman"/>
                <w:color w:val="000000" w:themeColor="text1"/>
                <w:sz w:val="26"/>
                <w:szCs w:val="26"/>
              </w:rPr>
              <w:t>Số BN tử vong tại hiện trường</w:t>
            </w:r>
          </w:p>
        </w:tc>
        <w:tc>
          <w:tcPr>
            <w:tcW w:w="1530" w:type="dxa"/>
          </w:tcPr>
          <w:p w14:paraId="71B9ACF5"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7B2D2BC9"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c>
          <w:tcPr>
            <w:tcW w:w="1440" w:type="dxa"/>
          </w:tcPr>
          <w:p w14:paraId="0EF5B6BB" w14:textId="77777777" w:rsidR="00E4669B" w:rsidRPr="001B7F35" w:rsidRDefault="00E4669B" w:rsidP="001B7F35">
            <w:pPr>
              <w:pStyle w:val="ListParagraph"/>
              <w:spacing w:before="60"/>
              <w:ind w:left="0"/>
              <w:contextualSpacing w:val="0"/>
              <w:rPr>
                <w:rFonts w:ascii="Times New Roman" w:hAnsi="Times New Roman"/>
                <w:color w:val="000000" w:themeColor="text1"/>
                <w:sz w:val="26"/>
                <w:szCs w:val="26"/>
                <w:lang w:val="vi-VN"/>
              </w:rPr>
            </w:pPr>
          </w:p>
        </w:tc>
      </w:tr>
      <w:tr w:rsidR="0088507F" w:rsidRPr="001B7F35" w14:paraId="538DE321" w14:textId="77777777" w:rsidTr="006663AD">
        <w:tc>
          <w:tcPr>
            <w:tcW w:w="630" w:type="dxa"/>
          </w:tcPr>
          <w:p w14:paraId="783F7F6E" w14:textId="77777777" w:rsidR="00E4669B" w:rsidRPr="001B7F35" w:rsidRDefault="00E4669B" w:rsidP="00CD2F58">
            <w:pPr>
              <w:pStyle w:val="ListParagraph"/>
              <w:numPr>
                <w:ilvl w:val="0"/>
                <w:numId w:val="21"/>
              </w:numPr>
              <w:spacing w:before="60"/>
              <w:contextualSpacing w:val="0"/>
              <w:rPr>
                <w:rFonts w:ascii="Times New Roman" w:hAnsi="Times New Roman"/>
                <w:sz w:val="26"/>
                <w:szCs w:val="26"/>
                <w:lang w:val="vi-VN"/>
              </w:rPr>
            </w:pPr>
          </w:p>
        </w:tc>
        <w:tc>
          <w:tcPr>
            <w:tcW w:w="4770" w:type="dxa"/>
          </w:tcPr>
          <w:p w14:paraId="37089054"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r w:rsidRPr="001B7F35">
              <w:rPr>
                <w:rFonts w:ascii="Times New Roman" w:hAnsi="Times New Roman"/>
                <w:sz w:val="26"/>
                <w:szCs w:val="26"/>
                <w:lang w:val="vi-VN"/>
              </w:rPr>
              <w:t xml:space="preserve">Số </w:t>
            </w:r>
            <w:r w:rsidRPr="001B7F35">
              <w:rPr>
                <w:rFonts w:ascii="Times New Roman" w:hAnsi="Times New Roman"/>
                <w:sz w:val="26"/>
                <w:szCs w:val="26"/>
              </w:rPr>
              <w:t xml:space="preserve">lượt </w:t>
            </w:r>
            <w:r w:rsidRPr="001B7F35">
              <w:rPr>
                <w:rFonts w:ascii="Times New Roman" w:hAnsi="Times New Roman"/>
                <w:sz w:val="26"/>
                <w:szCs w:val="26"/>
                <w:lang w:val="vi-VN"/>
              </w:rPr>
              <w:t>BN không có người thân</w:t>
            </w:r>
          </w:p>
        </w:tc>
        <w:tc>
          <w:tcPr>
            <w:tcW w:w="1530" w:type="dxa"/>
          </w:tcPr>
          <w:p w14:paraId="5E95B99C"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30FE805F"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2E8F892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88507F" w:rsidRPr="001B7F35" w14:paraId="77566652" w14:textId="77777777" w:rsidTr="006663AD">
        <w:tc>
          <w:tcPr>
            <w:tcW w:w="630" w:type="dxa"/>
          </w:tcPr>
          <w:p w14:paraId="054F3EC9" w14:textId="77777777" w:rsidR="00E4669B" w:rsidRPr="001B7F35" w:rsidRDefault="00E4669B" w:rsidP="00CD2F58">
            <w:pPr>
              <w:pStyle w:val="ListParagraph"/>
              <w:numPr>
                <w:ilvl w:val="0"/>
                <w:numId w:val="21"/>
              </w:numPr>
              <w:spacing w:before="60"/>
              <w:contextualSpacing w:val="0"/>
              <w:rPr>
                <w:rFonts w:ascii="Times New Roman" w:hAnsi="Times New Roman"/>
                <w:sz w:val="26"/>
                <w:szCs w:val="26"/>
                <w:lang w:val="vi-VN"/>
              </w:rPr>
            </w:pPr>
          </w:p>
        </w:tc>
        <w:tc>
          <w:tcPr>
            <w:tcW w:w="4770" w:type="dxa"/>
          </w:tcPr>
          <w:p w14:paraId="4C2857AC"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sz w:val="26"/>
                <w:szCs w:val="26"/>
              </w:rPr>
              <w:t>Số lượt BN được vận chuyển đến cơ sở KBCB</w:t>
            </w:r>
          </w:p>
        </w:tc>
        <w:tc>
          <w:tcPr>
            <w:tcW w:w="1530" w:type="dxa"/>
          </w:tcPr>
          <w:p w14:paraId="42B8333B"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2F923ECB"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187FBBD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88507F" w:rsidRPr="001B7F35" w14:paraId="1104283B" w14:textId="77777777" w:rsidTr="006663AD">
        <w:tc>
          <w:tcPr>
            <w:tcW w:w="630" w:type="dxa"/>
          </w:tcPr>
          <w:p w14:paraId="48A0469C" w14:textId="77777777" w:rsidR="00E4669B" w:rsidRPr="001B7F35" w:rsidRDefault="00E4669B" w:rsidP="00CD2F58">
            <w:pPr>
              <w:pStyle w:val="ListParagraph"/>
              <w:numPr>
                <w:ilvl w:val="0"/>
                <w:numId w:val="21"/>
              </w:numPr>
              <w:spacing w:before="60"/>
              <w:contextualSpacing w:val="0"/>
              <w:rPr>
                <w:rFonts w:ascii="Times New Roman" w:hAnsi="Times New Roman"/>
                <w:sz w:val="26"/>
                <w:szCs w:val="26"/>
                <w:lang w:val="vi-VN"/>
              </w:rPr>
            </w:pPr>
          </w:p>
        </w:tc>
        <w:tc>
          <w:tcPr>
            <w:tcW w:w="4770" w:type="dxa"/>
          </w:tcPr>
          <w:p w14:paraId="47C19B06"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sz w:val="26"/>
                <w:szCs w:val="26"/>
                <w:lang w:val="vi-VN"/>
              </w:rPr>
              <w:t xml:space="preserve">Số BN tử vong </w:t>
            </w:r>
            <w:r w:rsidRPr="001B7F35">
              <w:rPr>
                <w:rFonts w:ascii="Times New Roman" w:hAnsi="Times New Roman"/>
                <w:sz w:val="26"/>
                <w:szCs w:val="26"/>
              </w:rPr>
              <w:t>trên đường vận chuyển</w:t>
            </w:r>
          </w:p>
        </w:tc>
        <w:tc>
          <w:tcPr>
            <w:tcW w:w="1530" w:type="dxa"/>
          </w:tcPr>
          <w:p w14:paraId="6965128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65851E68"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440" w:type="dxa"/>
          </w:tcPr>
          <w:p w14:paraId="3EEC79A9"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bl>
    <w:p w14:paraId="67881F1F" w14:textId="19F4FF83" w:rsidR="00E4669B" w:rsidRDefault="00E4669B">
      <w:pPr>
        <w:pStyle w:val="ListParagraph"/>
        <w:numPr>
          <w:ilvl w:val="0"/>
          <w:numId w:val="46"/>
        </w:numPr>
        <w:spacing w:before="120" w:after="120"/>
        <w:contextualSpacing w:val="0"/>
        <w:jc w:val="both"/>
        <w:rPr>
          <w:ins w:id="475" w:author="admin" w:date="2023-04-27T22:12:00Z"/>
          <w:rFonts w:ascii="Times New Roman" w:hAnsi="Times New Roman"/>
          <w:color w:val="111111"/>
          <w:sz w:val="26"/>
          <w:szCs w:val="26"/>
        </w:rPr>
        <w:pPrChange w:id="476" w:author="admin" w:date="2023-04-27T22:33:00Z">
          <w:pPr>
            <w:pStyle w:val="ListParagraph"/>
            <w:numPr>
              <w:numId w:val="22"/>
            </w:numPr>
            <w:spacing w:before="60"/>
            <w:ind w:left="360" w:hanging="360"/>
            <w:contextualSpacing w:val="0"/>
            <w:jc w:val="both"/>
          </w:pPr>
        </w:pPrChange>
      </w:pPr>
      <w:r w:rsidRPr="001B7F35">
        <w:rPr>
          <w:rFonts w:ascii="Times New Roman" w:hAnsi="Times New Roman"/>
          <w:color w:val="111111"/>
          <w:sz w:val="26"/>
          <w:szCs w:val="26"/>
        </w:rPr>
        <w:t>Tình hình sống sót trước khi nhập viện</w:t>
      </w:r>
    </w:p>
    <w:p w14:paraId="66FB0A45" w14:textId="77777777" w:rsidR="0002061F" w:rsidRPr="001B7F35" w:rsidRDefault="0002061F">
      <w:pPr>
        <w:pStyle w:val="ListParagraph"/>
        <w:spacing w:before="60"/>
        <w:ind w:left="360"/>
        <w:contextualSpacing w:val="0"/>
        <w:jc w:val="both"/>
        <w:rPr>
          <w:rFonts w:ascii="Times New Roman" w:hAnsi="Times New Roman"/>
          <w:color w:val="111111"/>
          <w:sz w:val="26"/>
          <w:szCs w:val="26"/>
        </w:rPr>
        <w:pPrChange w:id="477" w:author="admin" w:date="2023-04-27T22:12:00Z">
          <w:pPr>
            <w:pStyle w:val="ListParagraph"/>
            <w:numPr>
              <w:numId w:val="22"/>
            </w:numPr>
            <w:spacing w:before="60"/>
            <w:ind w:left="360" w:hanging="360"/>
            <w:contextualSpacing w:val="0"/>
            <w:jc w:val="both"/>
          </w:pPr>
        </w:pPrChange>
      </w:pPr>
    </w:p>
    <w:tbl>
      <w:tblPr>
        <w:tblStyle w:val="TableGrid"/>
        <w:tblW w:w="9810" w:type="dxa"/>
        <w:tblInd w:w="-5" w:type="dxa"/>
        <w:tblLayout w:type="fixed"/>
        <w:tblLook w:val="04A0" w:firstRow="1" w:lastRow="0" w:firstColumn="1" w:lastColumn="0" w:noHBand="0" w:noVBand="1"/>
        <w:tblPrChange w:id="478" w:author="Ngoc Le Van Truong" w:date="2023-04-28T09:47:00Z">
          <w:tblPr>
            <w:tblStyle w:val="TableGrid"/>
            <w:tblW w:w="9085" w:type="dxa"/>
            <w:tblInd w:w="360" w:type="dxa"/>
            <w:tblLook w:val="04A0" w:firstRow="1" w:lastRow="0" w:firstColumn="1" w:lastColumn="0" w:noHBand="0" w:noVBand="1"/>
          </w:tblPr>
        </w:tblPrChange>
      </w:tblPr>
      <w:tblGrid>
        <w:gridCol w:w="630"/>
        <w:gridCol w:w="4770"/>
        <w:gridCol w:w="1530"/>
        <w:gridCol w:w="1440"/>
        <w:gridCol w:w="1440"/>
        <w:tblGridChange w:id="479">
          <w:tblGrid>
            <w:gridCol w:w="365"/>
            <w:gridCol w:w="265"/>
            <w:gridCol w:w="100"/>
            <w:gridCol w:w="265"/>
            <w:gridCol w:w="303"/>
            <w:gridCol w:w="1"/>
            <w:gridCol w:w="4101"/>
            <w:gridCol w:w="121"/>
            <w:gridCol w:w="17"/>
            <w:gridCol w:w="1384"/>
            <w:gridCol w:w="8"/>
            <w:gridCol w:w="185"/>
            <w:gridCol w:w="1255"/>
            <w:gridCol w:w="44"/>
            <w:gridCol w:w="141"/>
            <w:gridCol w:w="1255"/>
            <w:gridCol w:w="5"/>
          </w:tblGrid>
        </w:tblGridChange>
      </w:tblGrid>
      <w:tr w:rsidR="004D4115" w:rsidRPr="006663AD" w14:paraId="2303F412" w14:textId="77777777" w:rsidTr="006663AD">
        <w:trPr>
          <w:tblHeader/>
          <w:trPrChange w:id="480" w:author="Ngoc Le Van Truong" w:date="2023-04-28T09:47:00Z">
            <w:trPr>
              <w:gridBefore w:val="3"/>
              <w:tblHeader/>
            </w:trPr>
          </w:trPrChange>
        </w:trPr>
        <w:tc>
          <w:tcPr>
            <w:tcW w:w="630" w:type="dxa"/>
            <w:tcPrChange w:id="481" w:author="Ngoc Le Van Truong" w:date="2023-04-28T09:47:00Z">
              <w:tcPr>
                <w:tcW w:w="572" w:type="dxa"/>
                <w:gridSpan w:val="3"/>
              </w:tcPr>
            </w:tcPrChange>
          </w:tcPr>
          <w:p w14:paraId="6C1ED13C" w14:textId="77777777" w:rsidR="00B431C8" w:rsidRPr="006663AD" w:rsidRDefault="00B431C8" w:rsidP="00B431C8">
            <w:pPr>
              <w:spacing w:before="60"/>
              <w:jc w:val="both"/>
              <w:rPr>
                <w:rFonts w:ascii="Times New Roman" w:hAnsi="Times New Roman"/>
                <w:bCs/>
                <w:color w:val="111111"/>
                <w:sz w:val="26"/>
                <w:szCs w:val="26"/>
                <w:rPrChange w:id="482" w:author="Ngoc Le Van Truong" w:date="2023-04-28T09:47:00Z">
                  <w:rPr>
                    <w:rFonts w:ascii="Times New Roman" w:hAnsi="Times New Roman"/>
                    <w:b/>
                    <w:color w:val="111111"/>
                    <w:sz w:val="26"/>
                    <w:szCs w:val="26"/>
                  </w:rPr>
                </w:rPrChange>
              </w:rPr>
            </w:pPr>
            <w:r w:rsidRPr="006663AD">
              <w:rPr>
                <w:rFonts w:ascii="Times New Roman" w:hAnsi="Times New Roman"/>
                <w:bCs/>
                <w:color w:val="111111"/>
                <w:sz w:val="26"/>
                <w:szCs w:val="26"/>
                <w:rPrChange w:id="483" w:author="Ngoc Le Van Truong" w:date="2023-04-28T09:47:00Z">
                  <w:rPr>
                    <w:rFonts w:ascii="Times New Roman" w:hAnsi="Times New Roman"/>
                    <w:b/>
                    <w:color w:val="111111"/>
                    <w:sz w:val="26"/>
                    <w:szCs w:val="26"/>
                  </w:rPr>
                </w:rPrChange>
              </w:rPr>
              <w:t>TT</w:t>
            </w:r>
          </w:p>
        </w:tc>
        <w:tc>
          <w:tcPr>
            <w:tcW w:w="4770" w:type="dxa"/>
            <w:tcPrChange w:id="484" w:author="Ngoc Le Van Truong" w:date="2023-04-28T09:47:00Z">
              <w:tcPr>
                <w:tcW w:w="5327" w:type="dxa"/>
                <w:gridSpan w:val="2"/>
              </w:tcPr>
            </w:tcPrChange>
          </w:tcPr>
          <w:p w14:paraId="754DD6FE" w14:textId="77777777" w:rsidR="00B431C8" w:rsidRPr="006663AD" w:rsidRDefault="00B431C8" w:rsidP="00B431C8">
            <w:pPr>
              <w:spacing w:before="60"/>
              <w:jc w:val="both"/>
              <w:rPr>
                <w:rFonts w:ascii="Times New Roman" w:hAnsi="Times New Roman"/>
                <w:bCs/>
                <w:color w:val="111111"/>
                <w:sz w:val="26"/>
                <w:szCs w:val="26"/>
                <w:lang w:val="vi-VN"/>
                <w:rPrChange w:id="485" w:author="Ngoc Le Van Truong" w:date="2023-04-28T09:47:00Z">
                  <w:rPr>
                    <w:rFonts w:ascii="Times New Roman" w:hAnsi="Times New Roman"/>
                    <w:b/>
                    <w:color w:val="111111"/>
                    <w:sz w:val="26"/>
                    <w:szCs w:val="26"/>
                    <w:lang w:val="vi-VN"/>
                  </w:rPr>
                </w:rPrChange>
              </w:rPr>
            </w:pPr>
            <w:r w:rsidRPr="006663AD">
              <w:rPr>
                <w:rFonts w:ascii="Times New Roman" w:hAnsi="Times New Roman"/>
                <w:bCs/>
                <w:color w:val="111111"/>
                <w:sz w:val="26"/>
                <w:szCs w:val="26"/>
                <w:rPrChange w:id="486" w:author="Ngoc Le Van Truong" w:date="2023-04-28T09:47:00Z">
                  <w:rPr>
                    <w:rFonts w:ascii="Times New Roman" w:hAnsi="Times New Roman"/>
                    <w:b/>
                    <w:color w:val="111111"/>
                    <w:sz w:val="26"/>
                    <w:szCs w:val="26"/>
                  </w:rPr>
                </w:rPrChange>
              </w:rPr>
              <w:t xml:space="preserve">Tình hình sống sót trước khi nhập viện </w:t>
            </w:r>
          </w:p>
        </w:tc>
        <w:tc>
          <w:tcPr>
            <w:tcW w:w="1530" w:type="dxa"/>
            <w:tcPrChange w:id="487" w:author="Ngoc Le Van Truong" w:date="2023-04-28T09:47:00Z">
              <w:tcPr>
                <w:tcW w:w="246" w:type="dxa"/>
                <w:gridSpan w:val="2"/>
              </w:tcPr>
            </w:tcPrChange>
          </w:tcPr>
          <w:p w14:paraId="463DB334" w14:textId="49721261" w:rsidR="00B431C8" w:rsidRPr="006663AD" w:rsidRDefault="00B431C8" w:rsidP="00B431C8">
            <w:pPr>
              <w:spacing w:before="60"/>
              <w:jc w:val="both"/>
              <w:rPr>
                <w:rFonts w:ascii="Times New Roman" w:hAnsi="Times New Roman"/>
                <w:bCs/>
                <w:color w:val="111111"/>
                <w:sz w:val="26"/>
                <w:szCs w:val="26"/>
                <w:rPrChange w:id="488" w:author="Ngoc Le Van Truong" w:date="2023-04-28T09:47:00Z">
                  <w:rPr>
                    <w:rFonts w:ascii="Times New Roman" w:hAnsi="Times New Roman"/>
                    <w:b/>
                    <w:color w:val="111111"/>
                    <w:sz w:val="26"/>
                    <w:szCs w:val="26"/>
                  </w:rPr>
                </w:rPrChange>
              </w:rPr>
            </w:pPr>
            <w:commentRangeStart w:id="489"/>
            <w:del w:id="490" w:author="Ngoc Le Van Truong" w:date="2023-04-28T09:47:00Z">
              <w:r w:rsidRPr="006663AD" w:rsidDel="006663AD">
                <w:rPr>
                  <w:rFonts w:ascii="Times New Roman" w:hAnsi="Times New Roman"/>
                  <w:bCs/>
                  <w:color w:val="111111"/>
                  <w:sz w:val="26"/>
                  <w:szCs w:val="26"/>
                  <w:rPrChange w:id="491" w:author="Ngoc Le Van Truong" w:date="2023-04-28T09:47:00Z">
                    <w:rPr>
                      <w:rFonts w:ascii="Times New Roman" w:hAnsi="Times New Roman"/>
                      <w:b/>
                      <w:color w:val="111111"/>
                      <w:sz w:val="26"/>
                      <w:szCs w:val="26"/>
                    </w:rPr>
                  </w:rPrChange>
                </w:rPr>
                <w:delText>Từ 01-15/03/2021</w:delText>
              </w:r>
            </w:del>
            <w:ins w:id="492" w:author="Ngoc Le Van Truong" w:date="2023-04-28T09:47:00Z">
              <w:r w:rsidR="006663AD" w:rsidRPr="006663AD">
                <w:rPr>
                  <w:rFonts w:ascii="Times New Roman" w:hAnsi="Times New Roman"/>
                  <w:bCs/>
                  <w:color w:val="111111"/>
                  <w:sz w:val="26"/>
                  <w:szCs w:val="26"/>
                  <w:rPrChange w:id="493" w:author="Ngoc Le Van Truong" w:date="2023-04-28T09:47:00Z">
                    <w:rPr>
                      <w:rFonts w:ascii="Times New Roman" w:hAnsi="Times New Roman"/>
                      <w:b/>
                      <w:color w:val="111111"/>
                      <w:sz w:val="26"/>
                      <w:szCs w:val="26"/>
                    </w:rPr>
                  </w:rPrChange>
                </w:rPr>
                <w:t>Số liệu tháng 3/202</w:t>
              </w:r>
            </w:ins>
            <w:ins w:id="494" w:author="Ngoc Le Van Truong" w:date="2023-04-28T09:54:00Z">
              <w:r w:rsidR="004506A9">
                <w:rPr>
                  <w:rFonts w:ascii="Times New Roman" w:hAnsi="Times New Roman"/>
                  <w:bCs/>
                  <w:color w:val="111111"/>
                  <w:sz w:val="26"/>
                  <w:szCs w:val="26"/>
                </w:rPr>
                <w:t>3</w:t>
              </w:r>
            </w:ins>
          </w:p>
        </w:tc>
        <w:tc>
          <w:tcPr>
            <w:tcW w:w="1440" w:type="dxa"/>
            <w:tcPrChange w:id="495" w:author="Ngoc Le Van Truong" w:date="2023-04-28T09:47:00Z">
              <w:tcPr>
                <w:tcW w:w="1539" w:type="dxa"/>
                <w:gridSpan w:val="4"/>
              </w:tcPr>
            </w:tcPrChange>
          </w:tcPr>
          <w:p w14:paraId="48109F24" w14:textId="624B7B92" w:rsidR="00B431C8" w:rsidRPr="006663AD" w:rsidRDefault="00B431C8" w:rsidP="00B431C8">
            <w:pPr>
              <w:spacing w:before="60"/>
              <w:jc w:val="both"/>
              <w:rPr>
                <w:rFonts w:ascii="Times New Roman" w:hAnsi="Times New Roman"/>
                <w:bCs/>
                <w:color w:val="111111"/>
                <w:sz w:val="26"/>
                <w:szCs w:val="26"/>
                <w:rPrChange w:id="496" w:author="Ngoc Le Van Truong" w:date="2023-04-28T09:47:00Z">
                  <w:rPr>
                    <w:rFonts w:ascii="Times New Roman" w:hAnsi="Times New Roman"/>
                    <w:b/>
                    <w:bCs/>
                    <w:color w:val="111111"/>
                    <w:sz w:val="26"/>
                    <w:szCs w:val="26"/>
                  </w:rPr>
                </w:rPrChange>
              </w:rPr>
            </w:pPr>
            <w:ins w:id="497" w:author="Ngoc Le Van Truong" w:date="2023-04-27T10:55:00Z">
              <w:r w:rsidRPr="006663AD">
                <w:rPr>
                  <w:rFonts w:ascii="Times New Roman" w:hAnsi="Times New Roman"/>
                  <w:bCs/>
                  <w:color w:val="111111"/>
                  <w:sz w:val="26"/>
                  <w:szCs w:val="26"/>
                </w:rPr>
                <w:t>Trong đó từ nông thôn</w:t>
              </w:r>
            </w:ins>
            <w:del w:id="498" w:author="Ngoc Le Van Truong" w:date="2023-04-27T10:55:00Z">
              <w:r w:rsidRPr="006663AD" w:rsidDel="00CD2680">
                <w:rPr>
                  <w:rFonts w:ascii="Times New Roman" w:hAnsi="Times New Roman"/>
                  <w:bCs/>
                  <w:color w:val="111111"/>
                  <w:sz w:val="26"/>
                  <w:szCs w:val="26"/>
                  <w:rPrChange w:id="499" w:author="Ngoc Le Van Truong" w:date="2023-04-28T09:47:00Z">
                    <w:rPr>
                      <w:rFonts w:ascii="Times New Roman" w:hAnsi="Times New Roman"/>
                      <w:b/>
                      <w:bCs/>
                      <w:color w:val="111111"/>
                      <w:sz w:val="26"/>
                      <w:szCs w:val="26"/>
                    </w:rPr>
                  </w:rPrChange>
                </w:rPr>
                <w:delText>Từ 01-15/03/2022</w:delText>
              </w:r>
            </w:del>
          </w:p>
        </w:tc>
        <w:tc>
          <w:tcPr>
            <w:tcW w:w="1440" w:type="dxa"/>
            <w:tcPrChange w:id="500" w:author="Ngoc Le Van Truong" w:date="2023-04-28T09:47:00Z">
              <w:tcPr>
                <w:tcW w:w="1401" w:type="dxa"/>
                <w:gridSpan w:val="3"/>
              </w:tcPr>
            </w:tcPrChange>
          </w:tcPr>
          <w:p w14:paraId="40B60C55" w14:textId="33F69AA2" w:rsidR="00B431C8" w:rsidRPr="006663AD" w:rsidRDefault="00B431C8" w:rsidP="00B431C8">
            <w:pPr>
              <w:spacing w:before="60"/>
              <w:jc w:val="both"/>
              <w:rPr>
                <w:rFonts w:ascii="Times New Roman" w:hAnsi="Times New Roman"/>
                <w:bCs/>
                <w:color w:val="111111"/>
                <w:sz w:val="26"/>
                <w:szCs w:val="26"/>
                <w:rPrChange w:id="501" w:author="Ngoc Le Van Truong" w:date="2023-04-28T09:47:00Z">
                  <w:rPr>
                    <w:rFonts w:ascii="Times New Roman" w:hAnsi="Times New Roman"/>
                    <w:b/>
                    <w:bCs/>
                    <w:color w:val="111111"/>
                    <w:sz w:val="26"/>
                    <w:szCs w:val="26"/>
                  </w:rPr>
                </w:rPrChange>
              </w:rPr>
            </w:pPr>
            <w:ins w:id="502" w:author="Ngoc Le Van Truong" w:date="2023-04-27T10:55:00Z">
              <w:r w:rsidRPr="006663AD">
                <w:rPr>
                  <w:rFonts w:ascii="Times New Roman" w:hAnsi="Times New Roman"/>
                  <w:bCs/>
                  <w:color w:val="111111"/>
                  <w:sz w:val="26"/>
                  <w:szCs w:val="26"/>
                </w:rPr>
                <w:t>Từ thành thị</w:t>
              </w:r>
            </w:ins>
            <w:del w:id="503" w:author="Ngoc Le Van Truong" w:date="2023-04-27T10:55:00Z">
              <w:r w:rsidRPr="006663AD" w:rsidDel="00CD2680">
                <w:rPr>
                  <w:rFonts w:ascii="Times New Roman" w:hAnsi="Times New Roman"/>
                  <w:bCs/>
                  <w:color w:val="111111"/>
                  <w:sz w:val="26"/>
                  <w:szCs w:val="26"/>
                  <w:rPrChange w:id="504" w:author="Ngoc Le Van Truong" w:date="2023-04-28T09:47:00Z">
                    <w:rPr>
                      <w:rFonts w:ascii="Times New Roman" w:hAnsi="Times New Roman"/>
                      <w:b/>
                      <w:bCs/>
                      <w:color w:val="111111"/>
                      <w:sz w:val="26"/>
                      <w:szCs w:val="26"/>
                    </w:rPr>
                  </w:rPrChange>
                </w:rPr>
                <w:delText>Từ 01-15/03/2023</w:delText>
              </w:r>
              <w:commentRangeEnd w:id="489"/>
              <w:r w:rsidRPr="006663AD" w:rsidDel="00CD2680">
                <w:rPr>
                  <w:rStyle w:val="CommentReference"/>
                  <w:bCs/>
                </w:rPr>
                <w:commentReference w:id="489"/>
              </w:r>
            </w:del>
          </w:p>
        </w:tc>
      </w:tr>
      <w:tr w:rsidR="0042776E" w:rsidRPr="001B7F35" w:rsidDel="0065605D" w14:paraId="2D78BEFF" w14:textId="5CAB401B" w:rsidTr="006663AD">
        <w:trPr>
          <w:del w:id="505" w:author="Ngoc Le Van Truong" w:date="2023-04-28T09:50:00Z"/>
          <w:trPrChange w:id="506" w:author="Ngoc Le Van Truong" w:date="2023-04-28T09:47:00Z">
            <w:trPr>
              <w:gridBefore w:val="3"/>
            </w:trPr>
          </w:trPrChange>
        </w:trPr>
        <w:tc>
          <w:tcPr>
            <w:tcW w:w="630" w:type="dxa"/>
            <w:tcPrChange w:id="507" w:author="Ngoc Le Van Truong" w:date="2023-04-28T09:47:00Z">
              <w:tcPr>
                <w:tcW w:w="572" w:type="dxa"/>
                <w:gridSpan w:val="3"/>
              </w:tcPr>
            </w:tcPrChange>
          </w:tcPr>
          <w:p w14:paraId="69B70C2F" w14:textId="1365AB8E" w:rsidR="0042776E" w:rsidRPr="001B7F35" w:rsidDel="0065605D" w:rsidRDefault="0042776E" w:rsidP="0042776E">
            <w:pPr>
              <w:pStyle w:val="ListParagraph"/>
              <w:numPr>
                <w:ilvl w:val="0"/>
                <w:numId w:val="37"/>
              </w:numPr>
              <w:spacing w:before="60"/>
              <w:contextualSpacing w:val="0"/>
              <w:jc w:val="both"/>
              <w:rPr>
                <w:del w:id="508" w:author="Ngoc Le Van Truong" w:date="2023-04-28T09:50:00Z"/>
                <w:rFonts w:ascii="Times New Roman" w:hAnsi="Times New Roman"/>
                <w:color w:val="111111"/>
                <w:sz w:val="26"/>
                <w:szCs w:val="26"/>
              </w:rPr>
            </w:pPr>
          </w:p>
        </w:tc>
        <w:tc>
          <w:tcPr>
            <w:tcW w:w="4770" w:type="dxa"/>
            <w:tcPrChange w:id="509" w:author="Ngoc Le Van Truong" w:date="2023-04-28T09:47:00Z">
              <w:tcPr>
                <w:tcW w:w="5327" w:type="dxa"/>
                <w:gridSpan w:val="2"/>
              </w:tcPr>
            </w:tcPrChange>
          </w:tcPr>
          <w:p w14:paraId="2E5B6960" w14:textId="27FC8C88" w:rsidR="0042776E" w:rsidRPr="001B7F35" w:rsidDel="0065605D" w:rsidRDefault="0042776E" w:rsidP="0042776E">
            <w:pPr>
              <w:spacing w:before="60"/>
              <w:jc w:val="both"/>
              <w:rPr>
                <w:del w:id="510" w:author="Ngoc Le Van Truong" w:date="2023-04-28T09:50:00Z"/>
                <w:rFonts w:ascii="Times New Roman" w:hAnsi="Times New Roman"/>
                <w:color w:val="111111"/>
                <w:sz w:val="26"/>
                <w:szCs w:val="26"/>
              </w:rPr>
            </w:pPr>
            <w:ins w:id="511" w:author="admin" w:date="2023-04-27T19:43:00Z">
              <w:del w:id="512" w:author="Ngoc Le Van Truong" w:date="2023-04-28T09:50:00Z">
                <w:r w:rsidRPr="000C03FA" w:rsidDel="0065605D">
                  <w:rPr>
                    <w:rFonts w:ascii="Times New Roman" w:hAnsi="Times New Roman"/>
                    <w:color w:val="111111"/>
                    <w:sz w:val="26"/>
                    <w:szCs w:val="26"/>
                  </w:rPr>
                  <w:delText>Tổng số</w:delText>
                </w:r>
                <w:r w:rsidDel="0065605D">
                  <w:rPr>
                    <w:rFonts w:ascii="Times New Roman" w:hAnsi="Times New Roman"/>
                    <w:color w:val="111111"/>
                    <w:sz w:val="26"/>
                    <w:szCs w:val="26"/>
                  </w:rPr>
                  <w:delText xml:space="preserve"> trường hợp cấp cứu</w:delText>
                </w:r>
              </w:del>
            </w:ins>
            <w:del w:id="513" w:author="Ngoc Le Van Truong" w:date="2023-04-28T09:50:00Z">
              <w:r w:rsidRPr="001B7F35" w:rsidDel="0065605D">
                <w:rPr>
                  <w:rFonts w:ascii="Times New Roman" w:hAnsi="Times New Roman"/>
                  <w:color w:val="111111"/>
                  <w:sz w:val="26"/>
                  <w:szCs w:val="26"/>
                </w:rPr>
                <w:delText>Tổng số</w:delText>
              </w:r>
            </w:del>
          </w:p>
        </w:tc>
        <w:tc>
          <w:tcPr>
            <w:tcW w:w="1530" w:type="dxa"/>
            <w:tcPrChange w:id="514" w:author="Ngoc Le Van Truong" w:date="2023-04-28T09:47:00Z">
              <w:tcPr>
                <w:tcW w:w="246" w:type="dxa"/>
                <w:gridSpan w:val="2"/>
              </w:tcPr>
            </w:tcPrChange>
          </w:tcPr>
          <w:p w14:paraId="03E65CD9" w14:textId="1EA80E7B" w:rsidR="0042776E" w:rsidRPr="001B7F35" w:rsidDel="0065605D" w:rsidRDefault="0042776E" w:rsidP="0042776E">
            <w:pPr>
              <w:spacing w:before="60"/>
              <w:jc w:val="both"/>
              <w:rPr>
                <w:del w:id="515" w:author="Ngoc Le Van Truong" w:date="2023-04-28T09:50:00Z"/>
                <w:rFonts w:ascii="Times New Roman" w:hAnsi="Times New Roman"/>
                <w:color w:val="111111"/>
                <w:sz w:val="26"/>
                <w:szCs w:val="26"/>
              </w:rPr>
            </w:pPr>
          </w:p>
        </w:tc>
        <w:tc>
          <w:tcPr>
            <w:tcW w:w="1440" w:type="dxa"/>
            <w:tcPrChange w:id="516" w:author="Ngoc Le Van Truong" w:date="2023-04-28T09:47:00Z">
              <w:tcPr>
                <w:tcW w:w="1539" w:type="dxa"/>
                <w:gridSpan w:val="4"/>
              </w:tcPr>
            </w:tcPrChange>
          </w:tcPr>
          <w:p w14:paraId="3784A38F" w14:textId="30404CB1" w:rsidR="0042776E" w:rsidRPr="001B7F35" w:rsidDel="0065605D" w:rsidRDefault="0042776E" w:rsidP="0042776E">
            <w:pPr>
              <w:spacing w:before="60"/>
              <w:jc w:val="both"/>
              <w:rPr>
                <w:del w:id="517" w:author="Ngoc Le Van Truong" w:date="2023-04-28T09:50:00Z"/>
                <w:rFonts w:ascii="Times New Roman" w:hAnsi="Times New Roman"/>
                <w:color w:val="111111"/>
                <w:sz w:val="26"/>
                <w:szCs w:val="26"/>
              </w:rPr>
            </w:pPr>
          </w:p>
        </w:tc>
        <w:tc>
          <w:tcPr>
            <w:tcW w:w="1440" w:type="dxa"/>
            <w:tcPrChange w:id="518" w:author="Ngoc Le Van Truong" w:date="2023-04-28T09:47:00Z">
              <w:tcPr>
                <w:tcW w:w="1401" w:type="dxa"/>
                <w:gridSpan w:val="3"/>
              </w:tcPr>
            </w:tcPrChange>
          </w:tcPr>
          <w:p w14:paraId="76837DA9" w14:textId="2DCAEB22" w:rsidR="0042776E" w:rsidRPr="001B7F35" w:rsidDel="0065605D" w:rsidRDefault="0042776E" w:rsidP="0042776E">
            <w:pPr>
              <w:spacing w:before="60"/>
              <w:jc w:val="both"/>
              <w:rPr>
                <w:del w:id="519" w:author="Ngoc Le Van Truong" w:date="2023-04-28T09:50:00Z"/>
                <w:rFonts w:ascii="Times New Roman" w:hAnsi="Times New Roman"/>
                <w:color w:val="111111"/>
                <w:sz w:val="26"/>
                <w:szCs w:val="26"/>
              </w:rPr>
            </w:pPr>
          </w:p>
        </w:tc>
      </w:tr>
      <w:tr w:rsidR="0042776E" w:rsidRPr="001B7F35" w:rsidDel="006663AD" w14:paraId="779EFB14" w14:textId="251C4410" w:rsidTr="006663AD">
        <w:tblPrEx>
          <w:tblPrExChange w:id="520" w:author="Ngoc Le Van Truong" w:date="2023-04-28T09:47:00Z">
            <w:tblPrEx>
              <w:tblLayout w:type="fixed"/>
            </w:tblPrEx>
          </w:tblPrExChange>
        </w:tblPrEx>
        <w:trPr>
          <w:ins w:id="521" w:author="admin" w:date="2023-04-27T19:42:00Z"/>
          <w:del w:id="522" w:author="Ngoc Le Van Truong" w:date="2023-04-28T09:47:00Z"/>
          <w:trPrChange w:id="523" w:author="Ngoc Le Van Truong" w:date="2023-04-28T09:47:00Z">
            <w:trPr>
              <w:gridBefore w:val="3"/>
            </w:trPr>
          </w:trPrChange>
        </w:trPr>
        <w:tc>
          <w:tcPr>
            <w:tcW w:w="630" w:type="dxa"/>
            <w:tcPrChange w:id="524" w:author="Ngoc Le Van Truong" w:date="2023-04-28T09:47:00Z">
              <w:tcPr>
                <w:tcW w:w="568" w:type="dxa"/>
                <w:gridSpan w:val="2"/>
              </w:tcPr>
            </w:tcPrChange>
          </w:tcPr>
          <w:p w14:paraId="4358AF38" w14:textId="31E7180C" w:rsidR="0042776E" w:rsidRPr="001B7F35" w:rsidDel="006663AD" w:rsidRDefault="0042776E" w:rsidP="0042776E">
            <w:pPr>
              <w:pStyle w:val="ListParagraph"/>
              <w:spacing w:before="60"/>
              <w:ind w:left="360"/>
              <w:contextualSpacing w:val="0"/>
              <w:jc w:val="both"/>
              <w:rPr>
                <w:ins w:id="525" w:author="admin" w:date="2023-04-27T19:42:00Z"/>
                <w:del w:id="526" w:author="Ngoc Le Van Truong" w:date="2023-04-28T09:47:00Z"/>
                <w:rFonts w:ascii="Times New Roman" w:hAnsi="Times New Roman"/>
                <w:color w:val="111111"/>
                <w:sz w:val="26"/>
                <w:szCs w:val="26"/>
              </w:rPr>
            </w:pPr>
          </w:p>
        </w:tc>
        <w:tc>
          <w:tcPr>
            <w:tcW w:w="4770" w:type="dxa"/>
            <w:tcPrChange w:id="527" w:author="Ngoc Le Van Truong" w:date="2023-04-28T09:47:00Z">
              <w:tcPr>
                <w:tcW w:w="4240" w:type="dxa"/>
                <w:gridSpan w:val="4"/>
              </w:tcPr>
            </w:tcPrChange>
          </w:tcPr>
          <w:p w14:paraId="3C46D29B" w14:textId="4F1ABD5D" w:rsidR="0042776E" w:rsidRPr="001B7F35" w:rsidDel="006663AD" w:rsidRDefault="0042776E" w:rsidP="0042776E">
            <w:pPr>
              <w:spacing w:before="60"/>
              <w:jc w:val="both"/>
              <w:rPr>
                <w:ins w:id="528" w:author="admin" w:date="2023-04-27T19:42:00Z"/>
                <w:del w:id="529" w:author="Ngoc Le Van Truong" w:date="2023-04-28T09:47:00Z"/>
                <w:rFonts w:ascii="Times New Roman" w:hAnsi="Times New Roman"/>
                <w:color w:val="111111"/>
                <w:sz w:val="26"/>
                <w:szCs w:val="26"/>
              </w:rPr>
            </w:pPr>
            <w:ins w:id="530" w:author="admin" w:date="2023-04-27T19:43:00Z">
              <w:del w:id="531" w:author="Ngoc Le Van Truong" w:date="2023-04-28T09:47:00Z">
                <w:r w:rsidRPr="000C03FA" w:rsidDel="006663AD">
                  <w:rPr>
                    <w:rFonts w:ascii="Times New Roman" w:hAnsi="Times New Roman"/>
                    <w:color w:val="111111"/>
                    <w:sz w:val="26"/>
                    <w:szCs w:val="26"/>
                  </w:rPr>
                  <w:delText>Trong đó:</w:delText>
                </w:r>
              </w:del>
            </w:ins>
          </w:p>
        </w:tc>
        <w:tc>
          <w:tcPr>
            <w:tcW w:w="1530" w:type="dxa"/>
            <w:tcPrChange w:id="532" w:author="Ngoc Le Van Truong" w:date="2023-04-28T09:47:00Z">
              <w:tcPr>
                <w:tcW w:w="1577" w:type="dxa"/>
                <w:gridSpan w:val="3"/>
              </w:tcPr>
            </w:tcPrChange>
          </w:tcPr>
          <w:p w14:paraId="040A674B" w14:textId="4FDF70E6" w:rsidR="0042776E" w:rsidRPr="001B7F35" w:rsidDel="006663AD" w:rsidRDefault="0042776E" w:rsidP="0042776E">
            <w:pPr>
              <w:spacing w:before="60"/>
              <w:jc w:val="both"/>
              <w:rPr>
                <w:ins w:id="533" w:author="admin" w:date="2023-04-27T19:42:00Z"/>
                <w:del w:id="534" w:author="Ngoc Le Van Truong" w:date="2023-04-28T09:47:00Z"/>
                <w:rFonts w:ascii="Times New Roman" w:hAnsi="Times New Roman"/>
                <w:color w:val="111111"/>
                <w:sz w:val="26"/>
                <w:szCs w:val="26"/>
              </w:rPr>
            </w:pPr>
          </w:p>
        </w:tc>
        <w:tc>
          <w:tcPr>
            <w:tcW w:w="1440" w:type="dxa"/>
            <w:tcPrChange w:id="535" w:author="Ngoc Le Van Truong" w:date="2023-04-28T09:47:00Z">
              <w:tcPr>
                <w:tcW w:w="1440" w:type="dxa"/>
                <w:gridSpan w:val="3"/>
              </w:tcPr>
            </w:tcPrChange>
          </w:tcPr>
          <w:p w14:paraId="1E2959B3" w14:textId="49FB18C5" w:rsidR="0042776E" w:rsidRPr="001B7F35" w:rsidDel="006663AD" w:rsidRDefault="0042776E" w:rsidP="0042776E">
            <w:pPr>
              <w:spacing w:before="60"/>
              <w:jc w:val="both"/>
              <w:rPr>
                <w:ins w:id="536" w:author="admin" w:date="2023-04-27T19:42:00Z"/>
                <w:del w:id="537" w:author="Ngoc Le Van Truong" w:date="2023-04-28T09:47:00Z"/>
                <w:rFonts w:ascii="Times New Roman" w:hAnsi="Times New Roman"/>
                <w:color w:val="111111"/>
                <w:sz w:val="26"/>
                <w:szCs w:val="26"/>
              </w:rPr>
            </w:pPr>
          </w:p>
        </w:tc>
        <w:tc>
          <w:tcPr>
            <w:tcW w:w="1440" w:type="dxa"/>
            <w:tcPrChange w:id="538" w:author="Ngoc Le Van Truong" w:date="2023-04-28T09:47:00Z">
              <w:tcPr>
                <w:tcW w:w="1260" w:type="dxa"/>
                <w:gridSpan w:val="2"/>
              </w:tcPr>
            </w:tcPrChange>
          </w:tcPr>
          <w:p w14:paraId="3362FD5F" w14:textId="40F22904" w:rsidR="0042776E" w:rsidRPr="001B7F35" w:rsidDel="006663AD" w:rsidRDefault="0042776E" w:rsidP="0042776E">
            <w:pPr>
              <w:spacing w:before="60"/>
              <w:jc w:val="both"/>
              <w:rPr>
                <w:ins w:id="539" w:author="admin" w:date="2023-04-27T19:42:00Z"/>
                <w:del w:id="540" w:author="Ngoc Le Van Truong" w:date="2023-04-28T09:47:00Z"/>
                <w:rFonts w:ascii="Times New Roman" w:hAnsi="Times New Roman"/>
                <w:color w:val="111111"/>
                <w:sz w:val="26"/>
                <w:szCs w:val="26"/>
              </w:rPr>
            </w:pPr>
          </w:p>
        </w:tc>
      </w:tr>
      <w:tr w:rsidR="0088507F" w:rsidRPr="001B7F35" w14:paraId="4740EF9E" w14:textId="77777777" w:rsidTr="006663AD">
        <w:trPr>
          <w:ins w:id="541" w:author="Ngoc Le Van Truong" w:date="2023-04-28T09:52:00Z"/>
        </w:trPr>
        <w:tc>
          <w:tcPr>
            <w:tcW w:w="630" w:type="dxa"/>
          </w:tcPr>
          <w:p w14:paraId="764ED37F" w14:textId="77777777" w:rsidR="0088507F" w:rsidRPr="001B7F35" w:rsidRDefault="0088507F">
            <w:pPr>
              <w:pStyle w:val="ListParagraph"/>
              <w:numPr>
                <w:ilvl w:val="0"/>
                <w:numId w:val="37"/>
              </w:numPr>
              <w:spacing w:before="60"/>
              <w:contextualSpacing w:val="0"/>
              <w:jc w:val="both"/>
              <w:rPr>
                <w:ins w:id="542" w:author="Ngoc Le Van Truong" w:date="2023-04-28T09:52:00Z"/>
                <w:rFonts w:ascii="Times New Roman" w:hAnsi="Times New Roman"/>
                <w:color w:val="111111"/>
                <w:sz w:val="26"/>
                <w:szCs w:val="26"/>
              </w:rPr>
            </w:pPr>
          </w:p>
        </w:tc>
        <w:tc>
          <w:tcPr>
            <w:tcW w:w="4770" w:type="dxa"/>
          </w:tcPr>
          <w:p w14:paraId="4914AF1D" w14:textId="0EDC0D04" w:rsidR="0088507F" w:rsidRDefault="0088507F" w:rsidP="0042776E">
            <w:pPr>
              <w:spacing w:before="60"/>
              <w:jc w:val="both"/>
              <w:rPr>
                <w:ins w:id="543" w:author="Ngoc Le Van Truong" w:date="2023-04-28T09:52:00Z"/>
                <w:rFonts w:ascii="Times New Roman" w:hAnsi="Times New Roman"/>
                <w:color w:val="111111"/>
                <w:sz w:val="26"/>
                <w:szCs w:val="26"/>
              </w:rPr>
            </w:pPr>
            <w:ins w:id="544" w:author="Ngoc Le Van Truong" w:date="2023-04-28T09:52:00Z">
              <w:r>
                <w:rPr>
                  <w:rFonts w:ascii="Times New Roman" w:hAnsi="Times New Roman"/>
                  <w:color w:val="111111"/>
                  <w:sz w:val="26"/>
                  <w:szCs w:val="26"/>
                </w:rPr>
                <w:t xml:space="preserve">Tổng số trường hợp </w:t>
              </w:r>
              <w:r w:rsidRPr="001B7F35">
                <w:rPr>
                  <w:rFonts w:ascii="Times New Roman" w:hAnsi="Times New Roman"/>
                  <w:color w:val="111111"/>
                  <w:sz w:val="26"/>
                  <w:szCs w:val="26"/>
                </w:rPr>
                <w:t>sống sót trước khi nhập viện</w:t>
              </w:r>
            </w:ins>
          </w:p>
        </w:tc>
        <w:tc>
          <w:tcPr>
            <w:tcW w:w="1530" w:type="dxa"/>
          </w:tcPr>
          <w:p w14:paraId="398ECEAA" w14:textId="77777777" w:rsidR="0088507F" w:rsidRPr="001B7F35" w:rsidRDefault="0088507F" w:rsidP="0042776E">
            <w:pPr>
              <w:spacing w:before="60"/>
              <w:jc w:val="both"/>
              <w:rPr>
                <w:ins w:id="545" w:author="Ngoc Le Van Truong" w:date="2023-04-28T09:52:00Z"/>
                <w:rFonts w:ascii="Times New Roman" w:hAnsi="Times New Roman"/>
                <w:color w:val="111111"/>
                <w:sz w:val="26"/>
                <w:szCs w:val="26"/>
              </w:rPr>
            </w:pPr>
          </w:p>
        </w:tc>
        <w:tc>
          <w:tcPr>
            <w:tcW w:w="1440" w:type="dxa"/>
          </w:tcPr>
          <w:p w14:paraId="369B3583" w14:textId="77777777" w:rsidR="0088507F" w:rsidRPr="001B7F35" w:rsidRDefault="0088507F" w:rsidP="0042776E">
            <w:pPr>
              <w:spacing w:before="60"/>
              <w:jc w:val="both"/>
              <w:rPr>
                <w:ins w:id="546" w:author="Ngoc Le Van Truong" w:date="2023-04-28T09:52:00Z"/>
                <w:rFonts w:ascii="Times New Roman" w:hAnsi="Times New Roman"/>
                <w:color w:val="111111"/>
                <w:sz w:val="26"/>
                <w:szCs w:val="26"/>
              </w:rPr>
            </w:pPr>
          </w:p>
        </w:tc>
        <w:tc>
          <w:tcPr>
            <w:tcW w:w="1440" w:type="dxa"/>
          </w:tcPr>
          <w:p w14:paraId="7B60AFB0" w14:textId="77777777" w:rsidR="0088507F" w:rsidRPr="001B7F35" w:rsidRDefault="0088507F" w:rsidP="0042776E">
            <w:pPr>
              <w:spacing w:before="60"/>
              <w:jc w:val="both"/>
              <w:rPr>
                <w:ins w:id="547" w:author="Ngoc Le Van Truong" w:date="2023-04-28T09:52:00Z"/>
                <w:rFonts w:ascii="Times New Roman" w:hAnsi="Times New Roman"/>
                <w:color w:val="111111"/>
                <w:sz w:val="26"/>
                <w:szCs w:val="26"/>
              </w:rPr>
            </w:pPr>
          </w:p>
        </w:tc>
      </w:tr>
      <w:tr w:rsidR="0042776E" w:rsidRPr="001B7F35" w14:paraId="4A409684" w14:textId="77777777" w:rsidTr="006663AD">
        <w:tblPrEx>
          <w:tblPrExChange w:id="548" w:author="Ngoc Le Van Truong" w:date="2023-04-28T09:47:00Z">
            <w:tblPrEx>
              <w:tblLayout w:type="fixed"/>
            </w:tblPrEx>
          </w:tblPrExChange>
        </w:tblPrEx>
        <w:trPr>
          <w:ins w:id="549" w:author="admin" w:date="2023-04-27T19:42:00Z"/>
          <w:trPrChange w:id="550" w:author="Ngoc Le Van Truong" w:date="2023-04-28T09:47:00Z">
            <w:trPr>
              <w:gridBefore w:val="3"/>
            </w:trPr>
          </w:trPrChange>
        </w:trPr>
        <w:tc>
          <w:tcPr>
            <w:tcW w:w="630" w:type="dxa"/>
            <w:tcPrChange w:id="551" w:author="Ngoc Le Van Truong" w:date="2023-04-28T09:47:00Z">
              <w:tcPr>
                <w:tcW w:w="568" w:type="dxa"/>
                <w:gridSpan w:val="2"/>
              </w:tcPr>
            </w:tcPrChange>
          </w:tcPr>
          <w:p w14:paraId="0C28DDDC" w14:textId="77777777" w:rsidR="0042776E" w:rsidRPr="001B7F35" w:rsidRDefault="0042776E">
            <w:pPr>
              <w:pStyle w:val="ListParagraph"/>
              <w:numPr>
                <w:ilvl w:val="0"/>
                <w:numId w:val="37"/>
              </w:numPr>
              <w:spacing w:before="60"/>
              <w:contextualSpacing w:val="0"/>
              <w:jc w:val="both"/>
              <w:rPr>
                <w:ins w:id="552" w:author="admin" w:date="2023-04-27T19:42:00Z"/>
                <w:rFonts w:ascii="Times New Roman" w:hAnsi="Times New Roman"/>
                <w:color w:val="111111"/>
                <w:sz w:val="26"/>
                <w:szCs w:val="26"/>
              </w:rPr>
              <w:pPrChange w:id="553" w:author="admin" w:date="2023-04-27T22:08:00Z">
                <w:pPr>
                  <w:pStyle w:val="ListParagraph"/>
                  <w:spacing w:before="60"/>
                  <w:ind w:left="360"/>
                  <w:contextualSpacing w:val="0"/>
                  <w:jc w:val="both"/>
                </w:pPr>
              </w:pPrChange>
            </w:pPr>
          </w:p>
        </w:tc>
        <w:tc>
          <w:tcPr>
            <w:tcW w:w="4770" w:type="dxa"/>
            <w:tcPrChange w:id="554" w:author="Ngoc Le Van Truong" w:date="2023-04-28T09:47:00Z">
              <w:tcPr>
                <w:tcW w:w="4240" w:type="dxa"/>
                <w:gridSpan w:val="4"/>
              </w:tcPr>
            </w:tcPrChange>
          </w:tcPr>
          <w:p w14:paraId="16D3ECFC" w14:textId="4C671AFB" w:rsidR="0042776E" w:rsidRPr="001B7F35" w:rsidRDefault="0042776E" w:rsidP="0042776E">
            <w:pPr>
              <w:spacing w:before="60"/>
              <w:jc w:val="both"/>
              <w:rPr>
                <w:ins w:id="555" w:author="admin" w:date="2023-04-27T19:42:00Z"/>
                <w:rFonts w:ascii="Times New Roman" w:hAnsi="Times New Roman"/>
                <w:color w:val="111111"/>
                <w:sz w:val="26"/>
                <w:szCs w:val="26"/>
              </w:rPr>
            </w:pPr>
            <w:ins w:id="556" w:author="admin" w:date="2023-04-27T19:43:00Z">
              <w:r>
                <w:rPr>
                  <w:rFonts w:ascii="Times New Roman" w:hAnsi="Times New Roman"/>
                  <w:color w:val="111111"/>
                  <w:sz w:val="26"/>
                  <w:szCs w:val="26"/>
                </w:rPr>
                <w:t>Số trường hợp được hồi sức tim phổi (CPR) thành công</w:t>
              </w:r>
            </w:ins>
          </w:p>
        </w:tc>
        <w:tc>
          <w:tcPr>
            <w:tcW w:w="1530" w:type="dxa"/>
            <w:tcPrChange w:id="557" w:author="Ngoc Le Van Truong" w:date="2023-04-28T09:47:00Z">
              <w:tcPr>
                <w:tcW w:w="1577" w:type="dxa"/>
                <w:gridSpan w:val="3"/>
              </w:tcPr>
            </w:tcPrChange>
          </w:tcPr>
          <w:p w14:paraId="5B372B87" w14:textId="77777777" w:rsidR="0042776E" w:rsidRPr="001B7F35" w:rsidRDefault="0042776E" w:rsidP="0042776E">
            <w:pPr>
              <w:spacing w:before="60"/>
              <w:jc w:val="both"/>
              <w:rPr>
                <w:ins w:id="558" w:author="admin" w:date="2023-04-27T19:42:00Z"/>
                <w:rFonts w:ascii="Times New Roman" w:hAnsi="Times New Roman"/>
                <w:color w:val="111111"/>
                <w:sz w:val="26"/>
                <w:szCs w:val="26"/>
              </w:rPr>
            </w:pPr>
          </w:p>
        </w:tc>
        <w:tc>
          <w:tcPr>
            <w:tcW w:w="1440" w:type="dxa"/>
            <w:tcPrChange w:id="559" w:author="Ngoc Le Van Truong" w:date="2023-04-28T09:47:00Z">
              <w:tcPr>
                <w:tcW w:w="1440" w:type="dxa"/>
                <w:gridSpan w:val="3"/>
              </w:tcPr>
            </w:tcPrChange>
          </w:tcPr>
          <w:p w14:paraId="6E8DCBC8" w14:textId="77777777" w:rsidR="0042776E" w:rsidRPr="001B7F35" w:rsidRDefault="0042776E" w:rsidP="0042776E">
            <w:pPr>
              <w:spacing w:before="60"/>
              <w:jc w:val="both"/>
              <w:rPr>
                <w:ins w:id="560" w:author="admin" w:date="2023-04-27T19:42:00Z"/>
                <w:rFonts w:ascii="Times New Roman" w:hAnsi="Times New Roman"/>
                <w:color w:val="111111"/>
                <w:sz w:val="26"/>
                <w:szCs w:val="26"/>
              </w:rPr>
            </w:pPr>
          </w:p>
        </w:tc>
        <w:tc>
          <w:tcPr>
            <w:tcW w:w="1440" w:type="dxa"/>
            <w:tcPrChange w:id="561" w:author="Ngoc Le Van Truong" w:date="2023-04-28T09:47:00Z">
              <w:tcPr>
                <w:tcW w:w="1260" w:type="dxa"/>
                <w:gridSpan w:val="2"/>
              </w:tcPr>
            </w:tcPrChange>
          </w:tcPr>
          <w:p w14:paraId="50CFAD85" w14:textId="77777777" w:rsidR="0042776E" w:rsidRPr="001B7F35" w:rsidRDefault="0042776E" w:rsidP="0042776E">
            <w:pPr>
              <w:spacing w:before="60"/>
              <w:jc w:val="both"/>
              <w:rPr>
                <w:ins w:id="562" w:author="admin" w:date="2023-04-27T19:42:00Z"/>
                <w:rFonts w:ascii="Times New Roman" w:hAnsi="Times New Roman"/>
                <w:color w:val="111111"/>
                <w:sz w:val="26"/>
                <w:szCs w:val="26"/>
              </w:rPr>
            </w:pPr>
          </w:p>
        </w:tc>
      </w:tr>
      <w:tr w:rsidR="0042776E" w:rsidRPr="001B7F35" w14:paraId="4855220A" w14:textId="77777777" w:rsidTr="006663AD">
        <w:trPr>
          <w:trPrChange w:id="563" w:author="Ngoc Le Van Truong" w:date="2023-04-28T09:47:00Z">
            <w:trPr>
              <w:gridBefore w:val="3"/>
            </w:trPr>
          </w:trPrChange>
        </w:trPr>
        <w:tc>
          <w:tcPr>
            <w:tcW w:w="630" w:type="dxa"/>
            <w:tcPrChange w:id="564" w:author="Ngoc Le Van Truong" w:date="2023-04-28T09:47:00Z">
              <w:tcPr>
                <w:tcW w:w="572" w:type="dxa"/>
                <w:gridSpan w:val="3"/>
              </w:tcPr>
            </w:tcPrChange>
          </w:tcPr>
          <w:p w14:paraId="0C440732" w14:textId="77777777" w:rsidR="0042776E" w:rsidRPr="001B7F35" w:rsidRDefault="0042776E">
            <w:pPr>
              <w:pStyle w:val="ListParagraph"/>
              <w:numPr>
                <w:ilvl w:val="0"/>
                <w:numId w:val="37"/>
              </w:numPr>
              <w:spacing w:before="60"/>
              <w:contextualSpacing w:val="0"/>
              <w:jc w:val="both"/>
              <w:rPr>
                <w:rFonts w:ascii="Times New Roman" w:hAnsi="Times New Roman"/>
                <w:color w:val="111111"/>
                <w:sz w:val="26"/>
                <w:szCs w:val="26"/>
              </w:rPr>
              <w:pPrChange w:id="565" w:author="admin" w:date="2023-04-27T22:08:00Z">
                <w:pPr>
                  <w:pStyle w:val="ListParagraph"/>
                  <w:spacing w:before="60"/>
                  <w:ind w:left="360"/>
                  <w:contextualSpacing w:val="0"/>
                  <w:jc w:val="both"/>
                </w:pPr>
              </w:pPrChange>
            </w:pPr>
          </w:p>
        </w:tc>
        <w:tc>
          <w:tcPr>
            <w:tcW w:w="4770" w:type="dxa"/>
            <w:tcPrChange w:id="566" w:author="Ngoc Le Van Truong" w:date="2023-04-28T09:47:00Z">
              <w:tcPr>
                <w:tcW w:w="5327" w:type="dxa"/>
                <w:gridSpan w:val="2"/>
              </w:tcPr>
            </w:tcPrChange>
          </w:tcPr>
          <w:p w14:paraId="28D4B260" w14:textId="4FABA1A2" w:rsidR="0042776E" w:rsidRPr="001B7F35" w:rsidRDefault="0042776E" w:rsidP="0042776E">
            <w:pPr>
              <w:spacing w:before="60"/>
              <w:jc w:val="both"/>
              <w:rPr>
                <w:rFonts w:ascii="Times New Roman" w:hAnsi="Times New Roman"/>
                <w:color w:val="111111"/>
                <w:sz w:val="26"/>
                <w:szCs w:val="26"/>
              </w:rPr>
            </w:pPr>
            <w:ins w:id="567" w:author="admin" w:date="2023-04-27T19:43:00Z">
              <w:r>
                <w:rPr>
                  <w:rFonts w:ascii="Times New Roman" w:hAnsi="Times New Roman"/>
                  <w:color w:val="111111"/>
                  <w:sz w:val="26"/>
                  <w:szCs w:val="26"/>
                </w:rPr>
                <w:t xml:space="preserve">Số </w:t>
              </w:r>
              <w:del w:id="568" w:author="Ngoc Le Van Truong" w:date="2023-04-28T09:47:00Z">
                <w:r w:rsidDel="009710FF">
                  <w:rPr>
                    <w:rFonts w:ascii="Times New Roman" w:hAnsi="Times New Roman"/>
                    <w:color w:val="111111"/>
                    <w:sz w:val="26"/>
                    <w:szCs w:val="26"/>
                  </w:rPr>
                  <w:delText>T</w:delText>
                </w:r>
              </w:del>
            </w:ins>
            <w:ins w:id="569" w:author="Ngoc Le Van Truong" w:date="2023-04-28T09:47:00Z">
              <w:r w:rsidR="009710FF">
                <w:rPr>
                  <w:rFonts w:ascii="Times New Roman" w:hAnsi="Times New Roman"/>
                  <w:color w:val="111111"/>
                  <w:sz w:val="26"/>
                  <w:szCs w:val="26"/>
                </w:rPr>
                <w:t>t</w:t>
              </w:r>
            </w:ins>
            <w:ins w:id="570" w:author="admin" w:date="2023-04-27T19:43:00Z">
              <w:r>
                <w:rPr>
                  <w:rFonts w:ascii="Times New Roman" w:hAnsi="Times New Roman"/>
                  <w:color w:val="111111"/>
                  <w:sz w:val="26"/>
                  <w:szCs w:val="26"/>
                </w:rPr>
                <w:t>ử vong trong khi vận chuyển</w:t>
              </w:r>
            </w:ins>
            <w:del w:id="571" w:author="admin" w:date="2023-04-27T19:43:00Z">
              <w:r w:rsidRPr="001B7F35" w:rsidDel="004C1A64">
                <w:rPr>
                  <w:rFonts w:ascii="Times New Roman" w:hAnsi="Times New Roman"/>
                  <w:color w:val="111111"/>
                  <w:sz w:val="26"/>
                  <w:szCs w:val="26"/>
                </w:rPr>
                <w:delText>Trong đó:</w:delText>
              </w:r>
            </w:del>
          </w:p>
        </w:tc>
        <w:tc>
          <w:tcPr>
            <w:tcW w:w="1530" w:type="dxa"/>
            <w:tcPrChange w:id="572" w:author="Ngoc Le Van Truong" w:date="2023-04-28T09:47:00Z">
              <w:tcPr>
                <w:tcW w:w="246" w:type="dxa"/>
                <w:gridSpan w:val="2"/>
              </w:tcPr>
            </w:tcPrChange>
          </w:tcPr>
          <w:p w14:paraId="02CBE2F9" w14:textId="77777777" w:rsidR="0042776E" w:rsidRPr="001B7F35" w:rsidRDefault="0042776E" w:rsidP="0042776E">
            <w:pPr>
              <w:spacing w:before="60"/>
              <w:jc w:val="both"/>
              <w:rPr>
                <w:rFonts w:ascii="Times New Roman" w:hAnsi="Times New Roman"/>
                <w:color w:val="111111"/>
                <w:sz w:val="26"/>
                <w:szCs w:val="26"/>
              </w:rPr>
            </w:pPr>
          </w:p>
        </w:tc>
        <w:tc>
          <w:tcPr>
            <w:tcW w:w="1440" w:type="dxa"/>
            <w:tcPrChange w:id="573" w:author="Ngoc Le Van Truong" w:date="2023-04-28T09:47:00Z">
              <w:tcPr>
                <w:tcW w:w="1539" w:type="dxa"/>
                <w:gridSpan w:val="4"/>
              </w:tcPr>
            </w:tcPrChange>
          </w:tcPr>
          <w:p w14:paraId="62CF129E" w14:textId="77777777" w:rsidR="0042776E" w:rsidRPr="001B7F35" w:rsidRDefault="0042776E" w:rsidP="0042776E">
            <w:pPr>
              <w:spacing w:before="60"/>
              <w:jc w:val="both"/>
              <w:rPr>
                <w:rFonts w:ascii="Times New Roman" w:hAnsi="Times New Roman"/>
                <w:color w:val="111111"/>
                <w:sz w:val="26"/>
                <w:szCs w:val="26"/>
              </w:rPr>
            </w:pPr>
          </w:p>
        </w:tc>
        <w:tc>
          <w:tcPr>
            <w:tcW w:w="1440" w:type="dxa"/>
            <w:tcPrChange w:id="574" w:author="Ngoc Le Van Truong" w:date="2023-04-28T09:47:00Z">
              <w:tcPr>
                <w:tcW w:w="1401" w:type="dxa"/>
                <w:gridSpan w:val="3"/>
              </w:tcPr>
            </w:tcPrChange>
          </w:tcPr>
          <w:p w14:paraId="3D0A1F07" w14:textId="77777777" w:rsidR="0042776E" w:rsidRPr="001B7F35" w:rsidRDefault="0042776E" w:rsidP="0042776E">
            <w:pPr>
              <w:spacing w:before="60"/>
              <w:jc w:val="both"/>
              <w:rPr>
                <w:rFonts w:ascii="Times New Roman" w:hAnsi="Times New Roman"/>
                <w:color w:val="111111"/>
                <w:sz w:val="26"/>
                <w:szCs w:val="26"/>
              </w:rPr>
            </w:pPr>
          </w:p>
        </w:tc>
      </w:tr>
      <w:tr w:rsidR="004D4115" w:rsidRPr="001B7F35" w:rsidDel="0002061F" w14:paraId="67BC23AD" w14:textId="526B838B" w:rsidTr="006663AD">
        <w:trPr>
          <w:del w:id="575" w:author="admin" w:date="2023-04-27T22:11:00Z"/>
          <w:trPrChange w:id="576" w:author="Ngoc Le Van Truong" w:date="2023-04-28T09:47:00Z">
            <w:trPr>
              <w:gridBefore w:val="1"/>
              <w:gridAfter w:val="0"/>
            </w:trPr>
          </w:trPrChange>
        </w:trPr>
        <w:tc>
          <w:tcPr>
            <w:tcW w:w="630" w:type="dxa"/>
            <w:tcPrChange w:id="577" w:author="Ngoc Le Van Truong" w:date="2023-04-28T09:47:00Z">
              <w:tcPr>
                <w:tcW w:w="572" w:type="dxa"/>
                <w:gridSpan w:val="2"/>
              </w:tcPr>
            </w:tcPrChange>
          </w:tcPr>
          <w:p w14:paraId="0507B2F4" w14:textId="44E7F493" w:rsidR="00E4669B" w:rsidRPr="001B7F35" w:rsidDel="0002061F" w:rsidRDefault="00E4669B" w:rsidP="00CD2F58">
            <w:pPr>
              <w:pStyle w:val="ListParagraph"/>
              <w:numPr>
                <w:ilvl w:val="0"/>
                <w:numId w:val="37"/>
              </w:numPr>
              <w:spacing w:before="60"/>
              <w:contextualSpacing w:val="0"/>
              <w:jc w:val="both"/>
              <w:rPr>
                <w:del w:id="578" w:author="admin" w:date="2023-04-27T22:11:00Z"/>
                <w:rFonts w:ascii="Times New Roman" w:hAnsi="Times New Roman"/>
                <w:color w:val="111111"/>
                <w:sz w:val="26"/>
                <w:szCs w:val="26"/>
              </w:rPr>
            </w:pPr>
          </w:p>
        </w:tc>
        <w:tc>
          <w:tcPr>
            <w:tcW w:w="4770" w:type="dxa"/>
            <w:tcPrChange w:id="579" w:author="Ngoc Le Van Truong" w:date="2023-04-28T09:47:00Z">
              <w:tcPr>
                <w:tcW w:w="5327" w:type="dxa"/>
              </w:tcPr>
            </w:tcPrChange>
          </w:tcPr>
          <w:p w14:paraId="1368DB8A" w14:textId="05D47780" w:rsidR="00E4669B" w:rsidRPr="001B7F35" w:rsidDel="0002061F" w:rsidRDefault="00E4669B">
            <w:pPr>
              <w:spacing w:before="60"/>
              <w:jc w:val="both"/>
              <w:rPr>
                <w:del w:id="580" w:author="admin" w:date="2023-04-27T22:11:00Z"/>
                <w:rFonts w:ascii="Times New Roman" w:hAnsi="Times New Roman"/>
                <w:color w:val="111111"/>
                <w:sz w:val="26"/>
                <w:szCs w:val="26"/>
              </w:rPr>
            </w:pPr>
            <w:del w:id="581" w:author="admin" w:date="2023-04-27T22:09:00Z">
              <w:r w:rsidRPr="001B7F35" w:rsidDel="0002061F">
                <w:rPr>
                  <w:rFonts w:ascii="Times New Roman" w:hAnsi="Times New Roman"/>
                  <w:color w:val="111111"/>
                  <w:sz w:val="26"/>
                  <w:szCs w:val="26"/>
                </w:rPr>
                <w:delText>T</w:delText>
              </w:r>
            </w:del>
            <w:del w:id="582" w:author="admin" w:date="2023-04-27T22:11:00Z">
              <w:r w:rsidRPr="001B7F35" w:rsidDel="0002061F">
                <w:rPr>
                  <w:rFonts w:ascii="Times New Roman" w:hAnsi="Times New Roman"/>
                  <w:color w:val="111111"/>
                  <w:sz w:val="26"/>
                  <w:szCs w:val="26"/>
                </w:rPr>
                <w:delText>ai nạn giao thông đường bộ (Road Accidents)</w:delText>
              </w:r>
            </w:del>
          </w:p>
        </w:tc>
        <w:tc>
          <w:tcPr>
            <w:tcW w:w="1530" w:type="dxa"/>
            <w:tcPrChange w:id="583" w:author="Ngoc Le Van Truong" w:date="2023-04-28T09:47:00Z">
              <w:tcPr>
                <w:tcW w:w="246" w:type="dxa"/>
              </w:tcPr>
            </w:tcPrChange>
          </w:tcPr>
          <w:p w14:paraId="38BAE6A5" w14:textId="42F92571" w:rsidR="00E4669B" w:rsidRPr="001B7F35" w:rsidDel="0002061F" w:rsidRDefault="00E4669B" w:rsidP="001B7F35">
            <w:pPr>
              <w:spacing w:before="60"/>
              <w:jc w:val="both"/>
              <w:rPr>
                <w:del w:id="584" w:author="admin" w:date="2023-04-27T22:11:00Z"/>
                <w:rFonts w:ascii="Times New Roman" w:hAnsi="Times New Roman"/>
                <w:color w:val="111111"/>
                <w:sz w:val="26"/>
                <w:szCs w:val="26"/>
              </w:rPr>
            </w:pPr>
          </w:p>
        </w:tc>
        <w:tc>
          <w:tcPr>
            <w:tcW w:w="1440" w:type="dxa"/>
            <w:tcPrChange w:id="585" w:author="Ngoc Le Van Truong" w:date="2023-04-28T09:47:00Z">
              <w:tcPr>
                <w:tcW w:w="1539" w:type="dxa"/>
              </w:tcPr>
            </w:tcPrChange>
          </w:tcPr>
          <w:p w14:paraId="752F138B" w14:textId="6B1E45E0" w:rsidR="00E4669B" w:rsidRPr="001B7F35" w:rsidDel="0002061F" w:rsidRDefault="00E4669B" w:rsidP="001B7F35">
            <w:pPr>
              <w:spacing w:before="60"/>
              <w:jc w:val="both"/>
              <w:rPr>
                <w:del w:id="586" w:author="admin" w:date="2023-04-27T22:11:00Z"/>
                <w:rFonts w:ascii="Times New Roman" w:hAnsi="Times New Roman"/>
                <w:color w:val="111111"/>
                <w:sz w:val="26"/>
                <w:szCs w:val="26"/>
              </w:rPr>
            </w:pPr>
          </w:p>
        </w:tc>
        <w:tc>
          <w:tcPr>
            <w:tcW w:w="1440" w:type="dxa"/>
            <w:tcPrChange w:id="587" w:author="Ngoc Le Van Truong" w:date="2023-04-28T09:47:00Z">
              <w:tcPr>
                <w:tcW w:w="1401" w:type="dxa"/>
                <w:gridSpan w:val="2"/>
              </w:tcPr>
            </w:tcPrChange>
          </w:tcPr>
          <w:p w14:paraId="2A0D9FE7" w14:textId="036B9CD0" w:rsidR="00E4669B" w:rsidRPr="001B7F35" w:rsidDel="0002061F" w:rsidRDefault="00E4669B" w:rsidP="001B7F35">
            <w:pPr>
              <w:spacing w:before="60"/>
              <w:jc w:val="both"/>
              <w:rPr>
                <w:del w:id="588" w:author="admin" w:date="2023-04-27T22:11:00Z"/>
                <w:rFonts w:ascii="Times New Roman" w:hAnsi="Times New Roman"/>
                <w:color w:val="111111"/>
                <w:sz w:val="26"/>
                <w:szCs w:val="26"/>
              </w:rPr>
            </w:pPr>
          </w:p>
        </w:tc>
      </w:tr>
      <w:tr w:rsidR="004D4115" w:rsidRPr="001B7F35" w:rsidDel="0002061F" w14:paraId="46C81590" w14:textId="08AB95E9" w:rsidTr="006663AD">
        <w:trPr>
          <w:del w:id="589" w:author="admin" w:date="2023-04-27T22:11:00Z"/>
          <w:trPrChange w:id="590" w:author="Ngoc Le Van Truong" w:date="2023-04-28T09:47:00Z">
            <w:trPr>
              <w:gridBefore w:val="1"/>
              <w:gridAfter w:val="0"/>
            </w:trPr>
          </w:trPrChange>
        </w:trPr>
        <w:tc>
          <w:tcPr>
            <w:tcW w:w="630" w:type="dxa"/>
            <w:tcPrChange w:id="591" w:author="Ngoc Le Van Truong" w:date="2023-04-28T09:47:00Z">
              <w:tcPr>
                <w:tcW w:w="572" w:type="dxa"/>
                <w:gridSpan w:val="2"/>
              </w:tcPr>
            </w:tcPrChange>
          </w:tcPr>
          <w:p w14:paraId="37B19DFB" w14:textId="01A25D3E" w:rsidR="00E4669B" w:rsidRPr="001B7F35" w:rsidDel="0002061F" w:rsidRDefault="00E4669B" w:rsidP="00CD2F58">
            <w:pPr>
              <w:pStyle w:val="ListParagraph"/>
              <w:numPr>
                <w:ilvl w:val="0"/>
                <w:numId w:val="37"/>
              </w:numPr>
              <w:spacing w:before="60"/>
              <w:contextualSpacing w:val="0"/>
              <w:jc w:val="both"/>
              <w:rPr>
                <w:del w:id="592" w:author="admin" w:date="2023-04-27T22:11:00Z"/>
                <w:rFonts w:ascii="Times New Roman" w:hAnsi="Times New Roman"/>
                <w:color w:val="111111"/>
                <w:sz w:val="26"/>
                <w:szCs w:val="26"/>
              </w:rPr>
            </w:pPr>
          </w:p>
        </w:tc>
        <w:tc>
          <w:tcPr>
            <w:tcW w:w="4770" w:type="dxa"/>
            <w:tcPrChange w:id="593" w:author="Ngoc Le Van Truong" w:date="2023-04-28T09:47:00Z">
              <w:tcPr>
                <w:tcW w:w="5327" w:type="dxa"/>
              </w:tcPr>
            </w:tcPrChange>
          </w:tcPr>
          <w:p w14:paraId="340682DF" w14:textId="6998AED4" w:rsidR="00E4669B" w:rsidRPr="001B7F35" w:rsidDel="0002061F" w:rsidRDefault="00E4669B">
            <w:pPr>
              <w:spacing w:before="60"/>
              <w:jc w:val="both"/>
              <w:rPr>
                <w:del w:id="594" w:author="admin" w:date="2023-04-27T22:11:00Z"/>
                <w:rFonts w:ascii="Times New Roman" w:hAnsi="Times New Roman"/>
                <w:color w:val="111111"/>
                <w:sz w:val="26"/>
                <w:szCs w:val="26"/>
              </w:rPr>
            </w:pPr>
            <w:del w:id="595" w:author="admin" w:date="2023-04-27T22:11:00Z">
              <w:r w:rsidRPr="001B7F35" w:rsidDel="0002061F">
                <w:rPr>
                  <w:rFonts w:ascii="Times New Roman" w:hAnsi="Times New Roman"/>
                  <w:color w:val="111111"/>
                  <w:sz w:val="26"/>
                  <w:szCs w:val="26"/>
                </w:rPr>
                <w:delText>Bệnh/biến cố tim mạch (cardiovascular Events)</w:delText>
              </w:r>
            </w:del>
          </w:p>
        </w:tc>
        <w:tc>
          <w:tcPr>
            <w:tcW w:w="1530" w:type="dxa"/>
            <w:tcPrChange w:id="596" w:author="Ngoc Le Van Truong" w:date="2023-04-28T09:47:00Z">
              <w:tcPr>
                <w:tcW w:w="246" w:type="dxa"/>
              </w:tcPr>
            </w:tcPrChange>
          </w:tcPr>
          <w:p w14:paraId="78D772EF" w14:textId="2177F620" w:rsidR="00E4669B" w:rsidRPr="001B7F35" w:rsidDel="0002061F" w:rsidRDefault="00E4669B" w:rsidP="001B7F35">
            <w:pPr>
              <w:spacing w:before="60"/>
              <w:jc w:val="both"/>
              <w:rPr>
                <w:del w:id="597" w:author="admin" w:date="2023-04-27T22:11:00Z"/>
                <w:rFonts w:ascii="Times New Roman" w:hAnsi="Times New Roman"/>
                <w:color w:val="111111"/>
                <w:sz w:val="26"/>
                <w:szCs w:val="26"/>
              </w:rPr>
            </w:pPr>
          </w:p>
        </w:tc>
        <w:tc>
          <w:tcPr>
            <w:tcW w:w="1440" w:type="dxa"/>
            <w:tcPrChange w:id="598" w:author="Ngoc Le Van Truong" w:date="2023-04-28T09:47:00Z">
              <w:tcPr>
                <w:tcW w:w="1539" w:type="dxa"/>
              </w:tcPr>
            </w:tcPrChange>
          </w:tcPr>
          <w:p w14:paraId="7C61376D" w14:textId="1229EDD0" w:rsidR="00E4669B" w:rsidRPr="001B7F35" w:rsidDel="0002061F" w:rsidRDefault="00E4669B" w:rsidP="001B7F35">
            <w:pPr>
              <w:spacing w:before="60"/>
              <w:jc w:val="both"/>
              <w:rPr>
                <w:del w:id="599" w:author="admin" w:date="2023-04-27T22:11:00Z"/>
                <w:rFonts w:ascii="Times New Roman" w:hAnsi="Times New Roman"/>
                <w:color w:val="111111"/>
                <w:sz w:val="26"/>
                <w:szCs w:val="26"/>
              </w:rPr>
            </w:pPr>
          </w:p>
        </w:tc>
        <w:tc>
          <w:tcPr>
            <w:tcW w:w="1440" w:type="dxa"/>
            <w:tcPrChange w:id="600" w:author="Ngoc Le Van Truong" w:date="2023-04-28T09:47:00Z">
              <w:tcPr>
                <w:tcW w:w="1401" w:type="dxa"/>
                <w:gridSpan w:val="2"/>
              </w:tcPr>
            </w:tcPrChange>
          </w:tcPr>
          <w:p w14:paraId="38985380" w14:textId="6D950346" w:rsidR="00E4669B" w:rsidRPr="001B7F35" w:rsidDel="0002061F" w:rsidRDefault="00E4669B" w:rsidP="001B7F35">
            <w:pPr>
              <w:spacing w:before="60"/>
              <w:jc w:val="both"/>
              <w:rPr>
                <w:del w:id="601" w:author="admin" w:date="2023-04-27T22:11:00Z"/>
                <w:rFonts w:ascii="Times New Roman" w:hAnsi="Times New Roman"/>
                <w:color w:val="111111"/>
                <w:sz w:val="26"/>
                <w:szCs w:val="26"/>
              </w:rPr>
            </w:pPr>
          </w:p>
        </w:tc>
      </w:tr>
      <w:tr w:rsidR="004D4115" w:rsidRPr="001B7F35" w:rsidDel="0002061F" w14:paraId="4427229C" w14:textId="41EBD863" w:rsidTr="006663AD">
        <w:trPr>
          <w:del w:id="602" w:author="admin" w:date="2023-04-27T22:11:00Z"/>
          <w:trPrChange w:id="603" w:author="Ngoc Le Van Truong" w:date="2023-04-28T09:47:00Z">
            <w:trPr>
              <w:gridBefore w:val="1"/>
              <w:gridAfter w:val="0"/>
            </w:trPr>
          </w:trPrChange>
        </w:trPr>
        <w:tc>
          <w:tcPr>
            <w:tcW w:w="630" w:type="dxa"/>
            <w:tcPrChange w:id="604" w:author="Ngoc Le Van Truong" w:date="2023-04-28T09:47:00Z">
              <w:tcPr>
                <w:tcW w:w="572" w:type="dxa"/>
                <w:gridSpan w:val="2"/>
              </w:tcPr>
            </w:tcPrChange>
          </w:tcPr>
          <w:p w14:paraId="04F01AC5" w14:textId="39A2BA53" w:rsidR="00E4669B" w:rsidRPr="001B7F35" w:rsidDel="0002061F" w:rsidRDefault="00E4669B" w:rsidP="00CD2F58">
            <w:pPr>
              <w:pStyle w:val="ListParagraph"/>
              <w:numPr>
                <w:ilvl w:val="0"/>
                <w:numId w:val="37"/>
              </w:numPr>
              <w:spacing w:before="60"/>
              <w:contextualSpacing w:val="0"/>
              <w:jc w:val="both"/>
              <w:rPr>
                <w:del w:id="605" w:author="admin" w:date="2023-04-27T22:11:00Z"/>
                <w:rFonts w:ascii="Times New Roman" w:hAnsi="Times New Roman"/>
                <w:color w:val="111111"/>
                <w:sz w:val="26"/>
                <w:szCs w:val="26"/>
              </w:rPr>
            </w:pPr>
          </w:p>
        </w:tc>
        <w:tc>
          <w:tcPr>
            <w:tcW w:w="4770" w:type="dxa"/>
            <w:tcPrChange w:id="606" w:author="Ngoc Le Van Truong" w:date="2023-04-28T09:47:00Z">
              <w:tcPr>
                <w:tcW w:w="5327" w:type="dxa"/>
              </w:tcPr>
            </w:tcPrChange>
          </w:tcPr>
          <w:p w14:paraId="0A3FA8CC" w14:textId="5F3D0636" w:rsidR="00E4669B" w:rsidRPr="001B7F35" w:rsidDel="0002061F" w:rsidRDefault="00E4669B" w:rsidP="001B7F35">
            <w:pPr>
              <w:spacing w:before="60"/>
              <w:jc w:val="both"/>
              <w:rPr>
                <w:del w:id="607" w:author="admin" w:date="2023-04-27T22:11:00Z"/>
                <w:rFonts w:ascii="Times New Roman" w:hAnsi="Times New Roman"/>
                <w:color w:val="111111"/>
                <w:sz w:val="26"/>
                <w:szCs w:val="26"/>
              </w:rPr>
            </w:pPr>
            <w:del w:id="608" w:author="admin" w:date="2023-04-27T22:11:00Z">
              <w:r w:rsidRPr="001B7F35" w:rsidDel="0002061F">
                <w:rPr>
                  <w:rFonts w:ascii="Times New Roman" w:hAnsi="Times New Roman"/>
                  <w:color w:val="111111"/>
                  <w:sz w:val="26"/>
                  <w:szCs w:val="26"/>
                </w:rPr>
                <w:delText>Bệnh nội khoa (Internal Diseases)</w:delText>
              </w:r>
            </w:del>
          </w:p>
        </w:tc>
        <w:tc>
          <w:tcPr>
            <w:tcW w:w="1530" w:type="dxa"/>
            <w:tcPrChange w:id="609" w:author="Ngoc Le Van Truong" w:date="2023-04-28T09:47:00Z">
              <w:tcPr>
                <w:tcW w:w="246" w:type="dxa"/>
              </w:tcPr>
            </w:tcPrChange>
          </w:tcPr>
          <w:p w14:paraId="473B5A8C" w14:textId="4324223B" w:rsidR="00E4669B" w:rsidRPr="001B7F35" w:rsidDel="0002061F" w:rsidRDefault="00E4669B" w:rsidP="001B7F35">
            <w:pPr>
              <w:spacing w:before="60"/>
              <w:jc w:val="both"/>
              <w:rPr>
                <w:del w:id="610" w:author="admin" w:date="2023-04-27T22:11:00Z"/>
                <w:rFonts w:ascii="Times New Roman" w:hAnsi="Times New Roman"/>
                <w:color w:val="111111"/>
                <w:sz w:val="26"/>
                <w:szCs w:val="26"/>
              </w:rPr>
            </w:pPr>
          </w:p>
        </w:tc>
        <w:tc>
          <w:tcPr>
            <w:tcW w:w="1440" w:type="dxa"/>
            <w:tcPrChange w:id="611" w:author="Ngoc Le Van Truong" w:date="2023-04-28T09:47:00Z">
              <w:tcPr>
                <w:tcW w:w="1539" w:type="dxa"/>
              </w:tcPr>
            </w:tcPrChange>
          </w:tcPr>
          <w:p w14:paraId="4B0D8ECA" w14:textId="5C41F864" w:rsidR="00E4669B" w:rsidRPr="001B7F35" w:rsidDel="0002061F" w:rsidRDefault="00E4669B" w:rsidP="001B7F35">
            <w:pPr>
              <w:spacing w:before="60"/>
              <w:jc w:val="both"/>
              <w:rPr>
                <w:del w:id="612" w:author="admin" w:date="2023-04-27T22:11:00Z"/>
                <w:rFonts w:ascii="Times New Roman" w:hAnsi="Times New Roman"/>
                <w:color w:val="111111"/>
                <w:sz w:val="26"/>
                <w:szCs w:val="26"/>
              </w:rPr>
            </w:pPr>
          </w:p>
        </w:tc>
        <w:tc>
          <w:tcPr>
            <w:tcW w:w="1440" w:type="dxa"/>
            <w:tcPrChange w:id="613" w:author="Ngoc Le Van Truong" w:date="2023-04-28T09:47:00Z">
              <w:tcPr>
                <w:tcW w:w="1401" w:type="dxa"/>
                <w:gridSpan w:val="2"/>
              </w:tcPr>
            </w:tcPrChange>
          </w:tcPr>
          <w:p w14:paraId="622BC4BB" w14:textId="69E2EEB0" w:rsidR="00E4669B" w:rsidRPr="001B7F35" w:rsidDel="0002061F" w:rsidRDefault="00E4669B" w:rsidP="001B7F35">
            <w:pPr>
              <w:spacing w:before="60"/>
              <w:jc w:val="both"/>
              <w:rPr>
                <w:del w:id="614" w:author="admin" w:date="2023-04-27T22:11:00Z"/>
                <w:rFonts w:ascii="Times New Roman" w:hAnsi="Times New Roman"/>
                <w:color w:val="111111"/>
                <w:sz w:val="26"/>
                <w:szCs w:val="26"/>
              </w:rPr>
            </w:pPr>
          </w:p>
        </w:tc>
      </w:tr>
      <w:tr w:rsidR="004D4115" w:rsidRPr="001B7F35" w:rsidDel="0002061F" w14:paraId="539F752A" w14:textId="197A87F2" w:rsidTr="006663AD">
        <w:trPr>
          <w:del w:id="615" w:author="admin" w:date="2023-04-27T22:11:00Z"/>
          <w:trPrChange w:id="616" w:author="Ngoc Le Van Truong" w:date="2023-04-28T09:47:00Z">
            <w:trPr>
              <w:gridBefore w:val="1"/>
              <w:gridAfter w:val="0"/>
            </w:trPr>
          </w:trPrChange>
        </w:trPr>
        <w:tc>
          <w:tcPr>
            <w:tcW w:w="630" w:type="dxa"/>
            <w:tcPrChange w:id="617" w:author="Ngoc Le Van Truong" w:date="2023-04-28T09:47:00Z">
              <w:tcPr>
                <w:tcW w:w="572" w:type="dxa"/>
                <w:gridSpan w:val="2"/>
              </w:tcPr>
            </w:tcPrChange>
          </w:tcPr>
          <w:p w14:paraId="2C678AFF" w14:textId="0FD930E0" w:rsidR="00E4669B" w:rsidRPr="001B7F35" w:rsidDel="0002061F" w:rsidRDefault="00E4669B" w:rsidP="00CD2F58">
            <w:pPr>
              <w:pStyle w:val="ListParagraph"/>
              <w:numPr>
                <w:ilvl w:val="0"/>
                <w:numId w:val="37"/>
              </w:numPr>
              <w:spacing w:before="60"/>
              <w:contextualSpacing w:val="0"/>
              <w:jc w:val="both"/>
              <w:rPr>
                <w:del w:id="618" w:author="admin" w:date="2023-04-27T22:11:00Z"/>
                <w:rFonts w:ascii="Times New Roman" w:hAnsi="Times New Roman"/>
                <w:color w:val="111111"/>
                <w:sz w:val="26"/>
                <w:szCs w:val="26"/>
              </w:rPr>
            </w:pPr>
          </w:p>
        </w:tc>
        <w:tc>
          <w:tcPr>
            <w:tcW w:w="4770" w:type="dxa"/>
            <w:tcPrChange w:id="619" w:author="Ngoc Le Van Truong" w:date="2023-04-28T09:47:00Z">
              <w:tcPr>
                <w:tcW w:w="5327" w:type="dxa"/>
              </w:tcPr>
            </w:tcPrChange>
          </w:tcPr>
          <w:p w14:paraId="1B4C27B0" w14:textId="71B1F062" w:rsidR="00E4669B" w:rsidRPr="001B7F35" w:rsidDel="0002061F" w:rsidRDefault="00E4669B" w:rsidP="001B7F35">
            <w:pPr>
              <w:spacing w:before="60"/>
              <w:jc w:val="both"/>
              <w:rPr>
                <w:del w:id="620" w:author="admin" w:date="2023-04-27T22:11:00Z"/>
                <w:rFonts w:ascii="Times New Roman" w:hAnsi="Times New Roman"/>
                <w:color w:val="111111"/>
                <w:sz w:val="26"/>
                <w:szCs w:val="26"/>
              </w:rPr>
            </w:pPr>
            <w:del w:id="621" w:author="admin" w:date="2023-04-27T22:11:00Z">
              <w:r w:rsidRPr="001B7F35" w:rsidDel="0002061F">
                <w:rPr>
                  <w:rFonts w:ascii="Times New Roman" w:hAnsi="Times New Roman"/>
                  <w:color w:val="111111"/>
                  <w:sz w:val="26"/>
                  <w:szCs w:val="26"/>
                </w:rPr>
                <w:delText>Hôn mê (Coma)</w:delText>
              </w:r>
            </w:del>
          </w:p>
        </w:tc>
        <w:tc>
          <w:tcPr>
            <w:tcW w:w="1530" w:type="dxa"/>
            <w:tcPrChange w:id="622" w:author="Ngoc Le Van Truong" w:date="2023-04-28T09:47:00Z">
              <w:tcPr>
                <w:tcW w:w="246" w:type="dxa"/>
              </w:tcPr>
            </w:tcPrChange>
          </w:tcPr>
          <w:p w14:paraId="539B569D" w14:textId="525FDB28" w:rsidR="00E4669B" w:rsidRPr="001B7F35" w:rsidDel="0002061F" w:rsidRDefault="00E4669B" w:rsidP="001B7F35">
            <w:pPr>
              <w:spacing w:before="60"/>
              <w:jc w:val="both"/>
              <w:rPr>
                <w:del w:id="623" w:author="admin" w:date="2023-04-27T22:11:00Z"/>
                <w:rFonts w:ascii="Times New Roman" w:hAnsi="Times New Roman"/>
                <w:color w:val="111111"/>
                <w:sz w:val="26"/>
                <w:szCs w:val="26"/>
              </w:rPr>
            </w:pPr>
          </w:p>
        </w:tc>
        <w:tc>
          <w:tcPr>
            <w:tcW w:w="1440" w:type="dxa"/>
            <w:tcPrChange w:id="624" w:author="Ngoc Le Van Truong" w:date="2023-04-28T09:47:00Z">
              <w:tcPr>
                <w:tcW w:w="1539" w:type="dxa"/>
              </w:tcPr>
            </w:tcPrChange>
          </w:tcPr>
          <w:p w14:paraId="0956B069" w14:textId="42677B9A" w:rsidR="00E4669B" w:rsidRPr="001B7F35" w:rsidDel="0002061F" w:rsidRDefault="00E4669B" w:rsidP="001B7F35">
            <w:pPr>
              <w:spacing w:before="60"/>
              <w:jc w:val="both"/>
              <w:rPr>
                <w:del w:id="625" w:author="admin" w:date="2023-04-27T22:11:00Z"/>
                <w:rFonts w:ascii="Times New Roman" w:hAnsi="Times New Roman"/>
                <w:color w:val="111111"/>
                <w:sz w:val="26"/>
                <w:szCs w:val="26"/>
              </w:rPr>
            </w:pPr>
          </w:p>
        </w:tc>
        <w:tc>
          <w:tcPr>
            <w:tcW w:w="1440" w:type="dxa"/>
            <w:tcPrChange w:id="626" w:author="Ngoc Le Van Truong" w:date="2023-04-28T09:47:00Z">
              <w:tcPr>
                <w:tcW w:w="1401" w:type="dxa"/>
                <w:gridSpan w:val="2"/>
              </w:tcPr>
            </w:tcPrChange>
          </w:tcPr>
          <w:p w14:paraId="5DBA6AC8" w14:textId="16FD9645" w:rsidR="00E4669B" w:rsidRPr="001B7F35" w:rsidDel="0002061F" w:rsidRDefault="00E4669B" w:rsidP="001B7F35">
            <w:pPr>
              <w:spacing w:before="60"/>
              <w:jc w:val="both"/>
              <w:rPr>
                <w:del w:id="627" w:author="admin" w:date="2023-04-27T22:11:00Z"/>
                <w:rFonts w:ascii="Times New Roman" w:hAnsi="Times New Roman"/>
                <w:color w:val="111111"/>
                <w:sz w:val="26"/>
                <w:szCs w:val="26"/>
              </w:rPr>
            </w:pPr>
          </w:p>
        </w:tc>
      </w:tr>
      <w:tr w:rsidR="004D4115" w:rsidRPr="001B7F35" w:rsidDel="0002061F" w14:paraId="045BBBFF" w14:textId="7122DE6C" w:rsidTr="006663AD">
        <w:trPr>
          <w:del w:id="628" w:author="admin" w:date="2023-04-27T22:11:00Z"/>
          <w:trPrChange w:id="629" w:author="Ngoc Le Van Truong" w:date="2023-04-28T09:47:00Z">
            <w:trPr>
              <w:gridBefore w:val="1"/>
              <w:gridAfter w:val="0"/>
            </w:trPr>
          </w:trPrChange>
        </w:trPr>
        <w:tc>
          <w:tcPr>
            <w:tcW w:w="630" w:type="dxa"/>
            <w:tcPrChange w:id="630" w:author="Ngoc Le Van Truong" w:date="2023-04-28T09:47:00Z">
              <w:tcPr>
                <w:tcW w:w="572" w:type="dxa"/>
                <w:gridSpan w:val="2"/>
              </w:tcPr>
            </w:tcPrChange>
          </w:tcPr>
          <w:p w14:paraId="275EA56D" w14:textId="0CBE0F35" w:rsidR="00E4669B" w:rsidRPr="001B7F35" w:rsidDel="0002061F" w:rsidRDefault="00E4669B" w:rsidP="00CD2F58">
            <w:pPr>
              <w:pStyle w:val="ListParagraph"/>
              <w:numPr>
                <w:ilvl w:val="0"/>
                <w:numId w:val="37"/>
              </w:numPr>
              <w:spacing w:before="60"/>
              <w:contextualSpacing w:val="0"/>
              <w:jc w:val="both"/>
              <w:rPr>
                <w:del w:id="631" w:author="admin" w:date="2023-04-27T22:11:00Z"/>
                <w:rFonts w:ascii="Times New Roman" w:hAnsi="Times New Roman"/>
                <w:color w:val="111111"/>
                <w:sz w:val="26"/>
                <w:szCs w:val="26"/>
              </w:rPr>
            </w:pPr>
          </w:p>
        </w:tc>
        <w:tc>
          <w:tcPr>
            <w:tcW w:w="4770" w:type="dxa"/>
            <w:tcPrChange w:id="632" w:author="Ngoc Le Van Truong" w:date="2023-04-28T09:47:00Z">
              <w:tcPr>
                <w:tcW w:w="5327" w:type="dxa"/>
              </w:tcPr>
            </w:tcPrChange>
          </w:tcPr>
          <w:p w14:paraId="74FCFFEA" w14:textId="046CFCB2" w:rsidR="00E4669B" w:rsidRPr="001B7F35" w:rsidDel="0002061F" w:rsidRDefault="00E4669B" w:rsidP="001B7F35">
            <w:pPr>
              <w:spacing w:before="60"/>
              <w:jc w:val="both"/>
              <w:rPr>
                <w:del w:id="633" w:author="admin" w:date="2023-04-27T22:11:00Z"/>
                <w:rFonts w:ascii="Times New Roman" w:hAnsi="Times New Roman"/>
                <w:color w:val="111111"/>
                <w:sz w:val="26"/>
                <w:szCs w:val="26"/>
              </w:rPr>
            </w:pPr>
            <w:del w:id="634" w:author="admin" w:date="2023-04-27T22:11:00Z">
              <w:r w:rsidRPr="001B7F35" w:rsidDel="0002061F">
                <w:rPr>
                  <w:rFonts w:ascii="Times New Roman" w:hAnsi="Times New Roman"/>
                  <w:color w:val="111111"/>
                  <w:sz w:val="26"/>
                  <w:szCs w:val="26"/>
                </w:rPr>
                <w:delText>Rối loạn về hô hấp (Respiratory Disorders)</w:delText>
              </w:r>
            </w:del>
          </w:p>
        </w:tc>
        <w:tc>
          <w:tcPr>
            <w:tcW w:w="1530" w:type="dxa"/>
            <w:tcPrChange w:id="635" w:author="Ngoc Le Van Truong" w:date="2023-04-28T09:47:00Z">
              <w:tcPr>
                <w:tcW w:w="246" w:type="dxa"/>
              </w:tcPr>
            </w:tcPrChange>
          </w:tcPr>
          <w:p w14:paraId="28F2B27D" w14:textId="6426FA39" w:rsidR="00E4669B" w:rsidRPr="001B7F35" w:rsidDel="0002061F" w:rsidRDefault="00E4669B" w:rsidP="001B7F35">
            <w:pPr>
              <w:spacing w:before="60"/>
              <w:jc w:val="both"/>
              <w:rPr>
                <w:del w:id="636" w:author="admin" w:date="2023-04-27T22:11:00Z"/>
                <w:rFonts w:ascii="Times New Roman" w:hAnsi="Times New Roman"/>
                <w:color w:val="111111"/>
                <w:sz w:val="26"/>
                <w:szCs w:val="26"/>
              </w:rPr>
            </w:pPr>
          </w:p>
        </w:tc>
        <w:tc>
          <w:tcPr>
            <w:tcW w:w="1440" w:type="dxa"/>
            <w:tcPrChange w:id="637" w:author="Ngoc Le Van Truong" w:date="2023-04-28T09:47:00Z">
              <w:tcPr>
                <w:tcW w:w="1539" w:type="dxa"/>
              </w:tcPr>
            </w:tcPrChange>
          </w:tcPr>
          <w:p w14:paraId="01B63045" w14:textId="465A5A70" w:rsidR="00E4669B" w:rsidRPr="001B7F35" w:rsidDel="0002061F" w:rsidRDefault="00E4669B" w:rsidP="001B7F35">
            <w:pPr>
              <w:spacing w:before="60"/>
              <w:jc w:val="both"/>
              <w:rPr>
                <w:del w:id="638" w:author="admin" w:date="2023-04-27T22:11:00Z"/>
                <w:rFonts w:ascii="Times New Roman" w:hAnsi="Times New Roman"/>
                <w:color w:val="111111"/>
                <w:sz w:val="26"/>
                <w:szCs w:val="26"/>
              </w:rPr>
            </w:pPr>
          </w:p>
        </w:tc>
        <w:tc>
          <w:tcPr>
            <w:tcW w:w="1440" w:type="dxa"/>
            <w:tcPrChange w:id="639" w:author="Ngoc Le Van Truong" w:date="2023-04-28T09:47:00Z">
              <w:tcPr>
                <w:tcW w:w="1401" w:type="dxa"/>
                <w:gridSpan w:val="2"/>
              </w:tcPr>
            </w:tcPrChange>
          </w:tcPr>
          <w:p w14:paraId="456665C9" w14:textId="134C4C96" w:rsidR="00E4669B" w:rsidRPr="001B7F35" w:rsidDel="0002061F" w:rsidRDefault="00E4669B" w:rsidP="001B7F35">
            <w:pPr>
              <w:spacing w:before="60"/>
              <w:jc w:val="both"/>
              <w:rPr>
                <w:del w:id="640" w:author="admin" w:date="2023-04-27T22:11:00Z"/>
                <w:rFonts w:ascii="Times New Roman" w:hAnsi="Times New Roman"/>
                <w:color w:val="111111"/>
                <w:sz w:val="26"/>
                <w:szCs w:val="26"/>
              </w:rPr>
            </w:pPr>
          </w:p>
        </w:tc>
      </w:tr>
      <w:tr w:rsidR="004D4115" w:rsidRPr="001B7F35" w:rsidDel="0002061F" w14:paraId="4E554063" w14:textId="6CDA51CF" w:rsidTr="006663AD">
        <w:trPr>
          <w:del w:id="641" w:author="admin" w:date="2023-04-27T22:11:00Z"/>
          <w:trPrChange w:id="642" w:author="Ngoc Le Van Truong" w:date="2023-04-28T09:47:00Z">
            <w:trPr>
              <w:gridBefore w:val="1"/>
              <w:gridAfter w:val="0"/>
            </w:trPr>
          </w:trPrChange>
        </w:trPr>
        <w:tc>
          <w:tcPr>
            <w:tcW w:w="630" w:type="dxa"/>
            <w:tcPrChange w:id="643" w:author="Ngoc Le Van Truong" w:date="2023-04-28T09:47:00Z">
              <w:tcPr>
                <w:tcW w:w="572" w:type="dxa"/>
                <w:gridSpan w:val="2"/>
              </w:tcPr>
            </w:tcPrChange>
          </w:tcPr>
          <w:p w14:paraId="4E47E64D" w14:textId="61BBBD75" w:rsidR="00E4669B" w:rsidRPr="001B7F35" w:rsidDel="0002061F" w:rsidRDefault="00E4669B" w:rsidP="00CD2F58">
            <w:pPr>
              <w:pStyle w:val="ListParagraph"/>
              <w:numPr>
                <w:ilvl w:val="0"/>
                <w:numId w:val="37"/>
              </w:numPr>
              <w:spacing w:before="60"/>
              <w:contextualSpacing w:val="0"/>
              <w:jc w:val="both"/>
              <w:rPr>
                <w:del w:id="644" w:author="admin" w:date="2023-04-27T22:11:00Z"/>
                <w:rFonts w:ascii="Times New Roman" w:hAnsi="Times New Roman"/>
                <w:color w:val="111111"/>
                <w:sz w:val="26"/>
                <w:szCs w:val="26"/>
              </w:rPr>
            </w:pPr>
          </w:p>
        </w:tc>
        <w:tc>
          <w:tcPr>
            <w:tcW w:w="4770" w:type="dxa"/>
            <w:tcPrChange w:id="645" w:author="Ngoc Le Van Truong" w:date="2023-04-28T09:47:00Z">
              <w:tcPr>
                <w:tcW w:w="5327" w:type="dxa"/>
              </w:tcPr>
            </w:tcPrChange>
          </w:tcPr>
          <w:p w14:paraId="375AE872" w14:textId="557154AB" w:rsidR="00E4669B" w:rsidRPr="001B7F35" w:rsidDel="0002061F" w:rsidRDefault="00E4669B" w:rsidP="001B7F35">
            <w:pPr>
              <w:spacing w:before="60"/>
              <w:jc w:val="both"/>
              <w:rPr>
                <w:del w:id="646" w:author="admin" w:date="2023-04-27T22:11:00Z"/>
                <w:rFonts w:ascii="Times New Roman" w:hAnsi="Times New Roman"/>
                <w:color w:val="111111"/>
                <w:sz w:val="26"/>
                <w:szCs w:val="26"/>
              </w:rPr>
            </w:pPr>
            <w:del w:id="647" w:author="admin" w:date="2023-04-27T22:11:00Z">
              <w:r w:rsidRPr="001B7F35" w:rsidDel="0002061F">
                <w:rPr>
                  <w:rFonts w:ascii="Times New Roman" w:hAnsi="Times New Roman"/>
                  <w:color w:val="111111"/>
                  <w:sz w:val="26"/>
                  <w:szCs w:val="26"/>
                </w:rPr>
                <w:delText>Rối loạn về tâm thần kinh (Neuropsychiatric Disorders)</w:delText>
              </w:r>
            </w:del>
          </w:p>
        </w:tc>
        <w:tc>
          <w:tcPr>
            <w:tcW w:w="1530" w:type="dxa"/>
            <w:tcPrChange w:id="648" w:author="Ngoc Le Van Truong" w:date="2023-04-28T09:47:00Z">
              <w:tcPr>
                <w:tcW w:w="246" w:type="dxa"/>
              </w:tcPr>
            </w:tcPrChange>
          </w:tcPr>
          <w:p w14:paraId="35943A67" w14:textId="77CA0FF1" w:rsidR="00E4669B" w:rsidRPr="001B7F35" w:rsidDel="0002061F" w:rsidRDefault="00E4669B" w:rsidP="001B7F35">
            <w:pPr>
              <w:spacing w:before="60"/>
              <w:jc w:val="both"/>
              <w:rPr>
                <w:del w:id="649" w:author="admin" w:date="2023-04-27T22:11:00Z"/>
                <w:rFonts w:ascii="Times New Roman" w:hAnsi="Times New Roman"/>
                <w:color w:val="111111"/>
                <w:sz w:val="26"/>
                <w:szCs w:val="26"/>
              </w:rPr>
            </w:pPr>
          </w:p>
        </w:tc>
        <w:tc>
          <w:tcPr>
            <w:tcW w:w="1440" w:type="dxa"/>
            <w:tcPrChange w:id="650" w:author="Ngoc Le Van Truong" w:date="2023-04-28T09:47:00Z">
              <w:tcPr>
                <w:tcW w:w="1539" w:type="dxa"/>
              </w:tcPr>
            </w:tcPrChange>
          </w:tcPr>
          <w:p w14:paraId="129144DB" w14:textId="1DD27901" w:rsidR="00E4669B" w:rsidRPr="001B7F35" w:rsidDel="0002061F" w:rsidRDefault="00E4669B" w:rsidP="001B7F35">
            <w:pPr>
              <w:spacing w:before="60"/>
              <w:jc w:val="both"/>
              <w:rPr>
                <w:del w:id="651" w:author="admin" w:date="2023-04-27T22:11:00Z"/>
                <w:rFonts w:ascii="Times New Roman" w:hAnsi="Times New Roman"/>
                <w:color w:val="111111"/>
                <w:sz w:val="26"/>
                <w:szCs w:val="26"/>
              </w:rPr>
            </w:pPr>
          </w:p>
        </w:tc>
        <w:tc>
          <w:tcPr>
            <w:tcW w:w="1440" w:type="dxa"/>
            <w:tcPrChange w:id="652" w:author="Ngoc Le Van Truong" w:date="2023-04-28T09:47:00Z">
              <w:tcPr>
                <w:tcW w:w="1401" w:type="dxa"/>
                <w:gridSpan w:val="2"/>
              </w:tcPr>
            </w:tcPrChange>
          </w:tcPr>
          <w:p w14:paraId="6A0B4B51" w14:textId="2E78D6EF" w:rsidR="00E4669B" w:rsidRPr="001B7F35" w:rsidDel="0002061F" w:rsidRDefault="00E4669B" w:rsidP="001B7F35">
            <w:pPr>
              <w:spacing w:before="60"/>
              <w:jc w:val="both"/>
              <w:rPr>
                <w:del w:id="653" w:author="admin" w:date="2023-04-27T22:11:00Z"/>
                <w:rFonts w:ascii="Times New Roman" w:hAnsi="Times New Roman"/>
                <w:color w:val="111111"/>
                <w:sz w:val="26"/>
                <w:szCs w:val="26"/>
              </w:rPr>
            </w:pPr>
          </w:p>
        </w:tc>
      </w:tr>
      <w:tr w:rsidR="004D4115" w:rsidRPr="001B7F35" w:rsidDel="0002061F" w14:paraId="03E67363" w14:textId="17E076B7" w:rsidTr="006663AD">
        <w:trPr>
          <w:del w:id="654" w:author="admin" w:date="2023-04-27T22:11:00Z"/>
          <w:trPrChange w:id="655" w:author="Ngoc Le Van Truong" w:date="2023-04-28T09:47:00Z">
            <w:trPr>
              <w:gridBefore w:val="1"/>
              <w:gridAfter w:val="0"/>
            </w:trPr>
          </w:trPrChange>
        </w:trPr>
        <w:tc>
          <w:tcPr>
            <w:tcW w:w="630" w:type="dxa"/>
            <w:tcPrChange w:id="656" w:author="Ngoc Le Van Truong" w:date="2023-04-28T09:47:00Z">
              <w:tcPr>
                <w:tcW w:w="572" w:type="dxa"/>
                <w:gridSpan w:val="2"/>
              </w:tcPr>
            </w:tcPrChange>
          </w:tcPr>
          <w:p w14:paraId="3793E743" w14:textId="0E815AE1" w:rsidR="00E4669B" w:rsidRPr="001B7F35" w:rsidDel="0002061F" w:rsidRDefault="00E4669B" w:rsidP="00CD2F58">
            <w:pPr>
              <w:pStyle w:val="ListParagraph"/>
              <w:numPr>
                <w:ilvl w:val="0"/>
                <w:numId w:val="37"/>
              </w:numPr>
              <w:spacing w:before="60"/>
              <w:contextualSpacing w:val="0"/>
              <w:jc w:val="both"/>
              <w:rPr>
                <w:del w:id="657" w:author="admin" w:date="2023-04-27T22:11:00Z"/>
                <w:rFonts w:ascii="Times New Roman" w:hAnsi="Times New Roman"/>
                <w:color w:val="111111"/>
                <w:sz w:val="26"/>
                <w:szCs w:val="26"/>
              </w:rPr>
            </w:pPr>
          </w:p>
        </w:tc>
        <w:tc>
          <w:tcPr>
            <w:tcW w:w="4770" w:type="dxa"/>
            <w:tcPrChange w:id="658" w:author="Ngoc Le Van Truong" w:date="2023-04-28T09:47:00Z">
              <w:tcPr>
                <w:tcW w:w="5327" w:type="dxa"/>
              </w:tcPr>
            </w:tcPrChange>
          </w:tcPr>
          <w:p w14:paraId="401BD240" w14:textId="666B68F2" w:rsidR="00E4669B" w:rsidRPr="001B7F35" w:rsidDel="0002061F" w:rsidRDefault="00E4669B" w:rsidP="001B7F35">
            <w:pPr>
              <w:spacing w:before="60"/>
              <w:jc w:val="both"/>
              <w:rPr>
                <w:del w:id="659" w:author="admin" w:date="2023-04-27T22:11:00Z"/>
                <w:rFonts w:ascii="Times New Roman" w:hAnsi="Times New Roman"/>
                <w:color w:val="111111"/>
                <w:sz w:val="26"/>
                <w:szCs w:val="26"/>
              </w:rPr>
            </w:pPr>
            <w:del w:id="660" w:author="admin" w:date="2023-04-27T22:11:00Z">
              <w:r w:rsidRPr="001B7F35" w:rsidDel="0002061F">
                <w:rPr>
                  <w:rFonts w:ascii="Times New Roman" w:hAnsi="Times New Roman"/>
                  <w:color w:val="111111"/>
                  <w:sz w:val="26"/>
                  <w:szCs w:val="26"/>
                </w:rPr>
                <w:delText>Chấn thương (trauma)</w:delText>
              </w:r>
            </w:del>
          </w:p>
        </w:tc>
        <w:tc>
          <w:tcPr>
            <w:tcW w:w="1530" w:type="dxa"/>
            <w:tcPrChange w:id="661" w:author="Ngoc Le Van Truong" w:date="2023-04-28T09:47:00Z">
              <w:tcPr>
                <w:tcW w:w="246" w:type="dxa"/>
              </w:tcPr>
            </w:tcPrChange>
          </w:tcPr>
          <w:p w14:paraId="065DC416" w14:textId="41A5F9D6" w:rsidR="00E4669B" w:rsidRPr="001B7F35" w:rsidDel="0002061F" w:rsidRDefault="00E4669B" w:rsidP="001B7F35">
            <w:pPr>
              <w:spacing w:before="60"/>
              <w:jc w:val="both"/>
              <w:rPr>
                <w:del w:id="662" w:author="admin" w:date="2023-04-27T22:11:00Z"/>
                <w:rFonts w:ascii="Times New Roman" w:hAnsi="Times New Roman"/>
                <w:color w:val="111111"/>
                <w:sz w:val="26"/>
                <w:szCs w:val="26"/>
              </w:rPr>
            </w:pPr>
          </w:p>
        </w:tc>
        <w:tc>
          <w:tcPr>
            <w:tcW w:w="1440" w:type="dxa"/>
            <w:tcPrChange w:id="663" w:author="Ngoc Le Van Truong" w:date="2023-04-28T09:47:00Z">
              <w:tcPr>
                <w:tcW w:w="1539" w:type="dxa"/>
              </w:tcPr>
            </w:tcPrChange>
          </w:tcPr>
          <w:p w14:paraId="56382382" w14:textId="176E4C21" w:rsidR="00E4669B" w:rsidRPr="001B7F35" w:rsidDel="0002061F" w:rsidRDefault="00E4669B" w:rsidP="001B7F35">
            <w:pPr>
              <w:spacing w:before="60"/>
              <w:jc w:val="both"/>
              <w:rPr>
                <w:del w:id="664" w:author="admin" w:date="2023-04-27T22:11:00Z"/>
                <w:rFonts w:ascii="Times New Roman" w:hAnsi="Times New Roman"/>
                <w:color w:val="111111"/>
                <w:sz w:val="26"/>
                <w:szCs w:val="26"/>
              </w:rPr>
            </w:pPr>
          </w:p>
        </w:tc>
        <w:tc>
          <w:tcPr>
            <w:tcW w:w="1440" w:type="dxa"/>
            <w:tcPrChange w:id="665" w:author="Ngoc Le Van Truong" w:date="2023-04-28T09:47:00Z">
              <w:tcPr>
                <w:tcW w:w="1401" w:type="dxa"/>
                <w:gridSpan w:val="2"/>
              </w:tcPr>
            </w:tcPrChange>
          </w:tcPr>
          <w:p w14:paraId="42B70FD0" w14:textId="7D6B491A" w:rsidR="00E4669B" w:rsidRPr="001B7F35" w:rsidDel="0002061F" w:rsidRDefault="00E4669B" w:rsidP="001B7F35">
            <w:pPr>
              <w:spacing w:before="60"/>
              <w:jc w:val="both"/>
              <w:rPr>
                <w:del w:id="666" w:author="admin" w:date="2023-04-27T22:11:00Z"/>
                <w:rFonts w:ascii="Times New Roman" w:hAnsi="Times New Roman"/>
                <w:color w:val="111111"/>
                <w:sz w:val="26"/>
                <w:szCs w:val="26"/>
              </w:rPr>
            </w:pPr>
          </w:p>
        </w:tc>
      </w:tr>
      <w:tr w:rsidR="004D4115" w:rsidRPr="001B7F35" w:rsidDel="0002061F" w14:paraId="3A3D2FF5" w14:textId="316A37EC" w:rsidTr="006663AD">
        <w:trPr>
          <w:del w:id="667" w:author="admin" w:date="2023-04-27T22:11:00Z"/>
          <w:trPrChange w:id="668" w:author="Ngoc Le Van Truong" w:date="2023-04-28T09:47:00Z">
            <w:trPr>
              <w:gridBefore w:val="1"/>
              <w:gridAfter w:val="0"/>
            </w:trPr>
          </w:trPrChange>
        </w:trPr>
        <w:tc>
          <w:tcPr>
            <w:tcW w:w="630" w:type="dxa"/>
            <w:tcPrChange w:id="669" w:author="Ngoc Le Van Truong" w:date="2023-04-28T09:47:00Z">
              <w:tcPr>
                <w:tcW w:w="572" w:type="dxa"/>
                <w:gridSpan w:val="2"/>
              </w:tcPr>
            </w:tcPrChange>
          </w:tcPr>
          <w:p w14:paraId="3AE541C1" w14:textId="1936FF28" w:rsidR="00E4669B" w:rsidRPr="001B7F35" w:rsidDel="0002061F" w:rsidRDefault="00E4669B" w:rsidP="00CD2F58">
            <w:pPr>
              <w:pStyle w:val="ListParagraph"/>
              <w:numPr>
                <w:ilvl w:val="0"/>
                <w:numId w:val="37"/>
              </w:numPr>
              <w:spacing w:before="60"/>
              <w:contextualSpacing w:val="0"/>
              <w:jc w:val="both"/>
              <w:rPr>
                <w:del w:id="670" w:author="admin" w:date="2023-04-27T22:11:00Z"/>
                <w:rFonts w:ascii="Times New Roman" w:hAnsi="Times New Roman"/>
                <w:color w:val="111111"/>
                <w:sz w:val="26"/>
                <w:szCs w:val="26"/>
              </w:rPr>
            </w:pPr>
          </w:p>
        </w:tc>
        <w:tc>
          <w:tcPr>
            <w:tcW w:w="4770" w:type="dxa"/>
            <w:tcPrChange w:id="671" w:author="Ngoc Le Van Truong" w:date="2023-04-28T09:47:00Z">
              <w:tcPr>
                <w:tcW w:w="5327" w:type="dxa"/>
              </w:tcPr>
            </w:tcPrChange>
          </w:tcPr>
          <w:p w14:paraId="08186A13" w14:textId="62B1717C" w:rsidR="00E4669B" w:rsidRPr="001B7F35" w:rsidDel="0002061F" w:rsidRDefault="00E4669B" w:rsidP="001B7F35">
            <w:pPr>
              <w:spacing w:before="60"/>
              <w:jc w:val="both"/>
              <w:rPr>
                <w:del w:id="672" w:author="admin" w:date="2023-04-27T22:11:00Z"/>
                <w:rFonts w:ascii="Times New Roman" w:hAnsi="Times New Roman"/>
                <w:color w:val="111111"/>
                <w:sz w:val="26"/>
                <w:szCs w:val="26"/>
              </w:rPr>
            </w:pPr>
            <w:del w:id="673" w:author="admin" w:date="2023-04-27T22:11:00Z">
              <w:r w:rsidRPr="001B7F35" w:rsidDel="0002061F">
                <w:rPr>
                  <w:rFonts w:ascii="Times New Roman" w:hAnsi="Times New Roman"/>
                  <w:color w:val="111111"/>
                  <w:sz w:val="26"/>
                  <w:szCs w:val="26"/>
                </w:rPr>
                <w:delText>Đau</w:delText>
              </w:r>
            </w:del>
          </w:p>
        </w:tc>
        <w:tc>
          <w:tcPr>
            <w:tcW w:w="1530" w:type="dxa"/>
            <w:tcPrChange w:id="674" w:author="Ngoc Le Van Truong" w:date="2023-04-28T09:47:00Z">
              <w:tcPr>
                <w:tcW w:w="246" w:type="dxa"/>
              </w:tcPr>
            </w:tcPrChange>
          </w:tcPr>
          <w:p w14:paraId="2BAA1007" w14:textId="4C5B9CB4" w:rsidR="00E4669B" w:rsidRPr="001B7F35" w:rsidDel="0002061F" w:rsidRDefault="00E4669B" w:rsidP="001B7F35">
            <w:pPr>
              <w:spacing w:before="60"/>
              <w:jc w:val="both"/>
              <w:rPr>
                <w:del w:id="675" w:author="admin" w:date="2023-04-27T22:11:00Z"/>
                <w:rFonts w:ascii="Times New Roman" w:hAnsi="Times New Roman"/>
                <w:color w:val="111111"/>
                <w:sz w:val="26"/>
                <w:szCs w:val="26"/>
              </w:rPr>
            </w:pPr>
          </w:p>
        </w:tc>
        <w:tc>
          <w:tcPr>
            <w:tcW w:w="1440" w:type="dxa"/>
            <w:tcPrChange w:id="676" w:author="Ngoc Le Van Truong" w:date="2023-04-28T09:47:00Z">
              <w:tcPr>
                <w:tcW w:w="1539" w:type="dxa"/>
              </w:tcPr>
            </w:tcPrChange>
          </w:tcPr>
          <w:p w14:paraId="3635AE11" w14:textId="71978C7D" w:rsidR="00E4669B" w:rsidRPr="001B7F35" w:rsidDel="0002061F" w:rsidRDefault="00E4669B" w:rsidP="001B7F35">
            <w:pPr>
              <w:spacing w:before="60"/>
              <w:jc w:val="both"/>
              <w:rPr>
                <w:del w:id="677" w:author="admin" w:date="2023-04-27T22:11:00Z"/>
                <w:rFonts w:ascii="Times New Roman" w:hAnsi="Times New Roman"/>
                <w:color w:val="111111"/>
                <w:sz w:val="26"/>
                <w:szCs w:val="26"/>
              </w:rPr>
            </w:pPr>
          </w:p>
        </w:tc>
        <w:tc>
          <w:tcPr>
            <w:tcW w:w="1440" w:type="dxa"/>
            <w:tcPrChange w:id="678" w:author="Ngoc Le Van Truong" w:date="2023-04-28T09:47:00Z">
              <w:tcPr>
                <w:tcW w:w="1401" w:type="dxa"/>
                <w:gridSpan w:val="2"/>
              </w:tcPr>
            </w:tcPrChange>
          </w:tcPr>
          <w:p w14:paraId="44638DA1" w14:textId="5DF59537" w:rsidR="00E4669B" w:rsidRPr="001B7F35" w:rsidDel="0002061F" w:rsidRDefault="00E4669B" w:rsidP="001B7F35">
            <w:pPr>
              <w:spacing w:before="60"/>
              <w:jc w:val="both"/>
              <w:rPr>
                <w:del w:id="679" w:author="admin" w:date="2023-04-27T22:11:00Z"/>
                <w:rFonts w:ascii="Times New Roman" w:hAnsi="Times New Roman"/>
                <w:color w:val="111111"/>
                <w:sz w:val="26"/>
                <w:szCs w:val="26"/>
              </w:rPr>
            </w:pPr>
          </w:p>
        </w:tc>
      </w:tr>
      <w:tr w:rsidR="004D4115" w:rsidRPr="001B7F35" w:rsidDel="0002061F" w14:paraId="0D85443E" w14:textId="3573898E" w:rsidTr="006663AD">
        <w:trPr>
          <w:del w:id="680" w:author="admin" w:date="2023-04-27T22:11:00Z"/>
          <w:trPrChange w:id="681" w:author="Ngoc Le Van Truong" w:date="2023-04-28T09:47:00Z">
            <w:trPr>
              <w:gridBefore w:val="1"/>
              <w:gridAfter w:val="0"/>
            </w:trPr>
          </w:trPrChange>
        </w:trPr>
        <w:tc>
          <w:tcPr>
            <w:tcW w:w="630" w:type="dxa"/>
            <w:tcPrChange w:id="682" w:author="Ngoc Le Van Truong" w:date="2023-04-28T09:47:00Z">
              <w:tcPr>
                <w:tcW w:w="572" w:type="dxa"/>
                <w:gridSpan w:val="2"/>
              </w:tcPr>
            </w:tcPrChange>
          </w:tcPr>
          <w:p w14:paraId="58659502" w14:textId="52F02383" w:rsidR="00E4669B" w:rsidRPr="001B7F35" w:rsidDel="0002061F" w:rsidRDefault="00E4669B" w:rsidP="00CD2F58">
            <w:pPr>
              <w:pStyle w:val="ListParagraph"/>
              <w:numPr>
                <w:ilvl w:val="0"/>
                <w:numId w:val="37"/>
              </w:numPr>
              <w:spacing w:before="60"/>
              <w:contextualSpacing w:val="0"/>
              <w:jc w:val="both"/>
              <w:rPr>
                <w:del w:id="683" w:author="admin" w:date="2023-04-27T22:11:00Z"/>
                <w:rFonts w:ascii="Times New Roman" w:hAnsi="Times New Roman"/>
                <w:color w:val="111111"/>
                <w:sz w:val="26"/>
                <w:szCs w:val="26"/>
              </w:rPr>
            </w:pPr>
          </w:p>
        </w:tc>
        <w:tc>
          <w:tcPr>
            <w:tcW w:w="4770" w:type="dxa"/>
            <w:tcPrChange w:id="684" w:author="Ngoc Le Van Truong" w:date="2023-04-28T09:47:00Z">
              <w:tcPr>
                <w:tcW w:w="5327" w:type="dxa"/>
              </w:tcPr>
            </w:tcPrChange>
          </w:tcPr>
          <w:p w14:paraId="4C1240BF" w14:textId="4F26A545" w:rsidR="00E4669B" w:rsidRPr="001B7F35" w:rsidDel="0002061F" w:rsidRDefault="00E4669B" w:rsidP="001B7F35">
            <w:pPr>
              <w:spacing w:before="60"/>
              <w:jc w:val="both"/>
              <w:rPr>
                <w:del w:id="685" w:author="admin" w:date="2023-04-27T22:11:00Z"/>
                <w:rFonts w:ascii="Times New Roman" w:hAnsi="Times New Roman"/>
                <w:color w:val="111111"/>
                <w:sz w:val="26"/>
                <w:szCs w:val="26"/>
              </w:rPr>
            </w:pPr>
            <w:del w:id="686" w:author="admin" w:date="2023-04-27T22:11:00Z">
              <w:r w:rsidRPr="001B7F35" w:rsidDel="0002061F">
                <w:rPr>
                  <w:rFonts w:ascii="Times New Roman" w:hAnsi="Times New Roman"/>
                  <w:color w:val="111111"/>
                  <w:sz w:val="26"/>
                  <w:szCs w:val="26"/>
                </w:rPr>
                <w:delText>Sinh con (Childbirth)</w:delText>
              </w:r>
            </w:del>
          </w:p>
        </w:tc>
        <w:tc>
          <w:tcPr>
            <w:tcW w:w="1530" w:type="dxa"/>
            <w:tcPrChange w:id="687" w:author="Ngoc Le Van Truong" w:date="2023-04-28T09:47:00Z">
              <w:tcPr>
                <w:tcW w:w="246" w:type="dxa"/>
              </w:tcPr>
            </w:tcPrChange>
          </w:tcPr>
          <w:p w14:paraId="734AC31D" w14:textId="189F17B8" w:rsidR="00E4669B" w:rsidRPr="001B7F35" w:rsidDel="0002061F" w:rsidRDefault="00E4669B" w:rsidP="001B7F35">
            <w:pPr>
              <w:spacing w:before="60"/>
              <w:jc w:val="both"/>
              <w:rPr>
                <w:del w:id="688" w:author="admin" w:date="2023-04-27T22:11:00Z"/>
                <w:rFonts w:ascii="Times New Roman" w:hAnsi="Times New Roman"/>
                <w:color w:val="111111"/>
                <w:sz w:val="26"/>
                <w:szCs w:val="26"/>
              </w:rPr>
            </w:pPr>
          </w:p>
        </w:tc>
        <w:tc>
          <w:tcPr>
            <w:tcW w:w="1440" w:type="dxa"/>
            <w:tcPrChange w:id="689" w:author="Ngoc Le Van Truong" w:date="2023-04-28T09:47:00Z">
              <w:tcPr>
                <w:tcW w:w="1539" w:type="dxa"/>
              </w:tcPr>
            </w:tcPrChange>
          </w:tcPr>
          <w:p w14:paraId="162C26AD" w14:textId="2A5DA48B" w:rsidR="00E4669B" w:rsidRPr="001B7F35" w:rsidDel="0002061F" w:rsidRDefault="00E4669B" w:rsidP="001B7F35">
            <w:pPr>
              <w:spacing w:before="60"/>
              <w:jc w:val="both"/>
              <w:rPr>
                <w:del w:id="690" w:author="admin" w:date="2023-04-27T22:11:00Z"/>
                <w:rFonts w:ascii="Times New Roman" w:hAnsi="Times New Roman"/>
                <w:color w:val="111111"/>
                <w:sz w:val="26"/>
                <w:szCs w:val="26"/>
              </w:rPr>
            </w:pPr>
          </w:p>
        </w:tc>
        <w:tc>
          <w:tcPr>
            <w:tcW w:w="1440" w:type="dxa"/>
            <w:tcPrChange w:id="691" w:author="Ngoc Le Van Truong" w:date="2023-04-28T09:47:00Z">
              <w:tcPr>
                <w:tcW w:w="1401" w:type="dxa"/>
                <w:gridSpan w:val="2"/>
              </w:tcPr>
            </w:tcPrChange>
          </w:tcPr>
          <w:p w14:paraId="36D46722" w14:textId="657E32E6" w:rsidR="00E4669B" w:rsidRPr="001B7F35" w:rsidDel="0002061F" w:rsidRDefault="00E4669B" w:rsidP="001B7F35">
            <w:pPr>
              <w:spacing w:before="60"/>
              <w:jc w:val="both"/>
              <w:rPr>
                <w:del w:id="692" w:author="admin" w:date="2023-04-27T22:11:00Z"/>
                <w:rFonts w:ascii="Times New Roman" w:hAnsi="Times New Roman"/>
                <w:color w:val="111111"/>
                <w:sz w:val="26"/>
                <w:szCs w:val="26"/>
              </w:rPr>
            </w:pPr>
          </w:p>
        </w:tc>
      </w:tr>
      <w:tr w:rsidR="004D4115" w:rsidRPr="001B7F35" w:rsidDel="0002061F" w14:paraId="244E687D" w14:textId="42A6F43F" w:rsidTr="006663AD">
        <w:trPr>
          <w:del w:id="693" w:author="admin" w:date="2023-04-27T22:11:00Z"/>
          <w:trPrChange w:id="694" w:author="Ngoc Le Van Truong" w:date="2023-04-28T09:47:00Z">
            <w:trPr>
              <w:gridBefore w:val="1"/>
              <w:gridAfter w:val="0"/>
            </w:trPr>
          </w:trPrChange>
        </w:trPr>
        <w:tc>
          <w:tcPr>
            <w:tcW w:w="630" w:type="dxa"/>
            <w:tcPrChange w:id="695" w:author="Ngoc Le Van Truong" w:date="2023-04-28T09:47:00Z">
              <w:tcPr>
                <w:tcW w:w="572" w:type="dxa"/>
                <w:gridSpan w:val="2"/>
              </w:tcPr>
            </w:tcPrChange>
          </w:tcPr>
          <w:p w14:paraId="4C97BD8A" w14:textId="5647887B" w:rsidR="00E4669B" w:rsidRPr="001B7F35" w:rsidDel="0002061F" w:rsidRDefault="00E4669B" w:rsidP="00CD2F58">
            <w:pPr>
              <w:pStyle w:val="ListParagraph"/>
              <w:numPr>
                <w:ilvl w:val="0"/>
                <w:numId w:val="37"/>
              </w:numPr>
              <w:spacing w:before="60"/>
              <w:contextualSpacing w:val="0"/>
              <w:jc w:val="both"/>
              <w:rPr>
                <w:del w:id="696" w:author="admin" w:date="2023-04-27T22:11:00Z"/>
                <w:rFonts w:ascii="Times New Roman" w:hAnsi="Times New Roman"/>
                <w:color w:val="111111"/>
                <w:sz w:val="26"/>
                <w:szCs w:val="26"/>
              </w:rPr>
            </w:pPr>
          </w:p>
        </w:tc>
        <w:tc>
          <w:tcPr>
            <w:tcW w:w="4770" w:type="dxa"/>
            <w:tcPrChange w:id="697" w:author="Ngoc Le Van Truong" w:date="2023-04-28T09:47:00Z">
              <w:tcPr>
                <w:tcW w:w="5327" w:type="dxa"/>
              </w:tcPr>
            </w:tcPrChange>
          </w:tcPr>
          <w:p w14:paraId="744F27C1" w14:textId="21A5A07F" w:rsidR="00E4669B" w:rsidRPr="001B7F35" w:rsidDel="0002061F" w:rsidRDefault="00E4669B" w:rsidP="001B7F35">
            <w:pPr>
              <w:spacing w:before="60"/>
              <w:jc w:val="both"/>
              <w:rPr>
                <w:del w:id="698" w:author="admin" w:date="2023-04-27T22:11:00Z"/>
                <w:rFonts w:ascii="Times New Roman" w:hAnsi="Times New Roman"/>
                <w:color w:val="111111"/>
                <w:sz w:val="26"/>
                <w:szCs w:val="26"/>
              </w:rPr>
            </w:pPr>
            <w:del w:id="699" w:author="admin" w:date="2023-04-27T22:11:00Z">
              <w:r w:rsidRPr="001B7F35" w:rsidDel="0002061F">
                <w:rPr>
                  <w:rFonts w:ascii="Times New Roman" w:hAnsi="Times New Roman"/>
                  <w:color w:val="111111"/>
                  <w:sz w:val="26"/>
                  <w:szCs w:val="26"/>
                </w:rPr>
                <w:delText>Khác</w:delText>
              </w:r>
            </w:del>
          </w:p>
        </w:tc>
        <w:tc>
          <w:tcPr>
            <w:tcW w:w="1530" w:type="dxa"/>
            <w:tcPrChange w:id="700" w:author="Ngoc Le Van Truong" w:date="2023-04-28T09:47:00Z">
              <w:tcPr>
                <w:tcW w:w="246" w:type="dxa"/>
              </w:tcPr>
            </w:tcPrChange>
          </w:tcPr>
          <w:p w14:paraId="1BB5020A" w14:textId="6A0AFB9B" w:rsidR="00E4669B" w:rsidRPr="001B7F35" w:rsidDel="0002061F" w:rsidRDefault="00E4669B" w:rsidP="001B7F35">
            <w:pPr>
              <w:spacing w:before="60"/>
              <w:jc w:val="both"/>
              <w:rPr>
                <w:del w:id="701" w:author="admin" w:date="2023-04-27T22:11:00Z"/>
                <w:rFonts w:ascii="Times New Roman" w:hAnsi="Times New Roman"/>
                <w:color w:val="111111"/>
                <w:sz w:val="26"/>
                <w:szCs w:val="26"/>
              </w:rPr>
            </w:pPr>
          </w:p>
        </w:tc>
        <w:tc>
          <w:tcPr>
            <w:tcW w:w="1440" w:type="dxa"/>
            <w:tcPrChange w:id="702" w:author="Ngoc Le Van Truong" w:date="2023-04-28T09:47:00Z">
              <w:tcPr>
                <w:tcW w:w="1539" w:type="dxa"/>
              </w:tcPr>
            </w:tcPrChange>
          </w:tcPr>
          <w:p w14:paraId="0A1BF4E8" w14:textId="4263507C" w:rsidR="00E4669B" w:rsidRPr="001B7F35" w:rsidDel="0002061F" w:rsidRDefault="00E4669B" w:rsidP="001B7F35">
            <w:pPr>
              <w:spacing w:before="60"/>
              <w:jc w:val="both"/>
              <w:rPr>
                <w:del w:id="703" w:author="admin" w:date="2023-04-27T22:11:00Z"/>
                <w:rFonts w:ascii="Times New Roman" w:hAnsi="Times New Roman"/>
                <w:color w:val="111111"/>
                <w:sz w:val="26"/>
                <w:szCs w:val="26"/>
              </w:rPr>
            </w:pPr>
          </w:p>
        </w:tc>
        <w:tc>
          <w:tcPr>
            <w:tcW w:w="1440" w:type="dxa"/>
            <w:tcPrChange w:id="704" w:author="Ngoc Le Van Truong" w:date="2023-04-28T09:47:00Z">
              <w:tcPr>
                <w:tcW w:w="1401" w:type="dxa"/>
                <w:gridSpan w:val="2"/>
              </w:tcPr>
            </w:tcPrChange>
          </w:tcPr>
          <w:p w14:paraId="6D8F0F64" w14:textId="77138374" w:rsidR="00E4669B" w:rsidRPr="001B7F35" w:rsidDel="0002061F" w:rsidRDefault="00E4669B" w:rsidP="001B7F35">
            <w:pPr>
              <w:spacing w:before="60"/>
              <w:jc w:val="both"/>
              <w:rPr>
                <w:del w:id="705" w:author="admin" w:date="2023-04-27T22:11:00Z"/>
                <w:rFonts w:ascii="Times New Roman" w:hAnsi="Times New Roman"/>
                <w:color w:val="111111"/>
                <w:sz w:val="26"/>
                <w:szCs w:val="26"/>
              </w:rPr>
            </w:pPr>
          </w:p>
        </w:tc>
      </w:tr>
    </w:tbl>
    <w:p w14:paraId="6F0B524F" w14:textId="618C8D2A" w:rsidR="00E4669B" w:rsidRDefault="00E4669B">
      <w:pPr>
        <w:pStyle w:val="ListParagraph"/>
        <w:numPr>
          <w:ilvl w:val="0"/>
          <w:numId w:val="46"/>
        </w:numPr>
        <w:spacing w:before="120" w:after="120"/>
        <w:contextualSpacing w:val="0"/>
        <w:jc w:val="both"/>
        <w:rPr>
          <w:ins w:id="706" w:author="admin" w:date="2023-04-27T22:14:00Z"/>
          <w:rFonts w:ascii="Times New Roman" w:hAnsi="Times New Roman"/>
          <w:sz w:val="26"/>
          <w:szCs w:val="26"/>
        </w:rPr>
        <w:pPrChange w:id="707" w:author="admin" w:date="2023-04-27T22:33:00Z">
          <w:pPr>
            <w:pStyle w:val="ListParagraph"/>
            <w:numPr>
              <w:numId w:val="22"/>
            </w:numPr>
            <w:spacing w:before="60"/>
            <w:ind w:left="360" w:hanging="360"/>
            <w:contextualSpacing w:val="0"/>
          </w:pPr>
        </w:pPrChange>
      </w:pPr>
      <w:r w:rsidRPr="001B7F35">
        <w:rPr>
          <w:rFonts w:ascii="Times New Roman" w:hAnsi="Times New Roman"/>
          <w:sz w:val="26"/>
          <w:szCs w:val="26"/>
        </w:rPr>
        <w:t>Năng lực kỹ thuật</w:t>
      </w:r>
      <w:ins w:id="708" w:author="admin" w:date="2023-04-27T22:34:00Z">
        <w:r w:rsidR="00703028">
          <w:rPr>
            <w:rFonts w:ascii="Times New Roman" w:hAnsi="Times New Roman"/>
            <w:sz w:val="26"/>
            <w:szCs w:val="26"/>
          </w:rPr>
          <w:t xml:space="preserve"> của Trung tâm cấp cứu 115</w:t>
        </w:r>
      </w:ins>
      <w:ins w:id="709" w:author="admin" w:date="2023-04-27T22:35:00Z">
        <w:r w:rsidR="00703028">
          <w:rPr>
            <w:rFonts w:ascii="Times New Roman" w:hAnsi="Times New Roman"/>
            <w:sz w:val="26"/>
            <w:szCs w:val="26"/>
          </w:rPr>
          <w:t>/Tổ cấp cứu 115/Đội cấp cứu ngoại viện</w:t>
        </w:r>
      </w:ins>
    </w:p>
    <w:p w14:paraId="4FAA952C" w14:textId="5E2985EF" w:rsidR="0002061F" w:rsidRDefault="0002061F">
      <w:pPr>
        <w:pStyle w:val="ListParagraph"/>
        <w:spacing w:before="60"/>
        <w:ind w:left="360"/>
        <w:contextualSpacing w:val="0"/>
        <w:rPr>
          <w:ins w:id="710" w:author="admin" w:date="2023-04-27T22:14:00Z"/>
          <w:rFonts w:ascii="Times New Roman" w:hAnsi="Times New Roman"/>
          <w:sz w:val="26"/>
          <w:szCs w:val="26"/>
        </w:rPr>
        <w:pPrChange w:id="711" w:author="admin" w:date="2023-04-27T22:14:00Z">
          <w:pPr>
            <w:pStyle w:val="ListParagraph"/>
            <w:numPr>
              <w:numId w:val="22"/>
            </w:numPr>
            <w:spacing w:before="60"/>
            <w:ind w:left="360" w:hanging="360"/>
            <w:contextualSpacing w:val="0"/>
          </w:pPr>
        </w:pPrChange>
      </w:pPr>
    </w:p>
    <w:tbl>
      <w:tblPr>
        <w:tblStyle w:val="TableGrid1"/>
        <w:tblW w:w="9810" w:type="dxa"/>
        <w:tblInd w:w="-5" w:type="dxa"/>
        <w:tblLook w:val="04A0" w:firstRow="1" w:lastRow="0" w:firstColumn="1" w:lastColumn="0" w:noHBand="0" w:noVBand="1"/>
        <w:tblPrChange w:id="712" w:author="Ngoc Le Van Truong" w:date="2023-04-28T09:55:00Z">
          <w:tblPr>
            <w:tblStyle w:val="TableGrid1"/>
            <w:tblW w:w="9175" w:type="dxa"/>
            <w:tblInd w:w="360" w:type="dxa"/>
            <w:tblLook w:val="04A0" w:firstRow="1" w:lastRow="0" w:firstColumn="1" w:lastColumn="0" w:noHBand="0" w:noVBand="1"/>
          </w:tblPr>
        </w:tblPrChange>
      </w:tblPr>
      <w:tblGrid>
        <w:gridCol w:w="986"/>
        <w:gridCol w:w="5944"/>
        <w:gridCol w:w="990"/>
        <w:gridCol w:w="540"/>
        <w:gridCol w:w="1350"/>
        <w:tblGridChange w:id="713">
          <w:tblGrid>
            <w:gridCol w:w="621"/>
            <w:gridCol w:w="5670"/>
            <w:gridCol w:w="924"/>
            <w:gridCol w:w="700"/>
            <w:gridCol w:w="1260"/>
          </w:tblGrid>
        </w:tblGridChange>
      </w:tblGrid>
      <w:tr w:rsidR="0002061F" w:rsidRPr="00DF7F9B" w14:paraId="3440FE50" w14:textId="77777777" w:rsidTr="004506A9">
        <w:trPr>
          <w:tblHeader/>
          <w:ins w:id="714" w:author="admin" w:date="2023-04-27T22:14:00Z"/>
        </w:trPr>
        <w:tc>
          <w:tcPr>
            <w:tcW w:w="986" w:type="dxa"/>
            <w:tcPrChange w:id="715" w:author="Ngoc Le Van Truong" w:date="2023-04-28T09:55:00Z">
              <w:tcPr>
                <w:tcW w:w="621" w:type="dxa"/>
              </w:tcPr>
            </w:tcPrChange>
          </w:tcPr>
          <w:p w14:paraId="08FC765A" w14:textId="77777777" w:rsidR="0002061F" w:rsidRPr="00DF7F9B" w:rsidRDefault="0002061F" w:rsidP="009A7CF2">
            <w:pPr>
              <w:pStyle w:val="ListParagraph"/>
              <w:spacing w:before="60"/>
              <w:ind w:left="0"/>
              <w:contextualSpacing w:val="0"/>
              <w:rPr>
                <w:ins w:id="716" w:author="admin" w:date="2023-04-27T22:14:00Z"/>
                <w:rFonts w:ascii="Times New Roman" w:hAnsi="Times New Roman"/>
                <w:bCs/>
                <w:sz w:val="26"/>
                <w:szCs w:val="26"/>
              </w:rPr>
            </w:pPr>
            <w:ins w:id="717" w:author="admin" w:date="2023-04-27T22:14:00Z">
              <w:r w:rsidRPr="00DF7F9B">
                <w:rPr>
                  <w:rFonts w:ascii="Times New Roman" w:hAnsi="Times New Roman"/>
                  <w:bCs/>
                  <w:sz w:val="26"/>
                  <w:szCs w:val="26"/>
                  <w:lang w:val="vi-VN"/>
                  <w:rPrChange w:id="718" w:author="Ngoc Le Van Truong" w:date="2023-04-28T09:55:00Z">
                    <w:rPr>
                      <w:rFonts w:ascii="Times New Roman" w:hAnsi="Times New Roman"/>
                      <w:b/>
                      <w:sz w:val="26"/>
                      <w:szCs w:val="26"/>
                      <w:lang w:val="vi-VN"/>
                    </w:rPr>
                  </w:rPrChange>
                </w:rPr>
                <w:t>TT</w:t>
              </w:r>
            </w:ins>
          </w:p>
        </w:tc>
        <w:tc>
          <w:tcPr>
            <w:tcW w:w="5944" w:type="dxa"/>
            <w:tcPrChange w:id="719" w:author="Ngoc Le Van Truong" w:date="2023-04-28T09:55:00Z">
              <w:tcPr>
                <w:tcW w:w="5670" w:type="dxa"/>
              </w:tcPr>
            </w:tcPrChange>
          </w:tcPr>
          <w:p w14:paraId="58550EEB" w14:textId="77777777" w:rsidR="0002061F" w:rsidRPr="00DF7F9B" w:rsidRDefault="0002061F" w:rsidP="009A7CF2">
            <w:pPr>
              <w:pStyle w:val="ListParagraph"/>
              <w:spacing w:before="60"/>
              <w:ind w:left="0"/>
              <w:contextualSpacing w:val="0"/>
              <w:rPr>
                <w:ins w:id="720" w:author="admin" w:date="2023-04-27T22:14:00Z"/>
                <w:rFonts w:ascii="Times New Roman" w:hAnsi="Times New Roman"/>
                <w:bCs/>
                <w:sz w:val="26"/>
                <w:szCs w:val="26"/>
              </w:rPr>
            </w:pPr>
            <w:ins w:id="721" w:author="admin" w:date="2023-04-27T22:14:00Z">
              <w:r w:rsidRPr="00DF7F9B">
                <w:rPr>
                  <w:rFonts w:ascii="Times New Roman" w:hAnsi="Times New Roman"/>
                  <w:bCs/>
                  <w:sz w:val="26"/>
                  <w:szCs w:val="26"/>
                  <w:rPrChange w:id="722" w:author="Ngoc Le Van Truong" w:date="2023-04-28T09:55:00Z">
                    <w:rPr>
                      <w:rFonts w:ascii="Times New Roman" w:hAnsi="Times New Roman"/>
                      <w:b/>
                      <w:sz w:val="26"/>
                      <w:szCs w:val="26"/>
                    </w:rPr>
                  </w:rPrChange>
                </w:rPr>
                <w:t>Thực hiện được các cấp cứu, kỹ thuật nào sau đây</w:t>
              </w:r>
            </w:ins>
          </w:p>
        </w:tc>
        <w:tc>
          <w:tcPr>
            <w:tcW w:w="990" w:type="dxa"/>
            <w:tcPrChange w:id="723" w:author="Ngoc Le Van Truong" w:date="2023-04-28T09:55:00Z">
              <w:tcPr>
                <w:tcW w:w="924" w:type="dxa"/>
              </w:tcPr>
            </w:tcPrChange>
          </w:tcPr>
          <w:p w14:paraId="522A3E5D" w14:textId="77777777" w:rsidR="0002061F" w:rsidRPr="00DF7F9B" w:rsidRDefault="0002061F" w:rsidP="009A7CF2">
            <w:pPr>
              <w:pStyle w:val="ListParagraph"/>
              <w:spacing w:before="60"/>
              <w:ind w:left="0"/>
              <w:contextualSpacing w:val="0"/>
              <w:rPr>
                <w:ins w:id="724" w:author="admin" w:date="2023-04-27T22:14:00Z"/>
                <w:rFonts w:ascii="Times New Roman" w:hAnsi="Times New Roman"/>
                <w:bCs/>
                <w:sz w:val="26"/>
                <w:szCs w:val="26"/>
              </w:rPr>
            </w:pPr>
            <w:ins w:id="725" w:author="admin" w:date="2023-04-27T22:14:00Z">
              <w:r w:rsidRPr="00DF7F9B">
                <w:rPr>
                  <w:rFonts w:ascii="Times New Roman" w:hAnsi="Times New Roman"/>
                  <w:bCs/>
                  <w:sz w:val="26"/>
                  <w:szCs w:val="26"/>
                </w:rPr>
                <w:t>Không</w:t>
              </w:r>
            </w:ins>
          </w:p>
        </w:tc>
        <w:tc>
          <w:tcPr>
            <w:tcW w:w="540" w:type="dxa"/>
            <w:tcPrChange w:id="726" w:author="Ngoc Le Van Truong" w:date="2023-04-28T09:55:00Z">
              <w:tcPr>
                <w:tcW w:w="700" w:type="dxa"/>
              </w:tcPr>
            </w:tcPrChange>
          </w:tcPr>
          <w:p w14:paraId="39A74C54" w14:textId="77777777" w:rsidR="0002061F" w:rsidRPr="00DF7F9B" w:rsidRDefault="0002061F" w:rsidP="009A7CF2">
            <w:pPr>
              <w:pStyle w:val="ListParagraph"/>
              <w:spacing w:before="60"/>
              <w:ind w:left="0"/>
              <w:contextualSpacing w:val="0"/>
              <w:rPr>
                <w:ins w:id="727" w:author="admin" w:date="2023-04-27T22:14:00Z"/>
                <w:rFonts w:ascii="Times New Roman" w:hAnsi="Times New Roman"/>
                <w:bCs/>
                <w:sz w:val="26"/>
                <w:szCs w:val="26"/>
              </w:rPr>
            </w:pPr>
            <w:ins w:id="728" w:author="admin" w:date="2023-04-27T22:14:00Z">
              <w:r w:rsidRPr="00DF7F9B">
                <w:rPr>
                  <w:rFonts w:ascii="Times New Roman" w:hAnsi="Times New Roman"/>
                  <w:bCs/>
                  <w:sz w:val="26"/>
                  <w:szCs w:val="26"/>
                </w:rPr>
                <w:t>Có</w:t>
              </w:r>
            </w:ins>
          </w:p>
        </w:tc>
        <w:tc>
          <w:tcPr>
            <w:tcW w:w="1350" w:type="dxa"/>
            <w:tcPrChange w:id="729" w:author="Ngoc Le Van Truong" w:date="2023-04-28T09:55:00Z">
              <w:tcPr>
                <w:tcW w:w="1260" w:type="dxa"/>
              </w:tcPr>
            </w:tcPrChange>
          </w:tcPr>
          <w:p w14:paraId="6228047C" w14:textId="77777777" w:rsidR="0002061F" w:rsidRPr="00DF7F9B" w:rsidRDefault="0002061F" w:rsidP="009A7CF2">
            <w:pPr>
              <w:pStyle w:val="ListParagraph"/>
              <w:spacing w:before="60"/>
              <w:ind w:left="0"/>
              <w:contextualSpacing w:val="0"/>
              <w:rPr>
                <w:ins w:id="730" w:author="admin" w:date="2023-04-27T22:14:00Z"/>
                <w:rFonts w:ascii="Times New Roman" w:hAnsi="Times New Roman"/>
                <w:bCs/>
                <w:sz w:val="26"/>
                <w:szCs w:val="26"/>
              </w:rPr>
            </w:pPr>
            <w:ins w:id="731" w:author="admin" w:date="2023-04-27T22:14:00Z">
              <w:r w:rsidRPr="00DF7F9B">
                <w:rPr>
                  <w:rFonts w:ascii="Times New Roman" w:hAnsi="Times New Roman"/>
                  <w:bCs/>
                  <w:sz w:val="26"/>
                  <w:szCs w:val="26"/>
                </w:rPr>
                <w:t xml:space="preserve">Số lượt thực hiện tháng 03/2023 </w:t>
              </w:r>
            </w:ins>
          </w:p>
        </w:tc>
      </w:tr>
      <w:tr w:rsidR="0002061F" w:rsidRPr="009A7CF2" w14:paraId="3A1B58F2" w14:textId="77777777" w:rsidTr="004506A9">
        <w:trPr>
          <w:ins w:id="732" w:author="admin" w:date="2023-04-27T22:14:00Z"/>
        </w:trPr>
        <w:tc>
          <w:tcPr>
            <w:tcW w:w="986" w:type="dxa"/>
            <w:tcPrChange w:id="733" w:author="Ngoc Le Van Truong" w:date="2023-04-28T09:55:00Z">
              <w:tcPr>
                <w:tcW w:w="621" w:type="dxa"/>
              </w:tcPr>
            </w:tcPrChange>
          </w:tcPr>
          <w:p w14:paraId="3C6900CE" w14:textId="77777777" w:rsidR="0002061F" w:rsidRPr="009A7CF2" w:rsidRDefault="0002061F" w:rsidP="009A7CF2">
            <w:pPr>
              <w:pStyle w:val="ListParagraph"/>
              <w:spacing w:before="60"/>
              <w:ind w:left="0"/>
              <w:contextualSpacing w:val="0"/>
              <w:rPr>
                <w:ins w:id="734" w:author="admin" w:date="2023-04-27T22:14:00Z"/>
                <w:rFonts w:ascii="Times New Roman" w:hAnsi="Times New Roman"/>
                <w:b/>
                <w:sz w:val="26"/>
                <w:szCs w:val="26"/>
              </w:rPr>
            </w:pPr>
            <w:ins w:id="735" w:author="admin" w:date="2023-04-27T22:14:00Z">
              <w:r w:rsidRPr="009A7CF2">
                <w:rPr>
                  <w:rFonts w:ascii="Times New Roman" w:hAnsi="Times New Roman"/>
                  <w:b/>
                  <w:sz w:val="26"/>
                  <w:szCs w:val="26"/>
                </w:rPr>
                <w:t>A.</w:t>
              </w:r>
            </w:ins>
          </w:p>
        </w:tc>
        <w:tc>
          <w:tcPr>
            <w:tcW w:w="5944" w:type="dxa"/>
            <w:tcPrChange w:id="736" w:author="Ngoc Le Van Truong" w:date="2023-04-28T09:55:00Z">
              <w:tcPr>
                <w:tcW w:w="5670" w:type="dxa"/>
              </w:tcPr>
            </w:tcPrChange>
          </w:tcPr>
          <w:p w14:paraId="2350AC17" w14:textId="77777777" w:rsidR="0002061F" w:rsidRPr="009A7CF2" w:rsidRDefault="0002061F" w:rsidP="009A7CF2">
            <w:pPr>
              <w:pStyle w:val="ListParagraph"/>
              <w:spacing w:before="60"/>
              <w:ind w:left="0"/>
              <w:contextualSpacing w:val="0"/>
              <w:rPr>
                <w:ins w:id="737" w:author="admin" w:date="2023-04-27T22:14:00Z"/>
                <w:rFonts w:ascii="Times New Roman" w:hAnsi="Times New Roman"/>
                <w:b/>
                <w:sz w:val="26"/>
                <w:szCs w:val="26"/>
              </w:rPr>
            </w:pPr>
            <w:ins w:id="738" w:author="admin" w:date="2023-04-27T22:14:00Z">
              <w:r w:rsidRPr="009A7CF2">
                <w:rPr>
                  <w:rFonts w:ascii="Times New Roman" w:hAnsi="Times New Roman"/>
                  <w:b/>
                  <w:sz w:val="26"/>
                  <w:szCs w:val="26"/>
                </w:rPr>
                <w:t>Cấp c</w:t>
              </w:r>
              <w:r w:rsidRPr="009A7CF2">
                <w:rPr>
                  <w:rFonts w:ascii="Times New Roman" w:hAnsi="Times New Roman"/>
                  <w:b/>
                  <w:sz w:val="26"/>
                  <w:szCs w:val="26"/>
                  <w:lang w:val="vi-VN"/>
                </w:rPr>
                <w:t>ứu nội khoa</w:t>
              </w:r>
            </w:ins>
          </w:p>
        </w:tc>
        <w:tc>
          <w:tcPr>
            <w:tcW w:w="990" w:type="dxa"/>
            <w:tcPrChange w:id="739" w:author="Ngoc Le Van Truong" w:date="2023-04-28T09:55:00Z">
              <w:tcPr>
                <w:tcW w:w="924" w:type="dxa"/>
              </w:tcPr>
            </w:tcPrChange>
          </w:tcPr>
          <w:p w14:paraId="68E6AC3E" w14:textId="77777777" w:rsidR="0002061F" w:rsidRPr="009A7CF2" w:rsidRDefault="0002061F" w:rsidP="009A7CF2">
            <w:pPr>
              <w:pStyle w:val="ListParagraph"/>
              <w:spacing w:before="60"/>
              <w:ind w:left="0"/>
              <w:contextualSpacing w:val="0"/>
              <w:rPr>
                <w:ins w:id="740" w:author="admin" w:date="2023-04-27T22:14:00Z"/>
                <w:rFonts w:ascii="Times New Roman" w:hAnsi="Times New Roman"/>
                <w:b/>
                <w:sz w:val="26"/>
                <w:szCs w:val="26"/>
              </w:rPr>
            </w:pPr>
          </w:p>
        </w:tc>
        <w:tc>
          <w:tcPr>
            <w:tcW w:w="540" w:type="dxa"/>
            <w:tcPrChange w:id="741" w:author="Ngoc Le Van Truong" w:date="2023-04-28T09:55:00Z">
              <w:tcPr>
                <w:tcW w:w="700" w:type="dxa"/>
              </w:tcPr>
            </w:tcPrChange>
          </w:tcPr>
          <w:p w14:paraId="746AC812" w14:textId="77777777" w:rsidR="0002061F" w:rsidRPr="009A7CF2" w:rsidRDefault="0002061F" w:rsidP="009A7CF2">
            <w:pPr>
              <w:pStyle w:val="ListParagraph"/>
              <w:spacing w:before="60"/>
              <w:ind w:left="0"/>
              <w:contextualSpacing w:val="0"/>
              <w:rPr>
                <w:ins w:id="742" w:author="admin" w:date="2023-04-27T22:14:00Z"/>
                <w:rFonts w:ascii="Times New Roman" w:hAnsi="Times New Roman"/>
                <w:b/>
                <w:sz w:val="26"/>
                <w:szCs w:val="26"/>
              </w:rPr>
            </w:pPr>
          </w:p>
        </w:tc>
        <w:tc>
          <w:tcPr>
            <w:tcW w:w="1350" w:type="dxa"/>
            <w:tcPrChange w:id="743" w:author="Ngoc Le Van Truong" w:date="2023-04-28T09:55:00Z">
              <w:tcPr>
                <w:tcW w:w="1260" w:type="dxa"/>
              </w:tcPr>
            </w:tcPrChange>
          </w:tcPr>
          <w:p w14:paraId="3F8A5CEA" w14:textId="77777777" w:rsidR="0002061F" w:rsidRPr="009A7CF2" w:rsidRDefault="0002061F" w:rsidP="009A7CF2">
            <w:pPr>
              <w:pStyle w:val="ListParagraph"/>
              <w:spacing w:before="60"/>
              <w:ind w:left="0"/>
              <w:contextualSpacing w:val="0"/>
              <w:rPr>
                <w:ins w:id="744" w:author="admin" w:date="2023-04-27T22:14:00Z"/>
                <w:rFonts w:ascii="Times New Roman" w:hAnsi="Times New Roman"/>
                <w:b/>
                <w:sz w:val="26"/>
                <w:szCs w:val="26"/>
              </w:rPr>
            </w:pPr>
          </w:p>
        </w:tc>
      </w:tr>
      <w:tr w:rsidR="0002061F" w14:paraId="1013B7A3" w14:textId="77777777" w:rsidTr="004506A9">
        <w:trPr>
          <w:ins w:id="745" w:author="admin" w:date="2023-04-27T22:14:00Z"/>
        </w:trPr>
        <w:tc>
          <w:tcPr>
            <w:tcW w:w="986" w:type="dxa"/>
            <w:tcPrChange w:id="746" w:author="Ngoc Le Van Truong" w:date="2023-04-28T09:55:00Z">
              <w:tcPr>
                <w:tcW w:w="621" w:type="dxa"/>
              </w:tcPr>
            </w:tcPrChange>
          </w:tcPr>
          <w:p w14:paraId="463010E2" w14:textId="77777777" w:rsidR="0002061F" w:rsidRDefault="0002061F" w:rsidP="0002061F">
            <w:pPr>
              <w:pStyle w:val="ListParagraph"/>
              <w:numPr>
                <w:ilvl w:val="0"/>
                <w:numId w:val="47"/>
              </w:numPr>
              <w:spacing w:before="60"/>
              <w:contextualSpacing w:val="0"/>
              <w:rPr>
                <w:ins w:id="747" w:author="admin" w:date="2023-04-27T22:14:00Z"/>
                <w:rFonts w:ascii="Times New Roman" w:hAnsi="Times New Roman"/>
                <w:sz w:val="26"/>
                <w:szCs w:val="26"/>
              </w:rPr>
            </w:pPr>
          </w:p>
        </w:tc>
        <w:tc>
          <w:tcPr>
            <w:tcW w:w="5944" w:type="dxa"/>
            <w:tcPrChange w:id="748" w:author="Ngoc Le Van Truong" w:date="2023-04-28T09:55:00Z">
              <w:tcPr>
                <w:tcW w:w="5670" w:type="dxa"/>
              </w:tcPr>
            </w:tcPrChange>
          </w:tcPr>
          <w:p w14:paraId="3D048731" w14:textId="77777777" w:rsidR="0002061F" w:rsidRDefault="0002061F" w:rsidP="009A7CF2">
            <w:pPr>
              <w:pStyle w:val="ListParagraph"/>
              <w:spacing w:before="60"/>
              <w:ind w:left="0"/>
              <w:contextualSpacing w:val="0"/>
              <w:rPr>
                <w:ins w:id="749" w:author="admin" w:date="2023-04-27T22:14:00Z"/>
                <w:rFonts w:ascii="Times New Roman" w:hAnsi="Times New Roman"/>
                <w:sz w:val="26"/>
                <w:szCs w:val="26"/>
              </w:rPr>
            </w:pPr>
            <w:ins w:id="750" w:author="admin" w:date="2023-04-27T22:14:00Z">
              <w:r w:rsidRPr="000C03FA">
                <w:rPr>
                  <w:rFonts w:ascii="Times New Roman" w:hAnsi="Times New Roman"/>
                  <w:sz w:val="26"/>
                  <w:szCs w:val="26"/>
                </w:rPr>
                <w:t>Nhận định và kiểm soát ban đầu bệnh nhân cấp cứu</w:t>
              </w:r>
            </w:ins>
          </w:p>
        </w:tc>
        <w:tc>
          <w:tcPr>
            <w:tcW w:w="990" w:type="dxa"/>
            <w:tcPrChange w:id="751" w:author="Ngoc Le Van Truong" w:date="2023-04-28T09:55:00Z">
              <w:tcPr>
                <w:tcW w:w="924" w:type="dxa"/>
              </w:tcPr>
            </w:tcPrChange>
          </w:tcPr>
          <w:p w14:paraId="71C33B83" w14:textId="77777777" w:rsidR="0002061F" w:rsidRDefault="0002061F" w:rsidP="009A7CF2">
            <w:pPr>
              <w:pStyle w:val="ListParagraph"/>
              <w:spacing w:before="60"/>
              <w:ind w:left="0"/>
              <w:contextualSpacing w:val="0"/>
              <w:rPr>
                <w:ins w:id="752" w:author="admin" w:date="2023-04-27T22:14:00Z"/>
                <w:rFonts w:ascii="Times New Roman" w:hAnsi="Times New Roman"/>
                <w:sz w:val="26"/>
                <w:szCs w:val="26"/>
              </w:rPr>
            </w:pPr>
          </w:p>
        </w:tc>
        <w:tc>
          <w:tcPr>
            <w:tcW w:w="540" w:type="dxa"/>
            <w:tcPrChange w:id="753" w:author="Ngoc Le Van Truong" w:date="2023-04-28T09:55:00Z">
              <w:tcPr>
                <w:tcW w:w="700" w:type="dxa"/>
              </w:tcPr>
            </w:tcPrChange>
          </w:tcPr>
          <w:p w14:paraId="69CF1330" w14:textId="77777777" w:rsidR="0002061F" w:rsidRDefault="0002061F" w:rsidP="009A7CF2">
            <w:pPr>
              <w:pStyle w:val="ListParagraph"/>
              <w:spacing w:before="60"/>
              <w:ind w:left="0"/>
              <w:contextualSpacing w:val="0"/>
              <w:rPr>
                <w:ins w:id="754" w:author="admin" w:date="2023-04-27T22:14:00Z"/>
                <w:rFonts w:ascii="Times New Roman" w:hAnsi="Times New Roman"/>
                <w:sz w:val="26"/>
                <w:szCs w:val="26"/>
              </w:rPr>
            </w:pPr>
          </w:p>
        </w:tc>
        <w:tc>
          <w:tcPr>
            <w:tcW w:w="1350" w:type="dxa"/>
            <w:tcPrChange w:id="755" w:author="Ngoc Le Van Truong" w:date="2023-04-28T09:55:00Z">
              <w:tcPr>
                <w:tcW w:w="1260" w:type="dxa"/>
              </w:tcPr>
            </w:tcPrChange>
          </w:tcPr>
          <w:p w14:paraId="4820095B" w14:textId="77777777" w:rsidR="0002061F" w:rsidRDefault="0002061F" w:rsidP="009A7CF2">
            <w:pPr>
              <w:pStyle w:val="ListParagraph"/>
              <w:spacing w:before="60"/>
              <w:ind w:left="0"/>
              <w:contextualSpacing w:val="0"/>
              <w:rPr>
                <w:ins w:id="756" w:author="admin" w:date="2023-04-27T22:14:00Z"/>
                <w:rFonts w:ascii="Times New Roman" w:hAnsi="Times New Roman"/>
                <w:sz w:val="26"/>
                <w:szCs w:val="26"/>
              </w:rPr>
            </w:pPr>
          </w:p>
        </w:tc>
      </w:tr>
      <w:tr w:rsidR="0002061F" w14:paraId="71B4C249" w14:textId="77777777" w:rsidTr="004506A9">
        <w:trPr>
          <w:ins w:id="757" w:author="admin" w:date="2023-04-27T22:14:00Z"/>
        </w:trPr>
        <w:tc>
          <w:tcPr>
            <w:tcW w:w="986" w:type="dxa"/>
            <w:tcPrChange w:id="758" w:author="Ngoc Le Van Truong" w:date="2023-04-28T09:55:00Z">
              <w:tcPr>
                <w:tcW w:w="621" w:type="dxa"/>
              </w:tcPr>
            </w:tcPrChange>
          </w:tcPr>
          <w:p w14:paraId="5F7897F1" w14:textId="77777777" w:rsidR="0002061F" w:rsidRDefault="0002061F" w:rsidP="0002061F">
            <w:pPr>
              <w:pStyle w:val="ListParagraph"/>
              <w:numPr>
                <w:ilvl w:val="0"/>
                <w:numId w:val="47"/>
              </w:numPr>
              <w:spacing w:before="60"/>
              <w:contextualSpacing w:val="0"/>
              <w:rPr>
                <w:ins w:id="759" w:author="admin" w:date="2023-04-27T22:14:00Z"/>
                <w:rFonts w:ascii="Times New Roman" w:hAnsi="Times New Roman"/>
                <w:sz w:val="26"/>
                <w:szCs w:val="26"/>
              </w:rPr>
            </w:pPr>
          </w:p>
        </w:tc>
        <w:tc>
          <w:tcPr>
            <w:tcW w:w="5944" w:type="dxa"/>
            <w:tcPrChange w:id="760" w:author="Ngoc Le Van Truong" w:date="2023-04-28T09:55:00Z">
              <w:tcPr>
                <w:tcW w:w="5670" w:type="dxa"/>
              </w:tcPr>
            </w:tcPrChange>
          </w:tcPr>
          <w:p w14:paraId="3069ED71" w14:textId="77777777" w:rsidR="0002061F" w:rsidRDefault="0002061F" w:rsidP="009A7CF2">
            <w:pPr>
              <w:pStyle w:val="ListParagraph"/>
              <w:spacing w:before="60"/>
              <w:ind w:left="0"/>
              <w:contextualSpacing w:val="0"/>
              <w:rPr>
                <w:ins w:id="761" w:author="admin" w:date="2023-04-27T22:14:00Z"/>
                <w:rFonts w:ascii="Times New Roman" w:hAnsi="Times New Roman"/>
                <w:sz w:val="26"/>
                <w:szCs w:val="26"/>
              </w:rPr>
            </w:pPr>
            <w:ins w:id="762" w:author="admin" w:date="2023-04-27T22:14:00Z">
              <w:r w:rsidRPr="000C03FA">
                <w:rPr>
                  <w:rFonts w:ascii="Times New Roman" w:hAnsi="Times New Roman"/>
                  <w:sz w:val="26"/>
                  <w:szCs w:val="26"/>
                </w:rPr>
                <w:t xml:space="preserve">Các kỹ thuật </w:t>
              </w:r>
              <w:r>
                <w:rPr>
                  <w:rFonts w:ascii="Times New Roman" w:hAnsi="Times New Roman"/>
                  <w:sz w:val="26"/>
                  <w:szCs w:val="26"/>
                </w:rPr>
                <w:t>kiểm soát</w:t>
              </w:r>
              <w:r w:rsidRPr="000C03FA">
                <w:rPr>
                  <w:rFonts w:ascii="Times New Roman" w:hAnsi="Times New Roman"/>
                  <w:sz w:val="26"/>
                  <w:szCs w:val="26"/>
                </w:rPr>
                <w:t xml:space="preserve"> đường thở</w:t>
              </w:r>
            </w:ins>
          </w:p>
        </w:tc>
        <w:tc>
          <w:tcPr>
            <w:tcW w:w="990" w:type="dxa"/>
            <w:tcPrChange w:id="763" w:author="Ngoc Le Van Truong" w:date="2023-04-28T09:55:00Z">
              <w:tcPr>
                <w:tcW w:w="924" w:type="dxa"/>
              </w:tcPr>
            </w:tcPrChange>
          </w:tcPr>
          <w:p w14:paraId="6AC6C950" w14:textId="77777777" w:rsidR="0002061F" w:rsidRDefault="0002061F" w:rsidP="009A7CF2">
            <w:pPr>
              <w:pStyle w:val="ListParagraph"/>
              <w:spacing w:before="60"/>
              <w:ind w:left="0"/>
              <w:contextualSpacing w:val="0"/>
              <w:rPr>
                <w:ins w:id="764" w:author="admin" w:date="2023-04-27T22:14:00Z"/>
                <w:rFonts w:ascii="Times New Roman" w:hAnsi="Times New Roman"/>
                <w:sz w:val="26"/>
                <w:szCs w:val="26"/>
              </w:rPr>
            </w:pPr>
          </w:p>
        </w:tc>
        <w:tc>
          <w:tcPr>
            <w:tcW w:w="540" w:type="dxa"/>
            <w:tcPrChange w:id="765" w:author="Ngoc Le Van Truong" w:date="2023-04-28T09:55:00Z">
              <w:tcPr>
                <w:tcW w:w="700" w:type="dxa"/>
              </w:tcPr>
            </w:tcPrChange>
          </w:tcPr>
          <w:p w14:paraId="6725E3EB" w14:textId="77777777" w:rsidR="0002061F" w:rsidRDefault="0002061F" w:rsidP="009A7CF2">
            <w:pPr>
              <w:pStyle w:val="ListParagraph"/>
              <w:spacing w:before="60"/>
              <w:ind w:left="0"/>
              <w:contextualSpacing w:val="0"/>
              <w:rPr>
                <w:ins w:id="766" w:author="admin" w:date="2023-04-27T22:14:00Z"/>
                <w:rFonts w:ascii="Times New Roman" w:hAnsi="Times New Roman"/>
                <w:sz w:val="26"/>
                <w:szCs w:val="26"/>
              </w:rPr>
            </w:pPr>
          </w:p>
        </w:tc>
        <w:tc>
          <w:tcPr>
            <w:tcW w:w="1350" w:type="dxa"/>
            <w:tcPrChange w:id="767" w:author="Ngoc Le Van Truong" w:date="2023-04-28T09:55:00Z">
              <w:tcPr>
                <w:tcW w:w="1260" w:type="dxa"/>
              </w:tcPr>
            </w:tcPrChange>
          </w:tcPr>
          <w:p w14:paraId="33A590E7" w14:textId="77777777" w:rsidR="0002061F" w:rsidRDefault="0002061F" w:rsidP="009A7CF2">
            <w:pPr>
              <w:pStyle w:val="ListParagraph"/>
              <w:spacing w:before="60"/>
              <w:ind w:left="0"/>
              <w:contextualSpacing w:val="0"/>
              <w:rPr>
                <w:ins w:id="768" w:author="admin" w:date="2023-04-27T22:14:00Z"/>
                <w:rFonts w:ascii="Times New Roman" w:hAnsi="Times New Roman"/>
                <w:sz w:val="26"/>
                <w:szCs w:val="26"/>
              </w:rPr>
            </w:pPr>
          </w:p>
        </w:tc>
      </w:tr>
      <w:tr w:rsidR="0002061F" w14:paraId="76483648" w14:textId="77777777" w:rsidTr="004506A9">
        <w:trPr>
          <w:ins w:id="769" w:author="admin" w:date="2023-04-27T22:14:00Z"/>
        </w:trPr>
        <w:tc>
          <w:tcPr>
            <w:tcW w:w="986" w:type="dxa"/>
            <w:tcPrChange w:id="770" w:author="Ngoc Le Van Truong" w:date="2023-04-28T09:55:00Z">
              <w:tcPr>
                <w:tcW w:w="621" w:type="dxa"/>
              </w:tcPr>
            </w:tcPrChange>
          </w:tcPr>
          <w:p w14:paraId="3E8E5897" w14:textId="77777777" w:rsidR="0002061F" w:rsidRDefault="0002061F" w:rsidP="0002061F">
            <w:pPr>
              <w:pStyle w:val="ListParagraph"/>
              <w:numPr>
                <w:ilvl w:val="0"/>
                <w:numId w:val="47"/>
              </w:numPr>
              <w:spacing w:before="60"/>
              <w:contextualSpacing w:val="0"/>
              <w:rPr>
                <w:ins w:id="771" w:author="admin" w:date="2023-04-27T22:14:00Z"/>
                <w:rFonts w:ascii="Times New Roman" w:hAnsi="Times New Roman"/>
                <w:sz w:val="26"/>
                <w:szCs w:val="26"/>
              </w:rPr>
            </w:pPr>
          </w:p>
        </w:tc>
        <w:tc>
          <w:tcPr>
            <w:tcW w:w="5944" w:type="dxa"/>
            <w:vAlign w:val="center"/>
            <w:tcPrChange w:id="772" w:author="Ngoc Le Van Truong" w:date="2023-04-28T09:55:00Z">
              <w:tcPr>
                <w:tcW w:w="5670" w:type="dxa"/>
                <w:vAlign w:val="center"/>
              </w:tcPr>
            </w:tcPrChange>
          </w:tcPr>
          <w:p w14:paraId="75E96C3F" w14:textId="77777777" w:rsidR="0002061F" w:rsidRDefault="0002061F" w:rsidP="009A7CF2">
            <w:pPr>
              <w:pStyle w:val="ListParagraph"/>
              <w:spacing w:before="60"/>
              <w:ind w:left="0"/>
              <w:contextualSpacing w:val="0"/>
              <w:rPr>
                <w:ins w:id="773" w:author="admin" w:date="2023-04-27T22:14:00Z"/>
                <w:rFonts w:ascii="Times New Roman" w:hAnsi="Times New Roman"/>
                <w:sz w:val="26"/>
                <w:szCs w:val="26"/>
              </w:rPr>
            </w:pPr>
            <w:ins w:id="774" w:author="admin" w:date="2023-04-27T22:14:00Z">
              <w:r w:rsidRPr="000C03FA">
                <w:rPr>
                  <w:rFonts w:ascii="Times New Roman" w:hAnsi="Times New Roman"/>
                  <w:sz w:val="26"/>
                  <w:szCs w:val="26"/>
                </w:rPr>
                <w:t>Chẩn đoán và xử trí cấp cứu ban đầu suy hô hấp cấp</w:t>
              </w:r>
            </w:ins>
          </w:p>
        </w:tc>
        <w:tc>
          <w:tcPr>
            <w:tcW w:w="990" w:type="dxa"/>
            <w:tcPrChange w:id="775" w:author="Ngoc Le Van Truong" w:date="2023-04-28T09:55:00Z">
              <w:tcPr>
                <w:tcW w:w="924" w:type="dxa"/>
              </w:tcPr>
            </w:tcPrChange>
          </w:tcPr>
          <w:p w14:paraId="16EAB376" w14:textId="77777777" w:rsidR="0002061F" w:rsidRDefault="0002061F" w:rsidP="009A7CF2">
            <w:pPr>
              <w:pStyle w:val="ListParagraph"/>
              <w:spacing w:before="60"/>
              <w:ind w:left="0"/>
              <w:contextualSpacing w:val="0"/>
              <w:rPr>
                <w:ins w:id="776" w:author="admin" w:date="2023-04-27T22:14:00Z"/>
                <w:rFonts w:ascii="Times New Roman" w:hAnsi="Times New Roman"/>
                <w:sz w:val="26"/>
                <w:szCs w:val="26"/>
              </w:rPr>
            </w:pPr>
          </w:p>
        </w:tc>
        <w:tc>
          <w:tcPr>
            <w:tcW w:w="540" w:type="dxa"/>
            <w:tcPrChange w:id="777" w:author="Ngoc Le Van Truong" w:date="2023-04-28T09:55:00Z">
              <w:tcPr>
                <w:tcW w:w="700" w:type="dxa"/>
              </w:tcPr>
            </w:tcPrChange>
          </w:tcPr>
          <w:p w14:paraId="44F37209" w14:textId="77777777" w:rsidR="0002061F" w:rsidRDefault="0002061F" w:rsidP="009A7CF2">
            <w:pPr>
              <w:pStyle w:val="ListParagraph"/>
              <w:spacing w:before="60"/>
              <w:ind w:left="0"/>
              <w:contextualSpacing w:val="0"/>
              <w:rPr>
                <w:ins w:id="778" w:author="admin" w:date="2023-04-27T22:14:00Z"/>
                <w:rFonts w:ascii="Times New Roman" w:hAnsi="Times New Roman"/>
                <w:sz w:val="26"/>
                <w:szCs w:val="26"/>
              </w:rPr>
            </w:pPr>
          </w:p>
        </w:tc>
        <w:tc>
          <w:tcPr>
            <w:tcW w:w="1350" w:type="dxa"/>
            <w:tcPrChange w:id="779" w:author="Ngoc Le Van Truong" w:date="2023-04-28T09:55:00Z">
              <w:tcPr>
                <w:tcW w:w="1260" w:type="dxa"/>
              </w:tcPr>
            </w:tcPrChange>
          </w:tcPr>
          <w:p w14:paraId="4A6A97A3" w14:textId="77777777" w:rsidR="0002061F" w:rsidRDefault="0002061F" w:rsidP="009A7CF2">
            <w:pPr>
              <w:pStyle w:val="ListParagraph"/>
              <w:spacing w:before="60"/>
              <w:ind w:left="0"/>
              <w:contextualSpacing w:val="0"/>
              <w:rPr>
                <w:ins w:id="780" w:author="admin" w:date="2023-04-27T22:14:00Z"/>
                <w:rFonts w:ascii="Times New Roman" w:hAnsi="Times New Roman"/>
                <w:sz w:val="26"/>
                <w:szCs w:val="26"/>
              </w:rPr>
            </w:pPr>
          </w:p>
        </w:tc>
      </w:tr>
      <w:tr w:rsidR="0002061F" w14:paraId="5A3F3919" w14:textId="77777777" w:rsidTr="004506A9">
        <w:trPr>
          <w:ins w:id="781" w:author="admin" w:date="2023-04-27T22:14:00Z"/>
        </w:trPr>
        <w:tc>
          <w:tcPr>
            <w:tcW w:w="986" w:type="dxa"/>
            <w:tcPrChange w:id="782" w:author="Ngoc Le Van Truong" w:date="2023-04-28T09:55:00Z">
              <w:tcPr>
                <w:tcW w:w="621" w:type="dxa"/>
              </w:tcPr>
            </w:tcPrChange>
          </w:tcPr>
          <w:p w14:paraId="4B5761D7" w14:textId="77777777" w:rsidR="0002061F" w:rsidRDefault="0002061F" w:rsidP="0002061F">
            <w:pPr>
              <w:pStyle w:val="ListParagraph"/>
              <w:numPr>
                <w:ilvl w:val="0"/>
                <w:numId w:val="47"/>
              </w:numPr>
              <w:spacing w:before="60"/>
              <w:contextualSpacing w:val="0"/>
              <w:rPr>
                <w:ins w:id="783" w:author="admin" w:date="2023-04-27T22:14:00Z"/>
                <w:rFonts w:ascii="Times New Roman" w:hAnsi="Times New Roman"/>
                <w:sz w:val="26"/>
                <w:szCs w:val="26"/>
              </w:rPr>
            </w:pPr>
          </w:p>
        </w:tc>
        <w:tc>
          <w:tcPr>
            <w:tcW w:w="5944" w:type="dxa"/>
            <w:vAlign w:val="center"/>
            <w:tcPrChange w:id="784" w:author="Ngoc Le Van Truong" w:date="2023-04-28T09:55:00Z">
              <w:tcPr>
                <w:tcW w:w="5670" w:type="dxa"/>
                <w:vAlign w:val="center"/>
              </w:tcPr>
            </w:tcPrChange>
          </w:tcPr>
          <w:p w14:paraId="72514E58" w14:textId="77777777" w:rsidR="0002061F" w:rsidRDefault="0002061F" w:rsidP="009A7CF2">
            <w:pPr>
              <w:pStyle w:val="ListParagraph"/>
              <w:spacing w:before="60"/>
              <w:ind w:left="0"/>
              <w:contextualSpacing w:val="0"/>
              <w:rPr>
                <w:ins w:id="785" w:author="admin" w:date="2023-04-27T22:14:00Z"/>
                <w:rFonts w:ascii="Times New Roman" w:hAnsi="Times New Roman"/>
                <w:sz w:val="26"/>
                <w:szCs w:val="26"/>
              </w:rPr>
            </w:pPr>
            <w:ins w:id="786" w:author="admin" w:date="2023-04-27T22:14:00Z">
              <w:r w:rsidRPr="000C03FA">
                <w:rPr>
                  <w:rFonts w:ascii="Times New Roman" w:hAnsi="Times New Roman"/>
                  <w:sz w:val="26"/>
                  <w:szCs w:val="26"/>
                </w:rPr>
                <w:t>Xử trí cấp cứu sốc</w:t>
              </w:r>
            </w:ins>
          </w:p>
        </w:tc>
        <w:tc>
          <w:tcPr>
            <w:tcW w:w="990" w:type="dxa"/>
            <w:tcPrChange w:id="787" w:author="Ngoc Le Van Truong" w:date="2023-04-28T09:55:00Z">
              <w:tcPr>
                <w:tcW w:w="924" w:type="dxa"/>
              </w:tcPr>
            </w:tcPrChange>
          </w:tcPr>
          <w:p w14:paraId="34376C9F" w14:textId="77777777" w:rsidR="0002061F" w:rsidRDefault="0002061F" w:rsidP="009A7CF2">
            <w:pPr>
              <w:pStyle w:val="ListParagraph"/>
              <w:spacing w:before="60"/>
              <w:ind w:left="0"/>
              <w:contextualSpacing w:val="0"/>
              <w:rPr>
                <w:ins w:id="788" w:author="admin" w:date="2023-04-27T22:14:00Z"/>
                <w:rFonts w:ascii="Times New Roman" w:hAnsi="Times New Roman"/>
                <w:sz w:val="26"/>
                <w:szCs w:val="26"/>
              </w:rPr>
            </w:pPr>
          </w:p>
        </w:tc>
        <w:tc>
          <w:tcPr>
            <w:tcW w:w="540" w:type="dxa"/>
            <w:tcPrChange w:id="789" w:author="Ngoc Le Van Truong" w:date="2023-04-28T09:55:00Z">
              <w:tcPr>
                <w:tcW w:w="700" w:type="dxa"/>
              </w:tcPr>
            </w:tcPrChange>
          </w:tcPr>
          <w:p w14:paraId="4D4EE3E8" w14:textId="77777777" w:rsidR="0002061F" w:rsidRDefault="0002061F" w:rsidP="009A7CF2">
            <w:pPr>
              <w:pStyle w:val="ListParagraph"/>
              <w:spacing w:before="60"/>
              <w:ind w:left="0"/>
              <w:contextualSpacing w:val="0"/>
              <w:rPr>
                <w:ins w:id="790" w:author="admin" w:date="2023-04-27T22:14:00Z"/>
                <w:rFonts w:ascii="Times New Roman" w:hAnsi="Times New Roman"/>
                <w:sz w:val="26"/>
                <w:szCs w:val="26"/>
              </w:rPr>
            </w:pPr>
          </w:p>
        </w:tc>
        <w:tc>
          <w:tcPr>
            <w:tcW w:w="1350" w:type="dxa"/>
            <w:tcPrChange w:id="791" w:author="Ngoc Le Van Truong" w:date="2023-04-28T09:55:00Z">
              <w:tcPr>
                <w:tcW w:w="1260" w:type="dxa"/>
              </w:tcPr>
            </w:tcPrChange>
          </w:tcPr>
          <w:p w14:paraId="668A1472" w14:textId="77777777" w:rsidR="0002061F" w:rsidRDefault="0002061F" w:rsidP="009A7CF2">
            <w:pPr>
              <w:pStyle w:val="ListParagraph"/>
              <w:spacing w:before="60"/>
              <w:ind w:left="0"/>
              <w:contextualSpacing w:val="0"/>
              <w:rPr>
                <w:ins w:id="792" w:author="admin" w:date="2023-04-27T22:14:00Z"/>
                <w:rFonts w:ascii="Times New Roman" w:hAnsi="Times New Roman"/>
                <w:sz w:val="26"/>
                <w:szCs w:val="26"/>
              </w:rPr>
            </w:pPr>
          </w:p>
        </w:tc>
      </w:tr>
      <w:tr w:rsidR="0002061F" w14:paraId="1F48396D" w14:textId="77777777" w:rsidTr="004506A9">
        <w:trPr>
          <w:ins w:id="793" w:author="admin" w:date="2023-04-27T22:14:00Z"/>
        </w:trPr>
        <w:tc>
          <w:tcPr>
            <w:tcW w:w="986" w:type="dxa"/>
            <w:tcPrChange w:id="794" w:author="Ngoc Le Van Truong" w:date="2023-04-28T09:55:00Z">
              <w:tcPr>
                <w:tcW w:w="621" w:type="dxa"/>
              </w:tcPr>
            </w:tcPrChange>
          </w:tcPr>
          <w:p w14:paraId="467E4C33" w14:textId="77777777" w:rsidR="0002061F" w:rsidRDefault="0002061F" w:rsidP="0002061F">
            <w:pPr>
              <w:pStyle w:val="ListParagraph"/>
              <w:numPr>
                <w:ilvl w:val="0"/>
                <w:numId w:val="47"/>
              </w:numPr>
              <w:spacing w:before="60"/>
              <w:contextualSpacing w:val="0"/>
              <w:rPr>
                <w:ins w:id="795" w:author="admin" w:date="2023-04-27T22:14:00Z"/>
                <w:rFonts w:ascii="Times New Roman" w:hAnsi="Times New Roman"/>
                <w:sz w:val="26"/>
                <w:szCs w:val="26"/>
              </w:rPr>
            </w:pPr>
          </w:p>
        </w:tc>
        <w:tc>
          <w:tcPr>
            <w:tcW w:w="5944" w:type="dxa"/>
            <w:tcPrChange w:id="796" w:author="Ngoc Le Van Truong" w:date="2023-04-28T09:55:00Z">
              <w:tcPr>
                <w:tcW w:w="5670" w:type="dxa"/>
              </w:tcPr>
            </w:tcPrChange>
          </w:tcPr>
          <w:p w14:paraId="763E0B61" w14:textId="77777777" w:rsidR="0002061F" w:rsidRPr="000C03FA" w:rsidRDefault="0002061F" w:rsidP="009A7CF2">
            <w:pPr>
              <w:pStyle w:val="ListParagraph"/>
              <w:spacing w:before="60"/>
              <w:ind w:left="0"/>
              <w:contextualSpacing w:val="0"/>
              <w:rPr>
                <w:ins w:id="797" w:author="admin" w:date="2023-04-27T22:14:00Z"/>
                <w:rFonts w:ascii="Times New Roman" w:hAnsi="Times New Roman"/>
                <w:sz w:val="26"/>
                <w:szCs w:val="26"/>
              </w:rPr>
            </w:pPr>
            <w:ins w:id="798" w:author="admin" w:date="2023-04-27T22:14:00Z">
              <w:r w:rsidRPr="001B7F35">
                <w:rPr>
                  <w:rFonts w:ascii="Times New Roman" w:hAnsi="Times New Roman"/>
                  <w:sz w:val="26"/>
                  <w:szCs w:val="26"/>
                </w:rPr>
                <w:t>Cấp cứu ngừng tuần hoàn cơ bản</w:t>
              </w:r>
            </w:ins>
          </w:p>
        </w:tc>
        <w:tc>
          <w:tcPr>
            <w:tcW w:w="990" w:type="dxa"/>
            <w:tcPrChange w:id="799" w:author="Ngoc Le Van Truong" w:date="2023-04-28T09:55:00Z">
              <w:tcPr>
                <w:tcW w:w="924" w:type="dxa"/>
              </w:tcPr>
            </w:tcPrChange>
          </w:tcPr>
          <w:p w14:paraId="454773AF" w14:textId="77777777" w:rsidR="0002061F" w:rsidRDefault="0002061F" w:rsidP="009A7CF2">
            <w:pPr>
              <w:pStyle w:val="ListParagraph"/>
              <w:spacing w:before="60"/>
              <w:ind w:left="0"/>
              <w:contextualSpacing w:val="0"/>
              <w:rPr>
                <w:ins w:id="800" w:author="admin" w:date="2023-04-27T22:14:00Z"/>
                <w:rFonts w:ascii="Times New Roman" w:hAnsi="Times New Roman"/>
                <w:sz w:val="26"/>
                <w:szCs w:val="26"/>
              </w:rPr>
            </w:pPr>
          </w:p>
        </w:tc>
        <w:tc>
          <w:tcPr>
            <w:tcW w:w="540" w:type="dxa"/>
            <w:tcPrChange w:id="801" w:author="Ngoc Le Van Truong" w:date="2023-04-28T09:55:00Z">
              <w:tcPr>
                <w:tcW w:w="700" w:type="dxa"/>
              </w:tcPr>
            </w:tcPrChange>
          </w:tcPr>
          <w:p w14:paraId="612DECB2" w14:textId="77777777" w:rsidR="0002061F" w:rsidRDefault="0002061F" w:rsidP="009A7CF2">
            <w:pPr>
              <w:pStyle w:val="ListParagraph"/>
              <w:spacing w:before="60"/>
              <w:ind w:left="0"/>
              <w:contextualSpacing w:val="0"/>
              <w:rPr>
                <w:ins w:id="802" w:author="admin" w:date="2023-04-27T22:14:00Z"/>
                <w:rFonts w:ascii="Times New Roman" w:hAnsi="Times New Roman"/>
                <w:sz w:val="26"/>
                <w:szCs w:val="26"/>
              </w:rPr>
            </w:pPr>
          </w:p>
        </w:tc>
        <w:tc>
          <w:tcPr>
            <w:tcW w:w="1350" w:type="dxa"/>
            <w:tcPrChange w:id="803" w:author="Ngoc Le Van Truong" w:date="2023-04-28T09:55:00Z">
              <w:tcPr>
                <w:tcW w:w="1260" w:type="dxa"/>
              </w:tcPr>
            </w:tcPrChange>
          </w:tcPr>
          <w:p w14:paraId="39DE46A0" w14:textId="77777777" w:rsidR="0002061F" w:rsidRDefault="0002061F" w:rsidP="009A7CF2">
            <w:pPr>
              <w:pStyle w:val="ListParagraph"/>
              <w:spacing w:before="60"/>
              <w:ind w:left="0"/>
              <w:contextualSpacing w:val="0"/>
              <w:rPr>
                <w:ins w:id="804" w:author="admin" w:date="2023-04-27T22:14:00Z"/>
                <w:rFonts w:ascii="Times New Roman" w:hAnsi="Times New Roman"/>
                <w:sz w:val="26"/>
                <w:szCs w:val="26"/>
              </w:rPr>
            </w:pPr>
          </w:p>
        </w:tc>
      </w:tr>
      <w:tr w:rsidR="0002061F" w14:paraId="398F97C2" w14:textId="77777777" w:rsidTr="004506A9">
        <w:trPr>
          <w:ins w:id="805" w:author="admin" w:date="2023-04-27T22:14:00Z"/>
        </w:trPr>
        <w:tc>
          <w:tcPr>
            <w:tcW w:w="986" w:type="dxa"/>
            <w:tcPrChange w:id="806" w:author="Ngoc Le Van Truong" w:date="2023-04-28T09:55:00Z">
              <w:tcPr>
                <w:tcW w:w="621" w:type="dxa"/>
              </w:tcPr>
            </w:tcPrChange>
          </w:tcPr>
          <w:p w14:paraId="30CFC126" w14:textId="77777777" w:rsidR="0002061F" w:rsidRDefault="0002061F" w:rsidP="0002061F">
            <w:pPr>
              <w:pStyle w:val="ListParagraph"/>
              <w:numPr>
                <w:ilvl w:val="0"/>
                <w:numId w:val="47"/>
              </w:numPr>
              <w:spacing w:before="60"/>
              <w:contextualSpacing w:val="0"/>
              <w:rPr>
                <w:ins w:id="807" w:author="admin" w:date="2023-04-27T22:14:00Z"/>
                <w:rFonts w:ascii="Times New Roman" w:hAnsi="Times New Roman"/>
                <w:sz w:val="26"/>
                <w:szCs w:val="26"/>
              </w:rPr>
            </w:pPr>
          </w:p>
        </w:tc>
        <w:tc>
          <w:tcPr>
            <w:tcW w:w="5944" w:type="dxa"/>
            <w:tcPrChange w:id="808" w:author="Ngoc Le Van Truong" w:date="2023-04-28T09:55:00Z">
              <w:tcPr>
                <w:tcW w:w="5670" w:type="dxa"/>
              </w:tcPr>
            </w:tcPrChange>
          </w:tcPr>
          <w:p w14:paraId="2D318B46" w14:textId="77777777" w:rsidR="0002061F" w:rsidRPr="000C03FA" w:rsidRDefault="0002061F" w:rsidP="009A7CF2">
            <w:pPr>
              <w:pStyle w:val="ListParagraph"/>
              <w:spacing w:before="60"/>
              <w:ind w:left="0"/>
              <w:contextualSpacing w:val="0"/>
              <w:rPr>
                <w:ins w:id="809" w:author="admin" w:date="2023-04-27T22:14:00Z"/>
                <w:rFonts w:ascii="Times New Roman" w:hAnsi="Times New Roman"/>
                <w:sz w:val="26"/>
                <w:szCs w:val="26"/>
              </w:rPr>
            </w:pPr>
            <w:ins w:id="810" w:author="admin" w:date="2023-04-27T22:14:00Z">
              <w:r w:rsidRPr="001B7F35">
                <w:rPr>
                  <w:rFonts w:ascii="Times New Roman" w:hAnsi="Times New Roman"/>
                  <w:sz w:val="26"/>
                  <w:szCs w:val="26"/>
                </w:rPr>
                <w:t>Cấp cứu ngừng tuần hoàn nâng cao</w:t>
              </w:r>
            </w:ins>
          </w:p>
        </w:tc>
        <w:tc>
          <w:tcPr>
            <w:tcW w:w="990" w:type="dxa"/>
            <w:tcPrChange w:id="811" w:author="Ngoc Le Van Truong" w:date="2023-04-28T09:55:00Z">
              <w:tcPr>
                <w:tcW w:w="924" w:type="dxa"/>
              </w:tcPr>
            </w:tcPrChange>
          </w:tcPr>
          <w:p w14:paraId="60B8C64F" w14:textId="77777777" w:rsidR="0002061F" w:rsidRDefault="0002061F" w:rsidP="009A7CF2">
            <w:pPr>
              <w:pStyle w:val="ListParagraph"/>
              <w:spacing w:before="60"/>
              <w:ind w:left="0"/>
              <w:contextualSpacing w:val="0"/>
              <w:rPr>
                <w:ins w:id="812" w:author="admin" w:date="2023-04-27T22:14:00Z"/>
                <w:rFonts w:ascii="Times New Roman" w:hAnsi="Times New Roman"/>
                <w:sz w:val="26"/>
                <w:szCs w:val="26"/>
              </w:rPr>
            </w:pPr>
          </w:p>
        </w:tc>
        <w:tc>
          <w:tcPr>
            <w:tcW w:w="540" w:type="dxa"/>
            <w:tcPrChange w:id="813" w:author="Ngoc Le Van Truong" w:date="2023-04-28T09:55:00Z">
              <w:tcPr>
                <w:tcW w:w="700" w:type="dxa"/>
              </w:tcPr>
            </w:tcPrChange>
          </w:tcPr>
          <w:p w14:paraId="2B9CA249" w14:textId="77777777" w:rsidR="0002061F" w:rsidRDefault="0002061F" w:rsidP="009A7CF2">
            <w:pPr>
              <w:pStyle w:val="ListParagraph"/>
              <w:spacing w:before="60"/>
              <w:ind w:left="0"/>
              <w:contextualSpacing w:val="0"/>
              <w:rPr>
                <w:ins w:id="814" w:author="admin" w:date="2023-04-27T22:14:00Z"/>
                <w:rFonts w:ascii="Times New Roman" w:hAnsi="Times New Roman"/>
                <w:sz w:val="26"/>
                <w:szCs w:val="26"/>
              </w:rPr>
            </w:pPr>
          </w:p>
        </w:tc>
        <w:tc>
          <w:tcPr>
            <w:tcW w:w="1350" w:type="dxa"/>
            <w:tcPrChange w:id="815" w:author="Ngoc Le Van Truong" w:date="2023-04-28T09:55:00Z">
              <w:tcPr>
                <w:tcW w:w="1260" w:type="dxa"/>
              </w:tcPr>
            </w:tcPrChange>
          </w:tcPr>
          <w:p w14:paraId="330A9F57" w14:textId="77777777" w:rsidR="0002061F" w:rsidRDefault="0002061F" w:rsidP="009A7CF2">
            <w:pPr>
              <w:pStyle w:val="ListParagraph"/>
              <w:spacing w:before="60"/>
              <w:ind w:left="0"/>
              <w:contextualSpacing w:val="0"/>
              <w:rPr>
                <w:ins w:id="816" w:author="admin" w:date="2023-04-27T22:14:00Z"/>
                <w:rFonts w:ascii="Times New Roman" w:hAnsi="Times New Roman"/>
                <w:sz w:val="26"/>
                <w:szCs w:val="26"/>
              </w:rPr>
            </w:pPr>
          </w:p>
        </w:tc>
      </w:tr>
      <w:tr w:rsidR="0002061F" w14:paraId="176DCB1C" w14:textId="77777777" w:rsidTr="004506A9">
        <w:trPr>
          <w:ins w:id="817" w:author="admin" w:date="2023-04-27T22:14:00Z"/>
        </w:trPr>
        <w:tc>
          <w:tcPr>
            <w:tcW w:w="986" w:type="dxa"/>
            <w:tcPrChange w:id="818" w:author="Ngoc Le Van Truong" w:date="2023-04-28T09:55:00Z">
              <w:tcPr>
                <w:tcW w:w="621" w:type="dxa"/>
              </w:tcPr>
            </w:tcPrChange>
          </w:tcPr>
          <w:p w14:paraId="54BDCE6F" w14:textId="77777777" w:rsidR="0002061F" w:rsidRDefault="0002061F" w:rsidP="0002061F">
            <w:pPr>
              <w:pStyle w:val="ListParagraph"/>
              <w:numPr>
                <w:ilvl w:val="0"/>
                <w:numId w:val="47"/>
              </w:numPr>
              <w:spacing w:before="60"/>
              <w:contextualSpacing w:val="0"/>
              <w:rPr>
                <w:ins w:id="819" w:author="admin" w:date="2023-04-27T22:14:00Z"/>
                <w:rFonts w:ascii="Times New Roman" w:hAnsi="Times New Roman"/>
                <w:sz w:val="26"/>
                <w:szCs w:val="26"/>
              </w:rPr>
            </w:pPr>
          </w:p>
        </w:tc>
        <w:tc>
          <w:tcPr>
            <w:tcW w:w="5944" w:type="dxa"/>
            <w:tcPrChange w:id="820" w:author="Ngoc Le Van Truong" w:date="2023-04-28T09:55:00Z">
              <w:tcPr>
                <w:tcW w:w="5670" w:type="dxa"/>
              </w:tcPr>
            </w:tcPrChange>
          </w:tcPr>
          <w:p w14:paraId="10A553D1" w14:textId="77777777" w:rsidR="0002061F" w:rsidRDefault="0002061F" w:rsidP="009A7CF2">
            <w:pPr>
              <w:pStyle w:val="ListParagraph"/>
              <w:spacing w:before="60"/>
              <w:ind w:left="0"/>
              <w:contextualSpacing w:val="0"/>
              <w:rPr>
                <w:ins w:id="821" w:author="admin" w:date="2023-04-27T22:14:00Z"/>
                <w:rFonts w:ascii="Times New Roman" w:hAnsi="Times New Roman"/>
                <w:sz w:val="26"/>
                <w:szCs w:val="26"/>
              </w:rPr>
            </w:pPr>
            <w:ins w:id="822" w:author="admin" w:date="2023-04-27T22:14:00Z">
              <w:r w:rsidRPr="000C03FA">
                <w:rPr>
                  <w:rFonts w:ascii="Times New Roman" w:hAnsi="Times New Roman"/>
                  <w:sz w:val="26"/>
                  <w:szCs w:val="26"/>
                </w:rPr>
                <w:t>Chẩn đoán và xử trí cấp cứu nhồi máu cơ tim cấp</w:t>
              </w:r>
              <w:r>
                <w:rPr>
                  <w:rFonts w:ascii="Times New Roman" w:hAnsi="Times New Roman"/>
                  <w:sz w:val="26"/>
                  <w:szCs w:val="26"/>
                </w:rPr>
                <w:t xml:space="preserve"> có ST chênh lên</w:t>
              </w:r>
              <w:r w:rsidRPr="000C03FA">
                <w:rPr>
                  <w:rFonts w:ascii="Times New Roman" w:hAnsi="Times New Roman"/>
                  <w:sz w:val="26"/>
                  <w:szCs w:val="26"/>
                </w:rPr>
                <w:t xml:space="preserve"> </w:t>
              </w:r>
            </w:ins>
          </w:p>
        </w:tc>
        <w:tc>
          <w:tcPr>
            <w:tcW w:w="990" w:type="dxa"/>
            <w:tcPrChange w:id="823" w:author="Ngoc Le Van Truong" w:date="2023-04-28T09:55:00Z">
              <w:tcPr>
                <w:tcW w:w="924" w:type="dxa"/>
              </w:tcPr>
            </w:tcPrChange>
          </w:tcPr>
          <w:p w14:paraId="318D2416" w14:textId="77777777" w:rsidR="0002061F" w:rsidRDefault="0002061F" w:rsidP="009A7CF2">
            <w:pPr>
              <w:pStyle w:val="ListParagraph"/>
              <w:spacing w:before="60"/>
              <w:ind w:left="0"/>
              <w:contextualSpacing w:val="0"/>
              <w:rPr>
                <w:ins w:id="824" w:author="admin" w:date="2023-04-27T22:14:00Z"/>
                <w:rFonts w:ascii="Times New Roman" w:hAnsi="Times New Roman"/>
                <w:sz w:val="26"/>
                <w:szCs w:val="26"/>
              </w:rPr>
            </w:pPr>
          </w:p>
        </w:tc>
        <w:tc>
          <w:tcPr>
            <w:tcW w:w="540" w:type="dxa"/>
            <w:tcPrChange w:id="825" w:author="Ngoc Le Van Truong" w:date="2023-04-28T09:55:00Z">
              <w:tcPr>
                <w:tcW w:w="700" w:type="dxa"/>
              </w:tcPr>
            </w:tcPrChange>
          </w:tcPr>
          <w:p w14:paraId="0EAE2B73" w14:textId="77777777" w:rsidR="0002061F" w:rsidRDefault="0002061F" w:rsidP="009A7CF2">
            <w:pPr>
              <w:pStyle w:val="ListParagraph"/>
              <w:spacing w:before="60"/>
              <w:ind w:left="0"/>
              <w:contextualSpacing w:val="0"/>
              <w:rPr>
                <w:ins w:id="826" w:author="admin" w:date="2023-04-27T22:14:00Z"/>
                <w:rFonts w:ascii="Times New Roman" w:hAnsi="Times New Roman"/>
                <w:sz w:val="26"/>
                <w:szCs w:val="26"/>
              </w:rPr>
            </w:pPr>
          </w:p>
        </w:tc>
        <w:tc>
          <w:tcPr>
            <w:tcW w:w="1350" w:type="dxa"/>
            <w:tcPrChange w:id="827" w:author="Ngoc Le Van Truong" w:date="2023-04-28T09:55:00Z">
              <w:tcPr>
                <w:tcW w:w="1260" w:type="dxa"/>
              </w:tcPr>
            </w:tcPrChange>
          </w:tcPr>
          <w:p w14:paraId="4AC58AE2" w14:textId="77777777" w:rsidR="0002061F" w:rsidRDefault="0002061F" w:rsidP="009A7CF2">
            <w:pPr>
              <w:pStyle w:val="ListParagraph"/>
              <w:spacing w:before="60"/>
              <w:ind w:left="0"/>
              <w:contextualSpacing w:val="0"/>
              <w:rPr>
                <w:ins w:id="828" w:author="admin" w:date="2023-04-27T22:14:00Z"/>
                <w:rFonts w:ascii="Times New Roman" w:hAnsi="Times New Roman"/>
                <w:sz w:val="26"/>
                <w:szCs w:val="26"/>
              </w:rPr>
            </w:pPr>
          </w:p>
        </w:tc>
      </w:tr>
      <w:tr w:rsidR="0002061F" w:rsidRPr="009A7CF2" w14:paraId="4ACC6212" w14:textId="77777777" w:rsidTr="004506A9">
        <w:trPr>
          <w:ins w:id="829" w:author="admin" w:date="2023-04-27T22:14:00Z"/>
        </w:trPr>
        <w:tc>
          <w:tcPr>
            <w:tcW w:w="986" w:type="dxa"/>
            <w:tcPrChange w:id="830" w:author="Ngoc Le Van Truong" w:date="2023-04-28T09:55:00Z">
              <w:tcPr>
                <w:tcW w:w="621" w:type="dxa"/>
              </w:tcPr>
            </w:tcPrChange>
          </w:tcPr>
          <w:p w14:paraId="6A159DD4" w14:textId="77777777" w:rsidR="0002061F" w:rsidRPr="009A7CF2" w:rsidRDefault="0002061F" w:rsidP="009A7CF2">
            <w:pPr>
              <w:pStyle w:val="ListParagraph"/>
              <w:spacing w:before="60"/>
              <w:ind w:left="0"/>
              <w:contextualSpacing w:val="0"/>
              <w:rPr>
                <w:ins w:id="831" w:author="admin" w:date="2023-04-27T22:14:00Z"/>
                <w:rFonts w:ascii="Times New Roman" w:hAnsi="Times New Roman"/>
                <w:b/>
                <w:sz w:val="26"/>
                <w:szCs w:val="26"/>
              </w:rPr>
            </w:pPr>
            <w:ins w:id="832" w:author="admin" w:date="2023-04-27T22:14:00Z">
              <w:r w:rsidRPr="009A7CF2">
                <w:rPr>
                  <w:rFonts w:ascii="Times New Roman" w:hAnsi="Times New Roman"/>
                  <w:b/>
                  <w:sz w:val="26"/>
                  <w:szCs w:val="26"/>
                </w:rPr>
                <w:t>B.</w:t>
              </w:r>
            </w:ins>
          </w:p>
        </w:tc>
        <w:tc>
          <w:tcPr>
            <w:tcW w:w="5944" w:type="dxa"/>
            <w:tcPrChange w:id="833" w:author="Ngoc Le Van Truong" w:date="2023-04-28T09:55:00Z">
              <w:tcPr>
                <w:tcW w:w="5670" w:type="dxa"/>
              </w:tcPr>
            </w:tcPrChange>
          </w:tcPr>
          <w:p w14:paraId="5A54B1BE" w14:textId="77777777" w:rsidR="0002061F" w:rsidRPr="009A7CF2" w:rsidRDefault="0002061F" w:rsidP="009A7CF2">
            <w:pPr>
              <w:pStyle w:val="ListParagraph"/>
              <w:spacing w:before="60"/>
              <w:ind w:left="0"/>
              <w:contextualSpacing w:val="0"/>
              <w:rPr>
                <w:ins w:id="834" w:author="admin" w:date="2023-04-27T22:14:00Z"/>
                <w:rFonts w:ascii="Times New Roman" w:hAnsi="Times New Roman"/>
                <w:b/>
                <w:sz w:val="26"/>
                <w:szCs w:val="26"/>
              </w:rPr>
            </w:pPr>
            <w:ins w:id="835" w:author="admin" w:date="2023-04-27T22:14:00Z">
              <w:r w:rsidRPr="009A7CF2">
                <w:rPr>
                  <w:rFonts w:ascii="Times New Roman" w:hAnsi="Times New Roman"/>
                  <w:b/>
                  <w:sz w:val="26"/>
                  <w:szCs w:val="26"/>
                </w:rPr>
                <w:t>Cấp cứu chấn thương</w:t>
              </w:r>
            </w:ins>
          </w:p>
        </w:tc>
        <w:tc>
          <w:tcPr>
            <w:tcW w:w="990" w:type="dxa"/>
            <w:tcPrChange w:id="836" w:author="Ngoc Le Van Truong" w:date="2023-04-28T09:55:00Z">
              <w:tcPr>
                <w:tcW w:w="924" w:type="dxa"/>
              </w:tcPr>
            </w:tcPrChange>
          </w:tcPr>
          <w:p w14:paraId="7E33BD28" w14:textId="77777777" w:rsidR="0002061F" w:rsidRPr="009A7CF2" w:rsidRDefault="0002061F" w:rsidP="009A7CF2">
            <w:pPr>
              <w:pStyle w:val="ListParagraph"/>
              <w:spacing w:before="60"/>
              <w:ind w:left="0"/>
              <w:contextualSpacing w:val="0"/>
              <w:rPr>
                <w:ins w:id="837" w:author="admin" w:date="2023-04-27T22:14:00Z"/>
                <w:rFonts w:ascii="Times New Roman" w:hAnsi="Times New Roman"/>
                <w:b/>
                <w:sz w:val="26"/>
                <w:szCs w:val="26"/>
              </w:rPr>
            </w:pPr>
          </w:p>
        </w:tc>
        <w:tc>
          <w:tcPr>
            <w:tcW w:w="540" w:type="dxa"/>
            <w:tcPrChange w:id="838" w:author="Ngoc Le Van Truong" w:date="2023-04-28T09:55:00Z">
              <w:tcPr>
                <w:tcW w:w="700" w:type="dxa"/>
              </w:tcPr>
            </w:tcPrChange>
          </w:tcPr>
          <w:p w14:paraId="21ECA065" w14:textId="77777777" w:rsidR="0002061F" w:rsidRPr="009A7CF2" w:rsidRDefault="0002061F" w:rsidP="009A7CF2">
            <w:pPr>
              <w:pStyle w:val="ListParagraph"/>
              <w:spacing w:before="60"/>
              <w:ind w:left="0"/>
              <w:contextualSpacing w:val="0"/>
              <w:rPr>
                <w:ins w:id="839" w:author="admin" w:date="2023-04-27T22:14:00Z"/>
                <w:rFonts w:ascii="Times New Roman" w:hAnsi="Times New Roman"/>
                <w:b/>
                <w:sz w:val="26"/>
                <w:szCs w:val="26"/>
              </w:rPr>
            </w:pPr>
          </w:p>
        </w:tc>
        <w:tc>
          <w:tcPr>
            <w:tcW w:w="1350" w:type="dxa"/>
            <w:tcPrChange w:id="840" w:author="Ngoc Le Van Truong" w:date="2023-04-28T09:55:00Z">
              <w:tcPr>
                <w:tcW w:w="1260" w:type="dxa"/>
              </w:tcPr>
            </w:tcPrChange>
          </w:tcPr>
          <w:p w14:paraId="0DD1F5B9" w14:textId="77777777" w:rsidR="0002061F" w:rsidRPr="009A7CF2" w:rsidRDefault="0002061F" w:rsidP="009A7CF2">
            <w:pPr>
              <w:pStyle w:val="ListParagraph"/>
              <w:spacing w:before="60"/>
              <w:ind w:left="0"/>
              <w:contextualSpacing w:val="0"/>
              <w:rPr>
                <w:ins w:id="841" w:author="admin" w:date="2023-04-27T22:14:00Z"/>
                <w:rFonts w:ascii="Times New Roman" w:hAnsi="Times New Roman"/>
                <w:b/>
                <w:sz w:val="26"/>
                <w:szCs w:val="26"/>
              </w:rPr>
            </w:pPr>
          </w:p>
        </w:tc>
      </w:tr>
      <w:tr w:rsidR="0002061F" w14:paraId="6B890048" w14:textId="77777777" w:rsidTr="004506A9">
        <w:trPr>
          <w:ins w:id="842" w:author="admin" w:date="2023-04-27T22:14:00Z"/>
        </w:trPr>
        <w:tc>
          <w:tcPr>
            <w:tcW w:w="986" w:type="dxa"/>
            <w:tcPrChange w:id="843" w:author="Ngoc Le Van Truong" w:date="2023-04-28T09:55:00Z">
              <w:tcPr>
                <w:tcW w:w="621" w:type="dxa"/>
              </w:tcPr>
            </w:tcPrChange>
          </w:tcPr>
          <w:p w14:paraId="1DDB184B" w14:textId="77777777" w:rsidR="0002061F" w:rsidRDefault="0002061F" w:rsidP="0002061F">
            <w:pPr>
              <w:pStyle w:val="ListParagraph"/>
              <w:numPr>
                <w:ilvl w:val="0"/>
                <w:numId w:val="47"/>
              </w:numPr>
              <w:spacing w:before="60"/>
              <w:contextualSpacing w:val="0"/>
              <w:rPr>
                <w:ins w:id="844" w:author="admin" w:date="2023-04-27T22:14:00Z"/>
                <w:rFonts w:ascii="Times New Roman" w:hAnsi="Times New Roman"/>
                <w:sz w:val="26"/>
                <w:szCs w:val="26"/>
              </w:rPr>
            </w:pPr>
          </w:p>
        </w:tc>
        <w:tc>
          <w:tcPr>
            <w:tcW w:w="5944" w:type="dxa"/>
            <w:tcPrChange w:id="845" w:author="Ngoc Le Van Truong" w:date="2023-04-28T09:55:00Z">
              <w:tcPr>
                <w:tcW w:w="5670" w:type="dxa"/>
              </w:tcPr>
            </w:tcPrChange>
          </w:tcPr>
          <w:p w14:paraId="793FC138" w14:textId="77777777" w:rsidR="0002061F" w:rsidRDefault="0002061F" w:rsidP="009A7CF2">
            <w:pPr>
              <w:pStyle w:val="ListParagraph"/>
              <w:spacing w:before="60"/>
              <w:ind w:left="0"/>
              <w:contextualSpacing w:val="0"/>
              <w:rPr>
                <w:ins w:id="846" w:author="admin" w:date="2023-04-27T22:14:00Z"/>
                <w:rFonts w:ascii="Times New Roman" w:hAnsi="Times New Roman"/>
                <w:sz w:val="26"/>
                <w:szCs w:val="26"/>
              </w:rPr>
            </w:pPr>
            <w:ins w:id="847" w:author="admin" w:date="2023-04-27T22:14:00Z">
              <w:r w:rsidRPr="000C03FA">
                <w:rPr>
                  <w:rFonts w:ascii="Times New Roman" w:hAnsi="Times New Roman"/>
                  <w:sz w:val="26"/>
                  <w:szCs w:val="26"/>
                </w:rPr>
                <w:t>Cấp cứu chấn thương sọ não</w:t>
              </w:r>
            </w:ins>
          </w:p>
        </w:tc>
        <w:tc>
          <w:tcPr>
            <w:tcW w:w="990" w:type="dxa"/>
            <w:tcPrChange w:id="848" w:author="Ngoc Le Van Truong" w:date="2023-04-28T09:55:00Z">
              <w:tcPr>
                <w:tcW w:w="924" w:type="dxa"/>
              </w:tcPr>
            </w:tcPrChange>
          </w:tcPr>
          <w:p w14:paraId="1DE48897" w14:textId="77777777" w:rsidR="0002061F" w:rsidRDefault="0002061F" w:rsidP="009A7CF2">
            <w:pPr>
              <w:pStyle w:val="ListParagraph"/>
              <w:spacing w:before="60"/>
              <w:ind w:left="0"/>
              <w:contextualSpacing w:val="0"/>
              <w:rPr>
                <w:ins w:id="849" w:author="admin" w:date="2023-04-27T22:14:00Z"/>
                <w:rFonts w:ascii="Times New Roman" w:hAnsi="Times New Roman"/>
                <w:sz w:val="26"/>
                <w:szCs w:val="26"/>
              </w:rPr>
            </w:pPr>
          </w:p>
        </w:tc>
        <w:tc>
          <w:tcPr>
            <w:tcW w:w="540" w:type="dxa"/>
            <w:tcPrChange w:id="850" w:author="Ngoc Le Van Truong" w:date="2023-04-28T09:55:00Z">
              <w:tcPr>
                <w:tcW w:w="700" w:type="dxa"/>
              </w:tcPr>
            </w:tcPrChange>
          </w:tcPr>
          <w:p w14:paraId="6358DD73" w14:textId="77777777" w:rsidR="0002061F" w:rsidRDefault="0002061F" w:rsidP="009A7CF2">
            <w:pPr>
              <w:pStyle w:val="ListParagraph"/>
              <w:spacing w:before="60"/>
              <w:ind w:left="0"/>
              <w:contextualSpacing w:val="0"/>
              <w:rPr>
                <w:ins w:id="851" w:author="admin" w:date="2023-04-27T22:14:00Z"/>
                <w:rFonts w:ascii="Times New Roman" w:hAnsi="Times New Roman"/>
                <w:sz w:val="26"/>
                <w:szCs w:val="26"/>
              </w:rPr>
            </w:pPr>
          </w:p>
        </w:tc>
        <w:tc>
          <w:tcPr>
            <w:tcW w:w="1350" w:type="dxa"/>
            <w:tcPrChange w:id="852" w:author="Ngoc Le Van Truong" w:date="2023-04-28T09:55:00Z">
              <w:tcPr>
                <w:tcW w:w="1260" w:type="dxa"/>
              </w:tcPr>
            </w:tcPrChange>
          </w:tcPr>
          <w:p w14:paraId="63346163" w14:textId="77777777" w:rsidR="0002061F" w:rsidRDefault="0002061F" w:rsidP="009A7CF2">
            <w:pPr>
              <w:pStyle w:val="ListParagraph"/>
              <w:spacing w:before="60"/>
              <w:ind w:left="0"/>
              <w:contextualSpacing w:val="0"/>
              <w:rPr>
                <w:ins w:id="853" w:author="admin" w:date="2023-04-27T22:14:00Z"/>
                <w:rFonts w:ascii="Times New Roman" w:hAnsi="Times New Roman"/>
                <w:sz w:val="26"/>
                <w:szCs w:val="26"/>
              </w:rPr>
            </w:pPr>
          </w:p>
        </w:tc>
      </w:tr>
      <w:tr w:rsidR="0002061F" w14:paraId="68655BC4" w14:textId="77777777" w:rsidTr="004506A9">
        <w:trPr>
          <w:ins w:id="854" w:author="admin" w:date="2023-04-27T22:14:00Z"/>
        </w:trPr>
        <w:tc>
          <w:tcPr>
            <w:tcW w:w="986" w:type="dxa"/>
            <w:tcPrChange w:id="855" w:author="Ngoc Le Van Truong" w:date="2023-04-28T09:55:00Z">
              <w:tcPr>
                <w:tcW w:w="621" w:type="dxa"/>
              </w:tcPr>
            </w:tcPrChange>
          </w:tcPr>
          <w:p w14:paraId="01DCCAE3" w14:textId="77777777" w:rsidR="0002061F" w:rsidRDefault="0002061F" w:rsidP="0002061F">
            <w:pPr>
              <w:pStyle w:val="ListParagraph"/>
              <w:numPr>
                <w:ilvl w:val="0"/>
                <w:numId w:val="47"/>
              </w:numPr>
              <w:spacing w:before="60"/>
              <w:contextualSpacing w:val="0"/>
              <w:rPr>
                <w:ins w:id="856" w:author="admin" w:date="2023-04-27T22:14:00Z"/>
                <w:rFonts w:ascii="Times New Roman" w:hAnsi="Times New Roman"/>
                <w:sz w:val="26"/>
                <w:szCs w:val="26"/>
              </w:rPr>
            </w:pPr>
          </w:p>
        </w:tc>
        <w:tc>
          <w:tcPr>
            <w:tcW w:w="5944" w:type="dxa"/>
            <w:tcPrChange w:id="857" w:author="Ngoc Le Van Truong" w:date="2023-04-28T09:55:00Z">
              <w:tcPr>
                <w:tcW w:w="5670" w:type="dxa"/>
              </w:tcPr>
            </w:tcPrChange>
          </w:tcPr>
          <w:p w14:paraId="0E601C57" w14:textId="77777777" w:rsidR="0002061F" w:rsidRDefault="0002061F" w:rsidP="009A7CF2">
            <w:pPr>
              <w:pStyle w:val="ListParagraph"/>
              <w:spacing w:before="60"/>
              <w:ind w:left="0"/>
              <w:contextualSpacing w:val="0"/>
              <w:rPr>
                <w:ins w:id="858" w:author="admin" w:date="2023-04-27T22:14:00Z"/>
                <w:rFonts w:ascii="Times New Roman" w:hAnsi="Times New Roman"/>
                <w:sz w:val="26"/>
                <w:szCs w:val="26"/>
              </w:rPr>
            </w:pPr>
            <w:ins w:id="859" w:author="admin" w:date="2023-04-27T22:14:00Z">
              <w:r w:rsidRPr="000C03FA">
                <w:rPr>
                  <w:rFonts w:ascii="Times New Roman" w:hAnsi="Times New Roman"/>
                  <w:sz w:val="26"/>
                  <w:szCs w:val="26"/>
                </w:rPr>
                <w:t>Cấp cứu chấn thương cột sống</w:t>
              </w:r>
            </w:ins>
          </w:p>
        </w:tc>
        <w:tc>
          <w:tcPr>
            <w:tcW w:w="990" w:type="dxa"/>
            <w:tcPrChange w:id="860" w:author="Ngoc Le Van Truong" w:date="2023-04-28T09:55:00Z">
              <w:tcPr>
                <w:tcW w:w="924" w:type="dxa"/>
              </w:tcPr>
            </w:tcPrChange>
          </w:tcPr>
          <w:p w14:paraId="182C0017" w14:textId="77777777" w:rsidR="0002061F" w:rsidRDefault="0002061F" w:rsidP="009A7CF2">
            <w:pPr>
              <w:pStyle w:val="ListParagraph"/>
              <w:spacing w:before="60"/>
              <w:ind w:left="0"/>
              <w:contextualSpacing w:val="0"/>
              <w:rPr>
                <w:ins w:id="861" w:author="admin" w:date="2023-04-27T22:14:00Z"/>
                <w:rFonts w:ascii="Times New Roman" w:hAnsi="Times New Roman"/>
                <w:sz w:val="26"/>
                <w:szCs w:val="26"/>
              </w:rPr>
            </w:pPr>
          </w:p>
        </w:tc>
        <w:tc>
          <w:tcPr>
            <w:tcW w:w="540" w:type="dxa"/>
            <w:tcPrChange w:id="862" w:author="Ngoc Le Van Truong" w:date="2023-04-28T09:55:00Z">
              <w:tcPr>
                <w:tcW w:w="700" w:type="dxa"/>
              </w:tcPr>
            </w:tcPrChange>
          </w:tcPr>
          <w:p w14:paraId="6B0C2B99" w14:textId="77777777" w:rsidR="0002061F" w:rsidRDefault="0002061F" w:rsidP="009A7CF2">
            <w:pPr>
              <w:pStyle w:val="ListParagraph"/>
              <w:spacing w:before="60"/>
              <w:ind w:left="0"/>
              <w:contextualSpacing w:val="0"/>
              <w:rPr>
                <w:ins w:id="863" w:author="admin" w:date="2023-04-27T22:14:00Z"/>
                <w:rFonts w:ascii="Times New Roman" w:hAnsi="Times New Roman"/>
                <w:sz w:val="26"/>
                <w:szCs w:val="26"/>
              </w:rPr>
            </w:pPr>
          </w:p>
        </w:tc>
        <w:tc>
          <w:tcPr>
            <w:tcW w:w="1350" w:type="dxa"/>
            <w:tcPrChange w:id="864" w:author="Ngoc Le Van Truong" w:date="2023-04-28T09:55:00Z">
              <w:tcPr>
                <w:tcW w:w="1260" w:type="dxa"/>
              </w:tcPr>
            </w:tcPrChange>
          </w:tcPr>
          <w:p w14:paraId="4CF18418" w14:textId="77777777" w:rsidR="0002061F" w:rsidRDefault="0002061F" w:rsidP="009A7CF2">
            <w:pPr>
              <w:pStyle w:val="ListParagraph"/>
              <w:spacing w:before="60"/>
              <w:ind w:left="0"/>
              <w:contextualSpacing w:val="0"/>
              <w:rPr>
                <w:ins w:id="865" w:author="admin" w:date="2023-04-27T22:14:00Z"/>
                <w:rFonts w:ascii="Times New Roman" w:hAnsi="Times New Roman"/>
                <w:sz w:val="26"/>
                <w:szCs w:val="26"/>
              </w:rPr>
            </w:pPr>
          </w:p>
        </w:tc>
      </w:tr>
      <w:tr w:rsidR="0002061F" w14:paraId="41B005EA" w14:textId="77777777" w:rsidTr="004506A9">
        <w:trPr>
          <w:ins w:id="866" w:author="admin" w:date="2023-04-27T22:14:00Z"/>
        </w:trPr>
        <w:tc>
          <w:tcPr>
            <w:tcW w:w="986" w:type="dxa"/>
            <w:tcPrChange w:id="867" w:author="Ngoc Le Van Truong" w:date="2023-04-28T09:55:00Z">
              <w:tcPr>
                <w:tcW w:w="621" w:type="dxa"/>
              </w:tcPr>
            </w:tcPrChange>
          </w:tcPr>
          <w:p w14:paraId="137E603F" w14:textId="77777777" w:rsidR="0002061F" w:rsidRDefault="0002061F" w:rsidP="0002061F">
            <w:pPr>
              <w:pStyle w:val="ListParagraph"/>
              <w:numPr>
                <w:ilvl w:val="0"/>
                <w:numId w:val="47"/>
              </w:numPr>
              <w:spacing w:before="60"/>
              <w:contextualSpacing w:val="0"/>
              <w:rPr>
                <w:ins w:id="868" w:author="admin" w:date="2023-04-27T22:14:00Z"/>
                <w:rFonts w:ascii="Times New Roman" w:hAnsi="Times New Roman"/>
                <w:sz w:val="26"/>
                <w:szCs w:val="26"/>
              </w:rPr>
            </w:pPr>
          </w:p>
        </w:tc>
        <w:tc>
          <w:tcPr>
            <w:tcW w:w="5944" w:type="dxa"/>
            <w:tcPrChange w:id="869" w:author="Ngoc Le Van Truong" w:date="2023-04-28T09:55:00Z">
              <w:tcPr>
                <w:tcW w:w="5670" w:type="dxa"/>
              </w:tcPr>
            </w:tcPrChange>
          </w:tcPr>
          <w:p w14:paraId="723F15E5" w14:textId="77777777" w:rsidR="0002061F" w:rsidRDefault="0002061F" w:rsidP="009A7CF2">
            <w:pPr>
              <w:pStyle w:val="ListParagraph"/>
              <w:spacing w:before="60"/>
              <w:ind w:left="0"/>
              <w:contextualSpacing w:val="0"/>
              <w:rPr>
                <w:ins w:id="870" w:author="admin" w:date="2023-04-27T22:14:00Z"/>
                <w:rFonts w:ascii="Times New Roman" w:hAnsi="Times New Roman"/>
                <w:sz w:val="26"/>
                <w:szCs w:val="26"/>
              </w:rPr>
            </w:pPr>
            <w:ins w:id="871" w:author="admin" w:date="2023-04-27T22:14:00Z">
              <w:r w:rsidRPr="000C03FA">
                <w:rPr>
                  <w:rFonts w:ascii="Times New Roman" w:hAnsi="Times New Roman"/>
                  <w:sz w:val="26"/>
                  <w:szCs w:val="26"/>
                </w:rPr>
                <w:t>Cấp cứu chấn thương ngực</w:t>
              </w:r>
            </w:ins>
          </w:p>
        </w:tc>
        <w:tc>
          <w:tcPr>
            <w:tcW w:w="990" w:type="dxa"/>
            <w:tcPrChange w:id="872" w:author="Ngoc Le Van Truong" w:date="2023-04-28T09:55:00Z">
              <w:tcPr>
                <w:tcW w:w="924" w:type="dxa"/>
              </w:tcPr>
            </w:tcPrChange>
          </w:tcPr>
          <w:p w14:paraId="7937D731" w14:textId="77777777" w:rsidR="0002061F" w:rsidRDefault="0002061F" w:rsidP="009A7CF2">
            <w:pPr>
              <w:pStyle w:val="ListParagraph"/>
              <w:spacing w:before="60"/>
              <w:ind w:left="0"/>
              <w:contextualSpacing w:val="0"/>
              <w:rPr>
                <w:ins w:id="873" w:author="admin" w:date="2023-04-27T22:14:00Z"/>
                <w:rFonts w:ascii="Times New Roman" w:hAnsi="Times New Roman"/>
                <w:sz w:val="26"/>
                <w:szCs w:val="26"/>
              </w:rPr>
            </w:pPr>
          </w:p>
        </w:tc>
        <w:tc>
          <w:tcPr>
            <w:tcW w:w="540" w:type="dxa"/>
            <w:tcPrChange w:id="874" w:author="Ngoc Le Van Truong" w:date="2023-04-28T09:55:00Z">
              <w:tcPr>
                <w:tcW w:w="700" w:type="dxa"/>
              </w:tcPr>
            </w:tcPrChange>
          </w:tcPr>
          <w:p w14:paraId="6E476D4E" w14:textId="77777777" w:rsidR="0002061F" w:rsidRDefault="0002061F" w:rsidP="009A7CF2">
            <w:pPr>
              <w:pStyle w:val="ListParagraph"/>
              <w:spacing w:before="60"/>
              <w:ind w:left="0"/>
              <w:contextualSpacing w:val="0"/>
              <w:rPr>
                <w:ins w:id="875" w:author="admin" w:date="2023-04-27T22:14:00Z"/>
                <w:rFonts w:ascii="Times New Roman" w:hAnsi="Times New Roman"/>
                <w:sz w:val="26"/>
                <w:szCs w:val="26"/>
              </w:rPr>
            </w:pPr>
          </w:p>
        </w:tc>
        <w:tc>
          <w:tcPr>
            <w:tcW w:w="1350" w:type="dxa"/>
            <w:tcPrChange w:id="876" w:author="Ngoc Le Van Truong" w:date="2023-04-28T09:55:00Z">
              <w:tcPr>
                <w:tcW w:w="1260" w:type="dxa"/>
              </w:tcPr>
            </w:tcPrChange>
          </w:tcPr>
          <w:p w14:paraId="453948F0" w14:textId="77777777" w:rsidR="0002061F" w:rsidRDefault="0002061F" w:rsidP="009A7CF2">
            <w:pPr>
              <w:pStyle w:val="ListParagraph"/>
              <w:spacing w:before="60"/>
              <w:ind w:left="0"/>
              <w:contextualSpacing w:val="0"/>
              <w:rPr>
                <w:ins w:id="877" w:author="admin" w:date="2023-04-27T22:14:00Z"/>
                <w:rFonts w:ascii="Times New Roman" w:hAnsi="Times New Roman"/>
                <w:sz w:val="26"/>
                <w:szCs w:val="26"/>
              </w:rPr>
            </w:pPr>
          </w:p>
        </w:tc>
      </w:tr>
      <w:tr w:rsidR="0002061F" w14:paraId="36EC247F" w14:textId="77777777" w:rsidTr="004506A9">
        <w:trPr>
          <w:ins w:id="878" w:author="admin" w:date="2023-04-27T22:14:00Z"/>
        </w:trPr>
        <w:tc>
          <w:tcPr>
            <w:tcW w:w="986" w:type="dxa"/>
            <w:tcPrChange w:id="879" w:author="Ngoc Le Van Truong" w:date="2023-04-28T09:55:00Z">
              <w:tcPr>
                <w:tcW w:w="621" w:type="dxa"/>
              </w:tcPr>
            </w:tcPrChange>
          </w:tcPr>
          <w:p w14:paraId="18DFBCF9" w14:textId="77777777" w:rsidR="0002061F" w:rsidRDefault="0002061F" w:rsidP="0002061F">
            <w:pPr>
              <w:pStyle w:val="ListParagraph"/>
              <w:numPr>
                <w:ilvl w:val="0"/>
                <w:numId w:val="47"/>
              </w:numPr>
              <w:spacing w:before="60"/>
              <w:contextualSpacing w:val="0"/>
              <w:rPr>
                <w:ins w:id="880" w:author="admin" w:date="2023-04-27T22:14:00Z"/>
                <w:rFonts w:ascii="Times New Roman" w:hAnsi="Times New Roman"/>
                <w:sz w:val="26"/>
                <w:szCs w:val="26"/>
              </w:rPr>
            </w:pPr>
          </w:p>
        </w:tc>
        <w:tc>
          <w:tcPr>
            <w:tcW w:w="5944" w:type="dxa"/>
            <w:tcPrChange w:id="881" w:author="Ngoc Le Van Truong" w:date="2023-04-28T09:55:00Z">
              <w:tcPr>
                <w:tcW w:w="5670" w:type="dxa"/>
              </w:tcPr>
            </w:tcPrChange>
          </w:tcPr>
          <w:p w14:paraId="5A616390" w14:textId="77777777" w:rsidR="0002061F" w:rsidRDefault="0002061F" w:rsidP="009A7CF2">
            <w:pPr>
              <w:pStyle w:val="ListParagraph"/>
              <w:spacing w:before="60"/>
              <w:ind w:left="0"/>
              <w:contextualSpacing w:val="0"/>
              <w:rPr>
                <w:ins w:id="882" w:author="admin" w:date="2023-04-27T22:14:00Z"/>
                <w:rFonts w:ascii="Times New Roman" w:hAnsi="Times New Roman"/>
                <w:sz w:val="26"/>
                <w:szCs w:val="26"/>
              </w:rPr>
            </w:pPr>
            <w:ins w:id="883" w:author="admin" w:date="2023-04-27T22:14:00Z">
              <w:r w:rsidRPr="000C03FA">
                <w:rPr>
                  <w:rFonts w:ascii="Times New Roman" w:hAnsi="Times New Roman"/>
                  <w:sz w:val="26"/>
                  <w:szCs w:val="26"/>
                </w:rPr>
                <w:t>Cấp cứu chấn thương bụng</w:t>
              </w:r>
            </w:ins>
          </w:p>
        </w:tc>
        <w:tc>
          <w:tcPr>
            <w:tcW w:w="990" w:type="dxa"/>
            <w:tcPrChange w:id="884" w:author="Ngoc Le Van Truong" w:date="2023-04-28T09:55:00Z">
              <w:tcPr>
                <w:tcW w:w="924" w:type="dxa"/>
              </w:tcPr>
            </w:tcPrChange>
          </w:tcPr>
          <w:p w14:paraId="6535739C" w14:textId="77777777" w:rsidR="0002061F" w:rsidRDefault="0002061F" w:rsidP="009A7CF2">
            <w:pPr>
              <w:pStyle w:val="ListParagraph"/>
              <w:spacing w:before="60"/>
              <w:ind w:left="0"/>
              <w:contextualSpacing w:val="0"/>
              <w:rPr>
                <w:ins w:id="885" w:author="admin" w:date="2023-04-27T22:14:00Z"/>
                <w:rFonts w:ascii="Times New Roman" w:hAnsi="Times New Roman"/>
                <w:sz w:val="26"/>
                <w:szCs w:val="26"/>
              </w:rPr>
            </w:pPr>
          </w:p>
        </w:tc>
        <w:tc>
          <w:tcPr>
            <w:tcW w:w="540" w:type="dxa"/>
            <w:tcPrChange w:id="886" w:author="Ngoc Le Van Truong" w:date="2023-04-28T09:55:00Z">
              <w:tcPr>
                <w:tcW w:w="700" w:type="dxa"/>
              </w:tcPr>
            </w:tcPrChange>
          </w:tcPr>
          <w:p w14:paraId="4EA121E1" w14:textId="77777777" w:rsidR="0002061F" w:rsidRDefault="0002061F" w:rsidP="009A7CF2">
            <w:pPr>
              <w:pStyle w:val="ListParagraph"/>
              <w:spacing w:before="60"/>
              <w:ind w:left="0"/>
              <w:contextualSpacing w:val="0"/>
              <w:rPr>
                <w:ins w:id="887" w:author="admin" w:date="2023-04-27T22:14:00Z"/>
                <w:rFonts w:ascii="Times New Roman" w:hAnsi="Times New Roman"/>
                <w:sz w:val="26"/>
                <w:szCs w:val="26"/>
              </w:rPr>
            </w:pPr>
          </w:p>
        </w:tc>
        <w:tc>
          <w:tcPr>
            <w:tcW w:w="1350" w:type="dxa"/>
            <w:tcPrChange w:id="888" w:author="Ngoc Le Van Truong" w:date="2023-04-28T09:55:00Z">
              <w:tcPr>
                <w:tcW w:w="1260" w:type="dxa"/>
              </w:tcPr>
            </w:tcPrChange>
          </w:tcPr>
          <w:p w14:paraId="169D9865" w14:textId="77777777" w:rsidR="0002061F" w:rsidRDefault="0002061F" w:rsidP="009A7CF2">
            <w:pPr>
              <w:pStyle w:val="ListParagraph"/>
              <w:spacing w:before="60"/>
              <w:ind w:left="0"/>
              <w:contextualSpacing w:val="0"/>
              <w:rPr>
                <w:ins w:id="889" w:author="admin" w:date="2023-04-27T22:14:00Z"/>
                <w:rFonts w:ascii="Times New Roman" w:hAnsi="Times New Roman"/>
                <w:sz w:val="26"/>
                <w:szCs w:val="26"/>
              </w:rPr>
            </w:pPr>
          </w:p>
        </w:tc>
      </w:tr>
      <w:tr w:rsidR="0002061F" w14:paraId="3E5480C5" w14:textId="77777777" w:rsidTr="004506A9">
        <w:trPr>
          <w:ins w:id="890" w:author="admin" w:date="2023-04-27T22:14:00Z"/>
        </w:trPr>
        <w:tc>
          <w:tcPr>
            <w:tcW w:w="986" w:type="dxa"/>
            <w:tcPrChange w:id="891" w:author="Ngoc Le Van Truong" w:date="2023-04-28T09:55:00Z">
              <w:tcPr>
                <w:tcW w:w="621" w:type="dxa"/>
              </w:tcPr>
            </w:tcPrChange>
          </w:tcPr>
          <w:p w14:paraId="1C40F2C2" w14:textId="77777777" w:rsidR="0002061F" w:rsidRDefault="0002061F" w:rsidP="0002061F">
            <w:pPr>
              <w:pStyle w:val="ListParagraph"/>
              <w:numPr>
                <w:ilvl w:val="0"/>
                <w:numId w:val="47"/>
              </w:numPr>
              <w:spacing w:before="60"/>
              <w:contextualSpacing w:val="0"/>
              <w:rPr>
                <w:ins w:id="892" w:author="admin" w:date="2023-04-27T22:14:00Z"/>
                <w:rFonts w:ascii="Times New Roman" w:hAnsi="Times New Roman"/>
                <w:sz w:val="26"/>
                <w:szCs w:val="26"/>
              </w:rPr>
            </w:pPr>
          </w:p>
        </w:tc>
        <w:tc>
          <w:tcPr>
            <w:tcW w:w="5944" w:type="dxa"/>
            <w:tcPrChange w:id="893" w:author="Ngoc Le Van Truong" w:date="2023-04-28T09:55:00Z">
              <w:tcPr>
                <w:tcW w:w="5670" w:type="dxa"/>
              </w:tcPr>
            </w:tcPrChange>
          </w:tcPr>
          <w:p w14:paraId="02ADAF0F" w14:textId="77777777" w:rsidR="0002061F" w:rsidRDefault="0002061F" w:rsidP="009A7CF2">
            <w:pPr>
              <w:pStyle w:val="ListParagraph"/>
              <w:spacing w:before="60"/>
              <w:ind w:left="0"/>
              <w:contextualSpacing w:val="0"/>
              <w:rPr>
                <w:ins w:id="894" w:author="admin" w:date="2023-04-27T22:14:00Z"/>
                <w:rFonts w:ascii="Times New Roman" w:hAnsi="Times New Roman"/>
                <w:sz w:val="26"/>
                <w:szCs w:val="26"/>
              </w:rPr>
            </w:pPr>
            <w:ins w:id="895" w:author="admin" w:date="2023-04-27T22:14:00Z">
              <w:r w:rsidRPr="000C03FA">
                <w:rPr>
                  <w:rFonts w:ascii="Times New Roman" w:hAnsi="Times New Roman"/>
                  <w:sz w:val="26"/>
                  <w:szCs w:val="26"/>
                </w:rPr>
                <w:t>Chẩn đoán và xử trí cấp cứu ban đầu sốc chấn thương ở người lớn</w:t>
              </w:r>
            </w:ins>
          </w:p>
        </w:tc>
        <w:tc>
          <w:tcPr>
            <w:tcW w:w="990" w:type="dxa"/>
            <w:tcPrChange w:id="896" w:author="Ngoc Le Van Truong" w:date="2023-04-28T09:55:00Z">
              <w:tcPr>
                <w:tcW w:w="924" w:type="dxa"/>
              </w:tcPr>
            </w:tcPrChange>
          </w:tcPr>
          <w:p w14:paraId="5C2176DD" w14:textId="77777777" w:rsidR="0002061F" w:rsidRDefault="0002061F" w:rsidP="009A7CF2">
            <w:pPr>
              <w:pStyle w:val="ListParagraph"/>
              <w:spacing w:before="60"/>
              <w:ind w:left="0"/>
              <w:contextualSpacing w:val="0"/>
              <w:rPr>
                <w:ins w:id="897" w:author="admin" w:date="2023-04-27T22:14:00Z"/>
                <w:rFonts w:ascii="Times New Roman" w:hAnsi="Times New Roman"/>
                <w:sz w:val="26"/>
                <w:szCs w:val="26"/>
              </w:rPr>
            </w:pPr>
          </w:p>
        </w:tc>
        <w:tc>
          <w:tcPr>
            <w:tcW w:w="540" w:type="dxa"/>
            <w:tcPrChange w:id="898" w:author="Ngoc Le Van Truong" w:date="2023-04-28T09:55:00Z">
              <w:tcPr>
                <w:tcW w:w="700" w:type="dxa"/>
              </w:tcPr>
            </w:tcPrChange>
          </w:tcPr>
          <w:p w14:paraId="0AD9E0C5" w14:textId="77777777" w:rsidR="0002061F" w:rsidRDefault="0002061F" w:rsidP="009A7CF2">
            <w:pPr>
              <w:pStyle w:val="ListParagraph"/>
              <w:spacing w:before="60"/>
              <w:ind w:left="0"/>
              <w:contextualSpacing w:val="0"/>
              <w:rPr>
                <w:ins w:id="899" w:author="admin" w:date="2023-04-27T22:14:00Z"/>
                <w:rFonts w:ascii="Times New Roman" w:hAnsi="Times New Roman"/>
                <w:sz w:val="26"/>
                <w:szCs w:val="26"/>
              </w:rPr>
            </w:pPr>
          </w:p>
        </w:tc>
        <w:tc>
          <w:tcPr>
            <w:tcW w:w="1350" w:type="dxa"/>
            <w:tcPrChange w:id="900" w:author="Ngoc Le Van Truong" w:date="2023-04-28T09:55:00Z">
              <w:tcPr>
                <w:tcW w:w="1260" w:type="dxa"/>
              </w:tcPr>
            </w:tcPrChange>
          </w:tcPr>
          <w:p w14:paraId="63909FEF" w14:textId="77777777" w:rsidR="0002061F" w:rsidRDefault="0002061F" w:rsidP="009A7CF2">
            <w:pPr>
              <w:pStyle w:val="ListParagraph"/>
              <w:spacing w:before="60"/>
              <w:ind w:left="0"/>
              <w:contextualSpacing w:val="0"/>
              <w:rPr>
                <w:ins w:id="901" w:author="admin" w:date="2023-04-27T22:14:00Z"/>
                <w:rFonts w:ascii="Times New Roman" w:hAnsi="Times New Roman"/>
                <w:sz w:val="26"/>
                <w:szCs w:val="26"/>
              </w:rPr>
            </w:pPr>
          </w:p>
        </w:tc>
      </w:tr>
      <w:tr w:rsidR="0002061F" w14:paraId="6629453B" w14:textId="77777777" w:rsidTr="004506A9">
        <w:trPr>
          <w:ins w:id="902" w:author="admin" w:date="2023-04-27T22:14:00Z"/>
        </w:trPr>
        <w:tc>
          <w:tcPr>
            <w:tcW w:w="986" w:type="dxa"/>
            <w:tcPrChange w:id="903" w:author="Ngoc Le Van Truong" w:date="2023-04-28T09:55:00Z">
              <w:tcPr>
                <w:tcW w:w="621" w:type="dxa"/>
              </w:tcPr>
            </w:tcPrChange>
          </w:tcPr>
          <w:p w14:paraId="4ADCE374" w14:textId="77777777" w:rsidR="0002061F" w:rsidRDefault="0002061F" w:rsidP="0002061F">
            <w:pPr>
              <w:pStyle w:val="ListParagraph"/>
              <w:numPr>
                <w:ilvl w:val="0"/>
                <w:numId w:val="47"/>
              </w:numPr>
              <w:spacing w:before="60"/>
              <w:contextualSpacing w:val="0"/>
              <w:rPr>
                <w:ins w:id="904" w:author="admin" w:date="2023-04-27T22:14:00Z"/>
                <w:rFonts w:ascii="Times New Roman" w:hAnsi="Times New Roman"/>
                <w:sz w:val="26"/>
                <w:szCs w:val="26"/>
              </w:rPr>
            </w:pPr>
          </w:p>
        </w:tc>
        <w:tc>
          <w:tcPr>
            <w:tcW w:w="5944" w:type="dxa"/>
            <w:tcPrChange w:id="905" w:author="Ngoc Le Van Truong" w:date="2023-04-28T09:55:00Z">
              <w:tcPr>
                <w:tcW w:w="5670" w:type="dxa"/>
              </w:tcPr>
            </w:tcPrChange>
          </w:tcPr>
          <w:p w14:paraId="170EA379" w14:textId="77777777" w:rsidR="0002061F" w:rsidRDefault="0002061F" w:rsidP="009A7CF2">
            <w:pPr>
              <w:pStyle w:val="ListParagraph"/>
              <w:spacing w:before="60"/>
              <w:ind w:left="0"/>
              <w:contextualSpacing w:val="0"/>
              <w:rPr>
                <w:ins w:id="906" w:author="admin" w:date="2023-04-27T22:14:00Z"/>
                <w:rFonts w:ascii="Times New Roman" w:hAnsi="Times New Roman"/>
                <w:sz w:val="26"/>
                <w:szCs w:val="26"/>
              </w:rPr>
            </w:pPr>
            <w:ins w:id="907" w:author="admin" w:date="2023-04-27T22:14:00Z">
              <w:r w:rsidRPr="000C03FA">
                <w:rPr>
                  <w:rFonts w:ascii="Times New Roman" w:hAnsi="Times New Roman"/>
                  <w:sz w:val="26"/>
                  <w:szCs w:val="26"/>
                </w:rPr>
                <w:t>Xử trí cấp cứu chấn thương xương, phần mềm và chi thể đứt rời</w:t>
              </w:r>
            </w:ins>
          </w:p>
        </w:tc>
        <w:tc>
          <w:tcPr>
            <w:tcW w:w="990" w:type="dxa"/>
            <w:tcPrChange w:id="908" w:author="Ngoc Le Van Truong" w:date="2023-04-28T09:55:00Z">
              <w:tcPr>
                <w:tcW w:w="924" w:type="dxa"/>
              </w:tcPr>
            </w:tcPrChange>
          </w:tcPr>
          <w:p w14:paraId="27A213A1" w14:textId="77777777" w:rsidR="0002061F" w:rsidRDefault="0002061F" w:rsidP="009A7CF2">
            <w:pPr>
              <w:pStyle w:val="ListParagraph"/>
              <w:spacing w:before="60"/>
              <w:ind w:left="0"/>
              <w:contextualSpacing w:val="0"/>
              <w:rPr>
                <w:ins w:id="909" w:author="admin" w:date="2023-04-27T22:14:00Z"/>
                <w:rFonts w:ascii="Times New Roman" w:hAnsi="Times New Roman"/>
                <w:sz w:val="26"/>
                <w:szCs w:val="26"/>
              </w:rPr>
            </w:pPr>
          </w:p>
        </w:tc>
        <w:tc>
          <w:tcPr>
            <w:tcW w:w="540" w:type="dxa"/>
            <w:tcPrChange w:id="910" w:author="Ngoc Le Van Truong" w:date="2023-04-28T09:55:00Z">
              <w:tcPr>
                <w:tcW w:w="700" w:type="dxa"/>
              </w:tcPr>
            </w:tcPrChange>
          </w:tcPr>
          <w:p w14:paraId="0FD7C396" w14:textId="77777777" w:rsidR="0002061F" w:rsidRDefault="0002061F" w:rsidP="009A7CF2">
            <w:pPr>
              <w:pStyle w:val="ListParagraph"/>
              <w:spacing w:before="60"/>
              <w:ind w:left="0"/>
              <w:contextualSpacing w:val="0"/>
              <w:rPr>
                <w:ins w:id="911" w:author="admin" w:date="2023-04-27T22:14:00Z"/>
                <w:rFonts w:ascii="Times New Roman" w:hAnsi="Times New Roman"/>
                <w:sz w:val="26"/>
                <w:szCs w:val="26"/>
              </w:rPr>
            </w:pPr>
          </w:p>
        </w:tc>
        <w:tc>
          <w:tcPr>
            <w:tcW w:w="1350" w:type="dxa"/>
            <w:tcPrChange w:id="912" w:author="Ngoc Le Van Truong" w:date="2023-04-28T09:55:00Z">
              <w:tcPr>
                <w:tcW w:w="1260" w:type="dxa"/>
              </w:tcPr>
            </w:tcPrChange>
          </w:tcPr>
          <w:p w14:paraId="6376F887" w14:textId="77777777" w:rsidR="0002061F" w:rsidRDefault="0002061F" w:rsidP="009A7CF2">
            <w:pPr>
              <w:pStyle w:val="ListParagraph"/>
              <w:spacing w:before="60"/>
              <w:ind w:left="0"/>
              <w:contextualSpacing w:val="0"/>
              <w:rPr>
                <w:ins w:id="913" w:author="admin" w:date="2023-04-27T22:14:00Z"/>
                <w:rFonts w:ascii="Times New Roman" w:hAnsi="Times New Roman"/>
                <w:sz w:val="26"/>
                <w:szCs w:val="26"/>
              </w:rPr>
            </w:pPr>
          </w:p>
        </w:tc>
      </w:tr>
      <w:tr w:rsidR="0002061F" w14:paraId="4511FC84" w14:textId="77777777" w:rsidTr="004506A9">
        <w:trPr>
          <w:ins w:id="914" w:author="admin" w:date="2023-04-27T22:14:00Z"/>
        </w:trPr>
        <w:tc>
          <w:tcPr>
            <w:tcW w:w="986" w:type="dxa"/>
            <w:tcPrChange w:id="915" w:author="Ngoc Le Van Truong" w:date="2023-04-28T09:55:00Z">
              <w:tcPr>
                <w:tcW w:w="621" w:type="dxa"/>
              </w:tcPr>
            </w:tcPrChange>
          </w:tcPr>
          <w:p w14:paraId="5851E1BE" w14:textId="77777777" w:rsidR="0002061F" w:rsidRDefault="0002061F" w:rsidP="0002061F">
            <w:pPr>
              <w:pStyle w:val="ListParagraph"/>
              <w:numPr>
                <w:ilvl w:val="0"/>
                <w:numId w:val="47"/>
              </w:numPr>
              <w:spacing w:before="60"/>
              <w:contextualSpacing w:val="0"/>
              <w:rPr>
                <w:ins w:id="916" w:author="admin" w:date="2023-04-27T22:14:00Z"/>
                <w:rFonts w:ascii="Times New Roman" w:hAnsi="Times New Roman"/>
                <w:sz w:val="26"/>
                <w:szCs w:val="26"/>
              </w:rPr>
            </w:pPr>
          </w:p>
        </w:tc>
        <w:tc>
          <w:tcPr>
            <w:tcW w:w="5944" w:type="dxa"/>
            <w:tcPrChange w:id="917" w:author="Ngoc Le Van Truong" w:date="2023-04-28T09:55:00Z">
              <w:tcPr>
                <w:tcW w:w="5670" w:type="dxa"/>
              </w:tcPr>
            </w:tcPrChange>
          </w:tcPr>
          <w:p w14:paraId="584E12C9" w14:textId="77777777" w:rsidR="0002061F" w:rsidRDefault="0002061F" w:rsidP="009A7CF2">
            <w:pPr>
              <w:pStyle w:val="ListParagraph"/>
              <w:spacing w:before="60"/>
              <w:ind w:left="0"/>
              <w:contextualSpacing w:val="0"/>
              <w:rPr>
                <w:ins w:id="918" w:author="admin" w:date="2023-04-27T22:14:00Z"/>
                <w:rFonts w:ascii="Times New Roman" w:hAnsi="Times New Roman"/>
                <w:sz w:val="26"/>
                <w:szCs w:val="26"/>
              </w:rPr>
            </w:pPr>
            <w:ins w:id="919" w:author="admin" w:date="2023-04-27T22:14:00Z">
              <w:r>
                <w:rPr>
                  <w:rFonts w:ascii="Times New Roman" w:hAnsi="Times New Roman"/>
                  <w:sz w:val="26"/>
                  <w:szCs w:val="26"/>
                </w:rPr>
                <w:t>X</w:t>
              </w:r>
              <w:r w:rsidRPr="000C03FA">
                <w:rPr>
                  <w:rFonts w:ascii="Times New Roman" w:hAnsi="Times New Roman"/>
                  <w:sz w:val="26"/>
                  <w:szCs w:val="26"/>
                </w:rPr>
                <w:t>ử trí vết thương xuyên thấu</w:t>
              </w:r>
            </w:ins>
          </w:p>
        </w:tc>
        <w:tc>
          <w:tcPr>
            <w:tcW w:w="990" w:type="dxa"/>
            <w:tcPrChange w:id="920" w:author="Ngoc Le Van Truong" w:date="2023-04-28T09:55:00Z">
              <w:tcPr>
                <w:tcW w:w="924" w:type="dxa"/>
              </w:tcPr>
            </w:tcPrChange>
          </w:tcPr>
          <w:p w14:paraId="46337DEA" w14:textId="77777777" w:rsidR="0002061F" w:rsidRDefault="0002061F" w:rsidP="009A7CF2">
            <w:pPr>
              <w:pStyle w:val="ListParagraph"/>
              <w:spacing w:before="60"/>
              <w:ind w:left="0"/>
              <w:contextualSpacing w:val="0"/>
              <w:rPr>
                <w:ins w:id="921" w:author="admin" w:date="2023-04-27T22:14:00Z"/>
                <w:rFonts w:ascii="Times New Roman" w:hAnsi="Times New Roman"/>
                <w:sz w:val="26"/>
                <w:szCs w:val="26"/>
              </w:rPr>
            </w:pPr>
          </w:p>
        </w:tc>
        <w:tc>
          <w:tcPr>
            <w:tcW w:w="540" w:type="dxa"/>
            <w:tcPrChange w:id="922" w:author="Ngoc Le Van Truong" w:date="2023-04-28T09:55:00Z">
              <w:tcPr>
                <w:tcW w:w="700" w:type="dxa"/>
              </w:tcPr>
            </w:tcPrChange>
          </w:tcPr>
          <w:p w14:paraId="40724C21" w14:textId="77777777" w:rsidR="0002061F" w:rsidRDefault="0002061F" w:rsidP="009A7CF2">
            <w:pPr>
              <w:pStyle w:val="ListParagraph"/>
              <w:spacing w:before="60"/>
              <w:ind w:left="0"/>
              <w:contextualSpacing w:val="0"/>
              <w:rPr>
                <w:ins w:id="923" w:author="admin" w:date="2023-04-27T22:14:00Z"/>
                <w:rFonts w:ascii="Times New Roman" w:hAnsi="Times New Roman"/>
                <w:sz w:val="26"/>
                <w:szCs w:val="26"/>
              </w:rPr>
            </w:pPr>
          </w:p>
        </w:tc>
        <w:tc>
          <w:tcPr>
            <w:tcW w:w="1350" w:type="dxa"/>
            <w:tcPrChange w:id="924" w:author="Ngoc Le Van Truong" w:date="2023-04-28T09:55:00Z">
              <w:tcPr>
                <w:tcW w:w="1260" w:type="dxa"/>
              </w:tcPr>
            </w:tcPrChange>
          </w:tcPr>
          <w:p w14:paraId="7BDF6AD2" w14:textId="77777777" w:rsidR="0002061F" w:rsidRDefault="0002061F" w:rsidP="009A7CF2">
            <w:pPr>
              <w:pStyle w:val="ListParagraph"/>
              <w:spacing w:before="60"/>
              <w:ind w:left="0"/>
              <w:contextualSpacing w:val="0"/>
              <w:rPr>
                <w:ins w:id="925" w:author="admin" w:date="2023-04-27T22:14:00Z"/>
                <w:rFonts w:ascii="Times New Roman" w:hAnsi="Times New Roman"/>
                <w:sz w:val="26"/>
                <w:szCs w:val="26"/>
              </w:rPr>
            </w:pPr>
          </w:p>
        </w:tc>
      </w:tr>
      <w:tr w:rsidR="0002061F" w:rsidRPr="009A7CF2" w14:paraId="1D8DA889" w14:textId="77777777" w:rsidTr="004506A9">
        <w:trPr>
          <w:ins w:id="926" w:author="admin" w:date="2023-04-27T22:14:00Z"/>
        </w:trPr>
        <w:tc>
          <w:tcPr>
            <w:tcW w:w="986" w:type="dxa"/>
            <w:tcPrChange w:id="927" w:author="Ngoc Le Van Truong" w:date="2023-04-28T09:55:00Z">
              <w:tcPr>
                <w:tcW w:w="621" w:type="dxa"/>
              </w:tcPr>
            </w:tcPrChange>
          </w:tcPr>
          <w:p w14:paraId="5E11221A" w14:textId="77777777" w:rsidR="0002061F" w:rsidRPr="009A7CF2" w:rsidRDefault="0002061F" w:rsidP="009A7CF2">
            <w:pPr>
              <w:pStyle w:val="ListParagraph"/>
              <w:spacing w:before="60"/>
              <w:ind w:left="0"/>
              <w:contextualSpacing w:val="0"/>
              <w:rPr>
                <w:ins w:id="928" w:author="admin" w:date="2023-04-27T22:14:00Z"/>
                <w:rFonts w:ascii="Times New Roman" w:hAnsi="Times New Roman"/>
                <w:b/>
                <w:sz w:val="26"/>
                <w:szCs w:val="26"/>
              </w:rPr>
            </w:pPr>
            <w:ins w:id="929" w:author="admin" w:date="2023-04-27T22:14:00Z">
              <w:r w:rsidRPr="009A7CF2">
                <w:rPr>
                  <w:rFonts w:ascii="Times New Roman" w:hAnsi="Times New Roman"/>
                  <w:b/>
                  <w:sz w:val="26"/>
                  <w:szCs w:val="26"/>
                </w:rPr>
                <w:t>C.</w:t>
              </w:r>
            </w:ins>
          </w:p>
        </w:tc>
        <w:tc>
          <w:tcPr>
            <w:tcW w:w="5944" w:type="dxa"/>
            <w:tcPrChange w:id="930" w:author="Ngoc Le Van Truong" w:date="2023-04-28T09:55:00Z">
              <w:tcPr>
                <w:tcW w:w="5670" w:type="dxa"/>
              </w:tcPr>
            </w:tcPrChange>
          </w:tcPr>
          <w:p w14:paraId="52562A98" w14:textId="77777777" w:rsidR="0002061F" w:rsidRPr="009A7CF2" w:rsidRDefault="0002061F" w:rsidP="009A7CF2">
            <w:pPr>
              <w:pStyle w:val="ListParagraph"/>
              <w:spacing w:before="60"/>
              <w:ind w:left="0"/>
              <w:contextualSpacing w:val="0"/>
              <w:rPr>
                <w:ins w:id="931" w:author="admin" w:date="2023-04-27T22:14:00Z"/>
                <w:rFonts w:ascii="Times New Roman" w:hAnsi="Times New Roman"/>
                <w:b/>
                <w:sz w:val="26"/>
                <w:szCs w:val="26"/>
              </w:rPr>
            </w:pPr>
            <w:ins w:id="932" w:author="admin" w:date="2023-04-27T22:14:00Z">
              <w:r w:rsidRPr="009A7CF2">
                <w:rPr>
                  <w:rFonts w:ascii="Times New Roman" w:hAnsi="Times New Roman"/>
                  <w:b/>
                  <w:sz w:val="26"/>
                  <w:szCs w:val="26"/>
                </w:rPr>
                <w:t>Cấp cứu khác</w:t>
              </w:r>
            </w:ins>
          </w:p>
        </w:tc>
        <w:tc>
          <w:tcPr>
            <w:tcW w:w="990" w:type="dxa"/>
            <w:tcPrChange w:id="933" w:author="Ngoc Le Van Truong" w:date="2023-04-28T09:55:00Z">
              <w:tcPr>
                <w:tcW w:w="924" w:type="dxa"/>
              </w:tcPr>
            </w:tcPrChange>
          </w:tcPr>
          <w:p w14:paraId="4EACD951" w14:textId="77777777" w:rsidR="0002061F" w:rsidRPr="009A7CF2" w:rsidRDefault="0002061F" w:rsidP="009A7CF2">
            <w:pPr>
              <w:pStyle w:val="ListParagraph"/>
              <w:spacing w:before="60"/>
              <w:ind w:left="0"/>
              <w:contextualSpacing w:val="0"/>
              <w:rPr>
                <w:ins w:id="934" w:author="admin" w:date="2023-04-27T22:14:00Z"/>
                <w:rFonts w:ascii="Times New Roman" w:hAnsi="Times New Roman"/>
                <w:b/>
                <w:sz w:val="26"/>
                <w:szCs w:val="26"/>
              </w:rPr>
            </w:pPr>
          </w:p>
        </w:tc>
        <w:tc>
          <w:tcPr>
            <w:tcW w:w="540" w:type="dxa"/>
            <w:tcPrChange w:id="935" w:author="Ngoc Le Van Truong" w:date="2023-04-28T09:55:00Z">
              <w:tcPr>
                <w:tcW w:w="700" w:type="dxa"/>
              </w:tcPr>
            </w:tcPrChange>
          </w:tcPr>
          <w:p w14:paraId="5819D8EF" w14:textId="77777777" w:rsidR="0002061F" w:rsidRPr="009A7CF2" w:rsidRDefault="0002061F" w:rsidP="009A7CF2">
            <w:pPr>
              <w:pStyle w:val="ListParagraph"/>
              <w:spacing w:before="60"/>
              <w:ind w:left="0"/>
              <w:contextualSpacing w:val="0"/>
              <w:rPr>
                <w:ins w:id="936" w:author="admin" w:date="2023-04-27T22:14:00Z"/>
                <w:rFonts w:ascii="Times New Roman" w:hAnsi="Times New Roman"/>
                <w:b/>
                <w:sz w:val="26"/>
                <w:szCs w:val="26"/>
              </w:rPr>
            </w:pPr>
          </w:p>
        </w:tc>
        <w:tc>
          <w:tcPr>
            <w:tcW w:w="1350" w:type="dxa"/>
            <w:tcPrChange w:id="937" w:author="Ngoc Le Van Truong" w:date="2023-04-28T09:55:00Z">
              <w:tcPr>
                <w:tcW w:w="1260" w:type="dxa"/>
              </w:tcPr>
            </w:tcPrChange>
          </w:tcPr>
          <w:p w14:paraId="72A420DD" w14:textId="77777777" w:rsidR="0002061F" w:rsidRPr="009A7CF2" w:rsidRDefault="0002061F" w:rsidP="009A7CF2">
            <w:pPr>
              <w:pStyle w:val="ListParagraph"/>
              <w:spacing w:before="60"/>
              <w:ind w:left="0"/>
              <w:contextualSpacing w:val="0"/>
              <w:rPr>
                <w:ins w:id="938" w:author="admin" w:date="2023-04-27T22:14:00Z"/>
                <w:rFonts w:ascii="Times New Roman" w:hAnsi="Times New Roman"/>
                <w:b/>
                <w:sz w:val="26"/>
                <w:szCs w:val="26"/>
              </w:rPr>
            </w:pPr>
          </w:p>
        </w:tc>
      </w:tr>
      <w:tr w:rsidR="0002061F" w14:paraId="7E6DCB15" w14:textId="77777777" w:rsidTr="004506A9">
        <w:trPr>
          <w:ins w:id="939" w:author="admin" w:date="2023-04-27T22:14:00Z"/>
        </w:trPr>
        <w:tc>
          <w:tcPr>
            <w:tcW w:w="986" w:type="dxa"/>
            <w:tcPrChange w:id="940" w:author="Ngoc Le Van Truong" w:date="2023-04-28T09:55:00Z">
              <w:tcPr>
                <w:tcW w:w="621" w:type="dxa"/>
              </w:tcPr>
            </w:tcPrChange>
          </w:tcPr>
          <w:p w14:paraId="5E87591F" w14:textId="77777777" w:rsidR="0002061F" w:rsidRDefault="0002061F" w:rsidP="0002061F">
            <w:pPr>
              <w:pStyle w:val="ListParagraph"/>
              <w:numPr>
                <w:ilvl w:val="0"/>
                <w:numId w:val="47"/>
              </w:numPr>
              <w:spacing w:before="60"/>
              <w:contextualSpacing w:val="0"/>
              <w:rPr>
                <w:ins w:id="941" w:author="admin" w:date="2023-04-27T22:14:00Z"/>
                <w:rFonts w:ascii="Times New Roman" w:hAnsi="Times New Roman"/>
                <w:sz w:val="26"/>
                <w:szCs w:val="26"/>
              </w:rPr>
            </w:pPr>
          </w:p>
        </w:tc>
        <w:tc>
          <w:tcPr>
            <w:tcW w:w="5944" w:type="dxa"/>
            <w:tcPrChange w:id="942" w:author="Ngoc Le Van Truong" w:date="2023-04-28T09:55:00Z">
              <w:tcPr>
                <w:tcW w:w="5670" w:type="dxa"/>
              </w:tcPr>
            </w:tcPrChange>
          </w:tcPr>
          <w:p w14:paraId="0972F3CD" w14:textId="77777777" w:rsidR="0002061F" w:rsidRDefault="0002061F" w:rsidP="009A7CF2">
            <w:pPr>
              <w:pStyle w:val="ListParagraph"/>
              <w:spacing w:before="60"/>
              <w:ind w:left="0"/>
              <w:contextualSpacing w:val="0"/>
              <w:rPr>
                <w:ins w:id="943" w:author="admin" w:date="2023-04-27T22:14:00Z"/>
                <w:rFonts w:ascii="Times New Roman" w:hAnsi="Times New Roman"/>
                <w:sz w:val="26"/>
                <w:szCs w:val="26"/>
              </w:rPr>
            </w:pPr>
            <w:ins w:id="944" w:author="admin" w:date="2023-04-27T22:14:00Z">
              <w:r w:rsidRPr="000C03FA">
                <w:rPr>
                  <w:rFonts w:ascii="Times New Roman" w:hAnsi="Times New Roman"/>
                  <w:sz w:val="26"/>
                  <w:szCs w:val="26"/>
                </w:rPr>
                <w:t>Xử trí cấp cứu bỏng</w:t>
              </w:r>
            </w:ins>
          </w:p>
        </w:tc>
        <w:tc>
          <w:tcPr>
            <w:tcW w:w="990" w:type="dxa"/>
            <w:tcPrChange w:id="945" w:author="Ngoc Le Van Truong" w:date="2023-04-28T09:55:00Z">
              <w:tcPr>
                <w:tcW w:w="924" w:type="dxa"/>
              </w:tcPr>
            </w:tcPrChange>
          </w:tcPr>
          <w:p w14:paraId="19FFA46A" w14:textId="77777777" w:rsidR="0002061F" w:rsidRDefault="0002061F" w:rsidP="009A7CF2">
            <w:pPr>
              <w:pStyle w:val="ListParagraph"/>
              <w:spacing w:before="60"/>
              <w:ind w:left="0"/>
              <w:contextualSpacing w:val="0"/>
              <w:rPr>
                <w:ins w:id="946" w:author="admin" w:date="2023-04-27T22:14:00Z"/>
                <w:rFonts w:ascii="Times New Roman" w:hAnsi="Times New Roman"/>
                <w:sz w:val="26"/>
                <w:szCs w:val="26"/>
              </w:rPr>
            </w:pPr>
          </w:p>
        </w:tc>
        <w:tc>
          <w:tcPr>
            <w:tcW w:w="540" w:type="dxa"/>
            <w:tcPrChange w:id="947" w:author="Ngoc Le Van Truong" w:date="2023-04-28T09:55:00Z">
              <w:tcPr>
                <w:tcW w:w="700" w:type="dxa"/>
              </w:tcPr>
            </w:tcPrChange>
          </w:tcPr>
          <w:p w14:paraId="7F533F09" w14:textId="77777777" w:rsidR="0002061F" w:rsidRDefault="0002061F" w:rsidP="009A7CF2">
            <w:pPr>
              <w:pStyle w:val="ListParagraph"/>
              <w:spacing w:before="60"/>
              <w:ind w:left="0"/>
              <w:contextualSpacing w:val="0"/>
              <w:rPr>
                <w:ins w:id="948" w:author="admin" w:date="2023-04-27T22:14:00Z"/>
                <w:rFonts w:ascii="Times New Roman" w:hAnsi="Times New Roman"/>
                <w:sz w:val="26"/>
                <w:szCs w:val="26"/>
              </w:rPr>
            </w:pPr>
          </w:p>
        </w:tc>
        <w:tc>
          <w:tcPr>
            <w:tcW w:w="1350" w:type="dxa"/>
            <w:tcPrChange w:id="949" w:author="Ngoc Le Van Truong" w:date="2023-04-28T09:55:00Z">
              <w:tcPr>
                <w:tcW w:w="1260" w:type="dxa"/>
              </w:tcPr>
            </w:tcPrChange>
          </w:tcPr>
          <w:p w14:paraId="37A635E1" w14:textId="77777777" w:rsidR="0002061F" w:rsidRDefault="0002061F" w:rsidP="009A7CF2">
            <w:pPr>
              <w:pStyle w:val="ListParagraph"/>
              <w:spacing w:before="60"/>
              <w:ind w:left="0"/>
              <w:contextualSpacing w:val="0"/>
              <w:rPr>
                <w:ins w:id="950" w:author="admin" w:date="2023-04-27T22:14:00Z"/>
                <w:rFonts w:ascii="Times New Roman" w:hAnsi="Times New Roman"/>
                <w:sz w:val="26"/>
                <w:szCs w:val="26"/>
              </w:rPr>
            </w:pPr>
          </w:p>
        </w:tc>
      </w:tr>
      <w:tr w:rsidR="0002061F" w14:paraId="0FAF77FF" w14:textId="77777777" w:rsidTr="004506A9">
        <w:trPr>
          <w:ins w:id="951" w:author="admin" w:date="2023-04-27T22:14:00Z"/>
        </w:trPr>
        <w:tc>
          <w:tcPr>
            <w:tcW w:w="986" w:type="dxa"/>
            <w:tcPrChange w:id="952" w:author="Ngoc Le Van Truong" w:date="2023-04-28T09:55:00Z">
              <w:tcPr>
                <w:tcW w:w="621" w:type="dxa"/>
              </w:tcPr>
            </w:tcPrChange>
          </w:tcPr>
          <w:p w14:paraId="5514D65E" w14:textId="77777777" w:rsidR="0002061F" w:rsidRDefault="0002061F" w:rsidP="0002061F">
            <w:pPr>
              <w:pStyle w:val="ListParagraph"/>
              <w:numPr>
                <w:ilvl w:val="0"/>
                <w:numId w:val="47"/>
              </w:numPr>
              <w:spacing w:before="60"/>
              <w:contextualSpacing w:val="0"/>
              <w:rPr>
                <w:ins w:id="953" w:author="admin" w:date="2023-04-27T22:14:00Z"/>
                <w:rFonts w:ascii="Times New Roman" w:hAnsi="Times New Roman"/>
                <w:sz w:val="26"/>
                <w:szCs w:val="26"/>
              </w:rPr>
            </w:pPr>
          </w:p>
        </w:tc>
        <w:tc>
          <w:tcPr>
            <w:tcW w:w="5944" w:type="dxa"/>
            <w:tcPrChange w:id="954" w:author="Ngoc Le Van Truong" w:date="2023-04-28T09:55:00Z">
              <w:tcPr>
                <w:tcW w:w="5670" w:type="dxa"/>
              </w:tcPr>
            </w:tcPrChange>
          </w:tcPr>
          <w:p w14:paraId="1B70CA2A" w14:textId="77777777" w:rsidR="0002061F" w:rsidRDefault="0002061F" w:rsidP="009A7CF2">
            <w:pPr>
              <w:pStyle w:val="ListParagraph"/>
              <w:spacing w:before="60"/>
              <w:ind w:left="0"/>
              <w:contextualSpacing w:val="0"/>
              <w:rPr>
                <w:ins w:id="955" w:author="admin" w:date="2023-04-27T22:14:00Z"/>
                <w:rFonts w:ascii="Times New Roman" w:hAnsi="Times New Roman"/>
                <w:sz w:val="26"/>
                <w:szCs w:val="26"/>
              </w:rPr>
            </w:pPr>
            <w:ins w:id="956" w:author="admin" w:date="2023-04-27T22:14:00Z">
              <w:r w:rsidRPr="000C03FA">
                <w:rPr>
                  <w:rFonts w:ascii="Times New Roman" w:hAnsi="Times New Roman"/>
                  <w:sz w:val="26"/>
                  <w:szCs w:val="26"/>
                </w:rPr>
                <w:t>Chẩn đoán, xử trí ngộ độc cấp</w:t>
              </w:r>
            </w:ins>
          </w:p>
        </w:tc>
        <w:tc>
          <w:tcPr>
            <w:tcW w:w="990" w:type="dxa"/>
            <w:tcPrChange w:id="957" w:author="Ngoc Le Van Truong" w:date="2023-04-28T09:55:00Z">
              <w:tcPr>
                <w:tcW w:w="924" w:type="dxa"/>
              </w:tcPr>
            </w:tcPrChange>
          </w:tcPr>
          <w:p w14:paraId="510863F4" w14:textId="77777777" w:rsidR="0002061F" w:rsidRDefault="0002061F" w:rsidP="009A7CF2">
            <w:pPr>
              <w:pStyle w:val="ListParagraph"/>
              <w:spacing w:before="60"/>
              <w:ind w:left="0"/>
              <w:contextualSpacing w:val="0"/>
              <w:rPr>
                <w:ins w:id="958" w:author="admin" w:date="2023-04-27T22:14:00Z"/>
                <w:rFonts w:ascii="Times New Roman" w:hAnsi="Times New Roman"/>
                <w:sz w:val="26"/>
                <w:szCs w:val="26"/>
              </w:rPr>
            </w:pPr>
          </w:p>
        </w:tc>
        <w:tc>
          <w:tcPr>
            <w:tcW w:w="540" w:type="dxa"/>
            <w:tcPrChange w:id="959" w:author="Ngoc Le Van Truong" w:date="2023-04-28T09:55:00Z">
              <w:tcPr>
                <w:tcW w:w="700" w:type="dxa"/>
              </w:tcPr>
            </w:tcPrChange>
          </w:tcPr>
          <w:p w14:paraId="49EF7868" w14:textId="77777777" w:rsidR="0002061F" w:rsidRDefault="0002061F" w:rsidP="009A7CF2">
            <w:pPr>
              <w:pStyle w:val="ListParagraph"/>
              <w:spacing w:before="60"/>
              <w:ind w:left="0"/>
              <w:contextualSpacing w:val="0"/>
              <w:rPr>
                <w:ins w:id="960" w:author="admin" w:date="2023-04-27T22:14:00Z"/>
                <w:rFonts w:ascii="Times New Roman" w:hAnsi="Times New Roman"/>
                <w:sz w:val="26"/>
                <w:szCs w:val="26"/>
              </w:rPr>
            </w:pPr>
          </w:p>
        </w:tc>
        <w:tc>
          <w:tcPr>
            <w:tcW w:w="1350" w:type="dxa"/>
            <w:tcPrChange w:id="961" w:author="Ngoc Le Van Truong" w:date="2023-04-28T09:55:00Z">
              <w:tcPr>
                <w:tcW w:w="1260" w:type="dxa"/>
              </w:tcPr>
            </w:tcPrChange>
          </w:tcPr>
          <w:p w14:paraId="02EB15C9" w14:textId="77777777" w:rsidR="0002061F" w:rsidRDefault="0002061F" w:rsidP="009A7CF2">
            <w:pPr>
              <w:pStyle w:val="ListParagraph"/>
              <w:spacing w:before="60"/>
              <w:ind w:left="0"/>
              <w:contextualSpacing w:val="0"/>
              <w:rPr>
                <w:ins w:id="962" w:author="admin" w:date="2023-04-27T22:14:00Z"/>
                <w:rFonts w:ascii="Times New Roman" w:hAnsi="Times New Roman"/>
                <w:sz w:val="26"/>
                <w:szCs w:val="26"/>
              </w:rPr>
            </w:pPr>
          </w:p>
        </w:tc>
      </w:tr>
      <w:tr w:rsidR="0002061F" w:rsidRPr="009A7CF2" w14:paraId="4286CF32" w14:textId="77777777" w:rsidTr="004506A9">
        <w:trPr>
          <w:ins w:id="963" w:author="admin" w:date="2023-04-27T22:14:00Z"/>
        </w:trPr>
        <w:tc>
          <w:tcPr>
            <w:tcW w:w="986" w:type="dxa"/>
            <w:tcPrChange w:id="964" w:author="Ngoc Le Van Truong" w:date="2023-04-28T09:55:00Z">
              <w:tcPr>
                <w:tcW w:w="621" w:type="dxa"/>
              </w:tcPr>
            </w:tcPrChange>
          </w:tcPr>
          <w:p w14:paraId="599B190D" w14:textId="77777777" w:rsidR="0002061F" w:rsidRPr="009A7CF2" w:rsidRDefault="0002061F" w:rsidP="009A7CF2">
            <w:pPr>
              <w:pStyle w:val="ListParagraph"/>
              <w:spacing w:before="60"/>
              <w:ind w:left="0"/>
              <w:contextualSpacing w:val="0"/>
              <w:rPr>
                <w:ins w:id="965" w:author="admin" w:date="2023-04-27T22:14:00Z"/>
                <w:rFonts w:ascii="Times New Roman" w:hAnsi="Times New Roman"/>
                <w:b/>
                <w:sz w:val="26"/>
                <w:szCs w:val="26"/>
              </w:rPr>
            </w:pPr>
            <w:ins w:id="966" w:author="admin" w:date="2023-04-27T22:14:00Z">
              <w:r w:rsidRPr="009A7CF2">
                <w:rPr>
                  <w:rFonts w:ascii="Times New Roman" w:hAnsi="Times New Roman"/>
                  <w:b/>
                  <w:sz w:val="26"/>
                  <w:szCs w:val="26"/>
                </w:rPr>
                <w:t>D.</w:t>
              </w:r>
            </w:ins>
          </w:p>
        </w:tc>
        <w:tc>
          <w:tcPr>
            <w:tcW w:w="5944" w:type="dxa"/>
            <w:tcPrChange w:id="967" w:author="Ngoc Le Van Truong" w:date="2023-04-28T09:55:00Z">
              <w:tcPr>
                <w:tcW w:w="5670" w:type="dxa"/>
              </w:tcPr>
            </w:tcPrChange>
          </w:tcPr>
          <w:p w14:paraId="2E1CE708" w14:textId="77777777" w:rsidR="0002061F" w:rsidRPr="009A7CF2" w:rsidRDefault="0002061F" w:rsidP="009A7CF2">
            <w:pPr>
              <w:pStyle w:val="ListParagraph"/>
              <w:spacing w:before="60"/>
              <w:ind w:left="0"/>
              <w:contextualSpacing w:val="0"/>
              <w:rPr>
                <w:ins w:id="968" w:author="admin" w:date="2023-04-27T22:14:00Z"/>
                <w:rFonts w:ascii="Times New Roman" w:hAnsi="Times New Roman"/>
                <w:b/>
                <w:sz w:val="26"/>
                <w:szCs w:val="26"/>
              </w:rPr>
            </w:pPr>
            <w:ins w:id="969" w:author="admin" w:date="2023-04-27T22:14:00Z">
              <w:r w:rsidRPr="009A7CF2">
                <w:rPr>
                  <w:rFonts w:ascii="Times New Roman" w:hAnsi="Times New Roman"/>
                  <w:b/>
                  <w:sz w:val="26"/>
                  <w:szCs w:val="26"/>
                </w:rPr>
                <w:t xml:space="preserve">Thực hiện kỹ thuật </w:t>
              </w:r>
            </w:ins>
          </w:p>
        </w:tc>
        <w:tc>
          <w:tcPr>
            <w:tcW w:w="990" w:type="dxa"/>
            <w:tcPrChange w:id="970" w:author="Ngoc Le Van Truong" w:date="2023-04-28T09:55:00Z">
              <w:tcPr>
                <w:tcW w:w="924" w:type="dxa"/>
              </w:tcPr>
            </w:tcPrChange>
          </w:tcPr>
          <w:p w14:paraId="25D7F98C" w14:textId="77777777" w:rsidR="0002061F" w:rsidRPr="009A7CF2" w:rsidRDefault="0002061F" w:rsidP="009A7CF2">
            <w:pPr>
              <w:pStyle w:val="ListParagraph"/>
              <w:spacing w:before="60"/>
              <w:ind w:left="0"/>
              <w:contextualSpacing w:val="0"/>
              <w:rPr>
                <w:ins w:id="971" w:author="admin" w:date="2023-04-27T22:14:00Z"/>
                <w:rFonts w:ascii="Times New Roman" w:hAnsi="Times New Roman"/>
                <w:b/>
                <w:sz w:val="26"/>
                <w:szCs w:val="26"/>
              </w:rPr>
            </w:pPr>
          </w:p>
        </w:tc>
        <w:tc>
          <w:tcPr>
            <w:tcW w:w="540" w:type="dxa"/>
            <w:tcPrChange w:id="972" w:author="Ngoc Le Van Truong" w:date="2023-04-28T09:55:00Z">
              <w:tcPr>
                <w:tcW w:w="700" w:type="dxa"/>
              </w:tcPr>
            </w:tcPrChange>
          </w:tcPr>
          <w:p w14:paraId="698D28F4" w14:textId="77777777" w:rsidR="0002061F" w:rsidRPr="009A7CF2" w:rsidRDefault="0002061F" w:rsidP="009A7CF2">
            <w:pPr>
              <w:pStyle w:val="ListParagraph"/>
              <w:spacing w:before="60"/>
              <w:ind w:left="0"/>
              <w:contextualSpacing w:val="0"/>
              <w:rPr>
                <w:ins w:id="973" w:author="admin" w:date="2023-04-27T22:14:00Z"/>
                <w:rFonts w:ascii="Times New Roman" w:hAnsi="Times New Roman"/>
                <w:b/>
                <w:sz w:val="26"/>
                <w:szCs w:val="26"/>
              </w:rPr>
            </w:pPr>
          </w:p>
        </w:tc>
        <w:tc>
          <w:tcPr>
            <w:tcW w:w="1350" w:type="dxa"/>
            <w:tcPrChange w:id="974" w:author="Ngoc Le Van Truong" w:date="2023-04-28T09:55:00Z">
              <w:tcPr>
                <w:tcW w:w="1260" w:type="dxa"/>
              </w:tcPr>
            </w:tcPrChange>
          </w:tcPr>
          <w:p w14:paraId="67690236" w14:textId="77777777" w:rsidR="0002061F" w:rsidRPr="009A7CF2" w:rsidRDefault="0002061F" w:rsidP="009A7CF2">
            <w:pPr>
              <w:pStyle w:val="ListParagraph"/>
              <w:spacing w:before="60"/>
              <w:ind w:left="0"/>
              <w:contextualSpacing w:val="0"/>
              <w:rPr>
                <w:ins w:id="975" w:author="admin" w:date="2023-04-27T22:14:00Z"/>
                <w:rFonts w:ascii="Times New Roman" w:hAnsi="Times New Roman"/>
                <w:b/>
                <w:sz w:val="26"/>
                <w:szCs w:val="26"/>
              </w:rPr>
            </w:pPr>
          </w:p>
        </w:tc>
      </w:tr>
      <w:tr w:rsidR="0002061F" w:rsidRPr="009A7CF2" w14:paraId="3BBBE059" w14:textId="77777777" w:rsidTr="004506A9">
        <w:trPr>
          <w:ins w:id="976" w:author="admin" w:date="2023-04-27T22:14:00Z"/>
        </w:trPr>
        <w:tc>
          <w:tcPr>
            <w:tcW w:w="986" w:type="dxa"/>
            <w:tcPrChange w:id="977" w:author="Ngoc Le Van Truong" w:date="2023-04-28T09:55:00Z">
              <w:tcPr>
                <w:tcW w:w="621" w:type="dxa"/>
              </w:tcPr>
            </w:tcPrChange>
          </w:tcPr>
          <w:p w14:paraId="48C79B7D" w14:textId="77777777" w:rsidR="0002061F" w:rsidRPr="009A7CF2" w:rsidRDefault="0002061F" w:rsidP="009A7CF2">
            <w:pPr>
              <w:pStyle w:val="ListParagraph"/>
              <w:spacing w:before="60"/>
              <w:ind w:left="0"/>
              <w:contextualSpacing w:val="0"/>
              <w:rPr>
                <w:ins w:id="978" w:author="admin" w:date="2023-04-27T22:14:00Z"/>
                <w:rFonts w:ascii="Times New Roman" w:hAnsi="Times New Roman"/>
                <w:b/>
                <w:sz w:val="26"/>
                <w:szCs w:val="26"/>
              </w:rPr>
            </w:pPr>
          </w:p>
        </w:tc>
        <w:tc>
          <w:tcPr>
            <w:tcW w:w="5944" w:type="dxa"/>
            <w:vAlign w:val="center"/>
            <w:tcPrChange w:id="979" w:author="Ngoc Le Van Truong" w:date="2023-04-28T09:55:00Z">
              <w:tcPr>
                <w:tcW w:w="5670" w:type="dxa"/>
                <w:vAlign w:val="center"/>
              </w:tcPr>
            </w:tcPrChange>
          </w:tcPr>
          <w:p w14:paraId="2CA4DA96" w14:textId="77777777" w:rsidR="0002061F" w:rsidRPr="009A7CF2" w:rsidRDefault="0002061F" w:rsidP="009A7CF2">
            <w:pPr>
              <w:pStyle w:val="ListParagraph"/>
              <w:spacing w:before="60"/>
              <w:ind w:left="0"/>
              <w:contextualSpacing w:val="0"/>
              <w:rPr>
                <w:ins w:id="980" w:author="admin" w:date="2023-04-27T22:14:00Z"/>
                <w:rFonts w:ascii="Times New Roman" w:hAnsi="Times New Roman"/>
                <w:b/>
                <w:sz w:val="26"/>
                <w:szCs w:val="26"/>
              </w:rPr>
            </w:pPr>
            <w:ins w:id="981" w:author="admin" w:date="2023-04-27T22:14:00Z">
              <w:r w:rsidRPr="009A7CF2">
                <w:rPr>
                  <w:rFonts w:ascii="Times New Roman" w:hAnsi="Times New Roman"/>
                  <w:b/>
                  <w:sz w:val="26"/>
                  <w:szCs w:val="26"/>
                </w:rPr>
                <w:t>Tuần hoàn</w:t>
              </w:r>
            </w:ins>
          </w:p>
        </w:tc>
        <w:tc>
          <w:tcPr>
            <w:tcW w:w="990" w:type="dxa"/>
            <w:tcPrChange w:id="982" w:author="Ngoc Le Van Truong" w:date="2023-04-28T09:55:00Z">
              <w:tcPr>
                <w:tcW w:w="924" w:type="dxa"/>
              </w:tcPr>
            </w:tcPrChange>
          </w:tcPr>
          <w:p w14:paraId="4B626D9B" w14:textId="77777777" w:rsidR="0002061F" w:rsidRPr="009A7CF2" w:rsidRDefault="0002061F" w:rsidP="009A7CF2">
            <w:pPr>
              <w:pStyle w:val="ListParagraph"/>
              <w:spacing w:before="60"/>
              <w:ind w:left="0"/>
              <w:contextualSpacing w:val="0"/>
              <w:rPr>
                <w:ins w:id="983" w:author="admin" w:date="2023-04-27T22:14:00Z"/>
                <w:rFonts w:ascii="Times New Roman" w:hAnsi="Times New Roman"/>
                <w:b/>
                <w:sz w:val="26"/>
                <w:szCs w:val="26"/>
              </w:rPr>
            </w:pPr>
          </w:p>
        </w:tc>
        <w:tc>
          <w:tcPr>
            <w:tcW w:w="540" w:type="dxa"/>
            <w:tcPrChange w:id="984" w:author="Ngoc Le Van Truong" w:date="2023-04-28T09:55:00Z">
              <w:tcPr>
                <w:tcW w:w="700" w:type="dxa"/>
              </w:tcPr>
            </w:tcPrChange>
          </w:tcPr>
          <w:p w14:paraId="1A13A73B" w14:textId="77777777" w:rsidR="0002061F" w:rsidRPr="009A7CF2" w:rsidRDefault="0002061F" w:rsidP="009A7CF2">
            <w:pPr>
              <w:pStyle w:val="ListParagraph"/>
              <w:spacing w:before="60"/>
              <w:ind w:left="0"/>
              <w:contextualSpacing w:val="0"/>
              <w:rPr>
                <w:ins w:id="985" w:author="admin" w:date="2023-04-27T22:14:00Z"/>
                <w:rFonts w:ascii="Times New Roman" w:hAnsi="Times New Roman"/>
                <w:b/>
                <w:sz w:val="26"/>
                <w:szCs w:val="26"/>
              </w:rPr>
            </w:pPr>
          </w:p>
        </w:tc>
        <w:tc>
          <w:tcPr>
            <w:tcW w:w="1350" w:type="dxa"/>
            <w:tcPrChange w:id="986" w:author="Ngoc Le Van Truong" w:date="2023-04-28T09:55:00Z">
              <w:tcPr>
                <w:tcW w:w="1260" w:type="dxa"/>
              </w:tcPr>
            </w:tcPrChange>
          </w:tcPr>
          <w:p w14:paraId="7F0346B1" w14:textId="77777777" w:rsidR="0002061F" w:rsidRPr="009A7CF2" w:rsidRDefault="0002061F" w:rsidP="009A7CF2">
            <w:pPr>
              <w:pStyle w:val="ListParagraph"/>
              <w:spacing w:before="60"/>
              <w:ind w:left="0"/>
              <w:contextualSpacing w:val="0"/>
              <w:rPr>
                <w:ins w:id="987" w:author="admin" w:date="2023-04-27T22:14:00Z"/>
                <w:rFonts w:ascii="Times New Roman" w:hAnsi="Times New Roman"/>
                <w:b/>
                <w:sz w:val="26"/>
                <w:szCs w:val="26"/>
              </w:rPr>
            </w:pPr>
          </w:p>
        </w:tc>
      </w:tr>
      <w:tr w:rsidR="0002061F" w14:paraId="46DA552F" w14:textId="77777777" w:rsidTr="004506A9">
        <w:trPr>
          <w:ins w:id="988" w:author="admin" w:date="2023-04-27T22:14:00Z"/>
        </w:trPr>
        <w:tc>
          <w:tcPr>
            <w:tcW w:w="986" w:type="dxa"/>
            <w:tcPrChange w:id="989" w:author="Ngoc Le Van Truong" w:date="2023-04-28T09:55:00Z">
              <w:tcPr>
                <w:tcW w:w="621" w:type="dxa"/>
              </w:tcPr>
            </w:tcPrChange>
          </w:tcPr>
          <w:p w14:paraId="319A8D7A" w14:textId="77777777" w:rsidR="0002061F" w:rsidRDefault="0002061F" w:rsidP="0002061F">
            <w:pPr>
              <w:pStyle w:val="ListParagraph"/>
              <w:numPr>
                <w:ilvl w:val="0"/>
                <w:numId w:val="47"/>
              </w:numPr>
              <w:spacing w:before="60"/>
              <w:contextualSpacing w:val="0"/>
              <w:rPr>
                <w:ins w:id="990" w:author="admin" w:date="2023-04-27T22:14:00Z"/>
                <w:rFonts w:ascii="Times New Roman" w:hAnsi="Times New Roman"/>
                <w:sz w:val="26"/>
                <w:szCs w:val="26"/>
              </w:rPr>
            </w:pPr>
          </w:p>
        </w:tc>
        <w:tc>
          <w:tcPr>
            <w:tcW w:w="5944" w:type="dxa"/>
            <w:tcPrChange w:id="991" w:author="Ngoc Le Van Truong" w:date="2023-04-28T09:55:00Z">
              <w:tcPr>
                <w:tcW w:w="5670" w:type="dxa"/>
              </w:tcPr>
            </w:tcPrChange>
          </w:tcPr>
          <w:p w14:paraId="11323E51" w14:textId="77777777" w:rsidR="0002061F" w:rsidRDefault="0002061F" w:rsidP="009A7CF2">
            <w:pPr>
              <w:pStyle w:val="ListParagraph"/>
              <w:spacing w:before="60"/>
              <w:ind w:left="0"/>
              <w:contextualSpacing w:val="0"/>
              <w:rPr>
                <w:ins w:id="992" w:author="admin" w:date="2023-04-27T22:14:00Z"/>
                <w:rFonts w:ascii="Times New Roman" w:hAnsi="Times New Roman"/>
                <w:sz w:val="26"/>
                <w:szCs w:val="26"/>
              </w:rPr>
            </w:pPr>
            <w:ins w:id="993" w:author="admin" w:date="2023-04-27T22:14:00Z">
              <w:r>
                <w:rPr>
                  <w:rFonts w:ascii="Times New Roman" w:hAnsi="Times New Roman"/>
                  <w:sz w:val="26"/>
                  <w:szCs w:val="26"/>
                </w:rPr>
                <w:t>Ép tim ngoài lồng ngực</w:t>
              </w:r>
            </w:ins>
          </w:p>
        </w:tc>
        <w:tc>
          <w:tcPr>
            <w:tcW w:w="990" w:type="dxa"/>
            <w:tcPrChange w:id="994" w:author="Ngoc Le Van Truong" w:date="2023-04-28T09:55:00Z">
              <w:tcPr>
                <w:tcW w:w="924" w:type="dxa"/>
              </w:tcPr>
            </w:tcPrChange>
          </w:tcPr>
          <w:p w14:paraId="4F8D575B" w14:textId="77777777" w:rsidR="0002061F" w:rsidRDefault="0002061F" w:rsidP="009A7CF2">
            <w:pPr>
              <w:pStyle w:val="ListParagraph"/>
              <w:spacing w:before="60"/>
              <w:ind w:left="0"/>
              <w:contextualSpacing w:val="0"/>
              <w:rPr>
                <w:ins w:id="995" w:author="admin" w:date="2023-04-27T22:14:00Z"/>
                <w:rFonts w:ascii="Times New Roman" w:hAnsi="Times New Roman"/>
                <w:sz w:val="26"/>
                <w:szCs w:val="26"/>
              </w:rPr>
            </w:pPr>
          </w:p>
        </w:tc>
        <w:tc>
          <w:tcPr>
            <w:tcW w:w="540" w:type="dxa"/>
            <w:tcPrChange w:id="996" w:author="Ngoc Le Van Truong" w:date="2023-04-28T09:55:00Z">
              <w:tcPr>
                <w:tcW w:w="700" w:type="dxa"/>
              </w:tcPr>
            </w:tcPrChange>
          </w:tcPr>
          <w:p w14:paraId="7C5D2528" w14:textId="77777777" w:rsidR="0002061F" w:rsidRDefault="0002061F" w:rsidP="009A7CF2">
            <w:pPr>
              <w:pStyle w:val="ListParagraph"/>
              <w:spacing w:before="60"/>
              <w:ind w:left="0"/>
              <w:contextualSpacing w:val="0"/>
              <w:rPr>
                <w:ins w:id="997" w:author="admin" w:date="2023-04-27T22:14:00Z"/>
                <w:rFonts w:ascii="Times New Roman" w:hAnsi="Times New Roman"/>
                <w:sz w:val="26"/>
                <w:szCs w:val="26"/>
              </w:rPr>
            </w:pPr>
          </w:p>
        </w:tc>
        <w:tc>
          <w:tcPr>
            <w:tcW w:w="1350" w:type="dxa"/>
            <w:tcPrChange w:id="998" w:author="Ngoc Le Van Truong" w:date="2023-04-28T09:55:00Z">
              <w:tcPr>
                <w:tcW w:w="1260" w:type="dxa"/>
              </w:tcPr>
            </w:tcPrChange>
          </w:tcPr>
          <w:p w14:paraId="1C676D57" w14:textId="77777777" w:rsidR="0002061F" w:rsidRDefault="0002061F" w:rsidP="009A7CF2">
            <w:pPr>
              <w:pStyle w:val="ListParagraph"/>
              <w:spacing w:before="60"/>
              <w:ind w:left="0"/>
              <w:contextualSpacing w:val="0"/>
              <w:rPr>
                <w:ins w:id="999" w:author="admin" w:date="2023-04-27T22:14:00Z"/>
                <w:rFonts w:ascii="Times New Roman" w:hAnsi="Times New Roman"/>
                <w:sz w:val="26"/>
                <w:szCs w:val="26"/>
              </w:rPr>
            </w:pPr>
          </w:p>
        </w:tc>
      </w:tr>
      <w:tr w:rsidR="0002061F" w14:paraId="2D067E72" w14:textId="77777777" w:rsidTr="004506A9">
        <w:trPr>
          <w:ins w:id="1000" w:author="admin" w:date="2023-04-27T22:14:00Z"/>
        </w:trPr>
        <w:tc>
          <w:tcPr>
            <w:tcW w:w="986" w:type="dxa"/>
            <w:tcPrChange w:id="1001" w:author="Ngoc Le Van Truong" w:date="2023-04-28T09:55:00Z">
              <w:tcPr>
                <w:tcW w:w="621" w:type="dxa"/>
              </w:tcPr>
            </w:tcPrChange>
          </w:tcPr>
          <w:p w14:paraId="4102B6DA" w14:textId="77777777" w:rsidR="0002061F" w:rsidRDefault="0002061F" w:rsidP="0002061F">
            <w:pPr>
              <w:pStyle w:val="ListParagraph"/>
              <w:numPr>
                <w:ilvl w:val="0"/>
                <w:numId w:val="47"/>
              </w:numPr>
              <w:spacing w:before="60"/>
              <w:contextualSpacing w:val="0"/>
              <w:rPr>
                <w:ins w:id="1002" w:author="admin" w:date="2023-04-27T22:14:00Z"/>
                <w:rFonts w:ascii="Times New Roman" w:hAnsi="Times New Roman"/>
                <w:sz w:val="26"/>
                <w:szCs w:val="26"/>
              </w:rPr>
            </w:pPr>
          </w:p>
        </w:tc>
        <w:tc>
          <w:tcPr>
            <w:tcW w:w="5944" w:type="dxa"/>
            <w:tcPrChange w:id="1003" w:author="Ngoc Le Van Truong" w:date="2023-04-28T09:55:00Z">
              <w:tcPr>
                <w:tcW w:w="5670" w:type="dxa"/>
              </w:tcPr>
            </w:tcPrChange>
          </w:tcPr>
          <w:p w14:paraId="202DADAD" w14:textId="77777777" w:rsidR="0002061F" w:rsidRDefault="0002061F" w:rsidP="009A7CF2">
            <w:pPr>
              <w:pStyle w:val="ListParagraph"/>
              <w:spacing w:before="60"/>
              <w:ind w:left="0"/>
              <w:contextualSpacing w:val="0"/>
              <w:rPr>
                <w:ins w:id="1004" w:author="admin" w:date="2023-04-27T22:14:00Z"/>
                <w:rFonts w:ascii="Times New Roman" w:hAnsi="Times New Roman"/>
                <w:sz w:val="26"/>
                <w:szCs w:val="26"/>
              </w:rPr>
            </w:pPr>
            <w:ins w:id="1005" w:author="admin" w:date="2023-04-27T22:14:00Z">
              <w:r>
                <w:rPr>
                  <w:rFonts w:ascii="Times New Roman" w:hAnsi="Times New Roman"/>
                  <w:sz w:val="26"/>
                  <w:szCs w:val="26"/>
                </w:rPr>
                <w:t xml:space="preserve">Đặt đường truyền tĩnh mạch </w:t>
              </w:r>
            </w:ins>
          </w:p>
        </w:tc>
        <w:tc>
          <w:tcPr>
            <w:tcW w:w="990" w:type="dxa"/>
            <w:tcPrChange w:id="1006" w:author="Ngoc Le Van Truong" w:date="2023-04-28T09:55:00Z">
              <w:tcPr>
                <w:tcW w:w="924" w:type="dxa"/>
              </w:tcPr>
            </w:tcPrChange>
          </w:tcPr>
          <w:p w14:paraId="136C8F95" w14:textId="77777777" w:rsidR="0002061F" w:rsidRDefault="0002061F" w:rsidP="009A7CF2">
            <w:pPr>
              <w:pStyle w:val="ListParagraph"/>
              <w:spacing w:before="60"/>
              <w:ind w:left="0"/>
              <w:contextualSpacing w:val="0"/>
              <w:rPr>
                <w:ins w:id="1007" w:author="admin" w:date="2023-04-27T22:14:00Z"/>
                <w:rFonts w:ascii="Times New Roman" w:hAnsi="Times New Roman"/>
                <w:sz w:val="26"/>
                <w:szCs w:val="26"/>
              </w:rPr>
            </w:pPr>
          </w:p>
        </w:tc>
        <w:tc>
          <w:tcPr>
            <w:tcW w:w="540" w:type="dxa"/>
            <w:tcPrChange w:id="1008" w:author="Ngoc Le Van Truong" w:date="2023-04-28T09:55:00Z">
              <w:tcPr>
                <w:tcW w:w="700" w:type="dxa"/>
              </w:tcPr>
            </w:tcPrChange>
          </w:tcPr>
          <w:p w14:paraId="46CCF06A" w14:textId="77777777" w:rsidR="0002061F" w:rsidRDefault="0002061F" w:rsidP="009A7CF2">
            <w:pPr>
              <w:pStyle w:val="ListParagraph"/>
              <w:spacing w:before="60"/>
              <w:ind w:left="0"/>
              <w:contextualSpacing w:val="0"/>
              <w:rPr>
                <w:ins w:id="1009" w:author="admin" w:date="2023-04-27T22:14:00Z"/>
                <w:rFonts w:ascii="Times New Roman" w:hAnsi="Times New Roman"/>
                <w:sz w:val="26"/>
                <w:szCs w:val="26"/>
              </w:rPr>
            </w:pPr>
          </w:p>
        </w:tc>
        <w:tc>
          <w:tcPr>
            <w:tcW w:w="1350" w:type="dxa"/>
            <w:tcPrChange w:id="1010" w:author="Ngoc Le Van Truong" w:date="2023-04-28T09:55:00Z">
              <w:tcPr>
                <w:tcW w:w="1260" w:type="dxa"/>
              </w:tcPr>
            </w:tcPrChange>
          </w:tcPr>
          <w:p w14:paraId="3F2FEF92" w14:textId="77777777" w:rsidR="0002061F" w:rsidRDefault="0002061F" w:rsidP="009A7CF2">
            <w:pPr>
              <w:pStyle w:val="ListParagraph"/>
              <w:spacing w:before="60"/>
              <w:ind w:left="0"/>
              <w:contextualSpacing w:val="0"/>
              <w:rPr>
                <w:ins w:id="1011" w:author="admin" w:date="2023-04-27T22:14:00Z"/>
                <w:rFonts w:ascii="Times New Roman" w:hAnsi="Times New Roman"/>
                <w:sz w:val="26"/>
                <w:szCs w:val="26"/>
              </w:rPr>
            </w:pPr>
          </w:p>
        </w:tc>
      </w:tr>
      <w:tr w:rsidR="0002061F" w14:paraId="5F3C63AD" w14:textId="77777777" w:rsidTr="004506A9">
        <w:trPr>
          <w:ins w:id="1012" w:author="admin" w:date="2023-04-27T22:14:00Z"/>
        </w:trPr>
        <w:tc>
          <w:tcPr>
            <w:tcW w:w="986" w:type="dxa"/>
            <w:tcPrChange w:id="1013" w:author="Ngoc Le Van Truong" w:date="2023-04-28T09:55:00Z">
              <w:tcPr>
                <w:tcW w:w="621" w:type="dxa"/>
              </w:tcPr>
            </w:tcPrChange>
          </w:tcPr>
          <w:p w14:paraId="6D2D9D0C" w14:textId="77777777" w:rsidR="0002061F" w:rsidRDefault="0002061F" w:rsidP="0002061F">
            <w:pPr>
              <w:pStyle w:val="ListParagraph"/>
              <w:numPr>
                <w:ilvl w:val="0"/>
                <w:numId w:val="47"/>
              </w:numPr>
              <w:spacing w:before="60"/>
              <w:contextualSpacing w:val="0"/>
              <w:rPr>
                <w:ins w:id="1014" w:author="admin" w:date="2023-04-27T22:14:00Z"/>
                <w:rFonts w:ascii="Times New Roman" w:hAnsi="Times New Roman"/>
                <w:sz w:val="26"/>
                <w:szCs w:val="26"/>
              </w:rPr>
            </w:pPr>
          </w:p>
        </w:tc>
        <w:tc>
          <w:tcPr>
            <w:tcW w:w="5944" w:type="dxa"/>
            <w:tcPrChange w:id="1015" w:author="Ngoc Le Van Truong" w:date="2023-04-28T09:55:00Z">
              <w:tcPr>
                <w:tcW w:w="5670" w:type="dxa"/>
              </w:tcPr>
            </w:tcPrChange>
          </w:tcPr>
          <w:p w14:paraId="09EEDA10" w14:textId="77777777" w:rsidR="0002061F" w:rsidRDefault="0002061F" w:rsidP="009A7CF2">
            <w:pPr>
              <w:pStyle w:val="ListParagraph"/>
              <w:spacing w:before="60"/>
              <w:ind w:left="0"/>
              <w:contextualSpacing w:val="0"/>
              <w:rPr>
                <w:ins w:id="1016" w:author="admin" w:date="2023-04-27T22:14:00Z"/>
                <w:rFonts w:ascii="Times New Roman" w:hAnsi="Times New Roman"/>
                <w:sz w:val="26"/>
                <w:szCs w:val="26"/>
              </w:rPr>
            </w:pPr>
            <w:ins w:id="1017" w:author="admin" w:date="2023-04-27T22:14:00Z">
              <w:r>
                <w:rPr>
                  <w:rFonts w:ascii="Times New Roman" w:hAnsi="Times New Roman"/>
                  <w:sz w:val="26"/>
                  <w:szCs w:val="26"/>
                </w:rPr>
                <w:t xml:space="preserve">Đặt catheter tĩnh mạch trung tâm </w:t>
              </w:r>
            </w:ins>
          </w:p>
        </w:tc>
        <w:tc>
          <w:tcPr>
            <w:tcW w:w="990" w:type="dxa"/>
            <w:tcPrChange w:id="1018" w:author="Ngoc Le Van Truong" w:date="2023-04-28T09:55:00Z">
              <w:tcPr>
                <w:tcW w:w="924" w:type="dxa"/>
              </w:tcPr>
            </w:tcPrChange>
          </w:tcPr>
          <w:p w14:paraId="2B303F4D" w14:textId="77777777" w:rsidR="0002061F" w:rsidRDefault="0002061F" w:rsidP="009A7CF2">
            <w:pPr>
              <w:pStyle w:val="ListParagraph"/>
              <w:spacing w:before="60"/>
              <w:ind w:left="0"/>
              <w:contextualSpacing w:val="0"/>
              <w:rPr>
                <w:ins w:id="1019" w:author="admin" w:date="2023-04-27T22:14:00Z"/>
                <w:rFonts w:ascii="Times New Roman" w:hAnsi="Times New Roman"/>
                <w:sz w:val="26"/>
                <w:szCs w:val="26"/>
              </w:rPr>
            </w:pPr>
          </w:p>
        </w:tc>
        <w:tc>
          <w:tcPr>
            <w:tcW w:w="540" w:type="dxa"/>
            <w:tcPrChange w:id="1020" w:author="Ngoc Le Van Truong" w:date="2023-04-28T09:55:00Z">
              <w:tcPr>
                <w:tcW w:w="700" w:type="dxa"/>
              </w:tcPr>
            </w:tcPrChange>
          </w:tcPr>
          <w:p w14:paraId="74F93C3E" w14:textId="77777777" w:rsidR="0002061F" w:rsidRDefault="0002061F" w:rsidP="009A7CF2">
            <w:pPr>
              <w:pStyle w:val="ListParagraph"/>
              <w:spacing w:before="60"/>
              <w:ind w:left="0"/>
              <w:contextualSpacing w:val="0"/>
              <w:rPr>
                <w:ins w:id="1021" w:author="admin" w:date="2023-04-27T22:14:00Z"/>
                <w:rFonts w:ascii="Times New Roman" w:hAnsi="Times New Roman"/>
                <w:sz w:val="26"/>
                <w:szCs w:val="26"/>
              </w:rPr>
            </w:pPr>
          </w:p>
        </w:tc>
        <w:tc>
          <w:tcPr>
            <w:tcW w:w="1350" w:type="dxa"/>
            <w:tcPrChange w:id="1022" w:author="Ngoc Le Van Truong" w:date="2023-04-28T09:55:00Z">
              <w:tcPr>
                <w:tcW w:w="1260" w:type="dxa"/>
              </w:tcPr>
            </w:tcPrChange>
          </w:tcPr>
          <w:p w14:paraId="18891D79" w14:textId="77777777" w:rsidR="0002061F" w:rsidRDefault="0002061F" w:rsidP="009A7CF2">
            <w:pPr>
              <w:pStyle w:val="ListParagraph"/>
              <w:spacing w:before="60"/>
              <w:ind w:left="0"/>
              <w:contextualSpacing w:val="0"/>
              <w:rPr>
                <w:ins w:id="1023" w:author="admin" w:date="2023-04-27T22:14:00Z"/>
                <w:rFonts w:ascii="Times New Roman" w:hAnsi="Times New Roman"/>
                <w:sz w:val="26"/>
                <w:szCs w:val="26"/>
              </w:rPr>
            </w:pPr>
          </w:p>
        </w:tc>
      </w:tr>
      <w:tr w:rsidR="0002061F" w14:paraId="0D56CFAF" w14:textId="77777777" w:rsidTr="004506A9">
        <w:trPr>
          <w:ins w:id="1024" w:author="admin" w:date="2023-04-27T22:14:00Z"/>
        </w:trPr>
        <w:tc>
          <w:tcPr>
            <w:tcW w:w="986" w:type="dxa"/>
            <w:tcPrChange w:id="1025" w:author="Ngoc Le Van Truong" w:date="2023-04-28T09:55:00Z">
              <w:tcPr>
                <w:tcW w:w="621" w:type="dxa"/>
              </w:tcPr>
            </w:tcPrChange>
          </w:tcPr>
          <w:p w14:paraId="2AC8D0F2" w14:textId="77777777" w:rsidR="0002061F" w:rsidRDefault="0002061F" w:rsidP="0002061F">
            <w:pPr>
              <w:pStyle w:val="ListParagraph"/>
              <w:numPr>
                <w:ilvl w:val="0"/>
                <w:numId w:val="47"/>
              </w:numPr>
              <w:spacing w:before="60"/>
              <w:contextualSpacing w:val="0"/>
              <w:rPr>
                <w:ins w:id="1026" w:author="admin" w:date="2023-04-27T22:14:00Z"/>
                <w:rFonts w:ascii="Times New Roman" w:hAnsi="Times New Roman"/>
                <w:sz w:val="26"/>
                <w:szCs w:val="26"/>
              </w:rPr>
            </w:pPr>
          </w:p>
        </w:tc>
        <w:tc>
          <w:tcPr>
            <w:tcW w:w="5944" w:type="dxa"/>
            <w:vAlign w:val="center"/>
            <w:tcPrChange w:id="1027" w:author="Ngoc Le Van Truong" w:date="2023-04-28T09:55:00Z">
              <w:tcPr>
                <w:tcW w:w="5670" w:type="dxa"/>
                <w:vAlign w:val="center"/>
              </w:tcPr>
            </w:tcPrChange>
          </w:tcPr>
          <w:p w14:paraId="7504995F" w14:textId="77777777" w:rsidR="0002061F" w:rsidRDefault="0002061F" w:rsidP="009A7CF2">
            <w:pPr>
              <w:pStyle w:val="ListParagraph"/>
              <w:spacing w:before="60"/>
              <w:ind w:left="0"/>
              <w:contextualSpacing w:val="0"/>
              <w:rPr>
                <w:ins w:id="1028" w:author="admin" w:date="2023-04-27T22:14:00Z"/>
                <w:rFonts w:ascii="Times New Roman" w:hAnsi="Times New Roman"/>
                <w:sz w:val="26"/>
                <w:szCs w:val="26"/>
              </w:rPr>
            </w:pPr>
            <w:ins w:id="1029" w:author="admin" w:date="2023-04-27T22:14:00Z">
              <w:r>
                <w:rPr>
                  <w:rFonts w:ascii="Times New Roman" w:hAnsi="Times New Roman"/>
                  <w:sz w:val="26"/>
                  <w:szCs w:val="26"/>
                </w:rPr>
                <w:t>Theo dõi SpO2</w:t>
              </w:r>
            </w:ins>
          </w:p>
        </w:tc>
        <w:tc>
          <w:tcPr>
            <w:tcW w:w="990" w:type="dxa"/>
            <w:tcPrChange w:id="1030" w:author="Ngoc Le Van Truong" w:date="2023-04-28T09:55:00Z">
              <w:tcPr>
                <w:tcW w:w="924" w:type="dxa"/>
              </w:tcPr>
            </w:tcPrChange>
          </w:tcPr>
          <w:p w14:paraId="4C7CB9F6" w14:textId="77777777" w:rsidR="0002061F" w:rsidRDefault="0002061F" w:rsidP="009A7CF2">
            <w:pPr>
              <w:pStyle w:val="ListParagraph"/>
              <w:spacing w:before="60"/>
              <w:ind w:left="0"/>
              <w:contextualSpacing w:val="0"/>
              <w:rPr>
                <w:ins w:id="1031" w:author="admin" w:date="2023-04-27T22:14:00Z"/>
                <w:rFonts w:ascii="Times New Roman" w:hAnsi="Times New Roman"/>
                <w:sz w:val="26"/>
                <w:szCs w:val="26"/>
              </w:rPr>
            </w:pPr>
          </w:p>
        </w:tc>
        <w:tc>
          <w:tcPr>
            <w:tcW w:w="540" w:type="dxa"/>
            <w:tcPrChange w:id="1032" w:author="Ngoc Le Van Truong" w:date="2023-04-28T09:55:00Z">
              <w:tcPr>
                <w:tcW w:w="700" w:type="dxa"/>
              </w:tcPr>
            </w:tcPrChange>
          </w:tcPr>
          <w:p w14:paraId="67F6F44C" w14:textId="77777777" w:rsidR="0002061F" w:rsidRDefault="0002061F" w:rsidP="009A7CF2">
            <w:pPr>
              <w:pStyle w:val="ListParagraph"/>
              <w:spacing w:before="60"/>
              <w:ind w:left="0"/>
              <w:contextualSpacing w:val="0"/>
              <w:rPr>
                <w:ins w:id="1033" w:author="admin" w:date="2023-04-27T22:14:00Z"/>
                <w:rFonts w:ascii="Times New Roman" w:hAnsi="Times New Roman"/>
                <w:sz w:val="26"/>
                <w:szCs w:val="26"/>
              </w:rPr>
            </w:pPr>
          </w:p>
        </w:tc>
        <w:tc>
          <w:tcPr>
            <w:tcW w:w="1350" w:type="dxa"/>
            <w:tcPrChange w:id="1034" w:author="Ngoc Le Van Truong" w:date="2023-04-28T09:55:00Z">
              <w:tcPr>
                <w:tcW w:w="1260" w:type="dxa"/>
              </w:tcPr>
            </w:tcPrChange>
          </w:tcPr>
          <w:p w14:paraId="0806F0F6" w14:textId="77777777" w:rsidR="0002061F" w:rsidRDefault="0002061F" w:rsidP="009A7CF2">
            <w:pPr>
              <w:pStyle w:val="ListParagraph"/>
              <w:spacing w:before="60"/>
              <w:ind w:left="0"/>
              <w:contextualSpacing w:val="0"/>
              <w:rPr>
                <w:ins w:id="1035" w:author="admin" w:date="2023-04-27T22:14:00Z"/>
                <w:rFonts w:ascii="Times New Roman" w:hAnsi="Times New Roman"/>
                <w:sz w:val="26"/>
                <w:szCs w:val="26"/>
              </w:rPr>
            </w:pPr>
          </w:p>
        </w:tc>
      </w:tr>
      <w:tr w:rsidR="0002061F" w14:paraId="7842DBCA" w14:textId="77777777" w:rsidTr="004506A9">
        <w:trPr>
          <w:ins w:id="1036" w:author="admin" w:date="2023-04-27T22:14:00Z"/>
        </w:trPr>
        <w:tc>
          <w:tcPr>
            <w:tcW w:w="986" w:type="dxa"/>
            <w:tcPrChange w:id="1037" w:author="Ngoc Le Van Truong" w:date="2023-04-28T09:55:00Z">
              <w:tcPr>
                <w:tcW w:w="621" w:type="dxa"/>
              </w:tcPr>
            </w:tcPrChange>
          </w:tcPr>
          <w:p w14:paraId="566A1688" w14:textId="77777777" w:rsidR="0002061F" w:rsidRDefault="0002061F" w:rsidP="0002061F">
            <w:pPr>
              <w:pStyle w:val="ListParagraph"/>
              <w:numPr>
                <w:ilvl w:val="0"/>
                <w:numId w:val="47"/>
              </w:numPr>
              <w:spacing w:before="60"/>
              <w:contextualSpacing w:val="0"/>
              <w:rPr>
                <w:ins w:id="1038" w:author="admin" w:date="2023-04-27T22:14:00Z"/>
                <w:rFonts w:ascii="Times New Roman" w:hAnsi="Times New Roman"/>
                <w:sz w:val="26"/>
                <w:szCs w:val="26"/>
              </w:rPr>
            </w:pPr>
          </w:p>
        </w:tc>
        <w:tc>
          <w:tcPr>
            <w:tcW w:w="5944" w:type="dxa"/>
            <w:tcPrChange w:id="1039" w:author="Ngoc Le Van Truong" w:date="2023-04-28T09:55:00Z">
              <w:tcPr>
                <w:tcW w:w="5670" w:type="dxa"/>
              </w:tcPr>
            </w:tcPrChange>
          </w:tcPr>
          <w:p w14:paraId="3EEF54D2" w14:textId="77777777" w:rsidR="0002061F" w:rsidRDefault="0002061F" w:rsidP="009A7CF2">
            <w:pPr>
              <w:pStyle w:val="ListParagraph"/>
              <w:spacing w:before="60"/>
              <w:ind w:left="0"/>
              <w:contextualSpacing w:val="0"/>
              <w:rPr>
                <w:ins w:id="1040" w:author="admin" w:date="2023-04-27T22:14:00Z"/>
                <w:rFonts w:ascii="Times New Roman" w:hAnsi="Times New Roman"/>
                <w:sz w:val="26"/>
                <w:szCs w:val="26"/>
              </w:rPr>
            </w:pPr>
            <w:ins w:id="1041" w:author="admin" w:date="2023-04-27T22:14:00Z">
              <w:r>
                <w:rPr>
                  <w:rFonts w:ascii="Times New Roman" w:hAnsi="Times New Roman"/>
                  <w:sz w:val="26"/>
                  <w:szCs w:val="26"/>
                </w:rPr>
                <w:t>Sốc điện ngoài lồng ngực cấp cứu</w:t>
              </w:r>
            </w:ins>
          </w:p>
        </w:tc>
        <w:tc>
          <w:tcPr>
            <w:tcW w:w="990" w:type="dxa"/>
            <w:tcPrChange w:id="1042" w:author="Ngoc Le Van Truong" w:date="2023-04-28T09:55:00Z">
              <w:tcPr>
                <w:tcW w:w="924" w:type="dxa"/>
              </w:tcPr>
            </w:tcPrChange>
          </w:tcPr>
          <w:p w14:paraId="7E95C7F7" w14:textId="77777777" w:rsidR="0002061F" w:rsidRDefault="0002061F" w:rsidP="009A7CF2">
            <w:pPr>
              <w:pStyle w:val="ListParagraph"/>
              <w:spacing w:before="60"/>
              <w:ind w:left="0"/>
              <w:contextualSpacing w:val="0"/>
              <w:rPr>
                <w:ins w:id="1043" w:author="admin" w:date="2023-04-27T22:14:00Z"/>
                <w:rFonts w:ascii="Times New Roman" w:hAnsi="Times New Roman"/>
                <w:sz w:val="26"/>
                <w:szCs w:val="26"/>
              </w:rPr>
            </w:pPr>
          </w:p>
        </w:tc>
        <w:tc>
          <w:tcPr>
            <w:tcW w:w="540" w:type="dxa"/>
            <w:tcPrChange w:id="1044" w:author="Ngoc Le Van Truong" w:date="2023-04-28T09:55:00Z">
              <w:tcPr>
                <w:tcW w:w="700" w:type="dxa"/>
              </w:tcPr>
            </w:tcPrChange>
          </w:tcPr>
          <w:p w14:paraId="53253A1A" w14:textId="77777777" w:rsidR="0002061F" w:rsidRDefault="0002061F" w:rsidP="009A7CF2">
            <w:pPr>
              <w:pStyle w:val="ListParagraph"/>
              <w:spacing w:before="60"/>
              <w:ind w:left="0"/>
              <w:contextualSpacing w:val="0"/>
              <w:rPr>
                <w:ins w:id="1045" w:author="admin" w:date="2023-04-27T22:14:00Z"/>
                <w:rFonts w:ascii="Times New Roman" w:hAnsi="Times New Roman"/>
                <w:sz w:val="26"/>
                <w:szCs w:val="26"/>
              </w:rPr>
            </w:pPr>
          </w:p>
        </w:tc>
        <w:tc>
          <w:tcPr>
            <w:tcW w:w="1350" w:type="dxa"/>
            <w:tcPrChange w:id="1046" w:author="Ngoc Le Van Truong" w:date="2023-04-28T09:55:00Z">
              <w:tcPr>
                <w:tcW w:w="1260" w:type="dxa"/>
              </w:tcPr>
            </w:tcPrChange>
          </w:tcPr>
          <w:p w14:paraId="5632DC86" w14:textId="77777777" w:rsidR="0002061F" w:rsidRDefault="0002061F" w:rsidP="009A7CF2">
            <w:pPr>
              <w:pStyle w:val="ListParagraph"/>
              <w:spacing w:before="60"/>
              <w:ind w:left="0"/>
              <w:contextualSpacing w:val="0"/>
              <w:rPr>
                <w:ins w:id="1047" w:author="admin" w:date="2023-04-27T22:14:00Z"/>
                <w:rFonts w:ascii="Times New Roman" w:hAnsi="Times New Roman"/>
                <w:sz w:val="26"/>
                <w:szCs w:val="26"/>
              </w:rPr>
            </w:pPr>
          </w:p>
        </w:tc>
      </w:tr>
      <w:tr w:rsidR="0002061F" w14:paraId="7203E919" w14:textId="77777777" w:rsidTr="004506A9">
        <w:trPr>
          <w:ins w:id="1048" w:author="admin" w:date="2023-04-27T22:14:00Z"/>
        </w:trPr>
        <w:tc>
          <w:tcPr>
            <w:tcW w:w="986" w:type="dxa"/>
            <w:tcPrChange w:id="1049" w:author="Ngoc Le Van Truong" w:date="2023-04-28T09:55:00Z">
              <w:tcPr>
                <w:tcW w:w="621" w:type="dxa"/>
              </w:tcPr>
            </w:tcPrChange>
          </w:tcPr>
          <w:p w14:paraId="37F6CFCA" w14:textId="77777777" w:rsidR="0002061F" w:rsidRDefault="0002061F" w:rsidP="0002061F">
            <w:pPr>
              <w:pStyle w:val="ListParagraph"/>
              <w:numPr>
                <w:ilvl w:val="0"/>
                <w:numId w:val="47"/>
              </w:numPr>
              <w:spacing w:before="60"/>
              <w:contextualSpacing w:val="0"/>
              <w:rPr>
                <w:ins w:id="1050" w:author="admin" w:date="2023-04-27T22:14:00Z"/>
                <w:rFonts w:ascii="Times New Roman" w:hAnsi="Times New Roman"/>
                <w:sz w:val="26"/>
                <w:szCs w:val="26"/>
              </w:rPr>
            </w:pPr>
          </w:p>
        </w:tc>
        <w:tc>
          <w:tcPr>
            <w:tcW w:w="5944" w:type="dxa"/>
            <w:tcPrChange w:id="1051" w:author="Ngoc Le Van Truong" w:date="2023-04-28T09:55:00Z">
              <w:tcPr>
                <w:tcW w:w="5670" w:type="dxa"/>
              </w:tcPr>
            </w:tcPrChange>
          </w:tcPr>
          <w:p w14:paraId="128E5885" w14:textId="77777777" w:rsidR="0002061F" w:rsidRDefault="0002061F" w:rsidP="009A7CF2">
            <w:pPr>
              <w:pStyle w:val="ListParagraph"/>
              <w:spacing w:before="60"/>
              <w:ind w:left="0"/>
              <w:contextualSpacing w:val="0"/>
              <w:rPr>
                <w:ins w:id="1052" w:author="admin" w:date="2023-04-27T22:14:00Z"/>
                <w:rFonts w:ascii="Times New Roman" w:hAnsi="Times New Roman"/>
                <w:sz w:val="26"/>
                <w:szCs w:val="26"/>
              </w:rPr>
            </w:pPr>
            <w:ins w:id="1053" w:author="admin" w:date="2023-04-27T22:14:00Z">
              <w:r w:rsidRPr="00C277BB">
                <w:rPr>
                  <w:rFonts w:ascii="Times New Roman" w:hAnsi="Times New Roman"/>
                  <w:sz w:val="26"/>
                  <w:szCs w:val="26"/>
                </w:rPr>
                <w:t xml:space="preserve">Sốc </w:t>
              </w:r>
              <w:r w:rsidRPr="00C277BB">
                <w:rPr>
                  <w:rFonts w:ascii="Times New Roman" w:hAnsi="Times New Roman" w:hint="eastAsia"/>
                  <w:sz w:val="26"/>
                  <w:szCs w:val="26"/>
                </w:rPr>
                <w:t>đ</w:t>
              </w:r>
              <w:r w:rsidRPr="00C277BB">
                <w:rPr>
                  <w:rFonts w:ascii="Times New Roman" w:hAnsi="Times New Roman"/>
                  <w:sz w:val="26"/>
                  <w:szCs w:val="26"/>
                </w:rPr>
                <w:t xml:space="preserve">iện </w:t>
              </w:r>
              <w:r w:rsidRPr="00C277BB">
                <w:rPr>
                  <w:rFonts w:ascii="Times New Roman" w:hAnsi="Times New Roman" w:hint="eastAsia"/>
                  <w:sz w:val="26"/>
                  <w:szCs w:val="26"/>
                </w:rPr>
                <w:t>đ</w:t>
              </w:r>
              <w:r w:rsidRPr="00C277BB">
                <w:rPr>
                  <w:rFonts w:ascii="Times New Roman" w:hAnsi="Times New Roman"/>
                  <w:sz w:val="26"/>
                  <w:szCs w:val="26"/>
                </w:rPr>
                <w:t>iều trị các rối loạn nhịp nhanh</w:t>
              </w:r>
            </w:ins>
          </w:p>
        </w:tc>
        <w:tc>
          <w:tcPr>
            <w:tcW w:w="990" w:type="dxa"/>
            <w:tcPrChange w:id="1054" w:author="Ngoc Le Van Truong" w:date="2023-04-28T09:55:00Z">
              <w:tcPr>
                <w:tcW w:w="924" w:type="dxa"/>
              </w:tcPr>
            </w:tcPrChange>
          </w:tcPr>
          <w:p w14:paraId="79E69B83" w14:textId="77777777" w:rsidR="0002061F" w:rsidRDefault="0002061F" w:rsidP="009A7CF2">
            <w:pPr>
              <w:pStyle w:val="ListParagraph"/>
              <w:spacing w:before="60"/>
              <w:ind w:left="0"/>
              <w:contextualSpacing w:val="0"/>
              <w:rPr>
                <w:ins w:id="1055" w:author="admin" w:date="2023-04-27T22:14:00Z"/>
                <w:rFonts w:ascii="Times New Roman" w:hAnsi="Times New Roman"/>
                <w:sz w:val="26"/>
                <w:szCs w:val="26"/>
              </w:rPr>
            </w:pPr>
          </w:p>
        </w:tc>
        <w:tc>
          <w:tcPr>
            <w:tcW w:w="540" w:type="dxa"/>
            <w:tcPrChange w:id="1056" w:author="Ngoc Le Van Truong" w:date="2023-04-28T09:55:00Z">
              <w:tcPr>
                <w:tcW w:w="700" w:type="dxa"/>
              </w:tcPr>
            </w:tcPrChange>
          </w:tcPr>
          <w:p w14:paraId="1EE8EF72" w14:textId="77777777" w:rsidR="0002061F" w:rsidRDefault="0002061F" w:rsidP="009A7CF2">
            <w:pPr>
              <w:pStyle w:val="ListParagraph"/>
              <w:spacing w:before="60"/>
              <w:ind w:left="0"/>
              <w:contextualSpacing w:val="0"/>
              <w:rPr>
                <w:ins w:id="1057" w:author="admin" w:date="2023-04-27T22:14:00Z"/>
                <w:rFonts w:ascii="Times New Roman" w:hAnsi="Times New Roman"/>
                <w:sz w:val="26"/>
                <w:szCs w:val="26"/>
              </w:rPr>
            </w:pPr>
          </w:p>
        </w:tc>
        <w:tc>
          <w:tcPr>
            <w:tcW w:w="1350" w:type="dxa"/>
            <w:tcPrChange w:id="1058" w:author="Ngoc Le Van Truong" w:date="2023-04-28T09:55:00Z">
              <w:tcPr>
                <w:tcW w:w="1260" w:type="dxa"/>
              </w:tcPr>
            </w:tcPrChange>
          </w:tcPr>
          <w:p w14:paraId="6936AFD2" w14:textId="77777777" w:rsidR="0002061F" w:rsidRDefault="0002061F" w:rsidP="009A7CF2">
            <w:pPr>
              <w:pStyle w:val="ListParagraph"/>
              <w:spacing w:before="60"/>
              <w:ind w:left="0"/>
              <w:contextualSpacing w:val="0"/>
              <w:rPr>
                <w:ins w:id="1059" w:author="admin" w:date="2023-04-27T22:14:00Z"/>
                <w:rFonts w:ascii="Times New Roman" w:hAnsi="Times New Roman"/>
                <w:sz w:val="26"/>
                <w:szCs w:val="26"/>
              </w:rPr>
            </w:pPr>
          </w:p>
        </w:tc>
      </w:tr>
      <w:tr w:rsidR="0002061F" w14:paraId="5070D806" w14:textId="77777777" w:rsidTr="004506A9">
        <w:trPr>
          <w:ins w:id="1060" w:author="admin" w:date="2023-04-27T22:14:00Z"/>
        </w:trPr>
        <w:tc>
          <w:tcPr>
            <w:tcW w:w="986" w:type="dxa"/>
            <w:tcPrChange w:id="1061" w:author="Ngoc Le Van Truong" w:date="2023-04-28T09:55:00Z">
              <w:tcPr>
                <w:tcW w:w="621" w:type="dxa"/>
              </w:tcPr>
            </w:tcPrChange>
          </w:tcPr>
          <w:p w14:paraId="1B124DCF" w14:textId="77777777" w:rsidR="0002061F" w:rsidRDefault="0002061F" w:rsidP="0002061F">
            <w:pPr>
              <w:pStyle w:val="ListParagraph"/>
              <w:numPr>
                <w:ilvl w:val="0"/>
                <w:numId w:val="47"/>
              </w:numPr>
              <w:spacing w:before="60"/>
              <w:contextualSpacing w:val="0"/>
              <w:rPr>
                <w:ins w:id="1062" w:author="admin" w:date="2023-04-27T22:14:00Z"/>
                <w:rFonts w:ascii="Times New Roman" w:hAnsi="Times New Roman"/>
                <w:sz w:val="26"/>
                <w:szCs w:val="26"/>
              </w:rPr>
            </w:pPr>
          </w:p>
        </w:tc>
        <w:tc>
          <w:tcPr>
            <w:tcW w:w="5944" w:type="dxa"/>
            <w:tcPrChange w:id="1063" w:author="Ngoc Le Van Truong" w:date="2023-04-28T09:55:00Z">
              <w:tcPr>
                <w:tcW w:w="5670" w:type="dxa"/>
              </w:tcPr>
            </w:tcPrChange>
          </w:tcPr>
          <w:p w14:paraId="283FBD11" w14:textId="77777777" w:rsidR="0002061F" w:rsidRDefault="0002061F" w:rsidP="009A7CF2">
            <w:pPr>
              <w:pStyle w:val="ListParagraph"/>
              <w:spacing w:before="60"/>
              <w:ind w:left="0"/>
              <w:contextualSpacing w:val="0"/>
              <w:rPr>
                <w:ins w:id="1064" w:author="admin" w:date="2023-04-27T22:14:00Z"/>
                <w:rFonts w:ascii="Times New Roman" w:hAnsi="Times New Roman"/>
                <w:sz w:val="26"/>
                <w:szCs w:val="26"/>
              </w:rPr>
            </w:pPr>
            <w:ins w:id="1065" w:author="admin" w:date="2023-04-27T22:14:00Z">
              <w:r w:rsidRPr="00C277BB">
                <w:rPr>
                  <w:rFonts w:ascii="Times New Roman" w:hAnsi="Times New Roman"/>
                  <w:sz w:val="26"/>
                  <w:szCs w:val="26"/>
                </w:rPr>
                <w:t xml:space="preserve">Sốc </w:t>
              </w:r>
              <w:r w:rsidRPr="00C277BB">
                <w:rPr>
                  <w:rFonts w:ascii="Times New Roman" w:hAnsi="Times New Roman" w:hint="eastAsia"/>
                  <w:sz w:val="26"/>
                  <w:szCs w:val="26"/>
                </w:rPr>
                <w:t>đ</w:t>
              </w:r>
              <w:r w:rsidRPr="00C277BB">
                <w:rPr>
                  <w:rFonts w:ascii="Times New Roman" w:hAnsi="Times New Roman"/>
                  <w:sz w:val="26"/>
                  <w:szCs w:val="26"/>
                </w:rPr>
                <w:t>iện phá rung nhĩ, c</w:t>
              </w:r>
              <w:r w:rsidRPr="00C277BB">
                <w:rPr>
                  <w:rFonts w:ascii="Times New Roman" w:hAnsi="Times New Roman" w:hint="eastAsia"/>
                  <w:sz w:val="26"/>
                  <w:szCs w:val="26"/>
                </w:rPr>
                <w:t>ơ</w:t>
              </w:r>
              <w:r w:rsidRPr="00C277BB">
                <w:rPr>
                  <w:rFonts w:ascii="Times New Roman" w:hAnsi="Times New Roman"/>
                  <w:sz w:val="26"/>
                  <w:szCs w:val="26"/>
                </w:rPr>
                <w:t xml:space="preserve">n tim </w:t>
              </w:r>
              <w:r w:rsidRPr="00C277BB">
                <w:rPr>
                  <w:rFonts w:ascii="Times New Roman" w:hAnsi="Times New Roman" w:hint="eastAsia"/>
                  <w:sz w:val="26"/>
                  <w:szCs w:val="26"/>
                </w:rPr>
                <w:t>đ</w:t>
              </w:r>
              <w:r w:rsidRPr="00C277BB">
                <w:rPr>
                  <w:rFonts w:ascii="Times New Roman" w:hAnsi="Times New Roman"/>
                  <w:sz w:val="26"/>
                  <w:szCs w:val="26"/>
                </w:rPr>
                <w:t>ập nhanh</w:t>
              </w:r>
            </w:ins>
          </w:p>
        </w:tc>
        <w:tc>
          <w:tcPr>
            <w:tcW w:w="990" w:type="dxa"/>
            <w:tcPrChange w:id="1066" w:author="Ngoc Le Van Truong" w:date="2023-04-28T09:55:00Z">
              <w:tcPr>
                <w:tcW w:w="924" w:type="dxa"/>
              </w:tcPr>
            </w:tcPrChange>
          </w:tcPr>
          <w:p w14:paraId="3044F7DD" w14:textId="77777777" w:rsidR="0002061F" w:rsidRDefault="0002061F" w:rsidP="009A7CF2">
            <w:pPr>
              <w:pStyle w:val="ListParagraph"/>
              <w:spacing w:before="60"/>
              <w:ind w:left="0"/>
              <w:contextualSpacing w:val="0"/>
              <w:rPr>
                <w:ins w:id="1067" w:author="admin" w:date="2023-04-27T22:14:00Z"/>
                <w:rFonts w:ascii="Times New Roman" w:hAnsi="Times New Roman"/>
                <w:sz w:val="26"/>
                <w:szCs w:val="26"/>
              </w:rPr>
            </w:pPr>
          </w:p>
        </w:tc>
        <w:tc>
          <w:tcPr>
            <w:tcW w:w="540" w:type="dxa"/>
            <w:tcPrChange w:id="1068" w:author="Ngoc Le Van Truong" w:date="2023-04-28T09:55:00Z">
              <w:tcPr>
                <w:tcW w:w="700" w:type="dxa"/>
              </w:tcPr>
            </w:tcPrChange>
          </w:tcPr>
          <w:p w14:paraId="60E5A616" w14:textId="77777777" w:rsidR="0002061F" w:rsidRDefault="0002061F" w:rsidP="009A7CF2">
            <w:pPr>
              <w:pStyle w:val="ListParagraph"/>
              <w:spacing w:before="60"/>
              <w:ind w:left="0"/>
              <w:contextualSpacing w:val="0"/>
              <w:rPr>
                <w:ins w:id="1069" w:author="admin" w:date="2023-04-27T22:14:00Z"/>
                <w:rFonts w:ascii="Times New Roman" w:hAnsi="Times New Roman"/>
                <w:sz w:val="26"/>
                <w:szCs w:val="26"/>
              </w:rPr>
            </w:pPr>
          </w:p>
        </w:tc>
        <w:tc>
          <w:tcPr>
            <w:tcW w:w="1350" w:type="dxa"/>
            <w:tcPrChange w:id="1070" w:author="Ngoc Le Van Truong" w:date="2023-04-28T09:55:00Z">
              <w:tcPr>
                <w:tcW w:w="1260" w:type="dxa"/>
              </w:tcPr>
            </w:tcPrChange>
          </w:tcPr>
          <w:p w14:paraId="65217ACC" w14:textId="77777777" w:rsidR="0002061F" w:rsidRDefault="0002061F" w:rsidP="009A7CF2">
            <w:pPr>
              <w:pStyle w:val="ListParagraph"/>
              <w:spacing w:before="60"/>
              <w:ind w:left="0"/>
              <w:contextualSpacing w:val="0"/>
              <w:rPr>
                <w:ins w:id="1071" w:author="admin" w:date="2023-04-27T22:14:00Z"/>
                <w:rFonts w:ascii="Times New Roman" w:hAnsi="Times New Roman"/>
                <w:sz w:val="26"/>
                <w:szCs w:val="26"/>
              </w:rPr>
            </w:pPr>
          </w:p>
        </w:tc>
      </w:tr>
      <w:tr w:rsidR="0002061F" w14:paraId="44A21A99" w14:textId="77777777" w:rsidTr="004506A9">
        <w:trPr>
          <w:ins w:id="1072" w:author="admin" w:date="2023-04-27T22:14:00Z"/>
        </w:trPr>
        <w:tc>
          <w:tcPr>
            <w:tcW w:w="986" w:type="dxa"/>
            <w:tcPrChange w:id="1073" w:author="Ngoc Le Van Truong" w:date="2023-04-28T09:55:00Z">
              <w:tcPr>
                <w:tcW w:w="621" w:type="dxa"/>
              </w:tcPr>
            </w:tcPrChange>
          </w:tcPr>
          <w:p w14:paraId="141C37F2" w14:textId="77777777" w:rsidR="0002061F" w:rsidRDefault="0002061F" w:rsidP="0002061F">
            <w:pPr>
              <w:pStyle w:val="ListParagraph"/>
              <w:numPr>
                <w:ilvl w:val="0"/>
                <w:numId w:val="47"/>
              </w:numPr>
              <w:spacing w:before="60"/>
              <w:contextualSpacing w:val="0"/>
              <w:rPr>
                <w:ins w:id="1074" w:author="admin" w:date="2023-04-27T22:14:00Z"/>
                <w:rFonts w:ascii="Times New Roman" w:hAnsi="Times New Roman"/>
                <w:sz w:val="26"/>
                <w:szCs w:val="26"/>
              </w:rPr>
            </w:pPr>
          </w:p>
        </w:tc>
        <w:tc>
          <w:tcPr>
            <w:tcW w:w="5944" w:type="dxa"/>
            <w:vAlign w:val="center"/>
            <w:tcPrChange w:id="1075" w:author="Ngoc Le Van Truong" w:date="2023-04-28T09:55:00Z">
              <w:tcPr>
                <w:tcW w:w="5670" w:type="dxa"/>
                <w:vAlign w:val="center"/>
              </w:tcPr>
            </w:tcPrChange>
          </w:tcPr>
          <w:p w14:paraId="199B099F" w14:textId="77777777" w:rsidR="0002061F" w:rsidRDefault="0002061F" w:rsidP="009A7CF2">
            <w:pPr>
              <w:pStyle w:val="ListParagraph"/>
              <w:spacing w:before="60"/>
              <w:ind w:left="0"/>
              <w:contextualSpacing w:val="0"/>
              <w:rPr>
                <w:ins w:id="1076" w:author="admin" w:date="2023-04-27T22:14:00Z"/>
                <w:rFonts w:ascii="Times New Roman" w:hAnsi="Times New Roman"/>
                <w:sz w:val="26"/>
                <w:szCs w:val="26"/>
              </w:rPr>
            </w:pPr>
            <w:ins w:id="1077" w:author="admin" w:date="2023-04-27T22:14:00Z">
              <w:r>
                <w:rPr>
                  <w:rFonts w:ascii="Times New Roman" w:hAnsi="Times New Roman"/>
                  <w:sz w:val="26"/>
                  <w:szCs w:val="26"/>
                </w:rPr>
                <w:t>Dùng thuốc chống đông</w:t>
              </w:r>
            </w:ins>
          </w:p>
        </w:tc>
        <w:tc>
          <w:tcPr>
            <w:tcW w:w="990" w:type="dxa"/>
            <w:tcPrChange w:id="1078" w:author="Ngoc Le Van Truong" w:date="2023-04-28T09:55:00Z">
              <w:tcPr>
                <w:tcW w:w="924" w:type="dxa"/>
              </w:tcPr>
            </w:tcPrChange>
          </w:tcPr>
          <w:p w14:paraId="6BCCCFE8" w14:textId="77777777" w:rsidR="0002061F" w:rsidRDefault="0002061F" w:rsidP="009A7CF2">
            <w:pPr>
              <w:pStyle w:val="ListParagraph"/>
              <w:spacing w:before="60"/>
              <w:ind w:left="0"/>
              <w:contextualSpacing w:val="0"/>
              <w:rPr>
                <w:ins w:id="1079" w:author="admin" w:date="2023-04-27T22:14:00Z"/>
                <w:rFonts w:ascii="Times New Roman" w:hAnsi="Times New Roman"/>
                <w:sz w:val="26"/>
                <w:szCs w:val="26"/>
              </w:rPr>
            </w:pPr>
          </w:p>
        </w:tc>
        <w:tc>
          <w:tcPr>
            <w:tcW w:w="540" w:type="dxa"/>
            <w:tcPrChange w:id="1080" w:author="Ngoc Le Van Truong" w:date="2023-04-28T09:55:00Z">
              <w:tcPr>
                <w:tcW w:w="700" w:type="dxa"/>
              </w:tcPr>
            </w:tcPrChange>
          </w:tcPr>
          <w:p w14:paraId="2B50EB7F" w14:textId="77777777" w:rsidR="0002061F" w:rsidRDefault="0002061F" w:rsidP="009A7CF2">
            <w:pPr>
              <w:pStyle w:val="ListParagraph"/>
              <w:spacing w:before="60"/>
              <w:ind w:left="0"/>
              <w:contextualSpacing w:val="0"/>
              <w:rPr>
                <w:ins w:id="1081" w:author="admin" w:date="2023-04-27T22:14:00Z"/>
                <w:rFonts w:ascii="Times New Roman" w:hAnsi="Times New Roman"/>
                <w:sz w:val="26"/>
                <w:szCs w:val="26"/>
              </w:rPr>
            </w:pPr>
          </w:p>
        </w:tc>
        <w:tc>
          <w:tcPr>
            <w:tcW w:w="1350" w:type="dxa"/>
            <w:tcPrChange w:id="1082" w:author="Ngoc Le Van Truong" w:date="2023-04-28T09:55:00Z">
              <w:tcPr>
                <w:tcW w:w="1260" w:type="dxa"/>
              </w:tcPr>
            </w:tcPrChange>
          </w:tcPr>
          <w:p w14:paraId="5A67367C" w14:textId="77777777" w:rsidR="0002061F" w:rsidRDefault="0002061F" w:rsidP="009A7CF2">
            <w:pPr>
              <w:pStyle w:val="ListParagraph"/>
              <w:spacing w:before="60"/>
              <w:ind w:left="0"/>
              <w:contextualSpacing w:val="0"/>
              <w:rPr>
                <w:ins w:id="1083" w:author="admin" w:date="2023-04-27T22:14:00Z"/>
                <w:rFonts w:ascii="Times New Roman" w:hAnsi="Times New Roman"/>
                <w:sz w:val="26"/>
                <w:szCs w:val="26"/>
              </w:rPr>
            </w:pPr>
          </w:p>
        </w:tc>
      </w:tr>
      <w:tr w:rsidR="0002061F" w:rsidRPr="009A7CF2" w14:paraId="1BE316C2" w14:textId="77777777" w:rsidTr="004506A9">
        <w:trPr>
          <w:ins w:id="1084" w:author="admin" w:date="2023-04-27T22:14:00Z"/>
        </w:trPr>
        <w:tc>
          <w:tcPr>
            <w:tcW w:w="986" w:type="dxa"/>
            <w:tcPrChange w:id="1085" w:author="Ngoc Le Van Truong" w:date="2023-04-28T09:55:00Z">
              <w:tcPr>
                <w:tcW w:w="621" w:type="dxa"/>
              </w:tcPr>
            </w:tcPrChange>
          </w:tcPr>
          <w:p w14:paraId="19E33A79" w14:textId="77777777" w:rsidR="0002061F" w:rsidRPr="009A7CF2" w:rsidRDefault="0002061F" w:rsidP="009A7CF2">
            <w:pPr>
              <w:pStyle w:val="ListParagraph"/>
              <w:spacing w:before="60"/>
              <w:ind w:left="0"/>
              <w:contextualSpacing w:val="0"/>
              <w:rPr>
                <w:ins w:id="1086" w:author="admin" w:date="2023-04-27T22:14:00Z"/>
                <w:rFonts w:ascii="Times New Roman" w:hAnsi="Times New Roman"/>
                <w:b/>
                <w:sz w:val="26"/>
                <w:szCs w:val="26"/>
              </w:rPr>
            </w:pPr>
          </w:p>
        </w:tc>
        <w:tc>
          <w:tcPr>
            <w:tcW w:w="5944" w:type="dxa"/>
            <w:vAlign w:val="center"/>
            <w:tcPrChange w:id="1087" w:author="Ngoc Le Van Truong" w:date="2023-04-28T09:55:00Z">
              <w:tcPr>
                <w:tcW w:w="5670" w:type="dxa"/>
                <w:vAlign w:val="center"/>
              </w:tcPr>
            </w:tcPrChange>
          </w:tcPr>
          <w:p w14:paraId="3D46F419" w14:textId="77777777" w:rsidR="0002061F" w:rsidRPr="009A7CF2" w:rsidRDefault="0002061F" w:rsidP="009A7CF2">
            <w:pPr>
              <w:pStyle w:val="ListParagraph"/>
              <w:spacing w:before="60"/>
              <w:ind w:left="0"/>
              <w:contextualSpacing w:val="0"/>
              <w:rPr>
                <w:ins w:id="1088" w:author="admin" w:date="2023-04-27T22:14:00Z"/>
                <w:rFonts w:ascii="Times New Roman" w:hAnsi="Times New Roman"/>
                <w:b/>
                <w:sz w:val="26"/>
                <w:szCs w:val="26"/>
              </w:rPr>
            </w:pPr>
            <w:ins w:id="1089" w:author="admin" w:date="2023-04-27T22:14:00Z">
              <w:r w:rsidRPr="009A7CF2">
                <w:rPr>
                  <w:rFonts w:ascii="Times New Roman" w:hAnsi="Times New Roman"/>
                  <w:b/>
                  <w:sz w:val="26"/>
                  <w:szCs w:val="26"/>
                </w:rPr>
                <w:t>Hô hấp</w:t>
              </w:r>
            </w:ins>
          </w:p>
        </w:tc>
        <w:tc>
          <w:tcPr>
            <w:tcW w:w="990" w:type="dxa"/>
            <w:tcPrChange w:id="1090" w:author="Ngoc Le Van Truong" w:date="2023-04-28T09:55:00Z">
              <w:tcPr>
                <w:tcW w:w="924" w:type="dxa"/>
              </w:tcPr>
            </w:tcPrChange>
          </w:tcPr>
          <w:p w14:paraId="660F2923" w14:textId="77777777" w:rsidR="0002061F" w:rsidRPr="009A7CF2" w:rsidRDefault="0002061F" w:rsidP="009A7CF2">
            <w:pPr>
              <w:pStyle w:val="ListParagraph"/>
              <w:spacing w:before="60"/>
              <w:ind w:left="0"/>
              <w:contextualSpacing w:val="0"/>
              <w:rPr>
                <w:ins w:id="1091" w:author="admin" w:date="2023-04-27T22:14:00Z"/>
                <w:rFonts w:ascii="Times New Roman" w:hAnsi="Times New Roman"/>
                <w:b/>
                <w:sz w:val="26"/>
                <w:szCs w:val="26"/>
              </w:rPr>
            </w:pPr>
          </w:p>
        </w:tc>
        <w:tc>
          <w:tcPr>
            <w:tcW w:w="540" w:type="dxa"/>
            <w:tcPrChange w:id="1092" w:author="Ngoc Le Van Truong" w:date="2023-04-28T09:55:00Z">
              <w:tcPr>
                <w:tcW w:w="700" w:type="dxa"/>
              </w:tcPr>
            </w:tcPrChange>
          </w:tcPr>
          <w:p w14:paraId="6EAA1D8C" w14:textId="77777777" w:rsidR="0002061F" w:rsidRPr="009A7CF2" w:rsidRDefault="0002061F" w:rsidP="009A7CF2">
            <w:pPr>
              <w:pStyle w:val="ListParagraph"/>
              <w:spacing w:before="60"/>
              <w:ind w:left="0"/>
              <w:contextualSpacing w:val="0"/>
              <w:rPr>
                <w:ins w:id="1093" w:author="admin" w:date="2023-04-27T22:14:00Z"/>
                <w:rFonts w:ascii="Times New Roman" w:hAnsi="Times New Roman"/>
                <w:b/>
                <w:sz w:val="26"/>
                <w:szCs w:val="26"/>
              </w:rPr>
            </w:pPr>
          </w:p>
        </w:tc>
        <w:tc>
          <w:tcPr>
            <w:tcW w:w="1350" w:type="dxa"/>
            <w:tcPrChange w:id="1094" w:author="Ngoc Le Van Truong" w:date="2023-04-28T09:55:00Z">
              <w:tcPr>
                <w:tcW w:w="1260" w:type="dxa"/>
              </w:tcPr>
            </w:tcPrChange>
          </w:tcPr>
          <w:p w14:paraId="0F3C6B0A" w14:textId="77777777" w:rsidR="0002061F" w:rsidRPr="009A7CF2" w:rsidRDefault="0002061F" w:rsidP="009A7CF2">
            <w:pPr>
              <w:pStyle w:val="ListParagraph"/>
              <w:spacing w:before="60"/>
              <w:ind w:left="0"/>
              <w:contextualSpacing w:val="0"/>
              <w:rPr>
                <w:ins w:id="1095" w:author="admin" w:date="2023-04-27T22:14:00Z"/>
                <w:rFonts w:ascii="Times New Roman" w:hAnsi="Times New Roman"/>
                <w:b/>
                <w:sz w:val="26"/>
                <w:szCs w:val="26"/>
              </w:rPr>
            </w:pPr>
          </w:p>
        </w:tc>
      </w:tr>
      <w:tr w:rsidR="0002061F" w14:paraId="6E9566C2" w14:textId="77777777" w:rsidTr="004506A9">
        <w:trPr>
          <w:ins w:id="1096" w:author="admin" w:date="2023-04-27T22:14:00Z"/>
        </w:trPr>
        <w:tc>
          <w:tcPr>
            <w:tcW w:w="986" w:type="dxa"/>
            <w:tcPrChange w:id="1097" w:author="Ngoc Le Van Truong" w:date="2023-04-28T09:55:00Z">
              <w:tcPr>
                <w:tcW w:w="621" w:type="dxa"/>
              </w:tcPr>
            </w:tcPrChange>
          </w:tcPr>
          <w:p w14:paraId="71ECC5D3" w14:textId="77777777" w:rsidR="0002061F" w:rsidRDefault="0002061F" w:rsidP="0002061F">
            <w:pPr>
              <w:pStyle w:val="ListParagraph"/>
              <w:numPr>
                <w:ilvl w:val="0"/>
                <w:numId w:val="47"/>
              </w:numPr>
              <w:spacing w:before="60"/>
              <w:contextualSpacing w:val="0"/>
              <w:rPr>
                <w:ins w:id="1098" w:author="admin" w:date="2023-04-27T22:14:00Z"/>
                <w:rFonts w:ascii="Times New Roman" w:hAnsi="Times New Roman"/>
                <w:sz w:val="26"/>
                <w:szCs w:val="26"/>
              </w:rPr>
            </w:pPr>
          </w:p>
        </w:tc>
        <w:tc>
          <w:tcPr>
            <w:tcW w:w="5944" w:type="dxa"/>
            <w:tcPrChange w:id="1099" w:author="Ngoc Le Van Truong" w:date="2023-04-28T09:55:00Z">
              <w:tcPr>
                <w:tcW w:w="5670" w:type="dxa"/>
              </w:tcPr>
            </w:tcPrChange>
          </w:tcPr>
          <w:p w14:paraId="236E1615" w14:textId="77777777" w:rsidR="0002061F" w:rsidRDefault="0002061F" w:rsidP="009A7CF2">
            <w:pPr>
              <w:pStyle w:val="ListParagraph"/>
              <w:spacing w:before="60"/>
              <w:ind w:left="0"/>
              <w:contextualSpacing w:val="0"/>
              <w:rPr>
                <w:ins w:id="1100" w:author="admin" w:date="2023-04-27T22:14:00Z"/>
                <w:rFonts w:ascii="Times New Roman" w:hAnsi="Times New Roman"/>
                <w:sz w:val="26"/>
                <w:szCs w:val="26"/>
              </w:rPr>
            </w:pPr>
            <w:ins w:id="1101" w:author="admin" w:date="2023-04-27T22:14:00Z">
              <w:r>
                <w:rPr>
                  <w:rFonts w:ascii="Times New Roman" w:hAnsi="Times New Roman"/>
                  <w:sz w:val="26"/>
                  <w:szCs w:val="26"/>
                </w:rPr>
                <w:t>Thổi ngạt</w:t>
              </w:r>
            </w:ins>
          </w:p>
        </w:tc>
        <w:tc>
          <w:tcPr>
            <w:tcW w:w="990" w:type="dxa"/>
            <w:tcPrChange w:id="1102" w:author="Ngoc Le Van Truong" w:date="2023-04-28T09:55:00Z">
              <w:tcPr>
                <w:tcW w:w="924" w:type="dxa"/>
              </w:tcPr>
            </w:tcPrChange>
          </w:tcPr>
          <w:p w14:paraId="5151E2CB" w14:textId="77777777" w:rsidR="0002061F" w:rsidRDefault="0002061F" w:rsidP="009A7CF2">
            <w:pPr>
              <w:pStyle w:val="ListParagraph"/>
              <w:spacing w:before="60"/>
              <w:ind w:left="0"/>
              <w:contextualSpacing w:val="0"/>
              <w:rPr>
                <w:ins w:id="1103" w:author="admin" w:date="2023-04-27T22:14:00Z"/>
                <w:rFonts w:ascii="Times New Roman" w:hAnsi="Times New Roman"/>
                <w:sz w:val="26"/>
                <w:szCs w:val="26"/>
              </w:rPr>
            </w:pPr>
          </w:p>
        </w:tc>
        <w:tc>
          <w:tcPr>
            <w:tcW w:w="540" w:type="dxa"/>
            <w:tcPrChange w:id="1104" w:author="Ngoc Le Van Truong" w:date="2023-04-28T09:55:00Z">
              <w:tcPr>
                <w:tcW w:w="700" w:type="dxa"/>
              </w:tcPr>
            </w:tcPrChange>
          </w:tcPr>
          <w:p w14:paraId="4D76644E" w14:textId="77777777" w:rsidR="0002061F" w:rsidRDefault="0002061F" w:rsidP="009A7CF2">
            <w:pPr>
              <w:pStyle w:val="ListParagraph"/>
              <w:spacing w:before="60"/>
              <w:ind w:left="0"/>
              <w:contextualSpacing w:val="0"/>
              <w:rPr>
                <w:ins w:id="1105" w:author="admin" w:date="2023-04-27T22:14:00Z"/>
                <w:rFonts w:ascii="Times New Roman" w:hAnsi="Times New Roman"/>
                <w:sz w:val="26"/>
                <w:szCs w:val="26"/>
              </w:rPr>
            </w:pPr>
          </w:p>
        </w:tc>
        <w:tc>
          <w:tcPr>
            <w:tcW w:w="1350" w:type="dxa"/>
            <w:tcPrChange w:id="1106" w:author="Ngoc Le Van Truong" w:date="2023-04-28T09:55:00Z">
              <w:tcPr>
                <w:tcW w:w="1260" w:type="dxa"/>
              </w:tcPr>
            </w:tcPrChange>
          </w:tcPr>
          <w:p w14:paraId="51F2E704" w14:textId="77777777" w:rsidR="0002061F" w:rsidRDefault="0002061F" w:rsidP="009A7CF2">
            <w:pPr>
              <w:pStyle w:val="ListParagraph"/>
              <w:spacing w:before="60"/>
              <w:ind w:left="0"/>
              <w:contextualSpacing w:val="0"/>
              <w:rPr>
                <w:ins w:id="1107" w:author="admin" w:date="2023-04-27T22:14:00Z"/>
                <w:rFonts w:ascii="Times New Roman" w:hAnsi="Times New Roman"/>
                <w:sz w:val="26"/>
                <w:szCs w:val="26"/>
              </w:rPr>
            </w:pPr>
          </w:p>
        </w:tc>
      </w:tr>
      <w:tr w:rsidR="0002061F" w14:paraId="6259907C" w14:textId="77777777" w:rsidTr="004506A9">
        <w:trPr>
          <w:ins w:id="1108" w:author="admin" w:date="2023-04-27T22:14:00Z"/>
        </w:trPr>
        <w:tc>
          <w:tcPr>
            <w:tcW w:w="986" w:type="dxa"/>
            <w:tcPrChange w:id="1109" w:author="Ngoc Le Van Truong" w:date="2023-04-28T09:55:00Z">
              <w:tcPr>
                <w:tcW w:w="621" w:type="dxa"/>
              </w:tcPr>
            </w:tcPrChange>
          </w:tcPr>
          <w:p w14:paraId="7494064D" w14:textId="77777777" w:rsidR="0002061F" w:rsidRDefault="0002061F" w:rsidP="0002061F">
            <w:pPr>
              <w:pStyle w:val="ListParagraph"/>
              <w:numPr>
                <w:ilvl w:val="0"/>
                <w:numId w:val="47"/>
              </w:numPr>
              <w:spacing w:before="60"/>
              <w:contextualSpacing w:val="0"/>
              <w:rPr>
                <w:ins w:id="1110" w:author="admin" w:date="2023-04-27T22:14:00Z"/>
                <w:rFonts w:ascii="Times New Roman" w:hAnsi="Times New Roman"/>
                <w:sz w:val="26"/>
                <w:szCs w:val="26"/>
              </w:rPr>
            </w:pPr>
          </w:p>
        </w:tc>
        <w:tc>
          <w:tcPr>
            <w:tcW w:w="5944" w:type="dxa"/>
            <w:vAlign w:val="center"/>
            <w:tcPrChange w:id="1111" w:author="Ngoc Le Van Truong" w:date="2023-04-28T09:55:00Z">
              <w:tcPr>
                <w:tcW w:w="5670" w:type="dxa"/>
                <w:vAlign w:val="center"/>
              </w:tcPr>
            </w:tcPrChange>
          </w:tcPr>
          <w:p w14:paraId="6DC2B27A" w14:textId="77777777" w:rsidR="0002061F" w:rsidRDefault="0002061F" w:rsidP="009A7CF2">
            <w:pPr>
              <w:pStyle w:val="ListParagraph"/>
              <w:spacing w:before="60"/>
              <w:ind w:left="0"/>
              <w:contextualSpacing w:val="0"/>
              <w:rPr>
                <w:ins w:id="1112" w:author="admin" w:date="2023-04-27T22:14:00Z"/>
                <w:rFonts w:ascii="Times New Roman" w:hAnsi="Times New Roman"/>
                <w:sz w:val="26"/>
                <w:szCs w:val="26"/>
              </w:rPr>
            </w:pPr>
            <w:ins w:id="1113" w:author="admin" w:date="2023-04-27T22:14:00Z">
              <w:r>
                <w:rPr>
                  <w:rFonts w:ascii="Times New Roman" w:hAnsi="Times New Roman"/>
                  <w:sz w:val="26"/>
                  <w:szCs w:val="26"/>
                </w:rPr>
                <w:t>Vỗ lưng và ép ngực</w:t>
              </w:r>
            </w:ins>
          </w:p>
        </w:tc>
        <w:tc>
          <w:tcPr>
            <w:tcW w:w="990" w:type="dxa"/>
            <w:tcPrChange w:id="1114" w:author="Ngoc Le Van Truong" w:date="2023-04-28T09:55:00Z">
              <w:tcPr>
                <w:tcW w:w="924" w:type="dxa"/>
              </w:tcPr>
            </w:tcPrChange>
          </w:tcPr>
          <w:p w14:paraId="6145F1EC" w14:textId="77777777" w:rsidR="0002061F" w:rsidRDefault="0002061F" w:rsidP="009A7CF2">
            <w:pPr>
              <w:pStyle w:val="ListParagraph"/>
              <w:spacing w:before="60"/>
              <w:ind w:left="0"/>
              <w:contextualSpacing w:val="0"/>
              <w:rPr>
                <w:ins w:id="1115" w:author="admin" w:date="2023-04-27T22:14:00Z"/>
                <w:rFonts w:ascii="Times New Roman" w:hAnsi="Times New Roman"/>
                <w:sz w:val="26"/>
                <w:szCs w:val="26"/>
              </w:rPr>
            </w:pPr>
          </w:p>
        </w:tc>
        <w:tc>
          <w:tcPr>
            <w:tcW w:w="540" w:type="dxa"/>
            <w:tcPrChange w:id="1116" w:author="Ngoc Le Van Truong" w:date="2023-04-28T09:55:00Z">
              <w:tcPr>
                <w:tcW w:w="700" w:type="dxa"/>
              </w:tcPr>
            </w:tcPrChange>
          </w:tcPr>
          <w:p w14:paraId="535ED176" w14:textId="77777777" w:rsidR="0002061F" w:rsidRDefault="0002061F" w:rsidP="009A7CF2">
            <w:pPr>
              <w:pStyle w:val="ListParagraph"/>
              <w:spacing w:before="60"/>
              <w:ind w:left="0"/>
              <w:contextualSpacing w:val="0"/>
              <w:rPr>
                <w:ins w:id="1117" w:author="admin" w:date="2023-04-27T22:14:00Z"/>
                <w:rFonts w:ascii="Times New Roman" w:hAnsi="Times New Roman"/>
                <w:sz w:val="26"/>
                <w:szCs w:val="26"/>
              </w:rPr>
            </w:pPr>
          </w:p>
        </w:tc>
        <w:tc>
          <w:tcPr>
            <w:tcW w:w="1350" w:type="dxa"/>
            <w:tcPrChange w:id="1118" w:author="Ngoc Le Van Truong" w:date="2023-04-28T09:55:00Z">
              <w:tcPr>
                <w:tcW w:w="1260" w:type="dxa"/>
              </w:tcPr>
            </w:tcPrChange>
          </w:tcPr>
          <w:p w14:paraId="779676D4" w14:textId="77777777" w:rsidR="0002061F" w:rsidRDefault="0002061F" w:rsidP="009A7CF2">
            <w:pPr>
              <w:pStyle w:val="ListParagraph"/>
              <w:spacing w:before="60"/>
              <w:ind w:left="0"/>
              <w:contextualSpacing w:val="0"/>
              <w:rPr>
                <w:ins w:id="1119" w:author="admin" w:date="2023-04-27T22:14:00Z"/>
                <w:rFonts w:ascii="Times New Roman" w:hAnsi="Times New Roman"/>
                <w:sz w:val="26"/>
                <w:szCs w:val="26"/>
              </w:rPr>
            </w:pPr>
          </w:p>
        </w:tc>
      </w:tr>
      <w:tr w:rsidR="0002061F" w14:paraId="1D6C1502" w14:textId="77777777" w:rsidTr="004506A9">
        <w:trPr>
          <w:ins w:id="1120" w:author="admin" w:date="2023-04-27T22:14:00Z"/>
        </w:trPr>
        <w:tc>
          <w:tcPr>
            <w:tcW w:w="986" w:type="dxa"/>
            <w:tcPrChange w:id="1121" w:author="Ngoc Le Van Truong" w:date="2023-04-28T09:55:00Z">
              <w:tcPr>
                <w:tcW w:w="621" w:type="dxa"/>
              </w:tcPr>
            </w:tcPrChange>
          </w:tcPr>
          <w:p w14:paraId="2108CD6D" w14:textId="77777777" w:rsidR="0002061F" w:rsidRDefault="0002061F" w:rsidP="0002061F">
            <w:pPr>
              <w:pStyle w:val="ListParagraph"/>
              <w:numPr>
                <w:ilvl w:val="0"/>
                <w:numId w:val="47"/>
              </w:numPr>
              <w:spacing w:before="60"/>
              <w:contextualSpacing w:val="0"/>
              <w:rPr>
                <w:ins w:id="1122" w:author="admin" w:date="2023-04-27T22:14:00Z"/>
                <w:rFonts w:ascii="Times New Roman" w:hAnsi="Times New Roman"/>
                <w:sz w:val="26"/>
                <w:szCs w:val="26"/>
              </w:rPr>
            </w:pPr>
          </w:p>
        </w:tc>
        <w:tc>
          <w:tcPr>
            <w:tcW w:w="5944" w:type="dxa"/>
            <w:vAlign w:val="center"/>
            <w:tcPrChange w:id="1123" w:author="Ngoc Le Van Truong" w:date="2023-04-28T09:55:00Z">
              <w:tcPr>
                <w:tcW w:w="5670" w:type="dxa"/>
                <w:vAlign w:val="center"/>
              </w:tcPr>
            </w:tcPrChange>
          </w:tcPr>
          <w:p w14:paraId="69BD830C" w14:textId="77777777" w:rsidR="0002061F" w:rsidRDefault="0002061F" w:rsidP="009A7CF2">
            <w:pPr>
              <w:pStyle w:val="ListParagraph"/>
              <w:spacing w:before="60"/>
              <w:ind w:left="0"/>
              <w:contextualSpacing w:val="0"/>
              <w:rPr>
                <w:ins w:id="1124" w:author="admin" w:date="2023-04-27T22:14:00Z"/>
                <w:rFonts w:ascii="Times New Roman" w:hAnsi="Times New Roman"/>
                <w:sz w:val="26"/>
                <w:szCs w:val="26"/>
              </w:rPr>
            </w:pPr>
            <w:ins w:id="1125" w:author="admin" w:date="2023-04-27T22:14:00Z">
              <w:r>
                <w:rPr>
                  <w:rFonts w:ascii="Times New Roman" w:hAnsi="Times New Roman"/>
                  <w:sz w:val="26"/>
                  <w:szCs w:val="26"/>
                </w:rPr>
                <w:t>Thở oxy qua gọng kính</w:t>
              </w:r>
            </w:ins>
          </w:p>
        </w:tc>
        <w:tc>
          <w:tcPr>
            <w:tcW w:w="990" w:type="dxa"/>
            <w:tcPrChange w:id="1126" w:author="Ngoc Le Van Truong" w:date="2023-04-28T09:55:00Z">
              <w:tcPr>
                <w:tcW w:w="924" w:type="dxa"/>
              </w:tcPr>
            </w:tcPrChange>
          </w:tcPr>
          <w:p w14:paraId="265942E5" w14:textId="77777777" w:rsidR="0002061F" w:rsidRDefault="0002061F" w:rsidP="009A7CF2">
            <w:pPr>
              <w:pStyle w:val="ListParagraph"/>
              <w:spacing w:before="60"/>
              <w:ind w:left="0"/>
              <w:contextualSpacing w:val="0"/>
              <w:rPr>
                <w:ins w:id="1127" w:author="admin" w:date="2023-04-27T22:14:00Z"/>
                <w:rFonts w:ascii="Times New Roman" w:hAnsi="Times New Roman"/>
                <w:sz w:val="26"/>
                <w:szCs w:val="26"/>
              </w:rPr>
            </w:pPr>
          </w:p>
        </w:tc>
        <w:tc>
          <w:tcPr>
            <w:tcW w:w="540" w:type="dxa"/>
            <w:tcPrChange w:id="1128" w:author="Ngoc Le Van Truong" w:date="2023-04-28T09:55:00Z">
              <w:tcPr>
                <w:tcW w:w="700" w:type="dxa"/>
              </w:tcPr>
            </w:tcPrChange>
          </w:tcPr>
          <w:p w14:paraId="4968155F" w14:textId="77777777" w:rsidR="0002061F" w:rsidRDefault="0002061F" w:rsidP="009A7CF2">
            <w:pPr>
              <w:pStyle w:val="ListParagraph"/>
              <w:spacing w:before="60"/>
              <w:ind w:left="0"/>
              <w:contextualSpacing w:val="0"/>
              <w:rPr>
                <w:ins w:id="1129" w:author="admin" w:date="2023-04-27T22:14:00Z"/>
                <w:rFonts w:ascii="Times New Roman" w:hAnsi="Times New Roman"/>
                <w:sz w:val="26"/>
                <w:szCs w:val="26"/>
              </w:rPr>
            </w:pPr>
          </w:p>
        </w:tc>
        <w:tc>
          <w:tcPr>
            <w:tcW w:w="1350" w:type="dxa"/>
            <w:tcPrChange w:id="1130" w:author="Ngoc Le Van Truong" w:date="2023-04-28T09:55:00Z">
              <w:tcPr>
                <w:tcW w:w="1260" w:type="dxa"/>
              </w:tcPr>
            </w:tcPrChange>
          </w:tcPr>
          <w:p w14:paraId="3908B09C" w14:textId="77777777" w:rsidR="0002061F" w:rsidRDefault="0002061F" w:rsidP="009A7CF2">
            <w:pPr>
              <w:pStyle w:val="ListParagraph"/>
              <w:spacing w:before="60"/>
              <w:ind w:left="0"/>
              <w:contextualSpacing w:val="0"/>
              <w:rPr>
                <w:ins w:id="1131" w:author="admin" w:date="2023-04-27T22:14:00Z"/>
                <w:rFonts w:ascii="Times New Roman" w:hAnsi="Times New Roman"/>
                <w:sz w:val="26"/>
                <w:szCs w:val="26"/>
              </w:rPr>
            </w:pPr>
          </w:p>
        </w:tc>
      </w:tr>
      <w:tr w:rsidR="0002061F" w14:paraId="59FF9C99" w14:textId="77777777" w:rsidTr="004506A9">
        <w:trPr>
          <w:ins w:id="1132" w:author="admin" w:date="2023-04-27T22:14:00Z"/>
        </w:trPr>
        <w:tc>
          <w:tcPr>
            <w:tcW w:w="986" w:type="dxa"/>
            <w:tcPrChange w:id="1133" w:author="Ngoc Le Van Truong" w:date="2023-04-28T09:55:00Z">
              <w:tcPr>
                <w:tcW w:w="621" w:type="dxa"/>
              </w:tcPr>
            </w:tcPrChange>
          </w:tcPr>
          <w:p w14:paraId="566EBA61" w14:textId="77777777" w:rsidR="0002061F" w:rsidRDefault="0002061F" w:rsidP="0002061F">
            <w:pPr>
              <w:pStyle w:val="ListParagraph"/>
              <w:numPr>
                <w:ilvl w:val="0"/>
                <w:numId w:val="47"/>
              </w:numPr>
              <w:spacing w:before="60"/>
              <w:contextualSpacing w:val="0"/>
              <w:rPr>
                <w:ins w:id="1134" w:author="admin" w:date="2023-04-27T22:14:00Z"/>
                <w:rFonts w:ascii="Times New Roman" w:hAnsi="Times New Roman"/>
                <w:sz w:val="26"/>
                <w:szCs w:val="26"/>
              </w:rPr>
            </w:pPr>
          </w:p>
        </w:tc>
        <w:tc>
          <w:tcPr>
            <w:tcW w:w="5944" w:type="dxa"/>
            <w:vAlign w:val="center"/>
            <w:tcPrChange w:id="1135" w:author="Ngoc Le Van Truong" w:date="2023-04-28T09:55:00Z">
              <w:tcPr>
                <w:tcW w:w="5670" w:type="dxa"/>
                <w:vAlign w:val="center"/>
              </w:tcPr>
            </w:tcPrChange>
          </w:tcPr>
          <w:p w14:paraId="70F0EE1B" w14:textId="77777777" w:rsidR="0002061F" w:rsidRDefault="0002061F" w:rsidP="009A7CF2">
            <w:pPr>
              <w:pStyle w:val="ListParagraph"/>
              <w:spacing w:before="60"/>
              <w:ind w:left="0"/>
              <w:contextualSpacing w:val="0"/>
              <w:rPr>
                <w:ins w:id="1136" w:author="admin" w:date="2023-04-27T22:14:00Z"/>
                <w:rFonts w:ascii="Times New Roman" w:hAnsi="Times New Roman"/>
                <w:sz w:val="26"/>
                <w:szCs w:val="26"/>
              </w:rPr>
            </w:pPr>
            <w:ins w:id="1137" w:author="admin" w:date="2023-04-27T22:14:00Z">
              <w:r>
                <w:rPr>
                  <w:rFonts w:ascii="Times New Roman" w:hAnsi="Times New Roman"/>
                  <w:sz w:val="26"/>
                  <w:szCs w:val="26"/>
                </w:rPr>
                <w:t>Thở oxy qua mặt nạ</w:t>
              </w:r>
            </w:ins>
          </w:p>
        </w:tc>
        <w:tc>
          <w:tcPr>
            <w:tcW w:w="990" w:type="dxa"/>
            <w:tcPrChange w:id="1138" w:author="Ngoc Le Van Truong" w:date="2023-04-28T09:55:00Z">
              <w:tcPr>
                <w:tcW w:w="924" w:type="dxa"/>
              </w:tcPr>
            </w:tcPrChange>
          </w:tcPr>
          <w:p w14:paraId="65EB7DF6" w14:textId="77777777" w:rsidR="0002061F" w:rsidRDefault="0002061F" w:rsidP="009A7CF2">
            <w:pPr>
              <w:pStyle w:val="ListParagraph"/>
              <w:spacing w:before="60"/>
              <w:ind w:left="0"/>
              <w:contextualSpacing w:val="0"/>
              <w:rPr>
                <w:ins w:id="1139" w:author="admin" w:date="2023-04-27T22:14:00Z"/>
                <w:rFonts w:ascii="Times New Roman" w:hAnsi="Times New Roman"/>
                <w:sz w:val="26"/>
                <w:szCs w:val="26"/>
              </w:rPr>
            </w:pPr>
          </w:p>
        </w:tc>
        <w:tc>
          <w:tcPr>
            <w:tcW w:w="540" w:type="dxa"/>
            <w:tcPrChange w:id="1140" w:author="Ngoc Le Van Truong" w:date="2023-04-28T09:55:00Z">
              <w:tcPr>
                <w:tcW w:w="700" w:type="dxa"/>
              </w:tcPr>
            </w:tcPrChange>
          </w:tcPr>
          <w:p w14:paraId="164C45D3" w14:textId="77777777" w:rsidR="0002061F" w:rsidRDefault="0002061F" w:rsidP="009A7CF2">
            <w:pPr>
              <w:pStyle w:val="ListParagraph"/>
              <w:spacing w:before="60"/>
              <w:ind w:left="0"/>
              <w:contextualSpacing w:val="0"/>
              <w:rPr>
                <w:ins w:id="1141" w:author="admin" w:date="2023-04-27T22:14:00Z"/>
                <w:rFonts w:ascii="Times New Roman" w:hAnsi="Times New Roman"/>
                <w:sz w:val="26"/>
                <w:szCs w:val="26"/>
              </w:rPr>
            </w:pPr>
          </w:p>
        </w:tc>
        <w:tc>
          <w:tcPr>
            <w:tcW w:w="1350" w:type="dxa"/>
            <w:tcPrChange w:id="1142" w:author="Ngoc Le Van Truong" w:date="2023-04-28T09:55:00Z">
              <w:tcPr>
                <w:tcW w:w="1260" w:type="dxa"/>
              </w:tcPr>
            </w:tcPrChange>
          </w:tcPr>
          <w:p w14:paraId="071F6202" w14:textId="77777777" w:rsidR="0002061F" w:rsidRDefault="0002061F" w:rsidP="009A7CF2">
            <w:pPr>
              <w:pStyle w:val="ListParagraph"/>
              <w:spacing w:before="60"/>
              <w:ind w:left="0"/>
              <w:contextualSpacing w:val="0"/>
              <w:rPr>
                <w:ins w:id="1143" w:author="admin" w:date="2023-04-27T22:14:00Z"/>
                <w:rFonts w:ascii="Times New Roman" w:hAnsi="Times New Roman"/>
                <w:sz w:val="26"/>
                <w:szCs w:val="26"/>
              </w:rPr>
            </w:pPr>
          </w:p>
        </w:tc>
      </w:tr>
      <w:tr w:rsidR="0002061F" w14:paraId="12AF5C45" w14:textId="77777777" w:rsidTr="004506A9">
        <w:trPr>
          <w:ins w:id="1144" w:author="admin" w:date="2023-04-27T22:14:00Z"/>
        </w:trPr>
        <w:tc>
          <w:tcPr>
            <w:tcW w:w="986" w:type="dxa"/>
            <w:tcPrChange w:id="1145" w:author="Ngoc Le Van Truong" w:date="2023-04-28T09:55:00Z">
              <w:tcPr>
                <w:tcW w:w="621" w:type="dxa"/>
              </w:tcPr>
            </w:tcPrChange>
          </w:tcPr>
          <w:p w14:paraId="3E278A6D" w14:textId="77777777" w:rsidR="0002061F" w:rsidRDefault="0002061F" w:rsidP="0002061F">
            <w:pPr>
              <w:pStyle w:val="ListParagraph"/>
              <w:numPr>
                <w:ilvl w:val="0"/>
                <w:numId w:val="47"/>
              </w:numPr>
              <w:spacing w:before="60"/>
              <w:contextualSpacing w:val="0"/>
              <w:rPr>
                <w:ins w:id="1146" w:author="admin" w:date="2023-04-27T22:14:00Z"/>
                <w:rFonts w:ascii="Times New Roman" w:hAnsi="Times New Roman"/>
                <w:sz w:val="26"/>
                <w:szCs w:val="26"/>
              </w:rPr>
            </w:pPr>
          </w:p>
        </w:tc>
        <w:tc>
          <w:tcPr>
            <w:tcW w:w="5944" w:type="dxa"/>
            <w:vAlign w:val="center"/>
            <w:tcPrChange w:id="1147" w:author="Ngoc Le Van Truong" w:date="2023-04-28T09:55:00Z">
              <w:tcPr>
                <w:tcW w:w="5670" w:type="dxa"/>
                <w:vAlign w:val="center"/>
              </w:tcPr>
            </w:tcPrChange>
          </w:tcPr>
          <w:p w14:paraId="0DF64035" w14:textId="77777777" w:rsidR="0002061F" w:rsidRDefault="0002061F" w:rsidP="009A7CF2">
            <w:pPr>
              <w:pStyle w:val="ListParagraph"/>
              <w:spacing w:before="60"/>
              <w:ind w:left="0"/>
              <w:contextualSpacing w:val="0"/>
              <w:rPr>
                <w:ins w:id="1148" w:author="admin" w:date="2023-04-27T22:14:00Z"/>
                <w:rFonts w:ascii="Times New Roman" w:hAnsi="Times New Roman"/>
                <w:sz w:val="26"/>
                <w:szCs w:val="26"/>
              </w:rPr>
            </w:pPr>
            <w:ins w:id="1149" w:author="admin" w:date="2023-04-27T22:14:00Z">
              <w:r>
                <w:rPr>
                  <w:rFonts w:ascii="Times New Roman" w:hAnsi="Times New Roman"/>
                  <w:sz w:val="26"/>
                  <w:szCs w:val="26"/>
                </w:rPr>
                <w:t>Thở oxy qua mặt nạ có túi có hít lại/có túi không hít lại</w:t>
              </w:r>
            </w:ins>
          </w:p>
        </w:tc>
        <w:tc>
          <w:tcPr>
            <w:tcW w:w="990" w:type="dxa"/>
            <w:tcPrChange w:id="1150" w:author="Ngoc Le Van Truong" w:date="2023-04-28T09:55:00Z">
              <w:tcPr>
                <w:tcW w:w="924" w:type="dxa"/>
              </w:tcPr>
            </w:tcPrChange>
          </w:tcPr>
          <w:p w14:paraId="3B09E51B" w14:textId="77777777" w:rsidR="0002061F" w:rsidRDefault="0002061F" w:rsidP="009A7CF2">
            <w:pPr>
              <w:pStyle w:val="ListParagraph"/>
              <w:spacing w:before="60"/>
              <w:ind w:left="0"/>
              <w:contextualSpacing w:val="0"/>
              <w:rPr>
                <w:ins w:id="1151" w:author="admin" w:date="2023-04-27T22:14:00Z"/>
                <w:rFonts w:ascii="Times New Roman" w:hAnsi="Times New Roman"/>
                <w:sz w:val="26"/>
                <w:szCs w:val="26"/>
              </w:rPr>
            </w:pPr>
          </w:p>
        </w:tc>
        <w:tc>
          <w:tcPr>
            <w:tcW w:w="540" w:type="dxa"/>
            <w:tcPrChange w:id="1152" w:author="Ngoc Le Van Truong" w:date="2023-04-28T09:55:00Z">
              <w:tcPr>
                <w:tcW w:w="700" w:type="dxa"/>
              </w:tcPr>
            </w:tcPrChange>
          </w:tcPr>
          <w:p w14:paraId="05A70AF6" w14:textId="77777777" w:rsidR="0002061F" w:rsidRDefault="0002061F" w:rsidP="009A7CF2">
            <w:pPr>
              <w:pStyle w:val="ListParagraph"/>
              <w:spacing w:before="60"/>
              <w:ind w:left="0"/>
              <w:contextualSpacing w:val="0"/>
              <w:rPr>
                <w:ins w:id="1153" w:author="admin" w:date="2023-04-27T22:14:00Z"/>
                <w:rFonts w:ascii="Times New Roman" w:hAnsi="Times New Roman"/>
                <w:sz w:val="26"/>
                <w:szCs w:val="26"/>
              </w:rPr>
            </w:pPr>
          </w:p>
        </w:tc>
        <w:tc>
          <w:tcPr>
            <w:tcW w:w="1350" w:type="dxa"/>
            <w:tcPrChange w:id="1154" w:author="Ngoc Le Van Truong" w:date="2023-04-28T09:55:00Z">
              <w:tcPr>
                <w:tcW w:w="1260" w:type="dxa"/>
              </w:tcPr>
            </w:tcPrChange>
          </w:tcPr>
          <w:p w14:paraId="745C4426" w14:textId="77777777" w:rsidR="0002061F" w:rsidRDefault="0002061F" w:rsidP="009A7CF2">
            <w:pPr>
              <w:pStyle w:val="ListParagraph"/>
              <w:spacing w:before="60"/>
              <w:ind w:left="0"/>
              <w:contextualSpacing w:val="0"/>
              <w:rPr>
                <w:ins w:id="1155" w:author="admin" w:date="2023-04-27T22:14:00Z"/>
                <w:rFonts w:ascii="Times New Roman" w:hAnsi="Times New Roman"/>
                <w:sz w:val="26"/>
                <w:szCs w:val="26"/>
              </w:rPr>
            </w:pPr>
          </w:p>
        </w:tc>
      </w:tr>
      <w:tr w:rsidR="0002061F" w14:paraId="60BC4D44" w14:textId="77777777" w:rsidTr="004506A9">
        <w:trPr>
          <w:ins w:id="1156" w:author="admin" w:date="2023-04-27T22:14:00Z"/>
        </w:trPr>
        <w:tc>
          <w:tcPr>
            <w:tcW w:w="986" w:type="dxa"/>
            <w:tcPrChange w:id="1157" w:author="Ngoc Le Van Truong" w:date="2023-04-28T09:55:00Z">
              <w:tcPr>
                <w:tcW w:w="621" w:type="dxa"/>
              </w:tcPr>
            </w:tcPrChange>
          </w:tcPr>
          <w:p w14:paraId="6C737D49" w14:textId="77777777" w:rsidR="0002061F" w:rsidRDefault="0002061F" w:rsidP="0002061F">
            <w:pPr>
              <w:pStyle w:val="ListParagraph"/>
              <w:numPr>
                <w:ilvl w:val="0"/>
                <w:numId w:val="47"/>
              </w:numPr>
              <w:spacing w:before="60"/>
              <w:contextualSpacing w:val="0"/>
              <w:rPr>
                <w:ins w:id="1158" w:author="admin" w:date="2023-04-27T22:14:00Z"/>
                <w:rFonts w:ascii="Times New Roman" w:hAnsi="Times New Roman"/>
                <w:sz w:val="26"/>
                <w:szCs w:val="26"/>
              </w:rPr>
            </w:pPr>
          </w:p>
        </w:tc>
        <w:tc>
          <w:tcPr>
            <w:tcW w:w="5944" w:type="dxa"/>
            <w:vAlign w:val="center"/>
            <w:tcPrChange w:id="1159" w:author="Ngoc Le Van Truong" w:date="2023-04-28T09:55:00Z">
              <w:tcPr>
                <w:tcW w:w="5670" w:type="dxa"/>
                <w:vAlign w:val="center"/>
              </w:tcPr>
            </w:tcPrChange>
          </w:tcPr>
          <w:p w14:paraId="259A3888" w14:textId="77777777" w:rsidR="0002061F" w:rsidRDefault="0002061F" w:rsidP="009A7CF2">
            <w:pPr>
              <w:pStyle w:val="ListParagraph"/>
              <w:spacing w:before="60"/>
              <w:ind w:left="0"/>
              <w:contextualSpacing w:val="0"/>
              <w:rPr>
                <w:ins w:id="1160" w:author="admin" w:date="2023-04-27T22:14:00Z"/>
                <w:rFonts w:ascii="Times New Roman" w:hAnsi="Times New Roman"/>
                <w:sz w:val="26"/>
                <w:szCs w:val="26"/>
              </w:rPr>
            </w:pPr>
            <w:ins w:id="1161" w:author="admin" w:date="2023-04-27T22:14:00Z">
              <w:r>
                <w:rPr>
                  <w:rFonts w:ascii="Times New Roman" w:hAnsi="Times New Roman"/>
                  <w:sz w:val="26"/>
                  <w:szCs w:val="26"/>
                </w:rPr>
                <w:t>Thở oxy qua ống chữ T</w:t>
              </w:r>
            </w:ins>
          </w:p>
        </w:tc>
        <w:tc>
          <w:tcPr>
            <w:tcW w:w="990" w:type="dxa"/>
            <w:tcPrChange w:id="1162" w:author="Ngoc Le Van Truong" w:date="2023-04-28T09:55:00Z">
              <w:tcPr>
                <w:tcW w:w="924" w:type="dxa"/>
              </w:tcPr>
            </w:tcPrChange>
          </w:tcPr>
          <w:p w14:paraId="2877792C" w14:textId="77777777" w:rsidR="0002061F" w:rsidRDefault="0002061F" w:rsidP="009A7CF2">
            <w:pPr>
              <w:pStyle w:val="ListParagraph"/>
              <w:spacing w:before="60"/>
              <w:ind w:left="0"/>
              <w:contextualSpacing w:val="0"/>
              <w:rPr>
                <w:ins w:id="1163" w:author="admin" w:date="2023-04-27T22:14:00Z"/>
                <w:rFonts w:ascii="Times New Roman" w:hAnsi="Times New Roman"/>
                <w:sz w:val="26"/>
                <w:szCs w:val="26"/>
              </w:rPr>
            </w:pPr>
          </w:p>
        </w:tc>
        <w:tc>
          <w:tcPr>
            <w:tcW w:w="540" w:type="dxa"/>
            <w:tcPrChange w:id="1164" w:author="Ngoc Le Van Truong" w:date="2023-04-28T09:55:00Z">
              <w:tcPr>
                <w:tcW w:w="700" w:type="dxa"/>
              </w:tcPr>
            </w:tcPrChange>
          </w:tcPr>
          <w:p w14:paraId="0A705691" w14:textId="77777777" w:rsidR="0002061F" w:rsidRDefault="0002061F" w:rsidP="009A7CF2">
            <w:pPr>
              <w:pStyle w:val="ListParagraph"/>
              <w:spacing w:before="60"/>
              <w:ind w:left="0"/>
              <w:contextualSpacing w:val="0"/>
              <w:rPr>
                <w:ins w:id="1165" w:author="admin" w:date="2023-04-27T22:14:00Z"/>
                <w:rFonts w:ascii="Times New Roman" w:hAnsi="Times New Roman"/>
                <w:sz w:val="26"/>
                <w:szCs w:val="26"/>
              </w:rPr>
            </w:pPr>
          </w:p>
        </w:tc>
        <w:tc>
          <w:tcPr>
            <w:tcW w:w="1350" w:type="dxa"/>
            <w:tcPrChange w:id="1166" w:author="Ngoc Le Van Truong" w:date="2023-04-28T09:55:00Z">
              <w:tcPr>
                <w:tcW w:w="1260" w:type="dxa"/>
              </w:tcPr>
            </w:tcPrChange>
          </w:tcPr>
          <w:p w14:paraId="12B5BA64" w14:textId="77777777" w:rsidR="0002061F" w:rsidRDefault="0002061F" w:rsidP="009A7CF2">
            <w:pPr>
              <w:pStyle w:val="ListParagraph"/>
              <w:spacing w:before="60"/>
              <w:ind w:left="0"/>
              <w:contextualSpacing w:val="0"/>
              <w:rPr>
                <w:ins w:id="1167" w:author="admin" w:date="2023-04-27T22:14:00Z"/>
                <w:rFonts w:ascii="Times New Roman" w:hAnsi="Times New Roman"/>
                <w:sz w:val="26"/>
                <w:szCs w:val="26"/>
              </w:rPr>
            </w:pPr>
          </w:p>
        </w:tc>
      </w:tr>
      <w:tr w:rsidR="0002061F" w14:paraId="7B19ACFE" w14:textId="77777777" w:rsidTr="004506A9">
        <w:trPr>
          <w:ins w:id="1168" w:author="admin" w:date="2023-04-27T22:14:00Z"/>
        </w:trPr>
        <w:tc>
          <w:tcPr>
            <w:tcW w:w="986" w:type="dxa"/>
            <w:tcPrChange w:id="1169" w:author="Ngoc Le Van Truong" w:date="2023-04-28T09:55:00Z">
              <w:tcPr>
                <w:tcW w:w="621" w:type="dxa"/>
              </w:tcPr>
            </w:tcPrChange>
          </w:tcPr>
          <w:p w14:paraId="32ED19B9" w14:textId="77777777" w:rsidR="0002061F" w:rsidRDefault="0002061F" w:rsidP="0002061F">
            <w:pPr>
              <w:pStyle w:val="ListParagraph"/>
              <w:numPr>
                <w:ilvl w:val="0"/>
                <w:numId w:val="47"/>
              </w:numPr>
              <w:spacing w:before="60"/>
              <w:contextualSpacing w:val="0"/>
              <w:rPr>
                <w:ins w:id="1170" w:author="admin" w:date="2023-04-27T22:14:00Z"/>
                <w:rFonts w:ascii="Times New Roman" w:hAnsi="Times New Roman"/>
                <w:sz w:val="26"/>
                <w:szCs w:val="26"/>
              </w:rPr>
            </w:pPr>
          </w:p>
        </w:tc>
        <w:tc>
          <w:tcPr>
            <w:tcW w:w="5944" w:type="dxa"/>
            <w:vAlign w:val="center"/>
            <w:tcPrChange w:id="1171" w:author="Ngoc Le Van Truong" w:date="2023-04-28T09:55:00Z">
              <w:tcPr>
                <w:tcW w:w="5670" w:type="dxa"/>
                <w:vAlign w:val="center"/>
              </w:tcPr>
            </w:tcPrChange>
          </w:tcPr>
          <w:p w14:paraId="4D0096E3" w14:textId="77777777" w:rsidR="0002061F" w:rsidRDefault="0002061F" w:rsidP="009A7CF2">
            <w:pPr>
              <w:pStyle w:val="ListParagraph"/>
              <w:spacing w:before="60"/>
              <w:ind w:left="0"/>
              <w:contextualSpacing w:val="0"/>
              <w:rPr>
                <w:ins w:id="1172" w:author="admin" w:date="2023-04-27T22:14:00Z"/>
                <w:rFonts w:ascii="Times New Roman" w:hAnsi="Times New Roman"/>
                <w:sz w:val="26"/>
                <w:szCs w:val="26"/>
              </w:rPr>
            </w:pPr>
            <w:ins w:id="1173" w:author="admin" w:date="2023-04-27T22:14:00Z">
              <w:r w:rsidRPr="0090688E">
                <w:rPr>
                  <w:rFonts w:ascii="Times New Roman" w:hAnsi="Times New Roman"/>
                  <w:sz w:val="26"/>
                  <w:szCs w:val="26"/>
                </w:rPr>
                <w:t>Thở oxy qua mặt nạ venturi</w:t>
              </w:r>
            </w:ins>
          </w:p>
        </w:tc>
        <w:tc>
          <w:tcPr>
            <w:tcW w:w="990" w:type="dxa"/>
            <w:tcPrChange w:id="1174" w:author="Ngoc Le Van Truong" w:date="2023-04-28T09:55:00Z">
              <w:tcPr>
                <w:tcW w:w="924" w:type="dxa"/>
              </w:tcPr>
            </w:tcPrChange>
          </w:tcPr>
          <w:p w14:paraId="2AA963A6" w14:textId="77777777" w:rsidR="0002061F" w:rsidRDefault="0002061F" w:rsidP="009A7CF2">
            <w:pPr>
              <w:pStyle w:val="ListParagraph"/>
              <w:spacing w:before="60"/>
              <w:ind w:left="0"/>
              <w:contextualSpacing w:val="0"/>
              <w:rPr>
                <w:ins w:id="1175" w:author="admin" w:date="2023-04-27T22:14:00Z"/>
                <w:rFonts w:ascii="Times New Roman" w:hAnsi="Times New Roman"/>
                <w:sz w:val="26"/>
                <w:szCs w:val="26"/>
              </w:rPr>
            </w:pPr>
          </w:p>
        </w:tc>
        <w:tc>
          <w:tcPr>
            <w:tcW w:w="540" w:type="dxa"/>
            <w:tcPrChange w:id="1176" w:author="Ngoc Le Van Truong" w:date="2023-04-28T09:55:00Z">
              <w:tcPr>
                <w:tcW w:w="700" w:type="dxa"/>
              </w:tcPr>
            </w:tcPrChange>
          </w:tcPr>
          <w:p w14:paraId="3F60A156" w14:textId="77777777" w:rsidR="0002061F" w:rsidRDefault="0002061F" w:rsidP="009A7CF2">
            <w:pPr>
              <w:pStyle w:val="ListParagraph"/>
              <w:spacing w:before="60"/>
              <w:ind w:left="0"/>
              <w:contextualSpacing w:val="0"/>
              <w:rPr>
                <w:ins w:id="1177" w:author="admin" w:date="2023-04-27T22:14:00Z"/>
                <w:rFonts w:ascii="Times New Roman" w:hAnsi="Times New Roman"/>
                <w:sz w:val="26"/>
                <w:szCs w:val="26"/>
              </w:rPr>
            </w:pPr>
          </w:p>
        </w:tc>
        <w:tc>
          <w:tcPr>
            <w:tcW w:w="1350" w:type="dxa"/>
            <w:tcPrChange w:id="1178" w:author="Ngoc Le Van Truong" w:date="2023-04-28T09:55:00Z">
              <w:tcPr>
                <w:tcW w:w="1260" w:type="dxa"/>
              </w:tcPr>
            </w:tcPrChange>
          </w:tcPr>
          <w:p w14:paraId="791A2566" w14:textId="77777777" w:rsidR="0002061F" w:rsidRDefault="0002061F" w:rsidP="009A7CF2">
            <w:pPr>
              <w:pStyle w:val="ListParagraph"/>
              <w:spacing w:before="60"/>
              <w:ind w:left="0"/>
              <w:contextualSpacing w:val="0"/>
              <w:rPr>
                <w:ins w:id="1179" w:author="admin" w:date="2023-04-27T22:14:00Z"/>
                <w:rFonts w:ascii="Times New Roman" w:hAnsi="Times New Roman"/>
                <w:sz w:val="26"/>
                <w:szCs w:val="26"/>
              </w:rPr>
            </w:pPr>
          </w:p>
        </w:tc>
      </w:tr>
      <w:tr w:rsidR="0002061F" w14:paraId="4F972E77" w14:textId="77777777" w:rsidTr="004506A9">
        <w:trPr>
          <w:ins w:id="1180" w:author="admin" w:date="2023-04-27T22:14:00Z"/>
        </w:trPr>
        <w:tc>
          <w:tcPr>
            <w:tcW w:w="986" w:type="dxa"/>
            <w:tcPrChange w:id="1181" w:author="Ngoc Le Van Truong" w:date="2023-04-28T09:55:00Z">
              <w:tcPr>
                <w:tcW w:w="621" w:type="dxa"/>
              </w:tcPr>
            </w:tcPrChange>
          </w:tcPr>
          <w:p w14:paraId="230E7EB1" w14:textId="77777777" w:rsidR="0002061F" w:rsidRDefault="0002061F" w:rsidP="0002061F">
            <w:pPr>
              <w:pStyle w:val="ListParagraph"/>
              <w:numPr>
                <w:ilvl w:val="0"/>
                <w:numId w:val="47"/>
              </w:numPr>
              <w:spacing w:before="60"/>
              <w:contextualSpacing w:val="0"/>
              <w:rPr>
                <w:ins w:id="1182" w:author="admin" w:date="2023-04-27T22:14:00Z"/>
                <w:rFonts w:ascii="Times New Roman" w:hAnsi="Times New Roman"/>
                <w:sz w:val="26"/>
                <w:szCs w:val="26"/>
              </w:rPr>
            </w:pPr>
          </w:p>
        </w:tc>
        <w:tc>
          <w:tcPr>
            <w:tcW w:w="5944" w:type="dxa"/>
            <w:vAlign w:val="center"/>
            <w:tcPrChange w:id="1183" w:author="Ngoc Le Van Truong" w:date="2023-04-28T09:55:00Z">
              <w:tcPr>
                <w:tcW w:w="5670" w:type="dxa"/>
                <w:vAlign w:val="center"/>
              </w:tcPr>
            </w:tcPrChange>
          </w:tcPr>
          <w:p w14:paraId="7E1F0DDC" w14:textId="77777777" w:rsidR="0002061F" w:rsidRDefault="0002061F" w:rsidP="009A7CF2">
            <w:pPr>
              <w:pStyle w:val="ListParagraph"/>
              <w:spacing w:before="60"/>
              <w:ind w:left="0"/>
              <w:contextualSpacing w:val="0"/>
              <w:rPr>
                <w:ins w:id="1184" w:author="admin" w:date="2023-04-27T22:14:00Z"/>
                <w:rFonts w:ascii="Times New Roman" w:hAnsi="Times New Roman"/>
                <w:sz w:val="26"/>
                <w:szCs w:val="26"/>
              </w:rPr>
            </w:pPr>
            <w:ins w:id="1185" w:author="admin" w:date="2023-04-27T22:14:00Z">
              <w:r w:rsidRPr="00926B7A">
                <w:rPr>
                  <w:rFonts w:ascii="Times New Roman" w:hAnsi="Times New Roman"/>
                  <w:sz w:val="26"/>
                  <w:szCs w:val="26"/>
                </w:rPr>
                <w:t xml:space="preserve">Thủ thuật Heimlich (lấy dị vật </w:t>
              </w:r>
              <w:r w:rsidRPr="00926B7A">
                <w:rPr>
                  <w:rFonts w:ascii="Times New Roman" w:hAnsi="Times New Roman" w:hint="eastAsia"/>
                  <w:sz w:val="26"/>
                  <w:szCs w:val="26"/>
                </w:rPr>
                <w:t>đư</w:t>
              </w:r>
              <w:r w:rsidRPr="00926B7A">
                <w:rPr>
                  <w:rFonts w:ascii="Times New Roman" w:hAnsi="Times New Roman"/>
                  <w:sz w:val="26"/>
                  <w:szCs w:val="26"/>
                </w:rPr>
                <w:t>ờng thở) cho ng</w:t>
              </w:r>
              <w:r w:rsidRPr="00926B7A">
                <w:rPr>
                  <w:rFonts w:ascii="Times New Roman" w:hAnsi="Times New Roman" w:hint="eastAsia"/>
                  <w:sz w:val="26"/>
                  <w:szCs w:val="26"/>
                </w:rPr>
                <w:t>ư</w:t>
              </w:r>
              <w:r w:rsidRPr="00926B7A">
                <w:rPr>
                  <w:rFonts w:ascii="Times New Roman" w:hAnsi="Times New Roman"/>
                  <w:sz w:val="26"/>
                  <w:szCs w:val="26"/>
                </w:rPr>
                <w:t>ời lớn và trẻ em</w:t>
              </w:r>
            </w:ins>
          </w:p>
        </w:tc>
        <w:tc>
          <w:tcPr>
            <w:tcW w:w="990" w:type="dxa"/>
            <w:tcPrChange w:id="1186" w:author="Ngoc Le Van Truong" w:date="2023-04-28T09:55:00Z">
              <w:tcPr>
                <w:tcW w:w="924" w:type="dxa"/>
              </w:tcPr>
            </w:tcPrChange>
          </w:tcPr>
          <w:p w14:paraId="0863AEA8" w14:textId="77777777" w:rsidR="0002061F" w:rsidRDefault="0002061F" w:rsidP="009A7CF2">
            <w:pPr>
              <w:pStyle w:val="ListParagraph"/>
              <w:spacing w:before="60"/>
              <w:ind w:left="0"/>
              <w:contextualSpacing w:val="0"/>
              <w:rPr>
                <w:ins w:id="1187" w:author="admin" w:date="2023-04-27T22:14:00Z"/>
                <w:rFonts w:ascii="Times New Roman" w:hAnsi="Times New Roman"/>
                <w:sz w:val="26"/>
                <w:szCs w:val="26"/>
              </w:rPr>
            </w:pPr>
          </w:p>
        </w:tc>
        <w:tc>
          <w:tcPr>
            <w:tcW w:w="540" w:type="dxa"/>
            <w:tcPrChange w:id="1188" w:author="Ngoc Le Van Truong" w:date="2023-04-28T09:55:00Z">
              <w:tcPr>
                <w:tcW w:w="700" w:type="dxa"/>
              </w:tcPr>
            </w:tcPrChange>
          </w:tcPr>
          <w:p w14:paraId="73300EB6" w14:textId="77777777" w:rsidR="0002061F" w:rsidRDefault="0002061F" w:rsidP="009A7CF2">
            <w:pPr>
              <w:pStyle w:val="ListParagraph"/>
              <w:spacing w:before="60"/>
              <w:ind w:left="0"/>
              <w:contextualSpacing w:val="0"/>
              <w:rPr>
                <w:ins w:id="1189" w:author="admin" w:date="2023-04-27T22:14:00Z"/>
                <w:rFonts w:ascii="Times New Roman" w:hAnsi="Times New Roman"/>
                <w:sz w:val="26"/>
                <w:szCs w:val="26"/>
              </w:rPr>
            </w:pPr>
          </w:p>
        </w:tc>
        <w:tc>
          <w:tcPr>
            <w:tcW w:w="1350" w:type="dxa"/>
            <w:tcPrChange w:id="1190" w:author="Ngoc Le Van Truong" w:date="2023-04-28T09:55:00Z">
              <w:tcPr>
                <w:tcW w:w="1260" w:type="dxa"/>
              </w:tcPr>
            </w:tcPrChange>
          </w:tcPr>
          <w:p w14:paraId="15B1585A" w14:textId="77777777" w:rsidR="0002061F" w:rsidRDefault="0002061F" w:rsidP="009A7CF2">
            <w:pPr>
              <w:pStyle w:val="ListParagraph"/>
              <w:spacing w:before="60"/>
              <w:ind w:left="0"/>
              <w:contextualSpacing w:val="0"/>
              <w:rPr>
                <w:ins w:id="1191" w:author="admin" w:date="2023-04-27T22:14:00Z"/>
                <w:rFonts w:ascii="Times New Roman" w:hAnsi="Times New Roman"/>
                <w:sz w:val="26"/>
                <w:szCs w:val="26"/>
              </w:rPr>
            </w:pPr>
          </w:p>
        </w:tc>
      </w:tr>
      <w:tr w:rsidR="0002061F" w14:paraId="05777B9D" w14:textId="77777777" w:rsidTr="004506A9">
        <w:trPr>
          <w:ins w:id="1192" w:author="admin" w:date="2023-04-27T22:14:00Z"/>
        </w:trPr>
        <w:tc>
          <w:tcPr>
            <w:tcW w:w="986" w:type="dxa"/>
            <w:tcPrChange w:id="1193" w:author="Ngoc Le Van Truong" w:date="2023-04-28T09:55:00Z">
              <w:tcPr>
                <w:tcW w:w="621" w:type="dxa"/>
              </w:tcPr>
            </w:tcPrChange>
          </w:tcPr>
          <w:p w14:paraId="75DE66CA" w14:textId="77777777" w:rsidR="0002061F" w:rsidRDefault="0002061F" w:rsidP="0002061F">
            <w:pPr>
              <w:pStyle w:val="ListParagraph"/>
              <w:numPr>
                <w:ilvl w:val="0"/>
                <w:numId w:val="47"/>
              </w:numPr>
              <w:spacing w:before="60"/>
              <w:contextualSpacing w:val="0"/>
              <w:rPr>
                <w:ins w:id="1194" w:author="admin" w:date="2023-04-27T22:14:00Z"/>
                <w:rFonts w:ascii="Times New Roman" w:hAnsi="Times New Roman"/>
                <w:sz w:val="26"/>
                <w:szCs w:val="26"/>
              </w:rPr>
            </w:pPr>
          </w:p>
        </w:tc>
        <w:tc>
          <w:tcPr>
            <w:tcW w:w="5944" w:type="dxa"/>
            <w:vAlign w:val="center"/>
            <w:tcPrChange w:id="1195" w:author="Ngoc Le Van Truong" w:date="2023-04-28T09:55:00Z">
              <w:tcPr>
                <w:tcW w:w="5670" w:type="dxa"/>
                <w:vAlign w:val="center"/>
              </w:tcPr>
            </w:tcPrChange>
          </w:tcPr>
          <w:p w14:paraId="701A523C" w14:textId="77777777" w:rsidR="0002061F" w:rsidRDefault="0002061F" w:rsidP="009A7CF2">
            <w:pPr>
              <w:pStyle w:val="ListParagraph"/>
              <w:spacing w:before="60"/>
              <w:ind w:left="0"/>
              <w:contextualSpacing w:val="0"/>
              <w:rPr>
                <w:ins w:id="1196" w:author="admin" w:date="2023-04-27T22:14:00Z"/>
                <w:rFonts w:ascii="Times New Roman" w:hAnsi="Times New Roman"/>
                <w:sz w:val="26"/>
                <w:szCs w:val="26"/>
              </w:rPr>
            </w:pPr>
            <w:ins w:id="1197" w:author="admin" w:date="2023-04-27T22:14:00Z">
              <w:r w:rsidRPr="00926B7A">
                <w:rPr>
                  <w:rFonts w:ascii="Times New Roman" w:hAnsi="Times New Roman"/>
                  <w:sz w:val="26"/>
                  <w:szCs w:val="26"/>
                </w:rPr>
                <w:t>Bóp bóng Ambu qua mặt nạ</w:t>
              </w:r>
            </w:ins>
          </w:p>
        </w:tc>
        <w:tc>
          <w:tcPr>
            <w:tcW w:w="990" w:type="dxa"/>
            <w:tcPrChange w:id="1198" w:author="Ngoc Le Van Truong" w:date="2023-04-28T09:55:00Z">
              <w:tcPr>
                <w:tcW w:w="924" w:type="dxa"/>
              </w:tcPr>
            </w:tcPrChange>
          </w:tcPr>
          <w:p w14:paraId="3CD1B591" w14:textId="77777777" w:rsidR="0002061F" w:rsidRDefault="0002061F" w:rsidP="009A7CF2">
            <w:pPr>
              <w:pStyle w:val="ListParagraph"/>
              <w:spacing w:before="60"/>
              <w:ind w:left="0"/>
              <w:contextualSpacing w:val="0"/>
              <w:rPr>
                <w:ins w:id="1199" w:author="admin" w:date="2023-04-27T22:14:00Z"/>
                <w:rFonts w:ascii="Times New Roman" w:hAnsi="Times New Roman"/>
                <w:sz w:val="26"/>
                <w:szCs w:val="26"/>
              </w:rPr>
            </w:pPr>
          </w:p>
        </w:tc>
        <w:tc>
          <w:tcPr>
            <w:tcW w:w="540" w:type="dxa"/>
            <w:tcPrChange w:id="1200" w:author="Ngoc Le Van Truong" w:date="2023-04-28T09:55:00Z">
              <w:tcPr>
                <w:tcW w:w="700" w:type="dxa"/>
              </w:tcPr>
            </w:tcPrChange>
          </w:tcPr>
          <w:p w14:paraId="542F598F" w14:textId="77777777" w:rsidR="0002061F" w:rsidRDefault="0002061F" w:rsidP="009A7CF2">
            <w:pPr>
              <w:pStyle w:val="ListParagraph"/>
              <w:spacing w:before="60"/>
              <w:ind w:left="0"/>
              <w:contextualSpacing w:val="0"/>
              <w:rPr>
                <w:ins w:id="1201" w:author="admin" w:date="2023-04-27T22:14:00Z"/>
                <w:rFonts w:ascii="Times New Roman" w:hAnsi="Times New Roman"/>
                <w:sz w:val="26"/>
                <w:szCs w:val="26"/>
              </w:rPr>
            </w:pPr>
          </w:p>
        </w:tc>
        <w:tc>
          <w:tcPr>
            <w:tcW w:w="1350" w:type="dxa"/>
            <w:tcPrChange w:id="1202" w:author="Ngoc Le Van Truong" w:date="2023-04-28T09:55:00Z">
              <w:tcPr>
                <w:tcW w:w="1260" w:type="dxa"/>
              </w:tcPr>
            </w:tcPrChange>
          </w:tcPr>
          <w:p w14:paraId="378BB3A4" w14:textId="77777777" w:rsidR="0002061F" w:rsidRDefault="0002061F" w:rsidP="009A7CF2">
            <w:pPr>
              <w:pStyle w:val="ListParagraph"/>
              <w:spacing w:before="60"/>
              <w:ind w:left="0"/>
              <w:contextualSpacing w:val="0"/>
              <w:rPr>
                <w:ins w:id="1203" w:author="admin" w:date="2023-04-27T22:14:00Z"/>
                <w:rFonts w:ascii="Times New Roman" w:hAnsi="Times New Roman"/>
                <w:sz w:val="26"/>
                <w:szCs w:val="26"/>
              </w:rPr>
            </w:pPr>
          </w:p>
        </w:tc>
      </w:tr>
      <w:tr w:rsidR="0002061F" w14:paraId="2A764578" w14:textId="77777777" w:rsidTr="004506A9">
        <w:trPr>
          <w:ins w:id="1204" w:author="admin" w:date="2023-04-27T22:14:00Z"/>
        </w:trPr>
        <w:tc>
          <w:tcPr>
            <w:tcW w:w="986" w:type="dxa"/>
            <w:tcPrChange w:id="1205" w:author="Ngoc Le Van Truong" w:date="2023-04-28T09:55:00Z">
              <w:tcPr>
                <w:tcW w:w="621" w:type="dxa"/>
              </w:tcPr>
            </w:tcPrChange>
          </w:tcPr>
          <w:p w14:paraId="53CDF220" w14:textId="77777777" w:rsidR="0002061F" w:rsidRDefault="0002061F" w:rsidP="0002061F">
            <w:pPr>
              <w:pStyle w:val="ListParagraph"/>
              <w:numPr>
                <w:ilvl w:val="0"/>
                <w:numId w:val="47"/>
              </w:numPr>
              <w:spacing w:before="60"/>
              <w:contextualSpacing w:val="0"/>
              <w:rPr>
                <w:ins w:id="1206" w:author="admin" w:date="2023-04-27T22:14:00Z"/>
                <w:rFonts w:ascii="Times New Roman" w:hAnsi="Times New Roman"/>
                <w:sz w:val="26"/>
                <w:szCs w:val="26"/>
              </w:rPr>
            </w:pPr>
          </w:p>
        </w:tc>
        <w:tc>
          <w:tcPr>
            <w:tcW w:w="5944" w:type="dxa"/>
            <w:vAlign w:val="center"/>
            <w:tcPrChange w:id="1207" w:author="Ngoc Le Van Truong" w:date="2023-04-28T09:55:00Z">
              <w:tcPr>
                <w:tcW w:w="5670" w:type="dxa"/>
                <w:vAlign w:val="center"/>
              </w:tcPr>
            </w:tcPrChange>
          </w:tcPr>
          <w:p w14:paraId="1ECEA964" w14:textId="77777777" w:rsidR="0002061F" w:rsidRDefault="0002061F" w:rsidP="009A7CF2">
            <w:pPr>
              <w:pStyle w:val="ListParagraph"/>
              <w:spacing w:before="60"/>
              <w:ind w:left="0"/>
              <w:contextualSpacing w:val="0"/>
              <w:rPr>
                <w:ins w:id="1208" w:author="admin" w:date="2023-04-27T22:14:00Z"/>
                <w:rFonts w:ascii="Times New Roman" w:hAnsi="Times New Roman"/>
                <w:sz w:val="26"/>
                <w:szCs w:val="26"/>
              </w:rPr>
            </w:pPr>
            <w:ins w:id="1209" w:author="admin" w:date="2023-04-27T22:14:00Z">
              <w:r>
                <w:rPr>
                  <w:rFonts w:ascii="Times New Roman" w:hAnsi="Times New Roman"/>
                  <w:sz w:val="26"/>
                  <w:szCs w:val="26"/>
                </w:rPr>
                <w:t>Đặt Canuyn mũi hầu, miệng hầu</w:t>
              </w:r>
            </w:ins>
          </w:p>
        </w:tc>
        <w:tc>
          <w:tcPr>
            <w:tcW w:w="990" w:type="dxa"/>
            <w:tcPrChange w:id="1210" w:author="Ngoc Le Van Truong" w:date="2023-04-28T09:55:00Z">
              <w:tcPr>
                <w:tcW w:w="924" w:type="dxa"/>
              </w:tcPr>
            </w:tcPrChange>
          </w:tcPr>
          <w:p w14:paraId="79452D27" w14:textId="77777777" w:rsidR="0002061F" w:rsidRDefault="0002061F" w:rsidP="009A7CF2">
            <w:pPr>
              <w:pStyle w:val="ListParagraph"/>
              <w:spacing w:before="60"/>
              <w:ind w:left="0"/>
              <w:contextualSpacing w:val="0"/>
              <w:rPr>
                <w:ins w:id="1211" w:author="admin" w:date="2023-04-27T22:14:00Z"/>
                <w:rFonts w:ascii="Times New Roman" w:hAnsi="Times New Roman"/>
                <w:sz w:val="26"/>
                <w:szCs w:val="26"/>
              </w:rPr>
            </w:pPr>
          </w:p>
        </w:tc>
        <w:tc>
          <w:tcPr>
            <w:tcW w:w="540" w:type="dxa"/>
            <w:tcPrChange w:id="1212" w:author="Ngoc Le Van Truong" w:date="2023-04-28T09:55:00Z">
              <w:tcPr>
                <w:tcW w:w="700" w:type="dxa"/>
              </w:tcPr>
            </w:tcPrChange>
          </w:tcPr>
          <w:p w14:paraId="6DE22A79" w14:textId="77777777" w:rsidR="0002061F" w:rsidRDefault="0002061F" w:rsidP="009A7CF2">
            <w:pPr>
              <w:pStyle w:val="ListParagraph"/>
              <w:spacing w:before="60"/>
              <w:ind w:left="0"/>
              <w:contextualSpacing w:val="0"/>
              <w:rPr>
                <w:ins w:id="1213" w:author="admin" w:date="2023-04-27T22:14:00Z"/>
                <w:rFonts w:ascii="Times New Roman" w:hAnsi="Times New Roman"/>
                <w:sz w:val="26"/>
                <w:szCs w:val="26"/>
              </w:rPr>
            </w:pPr>
          </w:p>
        </w:tc>
        <w:tc>
          <w:tcPr>
            <w:tcW w:w="1350" w:type="dxa"/>
            <w:tcPrChange w:id="1214" w:author="Ngoc Le Van Truong" w:date="2023-04-28T09:55:00Z">
              <w:tcPr>
                <w:tcW w:w="1260" w:type="dxa"/>
              </w:tcPr>
            </w:tcPrChange>
          </w:tcPr>
          <w:p w14:paraId="18846729" w14:textId="77777777" w:rsidR="0002061F" w:rsidRDefault="0002061F" w:rsidP="009A7CF2">
            <w:pPr>
              <w:pStyle w:val="ListParagraph"/>
              <w:spacing w:before="60"/>
              <w:ind w:left="0"/>
              <w:contextualSpacing w:val="0"/>
              <w:rPr>
                <w:ins w:id="1215" w:author="admin" w:date="2023-04-27T22:14:00Z"/>
                <w:rFonts w:ascii="Times New Roman" w:hAnsi="Times New Roman"/>
                <w:sz w:val="26"/>
                <w:szCs w:val="26"/>
              </w:rPr>
            </w:pPr>
          </w:p>
        </w:tc>
      </w:tr>
      <w:tr w:rsidR="0002061F" w14:paraId="12BCD0DA" w14:textId="77777777" w:rsidTr="004506A9">
        <w:trPr>
          <w:ins w:id="1216" w:author="admin" w:date="2023-04-27T22:14:00Z"/>
        </w:trPr>
        <w:tc>
          <w:tcPr>
            <w:tcW w:w="986" w:type="dxa"/>
            <w:tcPrChange w:id="1217" w:author="Ngoc Le Van Truong" w:date="2023-04-28T09:55:00Z">
              <w:tcPr>
                <w:tcW w:w="621" w:type="dxa"/>
              </w:tcPr>
            </w:tcPrChange>
          </w:tcPr>
          <w:p w14:paraId="1653E191" w14:textId="77777777" w:rsidR="0002061F" w:rsidRDefault="0002061F" w:rsidP="0002061F">
            <w:pPr>
              <w:pStyle w:val="ListParagraph"/>
              <w:numPr>
                <w:ilvl w:val="0"/>
                <w:numId w:val="47"/>
              </w:numPr>
              <w:spacing w:before="60"/>
              <w:contextualSpacing w:val="0"/>
              <w:rPr>
                <w:ins w:id="1218" w:author="admin" w:date="2023-04-27T22:14:00Z"/>
                <w:rFonts w:ascii="Times New Roman" w:hAnsi="Times New Roman"/>
                <w:sz w:val="26"/>
                <w:szCs w:val="26"/>
              </w:rPr>
            </w:pPr>
          </w:p>
        </w:tc>
        <w:tc>
          <w:tcPr>
            <w:tcW w:w="5944" w:type="dxa"/>
            <w:vAlign w:val="center"/>
            <w:tcPrChange w:id="1219" w:author="Ngoc Le Van Truong" w:date="2023-04-28T09:55:00Z">
              <w:tcPr>
                <w:tcW w:w="5670" w:type="dxa"/>
                <w:vAlign w:val="center"/>
              </w:tcPr>
            </w:tcPrChange>
          </w:tcPr>
          <w:p w14:paraId="2B012A67" w14:textId="77777777" w:rsidR="0002061F" w:rsidRDefault="0002061F" w:rsidP="009A7CF2">
            <w:pPr>
              <w:pStyle w:val="ListParagraph"/>
              <w:spacing w:before="60"/>
              <w:ind w:left="0"/>
              <w:contextualSpacing w:val="0"/>
              <w:rPr>
                <w:ins w:id="1220" w:author="admin" w:date="2023-04-27T22:14:00Z"/>
                <w:rFonts w:ascii="Times New Roman" w:hAnsi="Times New Roman"/>
                <w:sz w:val="26"/>
                <w:szCs w:val="26"/>
              </w:rPr>
            </w:pPr>
            <w:ins w:id="1221" w:author="admin" w:date="2023-04-27T22:14:00Z">
              <w:r>
                <w:rPr>
                  <w:rFonts w:ascii="Times New Roman" w:hAnsi="Times New Roman"/>
                  <w:sz w:val="26"/>
                  <w:szCs w:val="26"/>
                </w:rPr>
                <w:t>Đặt ống nội khí quản</w:t>
              </w:r>
            </w:ins>
          </w:p>
        </w:tc>
        <w:tc>
          <w:tcPr>
            <w:tcW w:w="990" w:type="dxa"/>
            <w:tcPrChange w:id="1222" w:author="Ngoc Le Van Truong" w:date="2023-04-28T09:55:00Z">
              <w:tcPr>
                <w:tcW w:w="924" w:type="dxa"/>
              </w:tcPr>
            </w:tcPrChange>
          </w:tcPr>
          <w:p w14:paraId="66C48A22" w14:textId="77777777" w:rsidR="0002061F" w:rsidRDefault="0002061F" w:rsidP="009A7CF2">
            <w:pPr>
              <w:pStyle w:val="ListParagraph"/>
              <w:spacing w:before="60"/>
              <w:ind w:left="0"/>
              <w:contextualSpacing w:val="0"/>
              <w:rPr>
                <w:ins w:id="1223" w:author="admin" w:date="2023-04-27T22:14:00Z"/>
                <w:rFonts w:ascii="Times New Roman" w:hAnsi="Times New Roman"/>
                <w:sz w:val="26"/>
                <w:szCs w:val="26"/>
              </w:rPr>
            </w:pPr>
          </w:p>
        </w:tc>
        <w:tc>
          <w:tcPr>
            <w:tcW w:w="540" w:type="dxa"/>
            <w:tcPrChange w:id="1224" w:author="Ngoc Le Van Truong" w:date="2023-04-28T09:55:00Z">
              <w:tcPr>
                <w:tcW w:w="700" w:type="dxa"/>
              </w:tcPr>
            </w:tcPrChange>
          </w:tcPr>
          <w:p w14:paraId="1CF41697" w14:textId="77777777" w:rsidR="0002061F" w:rsidRDefault="0002061F" w:rsidP="009A7CF2">
            <w:pPr>
              <w:pStyle w:val="ListParagraph"/>
              <w:spacing w:before="60"/>
              <w:ind w:left="0"/>
              <w:contextualSpacing w:val="0"/>
              <w:rPr>
                <w:ins w:id="1225" w:author="admin" w:date="2023-04-27T22:14:00Z"/>
                <w:rFonts w:ascii="Times New Roman" w:hAnsi="Times New Roman"/>
                <w:sz w:val="26"/>
                <w:szCs w:val="26"/>
              </w:rPr>
            </w:pPr>
          </w:p>
        </w:tc>
        <w:tc>
          <w:tcPr>
            <w:tcW w:w="1350" w:type="dxa"/>
            <w:tcPrChange w:id="1226" w:author="Ngoc Le Van Truong" w:date="2023-04-28T09:55:00Z">
              <w:tcPr>
                <w:tcW w:w="1260" w:type="dxa"/>
              </w:tcPr>
            </w:tcPrChange>
          </w:tcPr>
          <w:p w14:paraId="5B136955" w14:textId="77777777" w:rsidR="0002061F" w:rsidRDefault="0002061F" w:rsidP="009A7CF2">
            <w:pPr>
              <w:pStyle w:val="ListParagraph"/>
              <w:spacing w:before="60"/>
              <w:ind w:left="0"/>
              <w:contextualSpacing w:val="0"/>
              <w:rPr>
                <w:ins w:id="1227" w:author="admin" w:date="2023-04-27T22:14:00Z"/>
                <w:rFonts w:ascii="Times New Roman" w:hAnsi="Times New Roman"/>
                <w:sz w:val="26"/>
                <w:szCs w:val="26"/>
              </w:rPr>
            </w:pPr>
          </w:p>
        </w:tc>
      </w:tr>
      <w:tr w:rsidR="0002061F" w14:paraId="1AF95146" w14:textId="77777777" w:rsidTr="004506A9">
        <w:trPr>
          <w:ins w:id="1228" w:author="admin" w:date="2023-04-27T22:14:00Z"/>
        </w:trPr>
        <w:tc>
          <w:tcPr>
            <w:tcW w:w="986" w:type="dxa"/>
            <w:tcPrChange w:id="1229" w:author="Ngoc Le Van Truong" w:date="2023-04-28T09:55:00Z">
              <w:tcPr>
                <w:tcW w:w="621" w:type="dxa"/>
              </w:tcPr>
            </w:tcPrChange>
          </w:tcPr>
          <w:p w14:paraId="70A4EF0B" w14:textId="77777777" w:rsidR="0002061F" w:rsidRDefault="0002061F" w:rsidP="0002061F">
            <w:pPr>
              <w:pStyle w:val="ListParagraph"/>
              <w:numPr>
                <w:ilvl w:val="0"/>
                <w:numId w:val="47"/>
              </w:numPr>
              <w:spacing w:before="60"/>
              <w:contextualSpacing w:val="0"/>
              <w:rPr>
                <w:ins w:id="1230" w:author="admin" w:date="2023-04-27T22:14:00Z"/>
                <w:rFonts w:ascii="Times New Roman" w:hAnsi="Times New Roman"/>
                <w:sz w:val="26"/>
                <w:szCs w:val="26"/>
              </w:rPr>
            </w:pPr>
          </w:p>
        </w:tc>
        <w:tc>
          <w:tcPr>
            <w:tcW w:w="5944" w:type="dxa"/>
            <w:vAlign w:val="center"/>
            <w:tcPrChange w:id="1231" w:author="Ngoc Le Van Truong" w:date="2023-04-28T09:55:00Z">
              <w:tcPr>
                <w:tcW w:w="5670" w:type="dxa"/>
                <w:vAlign w:val="center"/>
              </w:tcPr>
            </w:tcPrChange>
          </w:tcPr>
          <w:p w14:paraId="02736D84" w14:textId="77777777" w:rsidR="0002061F" w:rsidRDefault="0002061F" w:rsidP="009A7CF2">
            <w:pPr>
              <w:pStyle w:val="ListParagraph"/>
              <w:spacing w:before="60"/>
              <w:ind w:left="0"/>
              <w:contextualSpacing w:val="0"/>
              <w:rPr>
                <w:ins w:id="1232" w:author="admin" w:date="2023-04-27T22:14:00Z"/>
                <w:rFonts w:ascii="Times New Roman" w:hAnsi="Times New Roman"/>
                <w:sz w:val="26"/>
                <w:szCs w:val="26"/>
              </w:rPr>
            </w:pPr>
            <w:ins w:id="1233" w:author="admin" w:date="2023-04-27T22:14:00Z">
              <w:r>
                <w:t>Đặt mặt nạ thanh quản cấp cứu</w:t>
              </w:r>
            </w:ins>
          </w:p>
        </w:tc>
        <w:tc>
          <w:tcPr>
            <w:tcW w:w="990" w:type="dxa"/>
            <w:tcPrChange w:id="1234" w:author="Ngoc Le Van Truong" w:date="2023-04-28T09:55:00Z">
              <w:tcPr>
                <w:tcW w:w="924" w:type="dxa"/>
              </w:tcPr>
            </w:tcPrChange>
          </w:tcPr>
          <w:p w14:paraId="213CFF73" w14:textId="77777777" w:rsidR="0002061F" w:rsidRDefault="0002061F" w:rsidP="009A7CF2">
            <w:pPr>
              <w:pStyle w:val="ListParagraph"/>
              <w:spacing w:before="60"/>
              <w:ind w:left="0"/>
              <w:contextualSpacing w:val="0"/>
              <w:rPr>
                <w:ins w:id="1235" w:author="admin" w:date="2023-04-27T22:14:00Z"/>
                <w:rFonts w:ascii="Times New Roman" w:hAnsi="Times New Roman"/>
                <w:sz w:val="26"/>
                <w:szCs w:val="26"/>
              </w:rPr>
            </w:pPr>
          </w:p>
        </w:tc>
        <w:tc>
          <w:tcPr>
            <w:tcW w:w="540" w:type="dxa"/>
            <w:tcPrChange w:id="1236" w:author="Ngoc Le Van Truong" w:date="2023-04-28T09:55:00Z">
              <w:tcPr>
                <w:tcW w:w="700" w:type="dxa"/>
              </w:tcPr>
            </w:tcPrChange>
          </w:tcPr>
          <w:p w14:paraId="3C20B5D9" w14:textId="77777777" w:rsidR="0002061F" w:rsidRDefault="0002061F" w:rsidP="009A7CF2">
            <w:pPr>
              <w:pStyle w:val="ListParagraph"/>
              <w:spacing w:before="60"/>
              <w:ind w:left="0"/>
              <w:contextualSpacing w:val="0"/>
              <w:rPr>
                <w:ins w:id="1237" w:author="admin" w:date="2023-04-27T22:14:00Z"/>
                <w:rFonts w:ascii="Times New Roman" w:hAnsi="Times New Roman"/>
                <w:sz w:val="26"/>
                <w:szCs w:val="26"/>
              </w:rPr>
            </w:pPr>
          </w:p>
        </w:tc>
        <w:tc>
          <w:tcPr>
            <w:tcW w:w="1350" w:type="dxa"/>
            <w:tcPrChange w:id="1238" w:author="Ngoc Le Van Truong" w:date="2023-04-28T09:55:00Z">
              <w:tcPr>
                <w:tcW w:w="1260" w:type="dxa"/>
              </w:tcPr>
            </w:tcPrChange>
          </w:tcPr>
          <w:p w14:paraId="4DED12DC" w14:textId="77777777" w:rsidR="0002061F" w:rsidRDefault="0002061F" w:rsidP="009A7CF2">
            <w:pPr>
              <w:pStyle w:val="ListParagraph"/>
              <w:spacing w:before="60"/>
              <w:ind w:left="0"/>
              <w:contextualSpacing w:val="0"/>
              <w:rPr>
                <w:ins w:id="1239" w:author="admin" w:date="2023-04-27T22:14:00Z"/>
                <w:rFonts w:ascii="Times New Roman" w:hAnsi="Times New Roman"/>
                <w:sz w:val="26"/>
                <w:szCs w:val="26"/>
              </w:rPr>
            </w:pPr>
          </w:p>
        </w:tc>
      </w:tr>
      <w:tr w:rsidR="0002061F" w14:paraId="29B158D1" w14:textId="77777777" w:rsidTr="004506A9">
        <w:trPr>
          <w:ins w:id="1240" w:author="admin" w:date="2023-04-27T22:14:00Z"/>
        </w:trPr>
        <w:tc>
          <w:tcPr>
            <w:tcW w:w="986" w:type="dxa"/>
            <w:tcPrChange w:id="1241" w:author="Ngoc Le Van Truong" w:date="2023-04-28T09:55:00Z">
              <w:tcPr>
                <w:tcW w:w="621" w:type="dxa"/>
              </w:tcPr>
            </w:tcPrChange>
          </w:tcPr>
          <w:p w14:paraId="69AFAB9D" w14:textId="77777777" w:rsidR="0002061F" w:rsidRDefault="0002061F" w:rsidP="0002061F">
            <w:pPr>
              <w:pStyle w:val="ListParagraph"/>
              <w:numPr>
                <w:ilvl w:val="0"/>
                <w:numId w:val="47"/>
              </w:numPr>
              <w:spacing w:before="60"/>
              <w:contextualSpacing w:val="0"/>
              <w:rPr>
                <w:ins w:id="1242" w:author="admin" w:date="2023-04-27T22:14:00Z"/>
                <w:rFonts w:ascii="Times New Roman" w:hAnsi="Times New Roman"/>
                <w:sz w:val="26"/>
                <w:szCs w:val="26"/>
              </w:rPr>
            </w:pPr>
          </w:p>
        </w:tc>
        <w:tc>
          <w:tcPr>
            <w:tcW w:w="5944" w:type="dxa"/>
            <w:vAlign w:val="center"/>
            <w:tcPrChange w:id="1243" w:author="Ngoc Le Van Truong" w:date="2023-04-28T09:55:00Z">
              <w:tcPr>
                <w:tcW w:w="5670" w:type="dxa"/>
                <w:vAlign w:val="center"/>
              </w:tcPr>
            </w:tcPrChange>
          </w:tcPr>
          <w:p w14:paraId="1357A74A" w14:textId="77777777" w:rsidR="0002061F" w:rsidRDefault="0002061F" w:rsidP="009A7CF2">
            <w:pPr>
              <w:pStyle w:val="ListParagraph"/>
              <w:spacing w:before="60"/>
              <w:ind w:left="0"/>
              <w:contextualSpacing w:val="0"/>
              <w:rPr>
                <w:ins w:id="1244" w:author="admin" w:date="2023-04-27T22:14:00Z"/>
                <w:rFonts w:ascii="Times New Roman" w:hAnsi="Times New Roman"/>
                <w:sz w:val="26"/>
                <w:szCs w:val="26"/>
              </w:rPr>
            </w:pPr>
            <w:ins w:id="1245" w:author="admin" w:date="2023-04-27T22:14:00Z">
              <w:r>
                <w:rPr>
                  <w:rFonts w:ascii="Times New Roman" w:hAnsi="Times New Roman"/>
                  <w:sz w:val="26"/>
                  <w:szCs w:val="26"/>
                </w:rPr>
                <w:t>Mở khí quản cấp cứu</w:t>
              </w:r>
            </w:ins>
          </w:p>
        </w:tc>
        <w:tc>
          <w:tcPr>
            <w:tcW w:w="990" w:type="dxa"/>
            <w:tcPrChange w:id="1246" w:author="Ngoc Le Van Truong" w:date="2023-04-28T09:55:00Z">
              <w:tcPr>
                <w:tcW w:w="924" w:type="dxa"/>
              </w:tcPr>
            </w:tcPrChange>
          </w:tcPr>
          <w:p w14:paraId="24B98206" w14:textId="77777777" w:rsidR="0002061F" w:rsidRDefault="0002061F" w:rsidP="009A7CF2">
            <w:pPr>
              <w:pStyle w:val="ListParagraph"/>
              <w:spacing w:before="60"/>
              <w:ind w:left="0"/>
              <w:contextualSpacing w:val="0"/>
              <w:rPr>
                <w:ins w:id="1247" w:author="admin" w:date="2023-04-27T22:14:00Z"/>
                <w:rFonts w:ascii="Times New Roman" w:hAnsi="Times New Roman"/>
                <w:sz w:val="26"/>
                <w:szCs w:val="26"/>
              </w:rPr>
            </w:pPr>
          </w:p>
        </w:tc>
        <w:tc>
          <w:tcPr>
            <w:tcW w:w="540" w:type="dxa"/>
            <w:tcPrChange w:id="1248" w:author="Ngoc Le Van Truong" w:date="2023-04-28T09:55:00Z">
              <w:tcPr>
                <w:tcW w:w="700" w:type="dxa"/>
              </w:tcPr>
            </w:tcPrChange>
          </w:tcPr>
          <w:p w14:paraId="7BBDE63C" w14:textId="77777777" w:rsidR="0002061F" w:rsidRDefault="0002061F" w:rsidP="009A7CF2">
            <w:pPr>
              <w:pStyle w:val="ListParagraph"/>
              <w:spacing w:before="60"/>
              <w:ind w:left="0"/>
              <w:contextualSpacing w:val="0"/>
              <w:rPr>
                <w:ins w:id="1249" w:author="admin" w:date="2023-04-27T22:14:00Z"/>
                <w:rFonts w:ascii="Times New Roman" w:hAnsi="Times New Roman"/>
                <w:sz w:val="26"/>
                <w:szCs w:val="26"/>
              </w:rPr>
            </w:pPr>
          </w:p>
        </w:tc>
        <w:tc>
          <w:tcPr>
            <w:tcW w:w="1350" w:type="dxa"/>
            <w:tcPrChange w:id="1250" w:author="Ngoc Le Van Truong" w:date="2023-04-28T09:55:00Z">
              <w:tcPr>
                <w:tcW w:w="1260" w:type="dxa"/>
              </w:tcPr>
            </w:tcPrChange>
          </w:tcPr>
          <w:p w14:paraId="3F3685A1" w14:textId="77777777" w:rsidR="0002061F" w:rsidRDefault="0002061F" w:rsidP="009A7CF2">
            <w:pPr>
              <w:pStyle w:val="ListParagraph"/>
              <w:spacing w:before="60"/>
              <w:ind w:left="0"/>
              <w:contextualSpacing w:val="0"/>
              <w:rPr>
                <w:ins w:id="1251" w:author="admin" w:date="2023-04-27T22:14:00Z"/>
                <w:rFonts w:ascii="Times New Roman" w:hAnsi="Times New Roman"/>
                <w:sz w:val="26"/>
                <w:szCs w:val="26"/>
              </w:rPr>
            </w:pPr>
          </w:p>
        </w:tc>
      </w:tr>
      <w:tr w:rsidR="0002061F" w14:paraId="6892CAC0" w14:textId="77777777" w:rsidTr="004506A9">
        <w:trPr>
          <w:ins w:id="1252" w:author="admin" w:date="2023-04-27T22:14:00Z"/>
        </w:trPr>
        <w:tc>
          <w:tcPr>
            <w:tcW w:w="986" w:type="dxa"/>
            <w:tcPrChange w:id="1253" w:author="Ngoc Le Van Truong" w:date="2023-04-28T09:55:00Z">
              <w:tcPr>
                <w:tcW w:w="621" w:type="dxa"/>
              </w:tcPr>
            </w:tcPrChange>
          </w:tcPr>
          <w:p w14:paraId="13A90FE9" w14:textId="77777777" w:rsidR="0002061F" w:rsidRDefault="0002061F" w:rsidP="0002061F">
            <w:pPr>
              <w:pStyle w:val="ListParagraph"/>
              <w:numPr>
                <w:ilvl w:val="0"/>
                <w:numId w:val="47"/>
              </w:numPr>
              <w:spacing w:before="60"/>
              <w:contextualSpacing w:val="0"/>
              <w:rPr>
                <w:ins w:id="1254" w:author="admin" w:date="2023-04-27T22:14:00Z"/>
                <w:rFonts w:ascii="Times New Roman" w:hAnsi="Times New Roman"/>
                <w:sz w:val="26"/>
                <w:szCs w:val="26"/>
              </w:rPr>
            </w:pPr>
          </w:p>
        </w:tc>
        <w:tc>
          <w:tcPr>
            <w:tcW w:w="5944" w:type="dxa"/>
            <w:vAlign w:val="center"/>
            <w:tcPrChange w:id="1255" w:author="Ngoc Le Van Truong" w:date="2023-04-28T09:55:00Z">
              <w:tcPr>
                <w:tcW w:w="5670" w:type="dxa"/>
                <w:vAlign w:val="center"/>
              </w:tcPr>
            </w:tcPrChange>
          </w:tcPr>
          <w:p w14:paraId="57D42A25" w14:textId="77777777" w:rsidR="0002061F" w:rsidRDefault="0002061F" w:rsidP="009A7CF2">
            <w:pPr>
              <w:pStyle w:val="ListParagraph"/>
              <w:spacing w:before="60"/>
              <w:ind w:left="0"/>
              <w:contextualSpacing w:val="0"/>
              <w:rPr>
                <w:ins w:id="1256" w:author="admin" w:date="2023-04-27T22:14:00Z"/>
                <w:rFonts w:ascii="Times New Roman" w:hAnsi="Times New Roman"/>
                <w:sz w:val="26"/>
                <w:szCs w:val="26"/>
              </w:rPr>
            </w:pPr>
            <w:ins w:id="1257" w:author="admin" w:date="2023-04-27T22:14:00Z">
              <w:r>
                <w:rPr>
                  <w:rFonts w:ascii="Times New Roman" w:hAnsi="Times New Roman"/>
                  <w:sz w:val="26"/>
                  <w:szCs w:val="26"/>
                </w:rPr>
                <w:t>Mở khí quản qua màng nhẫn giáp</w:t>
              </w:r>
            </w:ins>
          </w:p>
        </w:tc>
        <w:tc>
          <w:tcPr>
            <w:tcW w:w="990" w:type="dxa"/>
            <w:tcPrChange w:id="1258" w:author="Ngoc Le Van Truong" w:date="2023-04-28T09:55:00Z">
              <w:tcPr>
                <w:tcW w:w="924" w:type="dxa"/>
              </w:tcPr>
            </w:tcPrChange>
          </w:tcPr>
          <w:p w14:paraId="0161B8BE" w14:textId="77777777" w:rsidR="0002061F" w:rsidRDefault="0002061F" w:rsidP="009A7CF2">
            <w:pPr>
              <w:pStyle w:val="ListParagraph"/>
              <w:spacing w:before="60"/>
              <w:ind w:left="0"/>
              <w:contextualSpacing w:val="0"/>
              <w:rPr>
                <w:ins w:id="1259" w:author="admin" w:date="2023-04-27T22:14:00Z"/>
                <w:rFonts w:ascii="Times New Roman" w:hAnsi="Times New Roman"/>
                <w:sz w:val="26"/>
                <w:szCs w:val="26"/>
              </w:rPr>
            </w:pPr>
          </w:p>
        </w:tc>
        <w:tc>
          <w:tcPr>
            <w:tcW w:w="540" w:type="dxa"/>
            <w:tcPrChange w:id="1260" w:author="Ngoc Le Van Truong" w:date="2023-04-28T09:55:00Z">
              <w:tcPr>
                <w:tcW w:w="700" w:type="dxa"/>
              </w:tcPr>
            </w:tcPrChange>
          </w:tcPr>
          <w:p w14:paraId="1CF908B3" w14:textId="77777777" w:rsidR="0002061F" w:rsidRDefault="0002061F" w:rsidP="009A7CF2">
            <w:pPr>
              <w:pStyle w:val="ListParagraph"/>
              <w:spacing w:before="60"/>
              <w:ind w:left="0"/>
              <w:contextualSpacing w:val="0"/>
              <w:rPr>
                <w:ins w:id="1261" w:author="admin" w:date="2023-04-27T22:14:00Z"/>
                <w:rFonts w:ascii="Times New Roman" w:hAnsi="Times New Roman"/>
                <w:sz w:val="26"/>
                <w:szCs w:val="26"/>
              </w:rPr>
            </w:pPr>
          </w:p>
        </w:tc>
        <w:tc>
          <w:tcPr>
            <w:tcW w:w="1350" w:type="dxa"/>
            <w:tcPrChange w:id="1262" w:author="Ngoc Le Van Truong" w:date="2023-04-28T09:55:00Z">
              <w:tcPr>
                <w:tcW w:w="1260" w:type="dxa"/>
              </w:tcPr>
            </w:tcPrChange>
          </w:tcPr>
          <w:p w14:paraId="18CF6CEF" w14:textId="77777777" w:rsidR="0002061F" w:rsidRDefault="0002061F" w:rsidP="009A7CF2">
            <w:pPr>
              <w:pStyle w:val="ListParagraph"/>
              <w:spacing w:before="60"/>
              <w:ind w:left="0"/>
              <w:contextualSpacing w:val="0"/>
              <w:rPr>
                <w:ins w:id="1263" w:author="admin" w:date="2023-04-27T22:14:00Z"/>
                <w:rFonts w:ascii="Times New Roman" w:hAnsi="Times New Roman"/>
                <w:sz w:val="26"/>
                <w:szCs w:val="26"/>
              </w:rPr>
            </w:pPr>
          </w:p>
        </w:tc>
      </w:tr>
      <w:tr w:rsidR="0002061F" w14:paraId="70E5A9A0" w14:textId="77777777" w:rsidTr="004506A9">
        <w:trPr>
          <w:ins w:id="1264" w:author="admin" w:date="2023-04-27T22:14:00Z"/>
        </w:trPr>
        <w:tc>
          <w:tcPr>
            <w:tcW w:w="986" w:type="dxa"/>
            <w:tcPrChange w:id="1265" w:author="Ngoc Le Van Truong" w:date="2023-04-28T09:55:00Z">
              <w:tcPr>
                <w:tcW w:w="621" w:type="dxa"/>
              </w:tcPr>
            </w:tcPrChange>
          </w:tcPr>
          <w:p w14:paraId="6279199A" w14:textId="77777777" w:rsidR="0002061F" w:rsidRDefault="0002061F" w:rsidP="0002061F">
            <w:pPr>
              <w:pStyle w:val="ListParagraph"/>
              <w:numPr>
                <w:ilvl w:val="0"/>
                <w:numId w:val="47"/>
              </w:numPr>
              <w:spacing w:before="60"/>
              <w:contextualSpacing w:val="0"/>
              <w:rPr>
                <w:ins w:id="1266" w:author="admin" w:date="2023-04-27T22:14:00Z"/>
                <w:rFonts w:ascii="Times New Roman" w:hAnsi="Times New Roman"/>
                <w:sz w:val="26"/>
                <w:szCs w:val="26"/>
              </w:rPr>
            </w:pPr>
          </w:p>
        </w:tc>
        <w:tc>
          <w:tcPr>
            <w:tcW w:w="5944" w:type="dxa"/>
            <w:vAlign w:val="center"/>
            <w:tcPrChange w:id="1267" w:author="Ngoc Le Van Truong" w:date="2023-04-28T09:55:00Z">
              <w:tcPr>
                <w:tcW w:w="5670" w:type="dxa"/>
                <w:vAlign w:val="center"/>
              </w:tcPr>
            </w:tcPrChange>
          </w:tcPr>
          <w:p w14:paraId="5AD8160A" w14:textId="77777777" w:rsidR="0002061F" w:rsidRDefault="0002061F" w:rsidP="009A7CF2">
            <w:pPr>
              <w:pStyle w:val="ListParagraph"/>
              <w:spacing w:before="60"/>
              <w:ind w:left="0"/>
              <w:contextualSpacing w:val="0"/>
              <w:rPr>
                <w:ins w:id="1268" w:author="admin" w:date="2023-04-27T22:14:00Z"/>
                <w:rFonts w:ascii="Times New Roman" w:hAnsi="Times New Roman"/>
                <w:sz w:val="26"/>
                <w:szCs w:val="26"/>
              </w:rPr>
            </w:pPr>
            <w:ins w:id="1269" w:author="admin" w:date="2023-04-27T22:14:00Z">
              <w:r w:rsidRPr="00926B7A">
                <w:rPr>
                  <w:rFonts w:ascii="Times New Roman" w:hAnsi="Times New Roman"/>
                  <w:sz w:val="26"/>
                  <w:szCs w:val="26"/>
                </w:rPr>
                <w:t>Chọc hút dịch – khí màng phổi bằng kim hay catheter</w:t>
              </w:r>
            </w:ins>
          </w:p>
        </w:tc>
        <w:tc>
          <w:tcPr>
            <w:tcW w:w="990" w:type="dxa"/>
            <w:tcPrChange w:id="1270" w:author="Ngoc Le Van Truong" w:date="2023-04-28T09:55:00Z">
              <w:tcPr>
                <w:tcW w:w="924" w:type="dxa"/>
              </w:tcPr>
            </w:tcPrChange>
          </w:tcPr>
          <w:p w14:paraId="2ED26975" w14:textId="77777777" w:rsidR="0002061F" w:rsidRDefault="0002061F" w:rsidP="009A7CF2">
            <w:pPr>
              <w:pStyle w:val="ListParagraph"/>
              <w:spacing w:before="60"/>
              <w:ind w:left="0"/>
              <w:contextualSpacing w:val="0"/>
              <w:rPr>
                <w:ins w:id="1271" w:author="admin" w:date="2023-04-27T22:14:00Z"/>
                <w:rFonts w:ascii="Times New Roman" w:hAnsi="Times New Roman"/>
                <w:sz w:val="26"/>
                <w:szCs w:val="26"/>
              </w:rPr>
            </w:pPr>
          </w:p>
        </w:tc>
        <w:tc>
          <w:tcPr>
            <w:tcW w:w="540" w:type="dxa"/>
            <w:tcPrChange w:id="1272" w:author="Ngoc Le Van Truong" w:date="2023-04-28T09:55:00Z">
              <w:tcPr>
                <w:tcW w:w="700" w:type="dxa"/>
              </w:tcPr>
            </w:tcPrChange>
          </w:tcPr>
          <w:p w14:paraId="59246F97" w14:textId="77777777" w:rsidR="0002061F" w:rsidRDefault="0002061F" w:rsidP="009A7CF2">
            <w:pPr>
              <w:pStyle w:val="ListParagraph"/>
              <w:spacing w:before="60"/>
              <w:ind w:left="0"/>
              <w:contextualSpacing w:val="0"/>
              <w:rPr>
                <w:ins w:id="1273" w:author="admin" w:date="2023-04-27T22:14:00Z"/>
                <w:rFonts w:ascii="Times New Roman" w:hAnsi="Times New Roman"/>
                <w:sz w:val="26"/>
                <w:szCs w:val="26"/>
              </w:rPr>
            </w:pPr>
          </w:p>
        </w:tc>
        <w:tc>
          <w:tcPr>
            <w:tcW w:w="1350" w:type="dxa"/>
            <w:tcPrChange w:id="1274" w:author="Ngoc Le Van Truong" w:date="2023-04-28T09:55:00Z">
              <w:tcPr>
                <w:tcW w:w="1260" w:type="dxa"/>
              </w:tcPr>
            </w:tcPrChange>
          </w:tcPr>
          <w:p w14:paraId="65D9D5A3" w14:textId="77777777" w:rsidR="0002061F" w:rsidRDefault="0002061F" w:rsidP="009A7CF2">
            <w:pPr>
              <w:pStyle w:val="ListParagraph"/>
              <w:spacing w:before="60"/>
              <w:ind w:left="0"/>
              <w:contextualSpacing w:val="0"/>
              <w:rPr>
                <w:ins w:id="1275" w:author="admin" w:date="2023-04-27T22:14:00Z"/>
                <w:rFonts w:ascii="Times New Roman" w:hAnsi="Times New Roman"/>
                <w:sz w:val="26"/>
                <w:szCs w:val="26"/>
              </w:rPr>
            </w:pPr>
          </w:p>
        </w:tc>
      </w:tr>
      <w:tr w:rsidR="0002061F" w14:paraId="61666C39" w14:textId="77777777" w:rsidTr="004506A9">
        <w:trPr>
          <w:ins w:id="1276" w:author="admin" w:date="2023-04-27T22:14:00Z"/>
        </w:trPr>
        <w:tc>
          <w:tcPr>
            <w:tcW w:w="986" w:type="dxa"/>
            <w:tcPrChange w:id="1277" w:author="Ngoc Le Van Truong" w:date="2023-04-28T09:55:00Z">
              <w:tcPr>
                <w:tcW w:w="621" w:type="dxa"/>
              </w:tcPr>
            </w:tcPrChange>
          </w:tcPr>
          <w:p w14:paraId="35A9500B" w14:textId="77777777" w:rsidR="0002061F" w:rsidRDefault="0002061F" w:rsidP="0002061F">
            <w:pPr>
              <w:pStyle w:val="ListParagraph"/>
              <w:numPr>
                <w:ilvl w:val="0"/>
                <w:numId w:val="47"/>
              </w:numPr>
              <w:spacing w:before="60"/>
              <w:contextualSpacing w:val="0"/>
              <w:rPr>
                <w:ins w:id="1278" w:author="admin" w:date="2023-04-27T22:14:00Z"/>
                <w:rFonts w:ascii="Times New Roman" w:hAnsi="Times New Roman"/>
                <w:sz w:val="26"/>
                <w:szCs w:val="26"/>
              </w:rPr>
            </w:pPr>
          </w:p>
        </w:tc>
        <w:tc>
          <w:tcPr>
            <w:tcW w:w="5944" w:type="dxa"/>
            <w:tcPrChange w:id="1279" w:author="Ngoc Le Van Truong" w:date="2023-04-28T09:55:00Z">
              <w:tcPr>
                <w:tcW w:w="5670" w:type="dxa"/>
              </w:tcPr>
            </w:tcPrChange>
          </w:tcPr>
          <w:p w14:paraId="3B7085A5" w14:textId="77777777" w:rsidR="0002061F" w:rsidRDefault="0002061F" w:rsidP="009A7CF2">
            <w:pPr>
              <w:pStyle w:val="ListParagraph"/>
              <w:spacing w:before="60"/>
              <w:ind w:left="0"/>
              <w:contextualSpacing w:val="0"/>
              <w:rPr>
                <w:ins w:id="1280" w:author="admin" w:date="2023-04-27T22:14:00Z"/>
                <w:rFonts w:ascii="Times New Roman" w:hAnsi="Times New Roman"/>
                <w:sz w:val="26"/>
                <w:szCs w:val="26"/>
              </w:rPr>
            </w:pPr>
            <w:ins w:id="1281" w:author="admin" w:date="2023-04-27T22:14:00Z">
              <w:r w:rsidRPr="0090688E">
                <w:rPr>
                  <w:rFonts w:ascii="Times New Roman" w:hAnsi="Times New Roman"/>
                  <w:sz w:val="26"/>
                  <w:szCs w:val="26"/>
                </w:rPr>
                <w:t xml:space="preserve">Cố </w:t>
              </w:r>
              <w:r w:rsidRPr="0090688E">
                <w:rPr>
                  <w:rFonts w:ascii="Times New Roman" w:hAnsi="Times New Roman" w:hint="eastAsia"/>
                  <w:sz w:val="26"/>
                  <w:szCs w:val="26"/>
                </w:rPr>
                <w:t>đ</w:t>
              </w:r>
              <w:r>
                <w:rPr>
                  <w:rFonts w:ascii="Times New Roman" w:hAnsi="Times New Roman"/>
                  <w:sz w:val="26"/>
                  <w:szCs w:val="26"/>
                </w:rPr>
                <w:t>ịnh lồng ngực do chấn th</w:t>
              </w:r>
              <w:r w:rsidRPr="0090688E">
                <w:rPr>
                  <w:rFonts w:ascii="Times New Roman" w:hAnsi="Times New Roman" w:hint="eastAsia"/>
                  <w:sz w:val="26"/>
                  <w:szCs w:val="26"/>
                </w:rPr>
                <w:t>ươ</w:t>
              </w:r>
              <w:r w:rsidRPr="0090688E">
                <w:rPr>
                  <w:rFonts w:ascii="Times New Roman" w:hAnsi="Times New Roman"/>
                  <w:sz w:val="26"/>
                  <w:szCs w:val="26"/>
                </w:rPr>
                <w:t>ng gãy x</w:t>
              </w:r>
              <w:r w:rsidRPr="0090688E">
                <w:rPr>
                  <w:rFonts w:ascii="Times New Roman" w:hAnsi="Times New Roman" w:hint="eastAsia"/>
                  <w:sz w:val="26"/>
                  <w:szCs w:val="26"/>
                </w:rPr>
                <w:t>ươ</w:t>
              </w:r>
              <w:r w:rsidRPr="0090688E">
                <w:rPr>
                  <w:rFonts w:ascii="Times New Roman" w:hAnsi="Times New Roman"/>
                  <w:sz w:val="26"/>
                  <w:szCs w:val="26"/>
                </w:rPr>
                <w:t>ng s</w:t>
              </w:r>
              <w:r w:rsidRPr="0090688E">
                <w:rPr>
                  <w:rFonts w:ascii="Times New Roman" w:hAnsi="Times New Roman" w:hint="eastAsia"/>
                  <w:sz w:val="26"/>
                  <w:szCs w:val="26"/>
                </w:rPr>
                <w:t>ư</w:t>
              </w:r>
              <w:r w:rsidRPr="0090688E">
                <w:rPr>
                  <w:rFonts w:ascii="Times New Roman" w:hAnsi="Times New Roman"/>
                  <w:sz w:val="26"/>
                  <w:szCs w:val="26"/>
                </w:rPr>
                <w:t>ờn</w:t>
              </w:r>
            </w:ins>
          </w:p>
        </w:tc>
        <w:tc>
          <w:tcPr>
            <w:tcW w:w="990" w:type="dxa"/>
            <w:tcPrChange w:id="1282" w:author="Ngoc Le Van Truong" w:date="2023-04-28T09:55:00Z">
              <w:tcPr>
                <w:tcW w:w="924" w:type="dxa"/>
              </w:tcPr>
            </w:tcPrChange>
          </w:tcPr>
          <w:p w14:paraId="66C3E800" w14:textId="77777777" w:rsidR="0002061F" w:rsidRDefault="0002061F" w:rsidP="009A7CF2">
            <w:pPr>
              <w:pStyle w:val="ListParagraph"/>
              <w:spacing w:before="60"/>
              <w:ind w:left="0"/>
              <w:contextualSpacing w:val="0"/>
              <w:rPr>
                <w:ins w:id="1283" w:author="admin" w:date="2023-04-27T22:14:00Z"/>
                <w:rFonts w:ascii="Times New Roman" w:hAnsi="Times New Roman"/>
                <w:sz w:val="26"/>
                <w:szCs w:val="26"/>
              </w:rPr>
            </w:pPr>
          </w:p>
        </w:tc>
        <w:tc>
          <w:tcPr>
            <w:tcW w:w="540" w:type="dxa"/>
            <w:tcPrChange w:id="1284" w:author="Ngoc Le Van Truong" w:date="2023-04-28T09:55:00Z">
              <w:tcPr>
                <w:tcW w:w="700" w:type="dxa"/>
              </w:tcPr>
            </w:tcPrChange>
          </w:tcPr>
          <w:p w14:paraId="04A838C5" w14:textId="77777777" w:rsidR="0002061F" w:rsidRDefault="0002061F" w:rsidP="009A7CF2">
            <w:pPr>
              <w:pStyle w:val="ListParagraph"/>
              <w:spacing w:before="60"/>
              <w:ind w:left="0"/>
              <w:contextualSpacing w:val="0"/>
              <w:rPr>
                <w:ins w:id="1285" w:author="admin" w:date="2023-04-27T22:14:00Z"/>
                <w:rFonts w:ascii="Times New Roman" w:hAnsi="Times New Roman"/>
                <w:sz w:val="26"/>
                <w:szCs w:val="26"/>
              </w:rPr>
            </w:pPr>
          </w:p>
        </w:tc>
        <w:tc>
          <w:tcPr>
            <w:tcW w:w="1350" w:type="dxa"/>
            <w:tcPrChange w:id="1286" w:author="Ngoc Le Van Truong" w:date="2023-04-28T09:55:00Z">
              <w:tcPr>
                <w:tcW w:w="1260" w:type="dxa"/>
              </w:tcPr>
            </w:tcPrChange>
          </w:tcPr>
          <w:p w14:paraId="44969F34" w14:textId="77777777" w:rsidR="0002061F" w:rsidRDefault="0002061F" w:rsidP="009A7CF2">
            <w:pPr>
              <w:pStyle w:val="ListParagraph"/>
              <w:spacing w:before="60"/>
              <w:ind w:left="0"/>
              <w:contextualSpacing w:val="0"/>
              <w:rPr>
                <w:ins w:id="1287" w:author="admin" w:date="2023-04-27T22:14:00Z"/>
                <w:rFonts w:ascii="Times New Roman" w:hAnsi="Times New Roman"/>
                <w:sz w:val="26"/>
                <w:szCs w:val="26"/>
              </w:rPr>
            </w:pPr>
          </w:p>
        </w:tc>
      </w:tr>
      <w:tr w:rsidR="0002061F" w14:paraId="241F22C7" w14:textId="77777777" w:rsidTr="004506A9">
        <w:trPr>
          <w:ins w:id="1288" w:author="admin" w:date="2023-04-27T22:14:00Z"/>
        </w:trPr>
        <w:tc>
          <w:tcPr>
            <w:tcW w:w="986" w:type="dxa"/>
            <w:tcPrChange w:id="1289" w:author="Ngoc Le Van Truong" w:date="2023-04-28T09:55:00Z">
              <w:tcPr>
                <w:tcW w:w="621" w:type="dxa"/>
              </w:tcPr>
            </w:tcPrChange>
          </w:tcPr>
          <w:p w14:paraId="3152BAD9" w14:textId="77777777" w:rsidR="0002061F" w:rsidRDefault="0002061F" w:rsidP="0002061F">
            <w:pPr>
              <w:pStyle w:val="ListParagraph"/>
              <w:numPr>
                <w:ilvl w:val="0"/>
                <w:numId w:val="47"/>
              </w:numPr>
              <w:spacing w:before="60"/>
              <w:contextualSpacing w:val="0"/>
              <w:rPr>
                <w:ins w:id="1290" w:author="admin" w:date="2023-04-27T22:14:00Z"/>
                <w:rFonts w:ascii="Times New Roman" w:hAnsi="Times New Roman"/>
                <w:sz w:val="26"/>
                <w:szCs w:val="26"/>
              </w:rPr>
            </w:pPr>
          </w:p>
        </w:tc>
        <w:tc>
          <w:tcPr>
            <w:tcW w:w="5944" w:type="dxa"/>
            <w:tcPrChange w:id="1291" w:author="Ngoc Le Van Truong" w:date="2023-04-28T09:55:00Z">
              <w:tcPr>
                <w:tcW w:w="5670" w:type="dxa"/>
              </w:tcPr>
            </w:tcPrChange>
          </w:tcPr>
          <w:p w14:paraId="4DD6DF23" w14:textId="77777777" w:rsidR="0002061F" w:rsidRDefault="0002061F" w:rsidP="009A7CF2">
            <w:pPr>
              <w:pStyle w:val="ListParagraph"/>
              <w:spacing w:before="60"/>
              <w:ind w:left="0"/>
              <w:contextualSpacing w:val="0"/>
              <w:rPr>
                <w:ins w:id="1292" w:author="admin" w:date="2023-04-27T22:14:00Z"/>
                <w:rFonts w:ascii="Times New Roman" w:hAnsi="Times New Roman"/>
                <w:sz w:val="26"/>
                <w:szCs w:val="26"/>
              </w:rPr>
            </w:pPr>
            <w:ins w:id="1293" w:author="admin" w:date="2023-04-27T22:14: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cơ bản</w:t>
              </w:r>
            </w:ins>
          </w:p>
        </w:tc>
        <w:tc>
          <w:tcPr>
            <w:tcW w:w="990" w:type="dxa"/>
            <w:tcPrChange w:id="1294" w:author="Ngoc Le Van Truong" w:date="2023-04-28T09:55:00Z">
              <w:tcPr>
                <w:tcW w:w="924" w:type="dxa"/>
              </w:tcPr>
            </w:tcPrChange>
          </w:tcPr>
          <w:p w14:paraId="473B266B" w14:textId="77777777" w:rsidR="0002061F" w:rsidRDefault="0002061F" w:rsidP="009A7CF2">
            <w:pPr>
              <w:pStyle w:val="ListParagraph"/>
              <w:spacing w:before="60"/>
              <w:ind w:left="0"/>
              <w:contextualSpacing w:val="0"/>
              <w:rPr>
                <w:ins w:id="1295" w:author="admin" w:date="2023-04-27T22:14:00Z"/>
                <w:rFonts w:ascii="Times New Roman" w:hAnsi="Times New Roman"/>
                <w:sz w:val="26"/>
                <w:szCs w:val="26"/>
              </w:rPr>
            </w:pPr>
          </w:p>
        </w:tc>
        <w:tc>
          <w:tcPr>
            <w:tcW w:w="540" w:type="dxa"/>
            <w:tcPrChange w:id="1296" w:author="Ngoc Le Van Truong" w:date="2023-04-28T09:55:00Z">
              <w:tcPr>
                <w:tcW w:w="700" w:type="dxa"/>
              </w:tcPr>
            </w:tcPrChange>
          </w:tcPr>
          <w:p w14:paraId="433DB581" w14:textId="77777777" w:rsidR="0002061F" w:rsidRDefault="0002061F" w:rsidP="009A7CF2">
            <w:pPr>
              <w:pStyle w:val="ListParagraph"/>
              <w:spacing w:before="60"/>
              <w:ind w:left="0"/>
              <w:contextualSpacing w:val="0"/>
              <w:rPr>
                <w:ins w:id="1297" w:author="admin" w:date="2023-04-27T22:14:00Z"/>
                <w:rFonts w:ascii="Times New Roman" w:hAnsi="Times New Roman"/>
                <w:sz w:val="26"/>
                <w:szCs w:val="26"/>
              </w:rPr>
            </w:pPr>
          </w:p>
        </w:tc>
        <w:tc>
          <w:tcPr>
            <w:tcW w:w="1350" w:type="dxa"/>
            <w:tcPrChange w:id="1298" w:author="Ngoc Le Van Truong" w:date="2023-04-28T09:55:00Z">
              <w:tcPr>
                <w:tcW w:w="1260" w:type="dxa"/>
              </w:tcPr>
            </w:tcPrChange>
          </w:tcPr>
          <w:p w14:paraId="3168FF83" w14:textId="77777777" w:rsidR="0002061F" w:rsidRDefault="0002061F" w:rsidP="009A7CF2">
            <w:pPr>
              <w:pStyle w:val="ListParagraph"/>
              <w:spacing w:before="60"/>
              <w:ind w:left="0"/>
              <w:contextualSpacing w:val="0"/>
              <w:rPr>
                <w:ins w:id="1299" w:author="admin" w:date="2023-04-27T22:14:00Z"/>
                <w:rFonts w:ascii="Times New Roman" w:hAnsi="Times New Roman"/>
                <w:sz w:val="26"/>
                <w:szCs w:val="26"/>
              </w:rPr>
            </w:pPr>
          </w:p>
        </w:tc>
      </w:tr>
      <w:tr w:rsidR="0002061F" w14:paraId="58E26251" w14:textId="77777777" w:rsidTr="004506A9">
        <w:trPr>
          <w:ins w:id="1300" w:author="admin" w:date="2023-04-27T22:14:00Z"/>
        </w:trPr>
        <w:tc>
          <w:tcPr>
            <w:tcW w:w="986" w:type="dxa"/>
            <w:tcPrChange w:id="1301" w:author="Ngoc Le Van Truong" w:date="2023-04-28T09:55:00Z">
              <w:tcPr>
                <w:tcW w:w="621" w:type="dxa"/>
              </w:tcPr>
            </w:tcPrChange>
          </w:tcPr>
          <w:p w14:paraId="5985EC21" w14:textId="77777777" w:rsidR="0002061F" w:rsidRDefault="0002061F" w:rsidP="0002061F">
            <w:pPr>
              <w:pStyle w:val="ListParagraph"/>
              <w:numPr>
                <w:ilvl w:val="0"/>
                <w:numId w:val="47"/>
              </w:numPr>
              <w:spacing w:before="60"/>
              <w:contextualSpacing w:val="0"/>
              <w:rPr>
                <w:ins w:id="1302" w:author="admin" w:date="2023-04-27T22:14:00Z"/>
                <w:rFonts w:ascii="Times New Roman" w:hAnsi="Times New Roman"/>
                <w:sz w:val="26"/>
                <w:szCs w:val="26"/>
              </w:rPr>
            </w:pPr>
          </w:p>
        </w:tc>
        <w:tc>
          <w:tcPr>
            <w:tcW w:w="5944" w:type="dxa"/>
            <w:tcPrChange w:id="1303" w:author="Ngoc Le Van Truong" w:date="2023-04-28T09:55:00Z">
              <w:tcPr>
                <w:tcW w:w="5670" w:type="dxa"/>
              </w:tcPr>
            </w:tcPrChange>
          </w:tcPr>
          <w:p w14:paraId="01C0A4E7" w14:textId="77777777" w:rsidR="0002061F" w:rsidRDefault="0002061F" w:rsidP="009A7CF2">
            <w:pPr>
              <w:pStyle w:val="ListParagraph"/>
              <w:spacing w:before="60"/>
              <w:ind w:left="0"/>
              <w:contextualSpacing w:val="0"/>
              <w:rPr>
                <w:ins w:id="1304" w:author="admin" w:date="2023-04-27T22:14:00Z"/>
                <w:rFonts w:ascii="Times New Roman" w:hAnsi="Times New Roman"/>
                <w:sz w:val="26"/>
                <w:szCs w:val="26"/>
              </w:rPr>
            </w:pPr>
            <w:ins w:id="1305" w:author="admin" w:date="2023-04-27T22:14: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nâng cao</w:t>
              </w:r>
            </w:ins>
          </w:p>
        </w:tc>
        <w:tc>
          <w:tcPr>
            <w:tcW w:w="990" w:type="dxa"/>
            <w:tcPrChange w:id="1306" w:author="Ngoc Le Van Truong" w:date="2023-04-28T09:55:00Z">
              <w:tcPr>
                <w:tcW w:w="924" w:type="dxa"/>
              </w:tcPr>
            </w:tcPrChange>
          </w:tcPr>
          <w:p w14:paraId="5682EF82" w14:textId="77777777" w:rsidR="0002061F" w:rsidRDefault="0002061F" w:rsidP="009A7CF2">
            <w:pPr>
              <w:pStyle w:val="ListParagraph"/>
              <w:spacing w:before="60"/>
              <w:ind w:left="0"/>
              <w:contextualSpacing w:val="0"/>
              <w:rPr>
                <w:ins w:id="1307" w:author="admin" w:date="2023-04-27T22:14:00Z"/>
                <w:rFonts w:ascii="Times New Roman" w:hAnsi="Times New Roman"/>
                <w:sz w:val="26"/>
                <w:szCs w:val="26"/>
              </w:rPr>
            </w:pPr>
          </w:p>
        </w:tc>
        <w:tc>
          <w:tcPr>
            <w:tcW w:w="540" w:type="dxa"/>
            <w:tcPrChange w:id="1308" w:author="Ngoc Le Van Truong" w:date="2023-04-28T09:55:00Z">
              <w:tcPr>
                <w:tcW w:w="700" w:type="dxa"/>
              </w:tcPr>
            </w:tcPrChange>
          </w:tcPr>
          <w:p w14:paraId="782B33E7" w14:textId="77777777" w:rsidR="0002061F" w:rsidRDefault="0002061F" w:rsidP="009A7CF2">
            <w:pPr>
              <w:pStyle w:val="ListParagraph"/>
              <w:spacing w:before="60"/>
              <w:ind w:left="0"/>
              <w:contextualSpacing w:val="0"/>
              <w:rPr>
                <w:ins w:id="1309" w:author="admin" w:date="2023-04-27T22:14:00Z"/>
                <w:rFonts w:ascii="Times New Roman" w:hAnsi="Times New Roman"/>
                <w:sz w:val="26"/>
                <w:szCs w:val="26"/>
              </w:rPr>
            </w:pPr>
          </w:p>
        </w:tc>
        <w:tc>
          <w:tcPr>
            <w:tcW w:w="1350" w:type="dxa"/>
            <w:tcPrChange w:id="1310" w:author="Ngoc Le Van Truong" w:date="2023-04-28T09:55:00Z">
              <w:tcPr>
                <w:tcW w:w="1260" w:type="dxa"/>
              </w:tcPr>
            </w:tcPrChange>
          </w:tcPr>
          <w:p w14:paraId="2C73286B" w14:textId="77777777" w:rsidR="0002061F" w:rsidRDefault="0002061F" w:rsidP="009A7CF2">
            <w:pPr>
              <w:pStyle w:val="ListParagraph"/>
              <w:spacing w:before="60"/>
              <w:ind w:left="0"/>
              <w:contextualSpacing w:val="0"/>
              <w:rPr>
                <w:ins w:id="1311" w:author="admin" w:date="2023-04-27T22:14:00Z"/>
                <w:rFonts w:ascii="Times New Roman" w:hAnsi="Times New Roman"/>
                <w:sz w:val="26"/>
                <w:szCs w:val="26"/>
              </w:rPr>
            </w:pPr>
          </w:p>
        </w:tc>
      </w:tr>
      <w:tr w:rsidR="0002061F" w14:paraId="73699E6C" w14:textId="77777777" w:rsidTr="004506A9">
        <w:trPr>
          <w:ins w:id="1312" w:author="admin" w:date="2023-04-27T22:14:00Z"/>
        </w:trPr>
        <w:tc>
          <w:tcPr>
            <w:tcW w:w="986" w:type="dxa"/>
            <w:tcPrChange w:id="1313" w:author="Ngoc Le Van Truong" w:date="2023-04-28T09:55:00Z">
              <w:tcPr>
                <w:tcW w:w="621" w:type="dxa"/>
              </w:tcPr>
            </w:tcPrChange>
          </w:tcPr>
          <w:p w14:paraId="7FE2A845" w14:textId="77777777" w:rsidR="0002061F" w:rsidRDefault="0002061F" w:rsidP="0002061F">
            <w:pPr>
              <w:pStyle w:val="ListParagraph"/>
              <w:numPr>
                <w:ilvl w:val="0"/>
                <w:numId w:val="47"/>
              </w:numPr>
              <w:spacing w:before="60"/>
              <w:contextualSpacing w:val="0"/>
              <w:rPr>
                <w:ins w:id="1314" w:author="admin" w:date="2023-04-27T22:14:00Z"/>
                <w:rFonts w:ascii="Times New Roman" w:hAnsi="Times New Roman"/>
                <w:sz w:val="26"/>
                <w:szCs w:val="26"/>
              </w:rPr>
            </w:pPr>
          </w:p>
        </w:tc>
        <w:tc>
          <w:tcPr>
            <w:tcW w:w="5944" w:type="dxa"/>
            <w:tcPrChange w:id="1315" w:author="Ngoc Le Van Truong" w:date="2023-04-28T09:55:00Z">
              <w:tcPr>
                <w:tcW w:w="5670" w:type="dxa"/>
              </w:tcPr>
            </w:tcPrChange>
          </w:tcPr>
          <w:p w14:paraId="355E6005" w14:textId="77777777" w:rsidR="0002061F" w:rsidRDefault="0002061F" w:rsidP="009A7CF2">
            <w:pPr>
              <w:pStyle w:val="ListParagraph"/>
              <w:spacing w:before="60"/>
              <w:ind w:left="0"/>
              <w:contextualSpacing w:val="0"/>
              <w:rPr>
                <w:ins w:id="1316" w:author="admin" w:date="2023-04-27T22:14:00Z"/>
                <w:rFonts w:ascii="Times New Roman" w:hAnsi="Times New Roman"/>
                <w:sz w:val="26"/>
                <w:szCs w:val="26"/>
              </w:rPr>
            </w:pPr>
            <w:ins w:id="1317" w:author="admin" w:date="2023-04-27T22:14:00Z">
              <w:r>
                <w:rPr>
                  <w:rFonts w:ascii="Times New Roman" w:hAnsi="Times New Roman"/>
                  <w:sz w:val="26"/>
                  <w:szCs w:val="26"/>
                </w:rPr>
                <w:t>Thông khí nhân tạo không xâm nhập</w:t>
              </w:r>
            </w:ins>
          </w:p>
        </w:tc>
        <w:tc>
          <w:tcPr>
            <w:tcW w:w="990" w:type="dxa"/>
            <w:tcPrChange w:id="1318" w:author="Ngoc Le Van Truong" w:date="2023-04-28T09:55:00Z">
              <w:tcPr>
                <w:tcW w:w="924" w:type="dxa"/>
              </w:tcPr>
            </w:tcPrChange>
          </w:tcPr>
          <w:p w14:paraId="00966A86" w14:textId="77777777" w:rsidR="0002061F" w:rsidRDefault="0002061F" w:rsidP="009A7CF2">
            <w:pPr>
              <w:pStyle w:val="ListParagraph"/>
              <w:spacing w:before="60"/>
              <w:ind w:left="0"/>
              <w:contextualSpacing w:val="0"/>
              <w:rPr>
                <w:ins w:id="1319" w:author="admin" w:date="2023-04-27T22:14:00Z"/>
                <w:rFonts w:ascii="Times New Roman" w:hAnsi="Times New Roman"/>
                <w:sz w:val="26"/>
                <w:szCs w:val="26"/>
              </w:rPr>
            </w:pPr>
          </w:p>
        </w:tc>
        <w:tc>
          <w:tcPr>
            <w:tcW w:w="540" w:type="dxa"/>
            <w:tcPrChange w:id="1320" w:author="Ngoc Le Van Truong" w:date="2023-04-28T09:55:00Z">
              <w:tcPr>
                <w:tcW w:w="700" w:type="dxa"/>
              </w:tcPr>
            </w:tcPrChange>
          </w:tcPr>
          <w:p w14:paraId="25814DD4" w14:textId="77777777" w:rsidR="0002061F" w:rsidRDefault="0002061F" w:rsidP="009A7CF2">
            <w:pPr>
              <w:pStyle w:val="ListParagraph"/>
              <w:spacing w:before="60"/>
              <w:ind w:left="0"/>
              <w:contextualSpacing w:val="0"/>
              <w:rPr>
                <w:ins w:id="1321" w:author="admin" w:date="2023-04-27T22:14:00Z"/>
                <w:rFonts w:ascii="Times New Roman" w:hAnsi="Times New Roman"/>
                <w:sz w:val="26"/>
                <w:szCs w:val="26"/>
              </w:rPr>
            </w:pPr>
          </w:p>
        </w:tc>
        <w:tc>
          <w:tcPr>
            <w:tcW w:w="1350" w:type="dxa"/>
            <w:tcPrChange w:id="1322" w:author="Ngoc Le Van Truong" w:date="2023-04-28T09:55:00Z">
              <w:tcPr>
                <w:tcW w:w="1260" w:type="dxa"/>
              </w:tcPr>
            </w:tcPrChange>
          </w:tcPr>
          <w:p w14:paraId="6C938BDD" w14:textId="77777777" w:rsidR="0002061F" w:rsidRDefault="0002061F" w:rsidP="009A7CF2">
            <w:pPr>
              <w:pStyle w:val="ListParagraph"/>
              <w:spacing w:before="60"/>
              <w:ind w:left="0"/>
              <w:contextualSpacing w:val="0"/>
              <w:rPr>
                <w:ins w:id="1323" w:author="admin" w:date="2023-04-27T22:14:00Z"/>
                <w:rFonts w:ascii="Times New Roman" w:hAnsi="Times New Roman"/>
                <w:sz w:val="26"/>
                <w:szCs w:val="26"/>
              </w:rPr>
            </w:pPr>
          </w:p>
        </w:tc>
      </w:tr>
      <w:tr w:rsidR="0002061F" w14:paraId="5C615435" w14:textId="77777777" w:rsidTr="004506A9">
        <w:trPr>
          <w:ins w:id="1324" w:author="admin" w:date="2023-04-27T22:14:00Z"/>
        </w:trPr>
        <w:tc>
          <w:tcPr>
            <w:tcW w:w="986" w:type="dxa"/>
            <w:tcPrChange w:id="1325" w:author="Ngoc Le Van Truong" w:date="2023-04-28T09:55:00Z">
              <w:tcPr>
                <w:tcW w:w="621" w:type="dxa"/>
              </w:tcPr>
            </w:tcPrChange>
          </w:tcPr>
          <w:p w14:paraId="35EF8481" w14:textId="77777777" w:rsidR="0002061F" w:rsidRDefault="0002061F" w:rsidP="0002061F">
            <w:pPr>
              <w:pStyle w:val="ListParagraph"/>
              <w:numPr>
                <w:ilvl w:val="0"/>
                <w:numId w:val="47"/>
              </w:numPr>
              <w:spacing w:before="60"/>
              <w:contextualSpacing w:val="0"/>
              <w:rPr>
                <w:ins w:id="1326" w:author="admin" w:date="2023-04-27T22:14:00Z"/>
                <w:rFonts w:ascii="Times New Roman" w:hAnsi="Times New Roman"/>
                <w:sz w:val="26"/>
                <w:szCs w:val="26"/>
              </w:rPr>
            </w:pPr>
          </w:p>
        </w:tc>
        <w:tc>
          <w:tcPr>
            <w:tcW w:w="5944" w:type="dxa"/>
            <w:tcPrChange w:id="1327" w:author="Ngoc Le Van Truong" w:date="2023-04-28T09:55:00Z">
              <w:tcPr>
                <w:tcW w:w="5670" w:type="dxa"/>
              </w:tcPr>
            </w:tcPrChange>
          </w:tcPr>
          <w:p w14:paraId="40BB18AA" w14:textId="77777777" w:rsidR="0002061F" w:rsidRDefault="0002061F" w:rsidP="009A7CF2">
            <w:pPr>
              <w:pStyle w:val="ListParagraph"/>
              <w:spacing w:before="60"/>
              <w:ind w:left="0"/>
              <w:contextualSpacing w:val="0"/>
              <w:rPr>
                <w:ins w:id="1328" w:author="admin" w:date="2023-04-27T22:14:00Z"/>
                <w:rFonts w:ascii="Times New Roman" w:hAnsi="Times New Roman"/>
                <w:sz w:val="26"/>
                <w:szCs w:val="26"/>
              </w:rPr>
            </w:pPr>
            <w:ins w:id="1329" w:author="admin" w:date="2023-04-27T22:14:00Z">
              <w:r>
                <w:rPr>
                  <w:rFonts w:ascii="Times New Roman" w:hAnsi="Times New Roman"/>
                  <w:sz w:val="26"/>
                  <w:szCs w:val="26"/>
                </w:rPr>
                <w:t>Thông khí nhân tạo xâm nhập</w:t>
              </w:r>
            </w:ins>
          </w:p>
        </w:tc>
        <w:tc>
          <w:tcPr>
            <w:tcW w:w="990" w:type="dxa"/>
            <w:tcPrChange w:id="1330" w:author="Ngoc Le Van Truong" w:date="2023-04-28T09:55:00Z">
              <w:tcPr>
                <w:tcW w:w="924" w:type="dxa"/>
              </w:tcPr>
            </w:tcPrChange>
          </w:tcPr>
          <w:p w14:paraId="64ADF664" w14:textId="77777777" w:rsidR="0002061F" w:rsidRDefault="0002061F" w:rsidP="009A7CF2">
            <w:pPr>
              <w:pStyle w:val="ListParagraph"/>
              <w:spacing w:before="60"/>
              <w:ind w:left="0"/>
              <w:contextualSpacing w:val="0"/>
              <w:rPr>
                <w:ins w:id="1331" w:author="admin" w:date="2023-04-27T22:14:00Z"/>
                <w:rFonts w:ascii="Times New Roman" w:hAnsi="Times New Roman"/>
                <w:sz w:val="26"/>
                <w:szCs w:val="26"/>
              </w:rPr>
            </w:pPr>
          </w:p>
        </w:tc>
        <w:tc>
          <w:tcPr>
            <w:tcW w:w="540" w:type="dxa"/>
            <w:tcPrChange w:id="1332" w:author="Ngoc Le Van Truong" w:date="2023-04-28T09:55:00Z">
              <w:tcPr>
                <w:tcW w:w="700" w:type="dxa"/>
              </w:tcPr>
            </w:tcPrChange>
          </w:tcPr>
          <w:p w14:paraId="00D242DB" w14:textId="77777777" w:rsidR="0002061F" w:rsidRDefault="0002061F" w:rsidP="009A7CF2">
            <w:pPr>
              <w:pStyle w:val="ListParagraph"/>
              <w:spacing w:before="60"/>
              <w:ind w:left="0"/>
              <w:contextualSpacing w:val="0"/>
              <w:rPr>
                <w:ins w:id="1333" w:author="admin" w:date="2023-04-27T22:14:00Z"/>
                <w:rFonts w:ascii="Times New Roman" w:hAnsi="Times New Roman"/>
                <w:sz w:val="26"/>
                <w:szCs w:val="26"/>
              </w:rPr>
            </w:pPr>
          </w:p>
        </w:tc>
        <w:tc>
          <w:tcPr>
            <w:tcW w:w="1350" w:type="dxa"/>
            <w:tcPrChange w:id="1334" w:author="Ngoc Le Van Truong" w:date="2023-04-28T09:55:00Z">
              <w:tcPr>
                <w:tcW w:w="1260" w:type="dxa"/>
              </w:tcPr>
            </w:tcPrChange>
          </w:tcPr>
          <w:p w14:paraId="1D5B8DF3" w14:textId="77777777" w:rsidR="0002061F" w:rsidRDefault="0002061F" w:rsidP="009A7CF2">
            <w:pPr>
              <w:pStyle w:val="ListParagraph"/>
              <w:spacing w:before="60"/>
              <w:ind w:left="0"/>
              <w:contextualSpacing w:val="0"/>
              <w:rPr>
                <w:ins w:id="1335" w:author="admin" w:date="2023-04-27T22:14:00Z"/>
                <w:rFonts w:ascii="Times New Roman" w:hAnsi="Times New Roman"/>
                <w:sz w:val="26"/>
                <w:szCs w:val="26"/>
              </w:rPr>
            </w:pPr>
          </w:p>
        </w:tc>
      </w:tr>
      <w:tr w:rsidR="0002061F" w:rsidRPr="009A7CF2" w14:paraId="33557E4C" w14:textId="77777777" w:rsidTr="004506A9">
        <w:trPr>
          <w:ins w:id="1336" w:author="admin" w:date="2023-04-27T22:14:00Z"/>
        </w:trPr>
        <w:tc>
          <w:tcPr>
            <w:tcW w:w="986" w:type="dxa"/>
            <w:tcPrChange w:id="1337" w:author="Ngoc Le Van Truong" w:date="2023-04-28T09:55:00Z">
              <w:tcPr>
                <w:tcW w:w="621" w:type="dxa"/>
              </w:tcPr>
            </w:tcPrChange>
          </w:tcPr>
          <w:p w14:paraId="1CE84BB0" w14:textId="77777777" w:rsidR="0002061F" w:rsidRPr="009A7CF2" w:rsidRDefault="0002061F" w:rsidP="009A7CF2">
            <w:pPr>
              <w:pStyle w:val="ListParagraph"/>
              <w:spacing w:before="60"/>
              <w:ind w:left="0"/>
              <w:contextualSpacing w:val="0"/>
              <w:rPr>
                <w:ins w:id="1338" w:author="admin" w:date="2023-04-27T22:14:00Z"/>
                <w:rFonts w:ascii="Times New Roman" w:hAnsi="Times New Roman"/>
                <w:b/>
                <w:sz w:val="26"/>
                <w:szCs w:val="26"/>
              </w:rPr>
            </w:pPr>
          </w:p>
        </w:tc>
        <w:tc>
          <w:tcPr>
            <w:tcW w:w="5944" w:type="dxa"/>
            <w:tcPrChange w:id="1339" w:author="Ngoc Le Van Truong" w:date="2023-04-28T09:55:00Z">
              <w:tcPr>
                <w:tcW w:w="5670" w:type="dxa"/>
              </w:tcPr>
            </w:tcPrChange>
          </w:tcPr>
          <w:p w14:paraId="16AC533E" w14:textId="77777777" w:rsidR="0002061F" w:rsidRPr="009A7CF2" w:rsidRDefault="0002061F" w:rsidP="009A7CF2">
            <w:pPr>
              <w:pStyle w:val="ListParagraph"/>
              <w:spacing w:before="60"/>
              <w:ind w:left="0"/>
              <w:contextualSpacing w:val="0"/>
              <w:rPr>
                <w:ins w:id="1340" w:author="admin" w:date="2023-04-27T22:14:00Z"/>
                <w:rFonts w:ascii="Times New Roman" w:hAnsi="Times New Roman"/>
                <w:b/>
                <w:sz w:val="26"/>
                <w:szCs w:val="26"/>
              </w:rPr>
            </w:pPr>
            <w:ins w:id="1341" w:author="admin" w:date="2023-04-27T22:14:00Z">
              <w:r w:rsidRPr="009A7CF2">
                <w:rPr>
                  <w:rFonts w:ascii="Times New Roman" w:hAnsi="Times New Roman"/>
                  <w:b/>
                  <w:sz w:val="26"/>
                  <w:szCs w:val="26"/>
                </w:rPr>
                <w:t>Toàn thân</w:t>
              </w:r>
            </w:ins>
          </w:p>
        </w:tc>
        <w:tc>
          <w:tcPr>
            <w:tcW w:w="990" w:type="dxa"/>
            <w:tcPrChange w:id="1342" w:author="Ngoc Le Van Truong" w:date="2023-04-28T09:55:00Z">
              <w:tcPr>
                <w:tcW w:w="924" w:type="dxa"/>
              </w:tcPr>
            </w:tcPrChange>
          </w:tcPr>
          <w:p w14:paraId="6C021CC1" w14:textId="77777777" w:rsidR="0002061F" w:rsidRPr="009A7CF2" w:rsidRDefault="0002061F" w:rsidP="009A7CF2">
            <w:pPr>
              <w:pStyle w:val="ListParagraph"/>
              <w:spacing w:before="60"/>
              <w:ind w:left="0"/>
              <w:contextualSpacing w:val="0"/>
              <w:rPr>
                <w:ins w:id="1343" w:author="admin" w:date="2023-04-27T22:14:00Z"/>
                <w:rFonts w:ascii="Times New Roman" w:hAnsi="Times New Roman"/>
                <w:b/>
                <w:sz w:val="26"/>
                <w:szCs w:val="26"/>
              </w:rPr>
            </w:pPr>
          </w:p>
        </w:tc>
        <w:tc>
          <w:tcPr>
            <w:tcW w:w="540" w:type="dxa"/>
            <w:tcPrChange w:id="1344" w:author="Ngoc Le Van Truong" w:date="2023-04-28T09:55:00Z">
              <w:tcPr>
                <w:tcW w:w="700" w:type="dxa"/>
              </w:tcPr>
            </w:tcPrChange>
          </w:tcPr>
          <w:p w14:paraId="281610E6" w14:textId="77777777" w:rsidR="0002061F" w:rsidRPr="009A7CF2" w:rsidRDefault="0002061F" w:rsidP="009A7CF2">
            <w:pPr>
              <w:pStyle w:val="ListParagraph"/>
              <w:spacing w:before="60"/>
              <w:ind w:left="0"/>
              <w:contextualSpacing w:val="0"/>
              <w:rPr>
                <w:ins w:id="1345" w:author="admin" w:date="2023-04-27T22:14:00Z"/>
                <w:rFonts w:ascii="Times New Roman" w:hAnsi="Times New Roman"/>
                <w:b/>
                <w:sz w:val="26"/>
                <w:szCs w:val="26"/>
              </w:rPr>
            </w:pPr>
          </w:p>
        </w:tc>
        <w:tc>
          <w:tcPr>
            <w:tcW w:w="1350" w:type="dxa"/>
            <w:tcPrChange w:id="1346" w:author="Ngoc Le Van Truong" w:date="2023-04-28T09:55:00Z">
              <w:tcPr>
                <w:tcW w:w="1260" w:type="dxa"/>
              </w:tcPr>
            </w:tcPrChange>
          </w:tcPr>
          <w:p w14:paraId="719319E6" w14:textId="77777777" w:rsidR="0002061F" w:rsidRPr="009A7CF2" w:rsidRDefault="0002061F" w:rsidP="009A7CF2">
            <w:pPr>
              <w:pStyle w:val="ListParagraph"/>
              <w:spacing w:before="60"/>
              <w:ind w:left="0"/>
              <w:contextualSpacing w:val="0"/>
              <w:rPr>
                <w:ins w:id="1347" w:author="admin" w:date="2023-04-27T22:14:00Z"/>
                <w:rFonts w:ascii="Times New Roman" w:hAnsi="Times New Roman"/>
                <w:b/>
                <w:sz w:val="26"/>
                <w:szCs w:val="26"/>
              </w:rPr>
            </w:pPr>
          </w:p>
        </w:tc>
      </w:tr>
      <w:tr w:rsidR="0002061F" w14:paraId="255C197E" w14:textId="77777777" w:rsidTr="004506A9">
        <w:trPr>
          <w:ins w:id="1348" w:author="admin" w:date="2023-04-27T22:14:00Z"/>
        </w:trPr>
        <w:tc>
          <w:tcPr>
            <w:tcW w:w="986" w:type="dxa"/>
            <w:tcPrChange w:id="1349" w:author="Ngoc Le Van Truong" w:date="2023-04-28T09:55:00Z">
              <w:tcPr>
                <w:tcW w:w="621" w:type="dxa"/>
              </w:tcPr>
            </w:tcPrChange>
          </w:tcPr>
          <w:p w14:paraId="71DAF941" w14:textId="77777777" w:rsidR="0002061F" w:rsidRDefault="0002061F" w:rsidP="0002061F">
            <w:pPr>
              <w:pStyle w:val="ListParagraph"/>
              <w:numPr>
                <w:ilvl w:val="0"/>
                <w:numId w:val="47"/>
              </w:numPr>
              <w:spacing w:before="60"/>
              <w:contextualSpacing w:val="0"/>
              <w:rPr>
                <w:ins w:id="1350" w:author="admin" w:date="2023-04-27T22:14:00Z"/>
                <w:rFonts w:ascii="Times New Roman" w:hAnsi="Times New Roman"/>
                <w:sz w:val="26"/>
                <w:szCs w:val="26"/>
              </w:rPr>
            </w:pPr>
          </w:p>
        </w:tc>
        <w:tc>
          <w:tcPr>
            <w:tcW w:w="5944" w:type="dxa"/>
            <w:vAlign w:val="center"/>
            <w:tcPrChange w:id="1351" w:author="Ngoc Le Van Truong" w:date="2023-04-28T09:55:00Z">
              <w:tcPr>
                <w:tcW w:w="5670" w:type="dxa"/>
                <w:vAlign w:val="center"/>
              </w:tcPr>
            </w:tcPrChange>
          </w:tcPr>
          <w:p w14:paraId="78993609" w14:textId="77777777" w:rsidR="0002061F" w:rsidRDefault="0002061F" w:rsidP="009A7CF2">
            <w:pPr>
              <w:pStyle w:val="ListParagraph"/>
              <w:spacing w:before="60"/>
              <w:ind w:left="0"/>
              <w:contextualSpacing w:val="0"/>
              <w:rPr>
                <w:ins w:id="1352" w:author="admin" w:date="2023-04-27T22:14:00Z"/>
                <w:rFonts w:ascii="Times New Roman" w:hAnsi="Times New Roman"/>
                <w:sz w:val="26"/>
                <w:szCs w:val="26"/>
              </w:rPr>
            </w:pPr>
            <w:ins w:id="1353" w:author="admin" w:date="2023-04-27T22:14:00Z">
              <w:r w:rsidRPr="00EE137B">
                <w:t>Ga rô hoặc b</w:t>
              </w:r>
              <w:r w:rsidRPr="00EE137B">
                <w:rPr>
                  <w:rFonts w:hint="eastAsia"/>
                </w:rPr>
                <w:t>ă</w:t>
              </w:r>
              <w:r w:rsidRPr="00EE137B">
                <w:t>ng ép cầm máu</w:t>
              </w:r>
            </w:ins>
          </w:p>
        </w:tc>
        <w:tc>
          <w:tcPr>
            <w:tcW w:w="990" w:type="dxa"/>
            <w:tcPrChange w:id="1354" w:author="Ngoc Le Van Truong" w:date="2023-04-28T09:55:00Z">
              <w:tcPr>
                <w:tcW w:w="924" w:type="dxa"/>
              </w:tcPr>
            </w:tcPrChange>
          </w:tcPr>
          <w:p w14:paraId="28BAE830" w14:textId="77777777" w:rsidR="0002061F" w:rsidRDefault="0002061F" w:rsidP="009A7CF2">
            <w:pPr>
              <w:pStyle w:val="ListParagraph"/>
              <w:spacing w:before="60"/>
              <w:ind w:left="0"/>
              <w:contextualSpacing w:val="0"/>
              <w:rPr>
                <w:ins w:id="1355" w:author="admin" w:date="2023-04-27T22:14:00Z"/>
                <w:rFonts w:ascii="Times New Roman" w:hAnsi="Times New Roman"/>
                <w:sz w:val="26"/>
                <w:szCs w:val="26"/>
              </w:rPr>
            </w:pPr>
          </w:p>
        </w:tc>
        <w:tc>
          <w:tcPr>
            <w:tcW w:w="540" w:type="dxa"/>
            <w:tcPrChange w:id="1356" w:author="Ngoc Le Van Truong" w:date="2023-04-28T09:55:00Z">
              <w:tcPr>
                <w:tcW w:w="700" w:type="dxa"/>
              </w:tcPr>
            </w:tcPrChange>
          </w:tcPr>
          <w:p w14:paraId="256A4917" w14:textId="77777777" w:rsidR="0002061F" w:rsidRDefault="0002061F" w:rsidP="009A7CF2">
            <w:pPr>
              <w:pStyle w:val="ListParagraph"/>
              <w:spacing w:before="60"/>
              <w:ind w:left="0"/>
              <w:contextualSpacing w:val="0"/>
              <w:rPr>
                <w:ins w:id="1357" w:author="admin" w:date="2023-04-27T22:14:00Z"/>
                <w:rFonts w:ascii="Times New Roman" w:hAnsi="Times New Roman"/>
                <w:sz w:val="26"/>
                <w:szCs w:val="26"/>
              </w:rPr>
            </w:pPr>
          </w:p>
        </w:tc>
        <w:tc>
          <w:tcPr>
            <w:tcW w:w="1350" w:type="dxa"/>
            <w:tcPrChange w:id="1358" w:author="Ngoc Le Van Truong" w:date="2023-04-28T09:55:00Z">
              <w:tcPr>
                <w:tcW w:w="1260" w:type="dxa"/>
              </w:tcPr>
            </w:tcPrChange>
          </w:tcPr>
          <w:p w14:paraId="7982AE0D" w14:textId="77777777" w:rsidR="0002061F" w:rsidRDefault="0002061F" w:rsidP="009A7CF2">
            <w:pPr>
              <w:pStyle w:val="ListParagraph"/>
              <w:spacing w:before="60"/>
              <w:ind w:left="0"/>
              <w:contextualSpacing w:val="0"/>
              <w:rPr>
                <w:ins w:id="1359" w:author="admin" w:date="2023-04-27T22:14:00Z"/>
                <w:rFonts w:ascii="Times New Roman" w:hAnsi="Times New Roman"/>
                <w:sz w:val="26"/>
                <w:szCs w:val="26"/>
              </w:rPr>
            </w:pPr>
          </w:p>
        </w:tc>
      </w:tr>
      <w:tr w:rsidR="0002061F" w14:paraId="0FE83A7B" w14:textId="77777777" w:rsidTr="004506A9">
        <w:trPr>
          <w:ins w:id="1360" w:author="admin" w:date="2023-04-27T22:14:00Z"/>
        </w:trPr>
        <w:tc>
          <w:tcPr>
            <w:tcW w:w="986" w:type="dxa"/>
            <w:tcPrChange w:id="1361" w:author="Ngoc Le Van Truong" w:date="2023-04-28T09:55:00Z">
              <w:tcPr>
                <w:tcW w:w="621" w:type="dxa"/>
              </w:tcPr>
            </w:tcPrChange>
          </w:tcPr>
          <w:p w14:paraId="594AB87C" w14:textId="77777777" w:rsidR="0002061F" w:rsidRDefault="0002061F" w:rsidP="0002061F">
            <w:pPr>
              <w:pStyle w:val="ListParagraph"/>
              <w:numPr>
                <w:ilvl w:val="0"/>
                <w:numId w:val="47"/>
              </w:numPr>
              <w:spacing w:before="60"/>
              <w:contextualSpacing w:val="0"/>
              <w:rPr>
                <w:ins w:id="1362" w:author="admin" w:date="2023-04-27T22:14:00Z"/>
                <w:rFonts w:ascii="Times New Roman" w:hAnsi="Times New Roman"/>
                <w:sz w:val="26"/>
                <w:szCs w:val="26"/>
              </w:rPr>
            </w:pPr>
          </w:p>
        </w:tc>
        <w:tc>
          <w:tcPr>
            <w:tcW w:w="5944" w:type="dxa"/>
            <w:vAlign w:val="center"/>
            <w:tcPrChange w:id="1363" w:author="Ngoc Le Van Truong" w:date="2023-04-28T09:55:00Z">
              <w:tcPr>
                <w:tcW w:w="5670" w:type="dxa"/>
                <w:vAlign w:val="center"/>
              </w:tcPr>
            </w:tcPrChange>
          </w:tcPr>
          <w:p w14:paraId="2294525A" w14:textId="77777777" w:rsidR="0002061F" w:rsidRDefault="0002061F" w:rsidP="009A7CF2">
            <w:pPr>
              <w:pStyle w:val="ListParagraph"/>
              <w:spacing w:before="60"/>
              <w:ind w:left="0"/>
              <w:contextualSpacing w:val="0"/>
              <w:rPr>
                <w:ins w:id="1364" w:author="admin" w:date="2023-04-27T22:14:00Z"/>
                <w:rFonts w:ascii="Times New Roman" w:hAnsi="Times New Roman"/>
                <w:sz w:val="26"/>
                <w:szCs w:val="26"/>
              </w:rPr>
            </w:pPr>
            <w:ins w:id="1365" w:author="admin" w:date="2023-04-27T22:14:00Z">
              <w:r w:rsidRPr="00EE137B">
                <w:t>B</w:t>
              </w:r>
              <w:r w:rsidRPr="00EE137B">
                <w:rPr>
                  <w:rFonts w:hint="eastAsia"/>
                </w:rPr>
                <w:t>ă</w:t>
              </w:r>
              <w:r w:rsidRPr="00EE137B">
                <w:t>ng bó vết th</w:t>
              </w:r>
              <w:r w:rsidRPr="00EE137B">
                <w:rPr>
                  <w:rFonts w:hint="eastAsia"/>
                </w:rPr>
                <w:t>ươ</w:t>
              </w:r>
              <w:r w:rsidRPr="00EE137B">
                <w:t>ng</w:t>
              </w:r>
            </w:ins>
          </w:p>
        </w:tc>
        <w:tc>
          <w:tcPr>
            <w:tcW w:w="990" w:type="dxa"/>
            <w:tcPrChange w:id="1366" w:author="Ngoc Le Van Truong" w:date="2023-04-28T09:55:00Z">
              <w:tcPr>
                <w:tcW w:w="924" w:type="dxa"/>
              </w:tcPr>
            </w:tcPrChange>
          </w:tcPr>
          <w:p w14:paraId="2F28105A" w14:textId="77777777" w:rsidR="0002061F" w:rsidRDefault="0002061F" w:rsidP="009A7CF2">
            <w:pPr>
              <w:pStyle w:val="ListParagraph"/>
              <w:spacing w:before="60"/>
              <w:ind w:left="0"/>
              <w:contextualSpacing w:val="0"/>
              <w:rPr>
                <w:ins w:id="1367" w:author="admin" w:date="2023-04-27T22:14:00Z"/>
                <w:rFonts w:ascii="Times New Roman" w:hAnsi="Times New Roman"/>
                <w:sz w:val="26"/>
                <w:szCs w:val="26"/>
              </w:rPr>
            </w:pPr>
          </w:p>
        </w:tc>
        <w:tc>
          <w:tcPr>
            <w:tcW w:w="540" w:type="dxa"/>
            <w:tcPrChange w:id="1368" w:author="Ngoc Le Van Truong" w:date="2023-04-28T09:55:00Z">
              <w:tcPr>
                <w:tcW w:w="700" w:type="dxa"/>
              </w:tcPr>
            </w:tcPrChange>
          </w:tcPr>
          <w:p w14:paraId="2F081561" w14:textId="77777777" w:rsidR="0002061F" w:rsidRDefault="0002061F" w:rsidP="009A7CF2">
            <w:pPr>
              <w:pStyle w:val="ListParagraph"/>
              <w:spacing w:before="60"/>
              <w:ind w:left="0"/>
              <w:contextualSpacing w:val="0"/>
              <w:rPr>
                <w:ins w:id="1369" w:author="admin" w:date="2023-04-27T22:14:00Z"/>
                <w:rFonts w:ascii="Times New Roman" w:hAnsi="Times New Roman"/>
                <w:sz w:val="26"/>
                <w:szCs w:val="26"/>
              </w:rPr>
            </w:pPr>
          </w:p>
        </w:tc>
        <w:tc>
          <w:tcPr>
            <w:tcW w:w="1350" w:type="dxa"/>
            <w:tcPrChange w:id="1370" w:author="Ngoc Le Van Truong" w:date="2023-04-28T09:55:00Z">
              <w:tcPr>
                <w:tcW w:w="1260" w:type="dxa"/>
              </w:tcPr>
            </w:tcPrChange>
          </w:tcPr>
          <w:p w14:paraId="6428E50E" w14:textId="77777777" w:rsidR="0002061F" w:rsidRDefault="0002061F" w:rsidP="009A7CF2">
            <w:pPr>
              <w:pStyle w:val="ListParagraph"/>
              <w:spacing w:before="60"/>
              <w:ind w:left="0"/>
              <w:contextualSpacing w:val="0"/>
              <w:rPr>
                <w:ins w:id="1371" w:author="admin" w:date="2023-04-27T22:14:00Z"/>
                <w:rFonts w:ascii="Times New Roman" w:hAnsi="Times New Roman"/>
                <w:sz w:val="26"/>
                <w:szCs w:val="26"/>
              </w:rPr>
            </w:pPr>
          </w:p>
        </w:tc>
      </w:tr>
      <w:tr w:rsidR="0002061F" w14:paraId="143608F6" w14:textId="77777777" w:rsidTr="004506A9">
        <w:trPr>
          <w:ins w:id="1372" w:author="admin" w:date="2023-04-27T22:14:00Z"/>
        </w:trPr>
        <w:tc>
          <w:tcPr>
            <w:tcW w:w="986" w:type="dxa"/>
            <w:tcPrChange w:id="1373" w:author="Ngoc Le Van Truong" w:date="2023-04-28T09:55:00Z">
              <w:tcPr>
                <w:tcW w:w="621" w:type="dxa"/>
              </w:tcPr>
            </w:tcPrChange>
          </w:tcPr>
          <w:p w14:paraId="5B1845D7" w14:textId="77777777" w:rsidR="0002061F" w:rsidRDefault="0002061F" w:rsidP="0002061F">
            <w:pPr>
              <w:pStyle w:val="ListParagraph"/>
              <w:numPr>
                <w:ilvl w:val="0"/>
                <w:numId w:val="47"/>
              </w:numPr>
              <w:spacing w:before="60"/>
              <w:contextualSpacing w:val="0"/>
              <w:rPr>
                <w:ins w:id="1374" w:author="admin" w:date="2023-04-27T22:14:00Z"/>
                <w:rFonts w:ascii="Times New Roman" w:hAnsi="Times New Roman"/>
                <w:sz w:val="26"/>
                <w:szCs w:val="26"/>
              </w:rPr>
            </w:pPr>
          </w:p>
        </w:tc>
        <w:tc>
          <w:tcPr>
            <w:tcW w:w="5944" w:type="dxa"/>
            <w:vAlign w:val="center"/>
            <w:tcPrChange w:id="1375" w:author="Ngoc Le Van Truong" w:date="2023-04-28T09:55:00Z">
              <w:tcPr>
                <w:tcW w:w="5670" w:type="dxa"/>
                <w:vAlign w:val="center"/>
              </w:tcPr>
            </w:tcPrChange>
          </w:tcPr>
          <w:p w14:paraId="4D3C3C0C" w14:textId="77777777" w:rsidR="0002061F" w:rsidRDefault="0002061F" w:rsidP="009A7CF2">
            <w:pPr>
              <w:pStyle w:val="ListParagraph"/>
              <w:spacing w:before="60"/>
              <w:ind w:left="0"/>
              <w:contextualSpacing w:val="0"/>
              <w:rPr>
                <w:ins w:id="1376" w:author="admin" w:date="2023-04-27T22:14:00Z"/>
                <w:rFonts w:ascii="Times New Roman" w:hAnsi="Times New Roman"/>
                <w:sz w:val="26"/>
                <w:szCs w:val="26"/>
              </w:rPr>
            </w:pPr>
            <w:ins w:id="1377" w:author="admin" w:date="2023-04-27T22:14:00Z">
              <w:r w:rsidRPr="00EE137B">
                <w:t xml:space="preserve">Cố </w:t>
              </w:r>
              <w:r w:rsidRPr="00EE137B">
                <w:rPr>
                  <w:rFonts w:hint="eastAsia"/>
                </w:rPr>
                <w:t>đ</w:t>
              </w:r>
              <w:r w:rsidRPr="00EE137B">
                <w:t>ịnh tạm thời ng</w:t>
              </w:r>
              <w:r w:rsidRPr="00EE137B">
                <w:rPr>
                  <w:rFonts w:hint="eastAsia"/>
                </w:rPr>
                <w:t>ư</w:t>
              </w:r>
              <w:r w:rsidRPr="00EE137B">
                <w:t>ời bệnh gãy x</w:t>
              </w:r>
              <w:r w:rsidRPr="00EE137B">
                <w:rPr>
                  <w:rFonts w:hint="eastAsia"/>
                </w:rPr>
                <w:t>ươ</w:t>
              </w:r>
              <w:r w:rsidRPr="00EE137B">
                <w:t>ng</w:t>
              </w:r>
            </w:ins>
          </w:p>
        </w:tc>
        <w:tc>
          <w:tcPr>
            <w:tcW w:w="990" w:type="dxa"/>
            <w:tcPrChange w:id="1378" w:author="Ngoc Le Van Truong" w:date="2023-04-28T09:55:00Z">
              <w:tcPr>
                <w:tcW w:w="924" w:type="dxa"/>
              </w:tcPr>
            </w:tcPrChange>
          </w:tcPr>
          <w:p w14:paraId="1AD86444" w14:textId="77777777" w:rsidR="0002061F" w:rsidRDefault="0002061F" w:rsidP="009A7CF2">
            <w:pPr>
              <w:pStyle w:val="ListParagraph"/>
              <w:spacing w:before="60"/>
              <w:ind w:left="0"/>
              <w:contextualSpacing w:val="0"/>
              <w:rPr>
                <w:ins w:id="1379" w:author="admin" w:date="2023-04-27T22:14:00Z"/>
                <w:rFonts w:ascii="Times New Roman" w:hAnsi="Times New Roman"/>
                <w:sz w:val="26"/>
                <w:szCs w:val="26"/>
              </w:rPr>
            </w:pPr>
          </w:p>
        </w:tc>
        <w:tc>
          <w:tcPr>
            <w:tcW w:w="540" w:type="dxa"/>
            <w:tcPrChange w:id="1380" w:author="Ngoc Le Van Truong" w:date="2023-04-28T09:55:00Z">
              <w:tcPr>
                <w:tcW w:w="700" w:type="dxa"/>
              </w:tcPr>
            </w:tcPrChange>
          </w:tcPr>
          <w:p w14:paraId="7A8B3840" w14:textId="77777777" w:rsidR="0002061F" w:rsidRDefault="0002061F" w:rsidP="009A7CF2">
            <w:pPr>
              <w:pStyle w:val="ListParagraph"/>
              <w:spacing w:before="60"/>
              <w:ind w:left="0"/>
              <w:contextualSpacing w:val="0"/>
              <w:rPr>
                <w:ins w:id="1381" w:author="admin" w:date="2023-04-27T22:14:00Z"/>
                <w:rFonts w:ascii="Times New Roman" w:hAnsi="Times New Roman"/>
                <w:sz w:val="26"/>
                <w:szCs w:val="26"/>
              </w:rPr>
            </w:pPr>
          </w:p>
        </w:tc>
        <w:tc>
          <w:tcPr>
            <w:tcW w:w="1350" w:type="dxa"/>
            <w:tcPrChange w:id="1382" w:author="Ngoc Le Van Truong" w:date="2023-04-28T09:55:00Z">
              <w:tcPr>
                <w:tcW w:w="1260" w:type="dxa"/>
              </w:tcPr>
            </w:tcPrChange>
          </w:tcPr>
          <w:p w14:paraId="49F9EE41" w14:textId="77777777" w:rsidR="0002061F" w:rsidRDefault="0002061F" w:rsidP="009A7CF2">
            <w:pPr>
              <w:pStyle w:val="ListParagraph"/>
              <w:spacing w:before="60"/>
              <w:ind w:left="0"/>
              <w:contextualSpacing w:val="0"/>
              <w:rPr>
                <w:ins w:id="1383" w:author="admin" w:date="2023-04-27T22:14:00Z"/>
                <w:rFonts w:ascii="Times New Roman" w:hAnsi="Times New Roman"/>
                <w:sz w:val="26"/>
                <w:szCs w:val="26"/>
              </w:rPr>
            </w:pPr>
          </w:p>
        </w:tc>
      </w:tr>
      <w:tr w:rsidR="0002061F" w14:paraId="27BBDF83" w14:textId="77777777" w:rsidTr="004506A9">
        <w:trPr>
          <w:ins w:id="1384" w:author="admin" w:date="2023-04-27T22:14:00Z"/>
        </w:trPr>
        <w:tc>
          <w:tcPr>
            <w:tcW w:w="986" w:type="dxa"/>
            <w:tcPrChange w:id="1385" w:author="Ngoc Le Van Truong" w:date="2023-04-28T09:55:00Z">
              <w:tcPr>
                <w:tcW w:w="621" w:type="dxa"/>
              </w:tcPr>
            </w:tcPrChange>
          </w:tcPr>
          <w:p w14:paraId="78027492" w14:textId="77777777" w:rsidR="0002061F" w:rsidRDefault="0002061F" w:rsidP="0002061F">
            <w:pPr>
              <w:pStyle w:val="ListParagraph"/>
              <w:numPr>
                <w:ilvl w:val="0"/>
                <w:numId w:val="47"/>
              </w:numPr>
              <w:spacing w:before="60"/>
              <w:contextualSpacing w:val="0"/>
              <w:rPr>
                <w:ins w:id="1386" w:author="admin" w:date="2023-04-27T22:14:00Z"/>
                <w:rFonts w:ascii="Times New Roman" w:hAnsi="Times New Roman"/>
                <w:sz w:val="26"/>
                <w:szCs w:val="26"/>
              </w:rPr>
            </w:pPr>
          </w:p>
        </w:tc>
        <w:tc>
          <w:tcPr>
            <w:tcW w:w="5944" w:type="dxa"/>
            <w:vAlign w:val="center"/>
            <w:tcPrChange w:id="1387" w:author="Ngoc Le Van Truong" w:date="2023-04-28T09:55:00Z">
              <w:tcPr>
                <w:tcW w:w="5670" w:type="dxa"/>
                <w:vAlign w:val="center"/>
              </w:tcPr>
            </w:tcPrChange>
          </w:tcPr>
          <w:p w14:paraId="113EEF84" w14:textId="77777777" w:rsidR="0002061F" w:rsidRDefault="0002061F" w:rsidP="009A7CF2">
            <w:pPr>
              <w:pStyle w:val="ListParagraph"/>
              <w:spacing w:before="60"/>
              <w:ind w:left="0"/>
              <w:contextualSpacing w:val="0"/>
              <w:rPr>
                <w:ins w:id="1388" w:author="admin" w:date="2023-04-27T22:14:00Z"/>
                <w:rFonts w:ascii="Times New Roman" w:hAnsi="Times New Roman"/>
                <w:sz w:val="26"/>
                <w:szCs w:val="26"/>
              </w:rPr>
            </w:pPr>
            <w:ins w:id="1389" w:author="admin" w:date="2023-04-27T22:14:00Z">
              <w:r w:rsidRPr="00EE137B">
                <w:t xml:space="preserve">Cố </w:t>
              </w:r>
              <w:r w:rsidRPr="00EE137B">
                <w:rPr>
                  <w:rFonts w:hint="eastAsia"/>
                </w:rPr>
                <w:t>đ</w:t>
              </w:r>
              <w:r w:rsidRPr="00EE137B">
                <w:t>ịnh cột sống cổ bằng nẹp cứng</w:t>
              </w:r>
            </w:ins>
          </w:p>
        </w:tc>
        <w:tc>
          <w:tcPr>
            <w:tcW w:w="990" w:type="dxa"/>
            <w:tcPrChange w:id="1390" w:author="Ngoc Le Van Truong" w:date="2023-04-28T09:55:00Z">
              <w:tcPr>
                <w:tcW w:w="924" w:type="dxa"/>
              </w:tcPr>
            </w:tcPrChange>
          </w:tcPr>
          <w:p w14:paraId="367752C7" w14:textId="77777777" w:rsidR="0002061F" w:rsidRDefault="0002061F" w:rsidP="009A7CF2">
            <w:pPr>
              <w:pStyle w:val="ListParagraph"/>
              <w:spacing w:before="60"/>
              <w:ind w:left="0"/>
              <w:contextualSpacing w:val="0"/>
              <w:rPr>
                <w:ins w:id="1391" w:author="admin" w:date="2023-04-27T22:14:00Z"/>
                <w:rFonts w:ascii="Times New Roman" w:hAnsi="Times New Roman"/>
                <w:sz w:val="26"/>
                <w:szCs w:val="26"/>
              </w:rPr>
            </w:pPr>
          </w:p>
        </w:tc>
        <w:tc>
          <w:tcPr>
            <w:tcW w:w="540" w:type="dxa"/>
            <w:tcPrChange w:id="1392" w:author="Ngoc Le Van Truong" w:date="2023-04-28T09:55:00Z">
              <w:tcPr>
                <w:tcW w:w="700" w:type="dxa"/>
              </w:tcPr>
            </w:tcPrChange>
          </w:tcPr>
          <w:p w14:paraId="1AAF5C22" w14:textId="77777777" w:rsidR="0002061F" w:rsidRDefault="0002061F" w:rsidP="009A7CF2">
            <w:pPr>
              <w:pStyle w:val="ListParagraph"/>
              <w:spacing w:before="60"/>
              <w:ind w:left="0"/>
              <w:contextualSpacing w:val="0"/>
              <w:rPr>
                <w:ins w:id="1393" w:author="admin" w:date="2023-04-27T22:14:00Z"/>
                <w:rFonts w:ascii="Times New Roman" w:hAnsi="Times New Roman"/>
                <w:sz w:val="26"/>
                <w:szCs w:val="26"/>
              </w:rPr>
            </w:pPr>
          </w:p>
        </w:tc>
        <w:tc>
          <w:tcPr>
            <w:tcW w:w="1350" w:type="dxa"/>
            <w:tcPrChange w:id="1394" w:author="Ngoc Le Van Truong" w:date="2023-04-28T09:55:00Z">
              <w:tcPr>
                <w:tcW w:w="1260" w:type="dxa"/>
              </w:tcPr>
            </w:tcPrChange>
          </w:tcPr>
          <w:p w14:paraId="546E54E6" w14:textId="77777777" w:rsidR="0002061F" w:rsidRDefault="0002061F" w:rsidP="009A7CF2">
            <w:pPr>
              <w:pStyle w:val="ListParagraph"/>
              <w:spacing w:before="60"/>
              <w:ind w:left="0"/>
              <w:contextualSpacing w:val="0"/>
              <w:rPr>
                <w:ins w:id="1395" w:author="admin" w:date="2023-04-27T22:14:00Z"/>
                <w:rFonts w:ascii="Times New Roman" w:hAnsi="Times New Roman"/>
                <w:sz w:val="26"/>
                <w:szCs w:val="26"/>
              </w:rPr>
            </w:pPr>
          </w:p>
        </w:tc>
      </w:tr>
      <w:tr w:rsidR="0002061F" w14:paraId="6BF74408" w14:textId="77777777" w:rsidTr="004506A9">
        <w:trPr>
          <w:ins w:id="1396" w:author="admin" w:date="2023-04-27T22:14:00Z"/>
        </w:trPr>
        <w:tc>
          <w:tcPr>
            <w:tcW w:w="986" w:type="dxa"/>
            <w:tcPrChange w:id="1397" w:author="Ngoc Le Van Truong" w:date="2023-04-28T09:55:00Z">
              <w:tcPr>
                <w:tcW w:w="621" w:type="dxa"/>
              </w:tcPr>
            </w:tcPrChange>
          </w:tcPr>
          <w:p w14:paraId="6D7A63E7" w14:textId="77777777" w:rsidR="0002061F" w:rsidRDefault="0002061F" w:rsidP="0002061F">
            <w:pPr>
              <w:pStyle w:val="ListParagraph"/>
              <w:numPr>
                <w:ilvl w:val="0"/>
                <w:numId w:val="47"/>
              </w:numPr>
              <w:spacing w:before="60"/>
              <w:contextualSpacing w:val="0"/>
              <w:rPr>
                <w:ins w:id="1398" w:author="admin" w:date="2023-04-27T22:14:00Z"/>
                <w:rFonts w:ascii="Times New Roman" w:hAnsi="Times New Roman"/>
                <w:sz w:val="26"/>
                <w:szCs w:val="26"/>
              </w:rPr>
            </w:pPr>
          </w:p>
        </w:tc>
        <w:tc>
          <w:tcPr>
            <w:tcW w:w="5944" w:type="dxa"/>
            <w:vAlign w:val="center"/>
            <w:tcPrChange w:id="1399" w:author="Ngoc Le Van Truong" w:date="2023-04-28T09:55:00Z">
              <w:tcPr>
                <w:tcW w:w="5670" w:type="dxa"/>
                <w:vAlign w:val="center"/>
              </w:tcPr>
            </w:tcPrChange>
          </w:tcPr>
          <w:p w14:paraId="0B57816B" w14:textId="77777777" w:rsidR="0002061F" w:rsidRDefault="0002061F" w:rsidP="009A7CF2">
            <w:pPr>
              <w:pStyle w:val="ListParagraph"/>
              <w:spacing w:before="60"/>
              <w:ind w:left="0"/>
              <w:contextualSpacing w:val="0"/>
              <w:rPr>
                <w:ins w:id="1400" w:author="admin" w:date="2023-04-27T22:14:00Z"/>
                <w:rFonts w:ascii="Times New Roman" w:hAnsi="Times New Roman"/>
                <w:sz w:val="26"/>
                <w:szCs w:val="26"/>
              </w:rPr>
            </w:pPr>
            <w:ins w:id="1401" w:author="admin" w:date="2023-04-27T22:14:00Z">
              <w:r>
                <w:t>Vận chuyển người bệnh cấp cứu</w:t>
              </w:r>
            </w:ins>
          </w:p>
        </w:tc>
        <w:tc>
          <w:tcPr>
            <w:tcW w:w="990" w:type="dxa"/>
            <w:tcPrChange w:id="1402" w:author="Ngoc Le Van Truong" w:date="2023-04-28T09:55:00Z">
              <w:tcPr>
                <w:tcW w:w="924" w:type="dxa"/>
              </w:tcPr>
            </w:tcPrChange>
          </w:tcPr>
          <w:p w14:paraId="370C99F2" w14:textId="77777777" w:rsidR="0002061F" w:rsidRDefault="0002061F" w:rsidP="009A7CF2">
            <w:pPr>
              <w:pStyle w:val="ListParagraph"/>
              <w:spacing w:before="60"/>
              <w:ind w:left="0"/>
              <w:contextualSpacing w:val="0"/>
              <w:rPr>
                <w:ins w:id="1403" w:author="admin" w:date="2023-04-27T22:14:00Z"/>
                <w:rFonts w:ascii="Times New Roman" w:hAnsi="Times New Roman"/>
                <w:sz w:val="26"/>
                <w:szCs w:val="26"/>
              </w:rPr>
            </w:pPr>
          </w:p>
        </w:tc>
        <w:tc>
          <w:tcPr>
            <w:tcW w:w="540" w:type="dxa"/>
            <w:tcPrChange w:id="1404" w:author="Ngoc Le Van Truong" w:date="2023-04-28T09:55:00Z">
              <w:tcPr>
                <w:tcW w:w="700" w:type="dxa"/>
              </w:tcPr>
            </w:tcPrChange>
          </w:tcPr>
          <w:p w14:paraId="797ABBF7" w14:textId="77777777" w:rsidR="0002061F" w:rsidRDefault="0002061F" w:rsidP="009A7CF2">
            <w:pPr>
              <w:pStyle w:val="ListParagraph"/>
              <w:spacing w:before="60"/>
              <w:ind w:left="0"/>
              <w:contextualSpacing w:val="0"/>
              <w:rPr>
                <w:ins w:id="1405" w:author="admin" w:date="2023-04-27T22:14:00Z"/>
                <w:rFonts w:ascii="Times New Roman" w:hAnsi="Times New Roman"/>
                <w:sz w:val="26"/>
                <w:szCs w:val="26"/>
              </w:rPr>
            </w:pPr>
          </w:p>
        </w:tc>
        <w:tc>
          <w:tcPr>
            <w:tcW w:w="1350" w:type="dxa"/>
            <w:tcPrChange w:id="1406" w:author="Ngoc Le Van Truong" w:date="2023-04-28T09:55:00Z">
              <w:tcPr>
                <w:tcW w:w="1260" w:type="dxa"/>
              </w:tcPr>
            </w:tcPrChange>
          </w:tcPr>
          <w:p w14:paraId="7489F7E0" w14:textId="77777777" w:rsidR="0002061F" w:rsidRDefault="0002061F" w:rsidP="009A7CF2">
            <w:pPr>
              <w:pStyle w:val="ListParagraph"/>
              <w:spacing w:before="60"/>
              <w:ind w:left="0"/>
              <w:contextualSpacing w:val="0"/>
              <w:rPr>
                <w:ins w:id="1407" w:author="admin" w:date="2023-04-27T22:14:00Z"/>
                <w:rFonts w:ascii="Times New Roman" w:hAnsi="Times New Roman"/>
                <w:sz w:val="26"/>
                <w:szCs w:val="26"/>
              </w:rPr>
            </w:pPr>
          </w:p>
        </w:tc>
      </w:tr>
      <w:tr w:rsidR="0002061F" w14:paraId="5DDF4B84" w14:textId="77777777" w:rsidTr="004506A9">
        <w:trPr>
          <w:ins w:id="1408" w:author="admin" w:date="2023-04-27T22:14:00Z"/>
        </w:trPr>
        <w:tc>
          <w:tcPr>
            <w:tcW w:w="986" w:type="dxa"/>
            <w:tcPrChange w:id="1409" w:author="Ngoc Le Van Truong" w:date="2023-04-28T09:55:00Z">
              <w:tcPr>
                <w:tcW w:w="621" w:type="dxa"/>
              </w:tcPr>
            </w:tcPrChange>
          </w:tcPr>
          <w:p w14:paraId="07F9EA42" w14:textId="77777777" w:rsidR="0002061F" w:rsidRDefault="0002061F" w:rsidP="0002061F">
            <w:pPr>
              <w:pStyle w:val="ListParagraph"/>
              <w:numPr>
                <w:ilvl w:val="0"/>
                <w:numId w:val="47"/>
              </w:numPr>
              <w:spacing w:before="60"/>
              <w:contextualSpacing w:val="0"/>
              <w:rPr>
                <w:ins w:id="1410" w:author="admin" w:date="2023-04-27T22:14:00Z"/>
                <w:rFonts w:ascii="Times New Roman" w:hAnsi="Times New Roman"/>
                <w:sz w:val="26"/>
                <w:szCs w:val="26"/>
              </w:rPr>
            </w:pPr>
          </w:p>
        </w:tc>
        <w:tc>
          <w:tcPr>
            <w:tcW w:w="5944" w:type="dxa"/>
            <w:vAlign w:val="center"/>
            <w:tcPrChange w:id="1411" w:author="Ngoc Le Van Truong" w:date="2023-04-28T09:55:00Z">
              <w:tcPr>
                <w:tcW w:w="5670" w:type="dxa"/>
                <w:vAlign w:val="center"/>
              </w:tcPr>
            </w:tcPrChange>
          </w:tcPr>
          <w:p w14:paraId="199CA97D" w14:textId="77777777" w:rsidR="0002061F" w:rsidRDefault="0002061F" w:rsidP="009A7CF2">
            <w:pPr>
              <w:pStyle w:val="ListParagraph"/>
              <w:spacing w:before="60"/>
              <w:ind w:left="0"/>
              <w:contextualSpacing w:val="0"/>
              <w:rPr>
                <w:ins w:id="1412" w:author="admin" w:date="2023-04-27T22:14:00Z"/>
                <w:rFonts w:ascii="Times New Roman" w:hAnsi="Times New Roman"/>
                <w:sz w:val="26"/>
                <w:szCs w:val="26"/>
              </w:rPr>
            </w:pPr>
            <w:ins w:id="1413" w:author="admin" w:date="2023-04-27T22:14:00Z">
              <w:r>
                <w:t>Vận chuyển người bệnh chấn thương cột sống thắt lưng</w:t>
              </w:r>
            </w:ins>
          </w:p>
        </w:tc>
        <w:tc>
          <w:tcPr>
            <w:tcW w:w="990" w:type="dxa"/>
            <w:tcPrChange w:id="1414" w:author="Ngoc Le Van Truong" w:date="2023-04-28T09:55:00Z">
              <w:tcPr>
                <w:tcW w:w="924" w:type="dxa"/>
              </w:tcPr>
            </w:tcPrChange>
          </w:tcPr>
          <w:p w14:paraId="2A1EED23" w14:textId="77777777" w:rsidR="0002061F" w:rsidRDefault="0002061F" w:rsidP="009A7CF2">
            <w:pPr>
              <w:pStyle w:val="ListParagraph"/>
              <w:spacing w:before="60"/>
              <w:ind w:left="0"/>
              <w:contextualSpacing w:val="0"/>
              <w:rPr>
                <w:ins w:id="1415" w:author="admin" w:date="2023-04-27T22:14:00Z"/>
                <w:rFonts w:ascii="Times New Roman" w:hAnsi="Times New Roman"/>
                <w:sz w:val="26"/>
                <w:szCs w:val="26"/>
              </w:rPr>
            </w:pPr>
          </w:p>
        </w:tc>
        <w:tc>
          <w:tcPr>
            <w:tcW w:w="540" w:type="dxa"/>
            <w:tcPrChange w:id="1416" w:author="Ngoc Le Van Truong" w:date="2023-04-28T09:55:00Z">
              <w:tcPr>
                <w:tcW w:w="700" w:type="dxa"/>
              </w:tcPr>
            </w:tcPrChange>
          </w:tcPr>
          <w:p w14:paraId="7F7C318D" w14:textId="77777777" w:rsidR="0002061F" w:rsidRDefault="0002061F" w:rsidP="009A7CF2">
            <w:pPr>
              <w:pStyle w:val="ListParagraph"/>
              <w:spacing w:before="60"/>
              <w:ind w:left="0"/>
              <w:contextualSpacing w:val="0"/>
              <w:rPr>
                <w:ins w:id="1417" w:author="admin" w:date="2023-04-27T22:14:00Z"/>
                <w:rFonts w:ascii="Times New Roman" w:hAnsi="Times New Roman"/>
                <w:sz w:val="26"/>
                <w:szCs w:val="26"/>
              </w:rPr>
            </w:pPr>
          </w:p>
        </w:tc>
        <w:tc>
          <w:tcPr>
            <w:tcW w:w="1350" w:type="dxa"/>
            <w:tcPrChange w:id="1418" w:author="Ngoc Le Van Truong" w:date="2023-04-28T09:55:00Z">
              <w:tcPr>
                <w:tcW w:w="1260" w:type="dxa"/>
              </w:tcPr>
            </w:tcPrChange>
          </w:tcPr>
          <w:p w14:paraId="5A85E642" w14:textId="77777777" w:rsidR="0002061F" w:rsidRDefault="0002061F" w:rsidP="009A7CF2">
            <w:pPr>
              <w:pStyle w:val="ListParagraph"/>
              <w:spacing w:before="60"/>
              <w:ind w:left="0"/>
              <w:contextualSpacing w:val="0"/>
              <w:rPr>
                <w:ins w:id="1419" w:author="admin" w:date="2023-04-27T22:14:00Z"/>
                <w:rFonts w:ascii="Times New Roman" w:hAnsi="Times New Roman"/>
                <w:sz w:val="26"/>
                <w:szCs w:val="26"/>
              </w:rPr>
            </w:pPr>
          </w:p>
        </w:tc>
      </w:tr>
    </w:tbl>
    <w:p w14:paraId="428C3850" w14:textId="4E91C1ED" w:rsidR="00E4669B" w:rsidRPr="001B7F35" w:rsidRDefault="00E4669B">
      <w:pPr>
        <w:pStyle w:val="ListParagraph"/>
        <w:numPr>
          <w:ilvl w:val="0"/>
          <w:numId w:val="46"/>
        </w:numPr>
        <w:spacing w:before="60"/>
        <w:contextualSpacing w:val="0"/>
        <w:rPr>
          <w:rFonts w:ascii="Times New Roman" w:hAnsi="Times New Roman"/>
          <w:sz w:val="26"/>
          <w:szCs w:val="26"/>
        </w:rPr>
        <w:pPrChange w:id="1420" w:author="Ngoc Le Van Truong" w:date="2023-04-27T10:15:00Z">
          <w:pPr>
            <w:pStyle w:val="ListParagraph"/>
            <w:numPr>
              <w:numId w:val="22"/>
            </w:numPr>
            <w:spacing w:before="60"/>
            <w:ind w:left="360" w:hanging="360"/>
            <w:contextualSpacing w:val="0"/>
          </w:pPr>
        </w:pPrChange>
      </w:pPr>
      <w:r w:rsidRPr="001B7F35">
        <w:rPr>
          <w:rFonts w:ascii="Times New Roman" w:hAnsi="Times New Roman"/>
          <w:sz w:val="26"/>
          <w:szCs w:val="26"/>
        </w:rPr>
        <w:t>Thực hiện làm hồ sơ bệnh án, bàn giao người bệnh (Kíp cấp cứu</w:t>
      </w:r>
      <w:r w:rsidR="009C4721" w:rsidRPr="001B7F35">
        <w:rPr>
          <w:rFonts w:ascii="Times New Roman" w:hAnsi="Times New Roman"/>
          <w:sz w:val="26"/>
          <w:szCs w:val="26"/>
        </w:rPr>
        <w:t xml:space="preserve"> ngoại viện</w:t>
      </w:r>
      <w:r w:rsidRPr="001B7F35">
        <w:rPr>
          <w:rFonts w:ascii="Times New Roman" w:hAnsi="Times New Roman"/>
          <w:sz w:val="26"/>
          <w:szCs w:val="26"/>
        </w:rPr>
        <w:t xml:space="preserve"> thực hiện): </w:t>
      </w:r>
    </w:p>
    <w:p w14:paraId="18593B1E" w14:textId="77777777" w:rsidR="00E4669B" w:rsidRPr="001B7F35" w:rsidRDefault="00E4669B" w:rsidP="001B7F35">
      <w:pPr>
        <w:spacing w:before="60"/>
        <w:ind w:left="360"/>
        <w:jc w:val="both"/>
        <w:rPr>
          <w:rFonts w:ascii="Times New Roman" w:hAnsi="Times New Roman"/>
          <w:color w:val="111111"/>
          <w:sz w:val="26"/>
          <w:szCs w:val="26"/>
          <w:lang w:val="vi-VN"/>
        </w:rPr>
      </w:pPr>
    </w:p>
    <w:tbl>
      <w:tblPr>
        <w:tblStyle w:val="TableGrid"/>
        <w:tblW w:w="9445" w:type="dxa"/>
        <w:tblInd w:w="360" w:type="dxa"/>
        <w:tblLook w:val="04A0" w:firstRow="1" w:lastRow="0" w:firstColumn="1" w:lastColumn="0" w:noHBand="0" w:noVBand="1"/>
        <w:tblPrChange w:id="1421" w:author="Ngoc Le Van Truong" w:date="2023-04-28T09:56:00Z">
          <w:tblPr>
            <w:tblStyle w:val="TableGrid"/>
            <w:tblW w:w="9175" w:type="dxa"/>
            <w:tblInd w:w="360" w:type="dxa"/>
            <w:tblLook w:val="04A0" w:firstRow="1" w:lastRow="0" w:firstColumn="1" w:lastColumn="0" w:noHBand="0" w:noVBand="1"/>
          </w:tblPr>
        </w:tblPrChange>
      </w:tblPr>
      <w:tblGrid>
        <w:gridCol w:w="713"/>
        <w:gridCol w:w="6842"/>
        <w:gridCol w:w="540"/>
        <w:gridCol w:w="1350"/>
        <w:tblGridChange w:id="1422">
          <w:tblGrid>
            <w:gridCol w:w="713"/>
            <w:gridCol w:w="6302"/>
            <w:gridCol w:w="1080"/>
            <w:gridCol w:w="1080"/>
          </w:tblGrid>
        </w:tblGridChange>
      </w:tblGrid>
      <w:tr w:rsidR="00E4669B" w:rsidRPr="001B7F35" w14:paraId="077C9E9D" w14:textId="77777777" w:rsidTr="00DF7F9B">
        <w:tc>
          <w:tcPr>
            <w:tcW w:w="713" w:type="dxa"/>
            <w:tcPrChange w:id="1423" w:author="Ngoc Le Van Truong" w:date="2023-04-28T09:56:00Z">
              <w:tcPr>
                <w:tcW w:w="713" w:type="dxa"/>
              </w:tcPr>
            </w:tcPrChange>
          </w:tcPr>
          <w:p w14:paraId="323DB083"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r w:rsidRPr="001B7F35">
              <w:rPr>
                <w:rFonts w:ascii="Times New Roman" w:hAnsi="Times New Roman"/>
                <w:sz w:val="26"/>
                <w:szCs w:val="26"/>
                <w:lang w:val="vi-VN"/>
              </w:rPr>
              <w:t>TT</w:t>
            </w:r>
          </w:p>
        </w:tc>
        <w:tc>
          <w:tcPr>
            <w:tcW w:w="6842" w:type="dxa"/>
            <w:tcPrChange w:id="1424" w:author="Ngoc Le Van Truong" w:date="2023-04-28T09:56:00Z">
              <w:tcPr>
                <w:tcW w:w="6302" w:type="dxa"/>
              </w:tcPr>
            </w:tcPrChange>
          </w:tcPr>
          <w:p w14:paraId="03A9576D"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sz w:val="26"/>
                <w:szCs w:val="26"/>
              </w:rPr>
              <w:t xml:space="preserve">Nội dung </w:t>
            </w:r>
            <w:r w:rsidRPr="001B7F35">
              <w:rPr>
                <w:rFonts w:ascii="Times New Roman" w:hAnsi="Times New Roman"/>
                <w:color w:val="111111"/>
                <w:sz w:val="26"/>
                <w:szCs w:val="26"/>
              </w:rPr>
              <w:t>thực hiện</w:t>
            </w:r>
          </w:p>
        </w:tc>
        <w:tc>
          <w:tcPr>
            <w:tcW w:w="540" w:type="dxa"/>
            <w:tcPrChange w:id="1425" w:author="Ngoc Le Van Truong" w:date="2023-04-28T09:56:00Z">
              <w:tcPr>
                <w:tcW w:w="1080" w:type="dxa"/>
              </w:tcPr>
            </w:tcPrChange>
          </w:tcPr>
          <w:p w14:paraId="128BAF2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r w:rsidRPr="001B7F35">
              <w:rPr>
                <w:rFonts w:ascii="Times New Roman" w:hAnsi="Times New Roman"/>
                <w:color w:val="111111"/>
                <w:sz w:val="26"/>
                <w:szCs w:val="26"/>
              </w:rPr>
              <w:t>Có</w:t>
            </w:r>
          </w:p>
        </w:tc>
        <w:tc>
          <w:tcPr>
            <w:tcW w:w="1350" w:type="dxa"/>
            <w:tcPrChange w:id="1426" w:author="Ngoc Le Van Truong" w:date="2023-04-28T09:56:00Z">
              <w:tcPr>
                <w:tcW w:w="1080" w:type="dxa"/>
              </w:tcPr>
            </w:tcPrChange>
          </w:tcPr>
          <w:p w14:paraId="13CBAB70"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sz w:val="26"/>
                <w:szCs w:val="26"/>
              </w:rPr>
              <w:t>Không</w:t>
            </w:r>
          </w:p>
        </w:tc>
      </w:tr>
      <w:tr w:rsidR="00E4669B" w:rsidRPr="001B7F35" w14:paraId="70967895" w14:textId="77777777" w:rsidTr="00DF7F9B">
        <w:tc>
          <w:tcPr>
            <w:tcW w:w="713" w:type="dxa"/>
            <w:tcPrChange w:id="1427" w:author="Ngoc Le Van Truong" w:date="2023-04-28T09:56:00Z">
              <w:tcPr>
                <w:tcW w:w="713" w:type="dxa"/>
              </w:tcPr>
            </w:tcPrChange>
          </w:tcPr>
          <w:p w14:paraId="52DDA5FB" w14:textId="77777777" w:rsidR="00E4669B" w:rsidRPr="001B7F35" w:rsidRDefault="00E4669B" w:rsidP="00CD2F58">
            <w:pPr>
              <w:pStyle w:val="ListParagraph"/>
              <w:numPr>
                <w:ilvl w:val="0"/>
                <w:numId w:val="30"/>
              </w:numPr>
              <w:spacing w:before="60"/>
              <w:contextualSpacing w:val="0"/>
              <w:jc w:val="right"/>
              <w:rPr>
                <w:rFonts w:ascii="Times New Roman" w:hAnsi="Times New Roman"/>
                <w:sz w:val="26"/>
                <w:szCs w:val="26"/>
                <w:lang w:val="vi-VN"/>
              </w:rPr>
            </w:pPr>
          </w:p>
        </w:tc>
        <w:tc>
          <w:tcPr>
            <w:tcW w:w="6842" w:type="dxa"/>
            <w:tcPrChange w:id="1428" w:author="Ngoc Le Van Truong" w:date="2023-04-28T09:56:00Z">
              <w:tcPr>
                <w:tcW w:w="6302" w:type="dxa"/>
              </w:tcPr>
            </w:tcPrChange>
          </w:tcPr>
          <w:p w14:paraId="1C3569D3" w14:textId="77777777" w:rsidR="00E4669B" w:rsidRPr="001B7F35" w:rsidRDefault="00E4669B" w:rsidP="001B7F35">
            <w:pPr>
              <w:pStyle w:val="ListParagraph"/>
              <w:spacing w:before="60"/>
              <w:ind w:left="0"/>
              <w:contextualSpacing w:val="0"/>
              <w:rPr>
                <w:rFonts w:ascii="Times New Roman" w:hAnsi="Times New Roman"/>
                <w:color w:val="111111"/>
                <w:sz w:val="26"/>
                <w:szCs w:val="26"/>
                <w:lang w:val="vi-VN"/>
              </w:rPr>
            </w:pPr>
            <w:r w:rsidRPr="001B7F35">
              <w:rPr>
                <w:rFonts w:ascii="Times New Roman" w:hAnsi="Times New Roman"/>
                <w:color w:val="111111"/>
                <w:sz w:val="26"/>
                <w:szCs w:val="26"/>
                <w:lang w:val="vi-VN"/>
              </w:rPr>
              <w:t>Làm hồ sơ bệnh án cho người bệnh</w:t>
            </w:r>
          </w:p>
        </w:tc>
        <w:tc>
          <w:tcPr>
            <w:tcW w:w="540" w:type="dxa"/>
            <w:tcPrChange w:id="1429" w:author="Ngoc Le Van Truong" w:date="2023-04-28T09:56:00Z">
              <w:tcPr>
                <w:tcW w:w="1080" w:type="dxa"/>
              </w:tcPr>
            </w:tcPrChange>
          </w:tcPr>
          <w:p w14:paraId="48297CBF"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30" w:author="Ngoc Le Van Truong" w:date="2023-04-28T09:56:00Z">
              <w:tcPr>
                <w:tcW w:w="1080" w:type="dxa"/>
              </w:tcPr>
            </w:tcPrChange>
          </w:tcPr>
          <w:p w14:paraId="7AA394F5"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6B7E1B8C" w14:textId="77777777" w:rsidTr="00DF7F9B">
        <w:tc>
          <w:tcPr>
            <w:tcW w:w="713" w:type="dxa"/>
            <w:tcPrChange w:id="1431" w:author="Ngoc Le Van Truong" w:date="2023-04-28T09:56:00Z">
              <w:tcPr>
                <w:tcW w:w="713" w:type="dxa"/>
              </w:tcPr>
            </w:tcPrChange>
          </w:tcPr>
          <w:p w14:paraId="579CD673" w14:textId="77777777" w:rsidR="00E4669B" w:rsidRPr="001B7F35" w:rsidRDefault="00E4669B" w:rsidP="00CD2F58">
            <w:pPr>
              <w:pStyle w:val="ListParagraph"/>
              <w:numPr>
                <w:ilvl w:val="0"/>
                <w:numId w:val="30"/>
              </w:numPr>
              <w:spacing w:before="60"/>
              <w:contextualSpacing w:val="0"/>
              <w:jc w:val="right"/>
              <w:rPr>
                <w:rFonts w:ascii="Times New Roman" w:hAnsi="Times New Roman"/>
                <w:sz w:val="26"/>
                <w:szCs w:val="26"/>
                <w:lang w:val="vi-VN"/>
              </w:rPr>
            </w:pPr>
          </w:p>
        </w:tc>
        <w:tc>
          <w:tcPr>
            <w:tcW w:w="6842" w:type="dxa"/>
            <w:tcPrChange w:id="1432" w:author="Ngoc Le Van Truong" w:date="2023-04-28T09:56:00Z">
              <w:tcPr>
                <w:tcW w:w="6302" w:type="dxa"/>
              </w:tcPr>
            </w:tcPrChange>
          </w:tcPr>
          <w:p w14:paraId="36DBF064" w14:textId="77133D1D" w:rsidR="00E4669B" w:rsidRPr="001B7F35" w:rsidRDefault="00E4669B" w:rsidP="001B7F35">
            <w:pPr>
              <w:pStyle w:val="ListParagraph"/>
              <w:spacing w:before="60"/>
              <w:ind w:left="0"/>
              <w:contextualSpacing w:val="0"/>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Hồ sơ bệnh án </w:t>
            </w:r>
            <w:r w:rsidRPr="001B7F35">
              <w:rPr>
                <w:rFonts w:ascii="Times New Roman" w:hAnsi="Times New Roman"/>
                <w:color w:val="111111"/>
                <w:sz w:val="26"/>
                <w:szCs w:val="26"/>
              </w:rPr>
              <w:t>có</w:t>
            </w:r>
            <w:r w:rsidRPr="001B7F35">
              <w:rPr>
                <w:rFonts w:ascii="Times New Roman" w:hAnsi="Times New Roman"/>
                <w:color w:val="111111"/>
                <w:sz w:val="26"/>
                <w:szCs w:val="26"/>
                <w:lang w:val="vi-VN"/>
              </w:rPr>
              <w:t xml:space="preserve"> ghi chép</w:t>
            </w:r>
            <w:r w:rsidR="009C4721" w:rsidRPr="001B7F35">
              <w:rPr>
                <w:rFonts w:ascii="Times New Roman" w:hAnsi="Times New Roman"/>
                <w:color w:val="111111"/>
                <w:sz w:val="26"/>
                <w:szCs w:val="26"/>
                <w:lang w:val="vi-VN"/>
              </w:rPr>
              <w:t xml:space="preserve"> diễn biến của ngư</w:t>
            </w:r>
            <w:r w:rsidRPr="001B7F35">
              <w:rPr>
                <w:rFonts w:ascii="Times New Roman" w:hAnsi="Times New Roman"/>
                <w:color w:val="111111"/>
                <w:sz w:val="26"/>
                <w:szCs w:val="26"/>
                <w:lang w:val="vi-VN"/>
              </w:rPr>
              <w:t>ời bệnh trong quá trình cấp cứu và vận chuyển</w:t>
            </w:r>
          </w:p>
        </w:tc>
        <w:tc>
          <w:tcPr>
            <w:tcW w:w="540" w:type="dxa"/>
            <w:tcPrChange w:id="1433" w:author="Ngoc Le Van Truong" w:date="2023-04-28T09:56:00Z">
              <w:tcPr>
                <w:tcW w:w="1080" w:type="dxa"/>
              </w:tcPr>
            </w:tcPrChange>
          </w:tcPr>
          <w:p w14:paraId="2EA1F469"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34" w:author="Ngoc Le Van Truong" w:date="2023-04-28T09:56:00Z">
              <w:tcPr>
                <w:tcW w:w="1080" w:type="dxa"/>
              </w:tcPr>
            </w:tcPrChange>
          </w:tcPr>
          <w:p w14:paraId="162A2FF2"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2B6B2D5D" w14:textId="77777777" w:rsidTr="00DF7F9B">
        <w:tc>
          <w:tcPr>
            <w:tcW w:w="713" w:type="dxa"/>
            <w:tcPrChange w:id="1435" w:author="Ngoc Le Van Truong" w:date="2023-04-28T09:56:00Z">
              <w:tcPr>
                <w:tcW w:w="713" w:type="dxa"/>
              </w:tcPr>
            </w:tcPrChange>
          </w:tcPr>
          <w:p w14:paraId="5FF3B262" w14:textId="77777777" w:rsidR="00E4669B" w:rsidRPr="001B7F35" w:rsidRDefault="00E4669B" w:rsidP="00CD2F58">
            <w:pPr>
              <w:pStyle w:val="ListParagraph"/>
              <w:numPr>
                <w:ilvl w:val="0"/>
                <w:numId w:val="30"/>
              </w:numPr>
              <w:spacing w:before="60"/>
              <w:contextualSpacing w:val="0"/>
              <w:jc w:val="right"/>
              <w:rPr>
                <w:rFonts w:ascii="Times New Roman" w:hAnsi="Times New Roman"/>
                <w:sz w:val="26"/>
                <w:szCs w:val="26"/>
                <w:lang w:val="vi-VN"/>
              </w:rPr>
            </w:pPr>
          </w:p>
        </w:tc>
        <w:tc>
          <w:tcPr>
            <w:tcW w:w="6842" w:type="dxa"/>
            <w:tcPrChange w:id="1436" w:author="Ngoc Le Van Truong" w:date="2023-04-28T09:56:00Z">
              <w:tcPr>
                <w:tcW w:w="6302" w:type="dxa"/>
              </w:tcPr>
            </w:tcPrChange>
          </w:tcPr>
          <w:p w14:paraId="230F426E" w14:textId="77777777" w:rsidR="00E4669B" w:rsidRPr="001B7F35" w:rsidRDefault="00E4669B" w:rsidP="001B7F35">
            <w:pPr>
              <w:pStyle w:val="ListParagraph"/>
              <w:spacing w:before="60"/>
              <w:ind w:left="0"/>
              <w:contextualSpacing w:val="0"/>
              <w:rPr>
                <w:rFonts w:ascii="Times New Roman" w:hAnsi="Times New Roman"/>
                <w:color w:val="111111"/>
                <w:sz w:val="26"/>
                <w:szCs w:val="26"/>
                <w:lang w:val="vi-VN"/>
              </w:rPr>
            </w:pPr>
            <w:r w:rsidRPr="001B7F35">
              <w:rPr>
                <w:rFonts w:ascii="Times New Roman" w:hAnsi="Times New Roman"/>
                <w:color w:val="111111"/>
                <w:sz w:val="26"/>
                <w:szCs w:val="26"/>
                <w:lang w:val="vi-VN"/>
              </w:rPr>
              <w:t>Khi vận chuyển người bệnh, có liên hệ trước với cơ sở y tế đó để chuẩn bị tiếp nhận cấp cứu</w:t>
            </w:r>
          </w:p>
        </w:tc>
        <w:tc>
          <w:tcPr>
            <w:tcW w:w="540" w:type="dxa"/>
            <w:tcPrChange w:id="1437" w:author="Ngoc Le Van Truong" w:date="2023-04-28T09:56:00Z">
              <w:tcPr>
                <w:tcW w:w="1080" w:type="dxa"/>
              </w:tcPr>
            </w:tcPrChange>
          </w:tcPr>
          <w:p w14:paraId="1B742DDC"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38" w:author="Ngoc Le Van Truong" w:date="2023-04-28T09:56:00Z">
              <w:tcPr>
                <w:tcW w:w="1080" w:type="dxa"/>
              </w:tcPr>
            </w:tcPrChange>
          </w:tcPr>
          <w:p w14:paraId="531017B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67DDFE0E" w14:textId="77777777" w:rsidTr="00DF7F9B">
        <w:tc>
          <w:tcPr>
            <w:tcW w:w="713" w:type="dxa"/>
            <w:tcPrChange w:id="1439" w:author="Ngoc Le Van Truong" w:date="2023-04-28T09:56:00Z">
              <w:tcPr>
                <w:tcW w:w="713" w:type="dxa"/>
              </w:tcPr>
            </w:tcPrChange>
          </w:tcPr>
          <w:p w14:paraId="49B806C0" w14:textId="77777777" w:rsidR="00E4669B" w:rsidRPr="001B7F35" w:rsidRDefault="00E4669B" w:rsidP="00CD2F58">
            <w:pPr>
              <w:pStyle w:val="ListParagraph"/>
              <w:numPr>
                <w:ilvl w:val="0"/>
                <w:numId w:val="30"/>
              </w:numPr>
              <w:spacing w:before="60"/>
              <w:contextualSpacing w:val="0"/>
              <w:jc w:val="right"/>
              <w:rPr>
                <w:rFonts w:ascii="Times New Roman" w:hAnsi="Times New Roman"/>
                <w:sz w:val="26"/>
                <w:szCs w:val="26"/>
                <w:lang w:val="vi-VN"/>
              </w:rPr>
            </w:pPr>
          </w:p>
        </w:tc>
        <w:tc>
          <w:tcPr>
            <w:tcW w:w="6842" w:type="dxa"/>
            <w:tcPrChange w:id="1440" w:author="Ngoc Le Van Truong" w:date="2023-04-28T09:56:00Z">
              <w:tcPr>
                <w:tcW w:w="6302" w:type="dxa"/>
              </w:tcPr>
            </w:tcPrChange>
          </w:tcPr>
          <w:p w14:paraId="33E7D5E8" w14:textId="77777777" w:rsidR="00E4669B" w:rsidRPr="001B7F35" w:rsidRDefault="00E4669B" w:rsidP="001B7F35">
            <w:pPr>
              <w:pStyle w:val="ListParagraph"/>
              <w:spacing w:before="60"/>
              <w:ind w:left="0"/>
              <w:contextualSpacing w:val="0"/>
              <w:rPr>
                <w:rFonts w:ascii="Times New Roman" w:hAnsi="Times New Roman"/>
                <w:color w:val="111111"/>
                <w:sz w:val="26"/>
                <w:szCs w:val="26"/>
                <w:lang w:val="vi-VN"/>
              </w:rPr>
            </w:pPr>
            <w:r w:rsidRPr="001B7F35">
              <w:rPr>
                <w:rFonts w:ascii="Times New Roman" w:hAnsi="Times New Roman"/>
                <w:color w:val="111111"/>
                <w:sz w:val="26"/>
                <w:szCs w:val="26"/>
              </w:rPr>
              <w:t xml:space="preserve">Có </w:t>
            </w:r>
            <w:r w:rsidRPr="001B7F35">
              <w:rPr>
                <w:rFonts w:ascii="Times New Roman" w:hAnsi="Times New Roman"/>
                <w:color w:val="111111"/>
                <w:sz w:val="26"/>
                <w:szCs w:val="26"/>
                <w:lang w:val="vi-VN"/>
              </w:rPr>
              <w:t>Sổ bàn giao người bệnh giữa các bác sỹ bên giao và bên nhận</w:t>
            </w:r>
          </w:p>
        </w:tc>
        <w:tc>
          <w:tcPr>
            <w:tcW w:w="540" w:type="dxa"/>
            <w:tcPrChange w:id="1441" w:author="Ngoc Le Van Truong" w:date="2023-04-28T09:56:00Z">
              <w:tcPr>
                <w:tcW w:w="1080" w:type="dxa"/>
              </w:tcPr>
            </w:tcPrChange>
          </w:tcPr>
          <w:p w14:paraId="6005FD2C"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42" w:author="Ngoc Le Van Truong" w:date="2023-04-28T09:56:00Z">
              <w:tcPr>
                <w:tcW w:w="1080" w:type="dxa"/>
              </w:tcPr>
            </w:tcPrChange>
          </w:tcPr>
          <w:p w14:paraId="60CE5D4B"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7B111BF2" w14:textId="77777777" w:rsidTr="00DF7F9B">
        <w:tc>
          <w:tcPr>
            <w:tcW w:w="713" w:type="dxa"/>
            <w:tcPrChange w:id="1443" w:author="Ngoc Le Van Truong" w:date="2023-04-28T09:56:00Z">
              <w:tcPr>
                <w:tcW w:w="713" w:type="dxa"/>
              </w:tcPr>
            </w:tcPrChange>
          </w:tcPr>
          <w:p w14:paraId="4A6849EF" w14:textId="77777777" w:rsidR="00E4669B" w:rsidRPr="001B7F35" w:rsidRDefault="00E4669B" w:rsidP="00CD2F58">
            <w:pPr>
              <w:pStyle w:val="ListParagraph"/>
              <w:numPr>
                <w:ilvl w:val="0"/>
                <w:numId w:val="30"/>
              </w:numPr>
              <w:spacing w:before="60"/>
              <w:contextualSpacing w:val="0"/>
              <w:jc w:val="right"/>
              <w:rPr>
                <w:rFonts w:ascii="Times New Roman" w:hAnsi="Times New Roman"/>
                <w:sz w:val="26"/>
                <w:szCs w:val="26"/>
                <w:lang w:val="vi-VN"/>
              </w:rPr>
            </w:pPr>
          </w:p>
        </w:tc>
        <w:tc>
          <w:tcPr>
            <w:tcW w:w="6842" w:type="dxa"/>
            <w:tcPrChange w:id="1444" w:author="Ngoc Le Van Truong" w:date="2023-04-28T09:56:00Z">
              <w:tcPr>
                <w:tcW w:w="6302" w:type="dxa"/>
              </w:tcPr>
            </w:tcPrChange>
          </w:tcPr>
          <w:p w14:paraId="1DE9306A" w14:textId="77777777" w:rsidR="00E4669B" w:rsidRPr="001B7F35" w:rsidRDefault="00E4669B" w:rsidP="001B7F35">
            <w:pPr>
              <w:spacing w:before="6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Nội dung bàn giao có đủ thông tin theo quy định</w:t>
            </w:r>
          </w:p>
        </w:tc>
        <w:tc>
          <w:tcPr>
            <w:tcW w:w="540" w:type="dxa"/>
            <w:tcPrChange w:id="1445" w:author="Ngoc Le Van Truong" w:date="2023-04-28T09:56:00Z">
              <w:tcPr>
                <w:tcW w:w="1080" w:type="dxa"/>
              </w:tcPr>
            </w:tcPrChange>
          </w:tcPr>
          <w:p w14:paraId="15F31D24"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46" w:author="Ngoc Le Van Truong" w:date="2023-04-28T09:56:00Z">
              <w:tcPr>
                <w:tcW w:w="1080" w:type="dxa"/>
              </w:tcPr>
            </w:tcPrChange>
          </w:tcPr>
          <w:p w14:paraId="2AB19E42"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1CF07886" w14:textId="77777777" w:rsidTr="00DF7F9B">
        <w:tc>
          <w:tcPr>
            <w:tcW w:w="713" w:type="dxa"/>
            <w:tcPrChange w:id="1447" w:author="Ngoc Le Van Truong" w:date="2023-04-28T09:56:00Z">
              <w:tcPr>
                <w:tcW w:w="713" w:type="dxa"/>
              </w:tcPr>
            </w:tcPrChange>
          </w:tcPr>
          <w:p w14:paraId="5A6A082D" w14:textId="77777777" w:rsidR="00E4669B" w:rsidRPr="001B7F35" w:rsidRDefault="00E4669B" w:rsidP="00CD2F58">
            <w:pPr>
              <w:pStyle w:val="ListParagraph"/>
              <w:numPr>
                <w:ilvl w:val="0"/>
                <w:numId w:val="31"/>
              </w:numPr>
              <w:spacing w:before="60"/>
              <w:contextualSpacing w:val="0"/>
              <w:jc w:val="right"/>
              <w:rPr>
                <w:rFonts w:ascii="Times New Roman" w:hAnsi="Times New Roman"/>
                <w:sz w:val="26"/>
                <w:szCs w:val="26"/>
                <w:lang w:val="vi-VN"/>
              </w:rPr>
            </w:pPr>
          </w:p>
        </w:tc>
        <w:tc>
          <w:tcPr>
            <w:tcW w:w="6842" w:type="dxa"/>
            <w:tcPrChange w:id="1448" w:author="Ngoc Le Van Truong" w:date="2023-04-28T09:56:00Z">
              <w:tcPr>
                <w:tcW w:w="6302" w:type="dxa"/>
              </w:tcPr>
            </w:tcPrChange>
          </w:tcPr>
          <w:p w14:paraId="30C88A87"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color w:val="111111"/>
                <w:sz w:val="26"/>
                <w:szCs w:val="26"/>
                <w:lang w:val="vi-VN"/>
              </w:rPr>
              <w:t>Tình trạng người bệnh trước khi được cấp cứu ban đầu</w:t>
            </w:r>
          </w:p>
        </w:tc>
        <w:tc>
          <w:tcPr>
            <w:tcW w:w="540" w:type="dxa"/>
            <w:tcPrChange w:id="1449" w:author="Ngoc Le Van Truong" w:date="2023-04-28T09:56:00Z">
              <w:tcPr>
                <w:tcW w:w="1080" w:type="dxa"/>
              </w:tcPr>
            </w:tcPrChange>
          </w:tcPr>
          <w:p w14:paraId="18773144"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50" w:author="Ngoc Le Van Truong" w:date="2023-04-28T09:56:00Z">
              <w:tcPr>
                <w:tcW w:w="1080" w:type="dxa"/>
              </w:tcPr>
            </w:tcPrChange>
          </w:tcPr>
          <w:p w14:paraId="2FA9B779"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4B0FC2B6" w14:textId="77777777" w:rsidTr="00DF7F9B">
        <w:tc>
          <w:tcPr>
            <w:tcW w:w="713" w:type="dxa"/>
            <w:tcPrChange w:id="1451" w:author="Ngoc Le Van Truong" w:date="2023-04-28T09:56:00Z">
              <w:tcPr>
                <w:tcW w:w="713" w:type="dxa"/>
              </w:tcPr>
            </w:tcPrChange>
          </w:tcPr>
          <w:p w14:paraId="504C5ECE" w14:textId="77777777" w:rsidR="00E4669B" w:rsidRPr="001B7F35" w:rsidRDefault="00E4669B" w:rsidP="00CD2F58">
            <w:pPr>
              <w:pStyle w:val="ListParagraph"/>
              <w:numPr>
                <w:ilvl w:val="0"/>
                <w:numId w:val="31"/>
              </w:numPr>
              <w:spacing w:before="60"/>
              <w:contextualSpacing w:val="0"/>
              <w:jc w:val="right"/>
              <w:rPr>
                <w:rFonts w:ascii="Times New Roman" w:hAnsi="Times New Roman"/>
                <w:sz w:val="26"/>
                <w:szCs w:val="26"/>
                <w:lang w:val="vi-VN"/>
              </w:rPr>
            </w:pPr>
          </w:p>
        </w:tc>
        <w:tc>
          <w:tcPr>
            <w:tcW w:w="6842" w:type="dxa"/>
            <w:tcPrChange w:id="1452" w:author="Ngoc Le Van Truong" w:date="2023-04-28T09:56:00Z">
              <w:tcPr>
                <w:tcW w:w="6302" w:type="dxa"/>
              </w:tcPr>
            </w:tcPrChange>
          </w:tcPr>
          <w:p w14:paraId="1CDDF289"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color w:val="111111"/>
                <w:sz w:val="26"/>
                <w:szCs w:val="26"/>
                <w:lang w:val="vi-VN"/>
              </w:rPr>
              <w:t>Tình trạng người bệnh sau khi được cấp cứu ban đầu</w:t>
            </w:r>
          </w:p>
        </w:tc>
        <w:tc>
          <w:tcPr>
            <w:tcW w:w="540" w:type="dxa"/>
            <w:tcPrChange w:id="1453" w:author="Ngoc Le Van Truong" w:date="2023-04-28T09:56:00Z">
              <w:tcPr>
                <w:tcW w:w="1080" w:type="dxa"/>
              </w:tcPr>
            </w:tcPrChange>
          </w:tcPr>
          <w:p w14:paraId="09AE2240"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54" w:author="Ngoc Le Van Truong" w:date="2023-04-28T09:56:00Z">
              <w:tcPr>
                <w:tcW w:w="1080" w:type="dxa"/>
              </w:tcPr>
            </w:tcPrChange>
          </w:tcPr>
          <w:p w14:paraId="7864B8BA"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65657F04" w14:textId="77777777" w:rsidTr="00DF7F9B">
        <w:tc>
          <w:tcPr>
            <w:tcW w:w="713" w:type="dxa"/>
            <w:tcPrChange w:id="1455" w:author="Ngoc Le Van Truong" w:date="2023-04-28T09:56:00Z">
              <w:tcPr>
                <w:tcW w:w="713" w:type="dxa"/>
              </w:tcPr>
            </w:tcPrChange>
          </w:tcPr>
          <w:p w14:paraId="36ADA5CC" w14:textId="77777777" w:rsidR="00E4669B" w:rsidRPr="001B7F35" w:rsidRDefault="00E4669B" w:rsidP="00CD2F58">
            <w:pPr>
              <w:pStyle w:val="ListParagraph"/>
              <w:numPr>
                <w:ilvl w:val="0"/>
                <w:numId w:val="31"/>
              </w:numPr>
              <w:spacing w:before="60"/>
              <w:contextualSpacing w:val="0"/>
              <w:jc w:val="right"/>
              <w:rPr>
                <w:rFonts w:ascii="Times New Roman" w:hAnsi="Times New Roman"/>
                <w:sz w:val="26"/>
                <w:szCs w:val="26"/>
                <w:lang w:val="vi-VN"/>
              </w:rPr>
            </w:pPr>
          </w:p>
        </w:tc>
        <w:tc>
          <w:tcPr>
            <w:tcW w:w="6842" w:type="dxa"/>
            <w:tcPrChange w:id="1456" w:author="Ngoc Le Van Truong" w:date="2023-04-28T09:56:00Z">
              <w:tcPr>
                <w:tcW w:w="6302" w:type="dxa"/>
              </w:tcPr>
            </w:tcPrChange>
          </w:tcPr>
          <w:p w14:paraId="3EBE493E"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r w:rsidRPr="001B7F35">
              <w:rPr>
                <w:rFonts w:ascii="Times New Roman" w:hAnsi="Times New Roman"/>
                <w:color w:val="111111"/>
                <w:sz w:val="26"/>
                <w:szCs w:val="26"/>
              </w:rPr>
              <w:t xml:space="preserve">Tình </w:t>
            </w:r>
            <w:r w:rsidRPr="001B7F35">
              <w:rPr>
                <w:rFonts w:ascii="Times New Roman" w:hAnsi="Times New Roman"/>
                <w:color w:val="111111"/>
                <w:sz w:val="26"/>
                <w:szCs w:val="26"/>
                <w:lang w:val="vi-VN"/>
              </w:rPr>
              <w:t>trạng</w:t>
            </w:r>
            <w:r w:rsidRPr="001B7F35">
              <w:rPr>
                <w:rFonts w:ascii="Times New Roman" w:hAnsi="Times New Roman"/>
                <w:color w:val="111111"/>
                <w:sz w:val="26"/>
                <w:szCs w:val="26"/>
              </w:rPr>
              <w:t xml:space="preserve"> người</w:t>
            </w:r>
            <w:r w:rsidRPr="001B7F35">
              <w:rPr>
                <w:rFonts w:ascii="Times New Roman" w:hAnsi="Times New Roman"/>
                <w:color w:val="111111"/>
                <w:sz w:val="26"/>
                <w:szCs w:val="26"/>
                <w:lang w:val="vi-VN"/>
              </w:rPr>
              <w:t xml:space="preserve"> bệnh lúc bàn giao</w:t>
            </w:r>
          </w:p>
        </w:tc>
        <w:tc>
          <w:tcPr>
            <w:tcW w:w="540" w:type="dxa"/>
            <w:tcPrChange w:id="1457" w:author="Ngoc Le Van Truong" w:date="2023-04-28T09:56:00Z">
              <w:tcPr>
                <w:tcW w:w="1080" w:type="dxa"/>
              </w:tcPr>
            </w:tcPrChange>
          </w:tcPr>
          <w:p w14:paraId="250CA9F7"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58" w:author="Ngoc Le Van Truong" w:date="2023-04-28T09:56:00Z">
              <w:tcPr>
                <w:tcW w:w="1080" w:type="dxa"/>
              </w:tcPr>
            </w:tcPrChange>
          </w:tcPr>
          <w:p w14:paraId="71E1256B"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424E7C16" w14:textId="77777777" w:rsidTr="00DF7F9B">
        <w:tc>
          <w:tcPr>
            <w:tcW w:w="713" w:type="dxa"/>
            <w:tcPrChange w:id="1459" w:author="Ngoc Le Van Truong" w:date="2023-04-28T09:56:00Z">
              <w:tcPr>
                <w:tcW w:w="713" w:type="dxa"/>
              </w:tcPr>
            </w:tcPrChange>
          </w:tcPr>
          <w:p w14:paraId="01C6B41E" w14:textId="77777777" w:rsidR="00E4669B" w:rsidRPr="001B7F35" w:rsidRDefault="00E4669B" w:rsidP="00CD2F58">
            <w:pPr>
              <w:pStyle w:val="ListParagraph"/>
              <w:numPr>
                <w:ilvl w:val="0"/>
                <w:numId w:val="31"/>
              </w:numPr>
              <w:spacing w:before="60"/>
              <w:contextualSpacing w:val="0"/>
              <w:jc w:val="right"/>
              <w:rPr>
                <w:rFonts w:ascii="Times New Roman" w:hAnsi="Times New Roman"/>
                <w:sz w:val="26"/>
                <w:szCs w:val="26"/>
                <w:lang w:val="vi-VN"/>
              </w:rPr>
            </w:pPr>
          </w:p>
        </w:tc>
        <w:tc>
          <w:tcPr>
            <w:tcW w:w="6842" w:type="dxa"/>
            <w:vAlign w:val="center"/>
            <w:tcPrChange w:id="1460" w:author="Ngoc Le Van Truong" w:date="2023-04-28T09:56:00Z">
              <w:tcPr>
                <w:tcW w:w="6302" w:type="dxa"/>
                <w:vAlign w:val="center"/>
              </w:tcPr>
            </w:tcPrChange>
          </w:tcPr>
          <w:p w14:paraId="3EF89972"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r w:rsidRPr="001B7F35">
              <w:rPr>
                <w:rFonts w:ascii="Times New Roman" w:hAnsi="Times New Roman"/>
                <w:color w:val="111111"/>
                <w:sz w:val="26"/>
                <w:szCs w:val="26"/>
              </w:rPr>
              <w:t>C</w:t>
            </w:r>
            <w:r w:rsidRPr="001B7F35">
              <w:rPr>
                <w:rFonts w:ascii="Times New Roman" w:hAnsi="Times New Roman"/>
                <w:color w:val="111111"/>
                <w:sz w:val="26"/>
                <w:szCs w:val="26"/>
                <w:lang w:val="vi-VN"/>
              </w:rPr>
              <w:t>ác thuốc đã dùng (tên thuốc, hàm lượng, số lượng, cách dùng)</w:t>
            </w:r>
          </w:p>
        </w:tc>
        <w:tc>
          <w:tcPr>
            <w:tcW w:w="540" w:type="dxa"/>
            <w:tcPrChange w:id="1461" w:author="Ngoc Le Van Truong" w:date="2023-04-28T09:56:00Z">
              <w:tcPr>
                <w:tcW w:w="1080" w:type="dxa"/>
              </w:tcPr>
            </w:tcPrChange>
          </w:tcPr>
          <w:p w14:paraId="62238D3F"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62" w:author="Ngoc Le Van Truong" w:date="2023-04-28T09:56:00Z">
              <w:tcPr>
                <w:tcW w:w="1080" w:type="dxa"/>
              </w:tcPr>
            </w:tcPrChange>
          </w:tcPr>
          <w:p w14:paraId="08EE8AC6"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r w:rsidR="00E4669B" w:rsidRPr="001B7F35" w14:paraId="2F6593EE" w14:textId="77777777" w:rsidTr="00DF7F9B">
        <w:tc>
          <w:tcPr>
            <w:tcW w:w="713" w:type="dxa"/>
            <w:tcPrChange w:id="1463" w:author="Ngoc Le Van Truong" w:date="2023-04-28T09:56:00Z">
              <w:tcPr>
                <w:tcW w:w="713" w:type="dxa"/>
              </w:tcPr>
            </w:tcPrChange>
          </w:tcPr>
          <w:p w14:paraId="57FB2DA2" w14:textId="77777777" w:rsidR="00E4669B" w:rsidRPr="001B7F35" w:rsidRDefault="00E4669B" w:rsidP="00CD2F58">
            <w:pPr>
              <w:pStyle w:val="ListParagraph"/>
              <w:numPr>
                <w:ilvl w:val="0"/>
                <w:numId w:val="31"/>
              </w:numPr>
              <w:spacing w:before="60"/>
              <w:contextualSpacing w:val="0"/>
              <w:jc w:val="right"/>
              <w:rPr>
                <w:rFonts w:ascii="Times New Roman" w:hAnsi="Times New Roman"/>
                <w:sz w:val="26"/>
                <w:szCs w:val="26"/>
                <w:lang w:val="vi-VN"/>
              </w:rPr>
            </w:pPr>
          </w:p>
        </w:tc>
        <w:tc>
          <w:tcPr>
            <w:tcW w:w="6842" w:type="dxa"/>
            <w:vAlign w:val="center"/>
            <w:tcPrChange w:id="1464" w:author="Ngoc Le Van Truong" w:date="2023-04-28T09:56:00Z">
              <w:tcPr>
                <w:tcW w:w="6302" w:type="dxa"/>
                <w:vAlign w:val="center"/>
              </w:tcPr>
            </w:tcPrChange>
          </w:tcPr>
          <w:p w14:paraId="5A12914B" w14:textId="77777777" w:rsidR="00E4669B" w:rsidRPr="001B7F35" w:rsidRDefault="00E4669B" w:rsidP="001B7F35">
            <w:pPr>
              <w:pStyle w:val="ListParagraph"/>
              <w:spacing w:before="60"/>
              <w:ind w:left="0"/>
              <w:contextualSpacing w:val="0"/>
              <w:rPr>
                <w:rFonts w:ascii="Times New Roman" w:hAnsi="Times New Roman"/>
                <w:sz w:val="26"/>
                <w:szCs w:val="26"/>
              </w:rPr>
            </w:pPr>
            <w:r w:rsidRPr="001B7F35">
              <w:rPr>
                <w:rFonts w:ascii="Times New Roman" w:hAnsi="Times New Roman"/>
                <w:color w:val="111111"/>
                <w:sz w:val="26"/>
                <w:szCs w:val="26"/>
              </w:rPr>
              <w:t>C</w:t>
            </w:r>
            <w:r w:rsidRPr="001B7F35">
              <w:rPr>
                <w:rFonts w:ascii="Times New Roman" w:hAnsi="Times New Roman"/>
                <w:color w:val="111111"/>
                <w:sz w:val="26"/>
                <w:szCs w:val="26"/>
                <w:lang w:val="vi-VN"/>
              </w:rPr>
              <w:t xml:space="preserve">ác biện pháp </w:t>
            </w:r>
            <w:r w:rsidRPr="001B7F35">
              <w:rPr>
                <w:rFonts w:ascii="Times New Roman" w:hAnsi="Times New Roman"/>
                <w:color w:val="111111"/>
                <w:sz w:val="26"/>
                <w:szCs w:val="26"/>
              </w:rPr>
              <w:t>kỹ thuật đã thực hiện</w:t>
            </w:r>
            <w:r w:rsidRPr="001B7F35">
              <w:rPr>
                <w:rFonts w:ascii="Times New Roman" w:hAnsi="Times New Roman"/>
                <w:color w:val="111111"/>
                <w:sz w:val="26"/>
                <w:szCs w:val="26"/>
                <w:lang w:val="vi-VN"/>
              </w:rPr>
              <w:t xml:space="preserve"> để cấp cứu người bệnh</w:t>
            </w:r>
            <w:r w:rsidRPr="001B7F35">
              <w:rPr>
                <w:rFonts w:ascii="Times New Roman" w:hAnsi="Times New Roman"/>
                <w:color w:val="111111"/>
                <w:sz w:val="26"/>
                <w:szCs w:val="26"/>
              </w:rPr>
              <w:t xml:space="preserve"> </w:t>
            </w:r>
          </w:p>
        </w:tc>
        <w:tc>
          <w:tcPr>
            <w:tcW w:w="540" w:type="dxa"/>
            <w:tcPrChange w:id="1465" w:author="Ngoc Le Van Truong" w:date="2023-04-28T09:56:00Z">
              <w:tcPr>
                <w:tcW w:w="1080" w:type="dxa"/>
              </w:tcPr>
            </w:tcPrChange>
          </w:tcPr>
          <w:p w14:paraId="155CC43D"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c>
          <w:tcPr>
            <w:tcW w:w="1350" w:type="dxa"/>
            <w:tcPrChange w:id="1466" w:author="Ngoc Le Van Truong" w:date="2023-04-28T09:56:00Z">
              <w:tcPr>
                <w:tcW w:w="1080" w:type="dxa"/>
              </w:tcPr>
            </w:tcPrChange>
          </w:tcPr>
          <w:p w14:paraId="22E11168" w14:textId="77777777" w:rsidR="00E4669B" w:rsidRPr="001B7F35" w:rsidRDefault="00E4669B" w:rsidP="001B7F35">
            <w:pPr>
              <w:pStyle w:val="ListParagraph"/>
              <w:spacing w:before="60"/>
              <w:ind w:left="0"/>
              <w:contextualSpacing w:val="0"/>
              <w:rPr>
                <w:rFonts w:ascii="Times New Roman" w:hAnsi="Times New Roman"/>
                <w:sz w:val="26"/>
                <w:szCs w:val="26"/>
                <w:lang w:val="vi-VN"/>
              </w:rPr>
            </w:pPr>
          </w:p>
        </w:tc>
      </w:tr>
    </w:tbl>
    <w:p w14:paraId="205CD746" w14:textId="2824EA27" w:rsidR="00B60F18" w:rsidRDefault="00E4669B">
      <w:pPr>
        <w:pStyle w:val="ListParagraph"/>
        <w:numPr>
          <w:ilvl w:val="0"/>
          <w:numId w:val="46"/>
        </w:numPr>
        <w:spacing w:before="120" w:after="120"/>
        <w:contextualSpacing w:val="0"/>
        <w:jc w:val="both"/>
        <w:rPr>
          <w:ins w:id="1467" w:author="admin" w:date="2023-04-27T22:16:00Z"/>
          <w:rFonts w:ascii="Times New Roman" w:hAnsi="Times New Roman"/>
          <w:sz w:val="26"/>
          <w:szCs w:val="26"/>
        </w:rPr>
        <w:pPrChange w:id="1468" w:author="admin" w:date="2023-04-27T22:33:00Z">
          <w:pPr>
            <w:pStyle w:val="ListParagraph"/>
            <w:numPr>
              <w:numId w:val="22"/>
            </w:numPr>
            <w:spacing w:before="60"/>
            <w:ind w:left="360" w:hanging="360"/>
            <w:contextualSpacing w:val="0"/>
          </w:pPr>
        </w:pPrChange>
      </w:pPr>
      <w:r w:rsidRPr="00B60F18">
        <w:rPr>
          <w:rFonts w:ascii="Times New Roman" w:hAnsi="Times New Roman"/>
          <w:sz w:val="26"/>
          <w:szCs w:val="26"/>
        </w:rPr>
        <w:lastRenderedPageBreak/>
        <w:t>Trong quá trình thực hiện cấp cứu, có phối hợp</w:t>
      </w:r>
      <w:ins w:id="1469" w:author="admin" w:date="2023-04-27T22:15:00Z">
        <w:r w:rsidR="00B60F18" w:rsidRPr="00B60F18">
          <w:rPr>
            <w:rFonts w:ascii="Times New Roman" w:hAnsi="Times New Roman"/>
            <w:sz w:val="26"/>
            <w:szCs w:val="26"/>
          </w:rPr>
          <w:t xml:space="preserve">/nhận hỗ trợ kỹ thuật của </w:t>
        </w:r>
      </w:ins>
      <w:del w:id="1470" w:author="admin" w:date="2023-04-27T22:15:00Z">
        <w:r w:rsidRPr="00B60F18" w:rsidDel="00B60F18">
          <w:rPr>
            <w:rFonts w:ascii="Times New Roman" w:hAnsi="Times New Roman"/>
            <w:sz w:val="26"/>
            <w:szCs w:val="26"/>
          </w:rPr>
          <w:delText xml:space="preserve"> với </w:delText>
        </w:r>
      </w:del>
      <w:r w:rsidR="009C4721" w:rsidRPr="00B60F18">
        <w:rPr>
          <w:rFonts w:ascii="Times New Roman" w:hAnsi="Times New Roman"/>
          <w:sz w:val="26"/>
          <w:szCs w:val="26"/>
        </w:rPr>
        <w:t>các khoa/trung tâm Cấp cứu, hồi sức tích cực, chống độc</w:t>
      </w:r>
      <w:r w:rsidRPr="00B60F18">
        <w:rPr>
          <w:rFonts w:ascii="Times New Roman" w:hAnsi="Times New Roman"/>
          <w:sz w:val="26"/>
          <w:szCs w:val="26"/>
        </w:rPr>
        <w:t xml:space="preserve"> của bệnh viện: </w:t>
      </w:r>
    </w:p>
    <w:p w14:paraId="24BB6529" w14:textId="77777777" w:rsidR="00B60F18" w:rsidRPr="001B7F35" w:rsidRDefault="00B60F18">
      <w:pPr>
        <w:numPr>
          <w:ilvl w:val="0"/>
          <w:numId w:val="48"/>
        </w:numPr>
        <w:spacing w:before="60"/>
        <w:jc w:val="both"/>
        <w:rPr>
          <w:ins w:id="1471" w:author="admin" w:date="2023-04-27T22:16:00Z"/>
          <w:rFonts w:ascii="Times New Roman" w:hAnsi="Times New Roman"/>
          <w:color w:val="111111"/>
          <w:sz w:val="26"/>
          <w:szCs w:val="26"/>
          <w:lang w:val="vi-VN"/>
        </w:rPr>
        <w:pPrChange w:id="1472" w:author="admin" w:date="2023-04-27T22:16:00Z">
          <w:pPr>
            <w:numPr>
              <w:numId w:val="46"/>
            </w:numPr>
            <w:spacing w:before="60"/>
            <w:ind w:left="360" w:hanging="360"/>
            <w:jc w:val="both"/>
          </w:pPr>
        </w:pPrChange>
      </w:pPr>
      <w:ins w:id="1473" w:author="admin" w:date="2023-04-27T22:16:00Z">
        <w:r w:rsidRPr="001B7F35">
          <w:rPr>
            <w:rFonts w:ascii="Times New Roman" w:hAnsi="Times New Roman"/>
            <w:color w:val="111111"/>
            <w:sz w:val="26"/>
            <w:szCs w:val="26"/>
            <w:lang w:val="vi-VN"/>
          </w:rPr>
          <w:t xml:space="preserve">Không      </w:t>
        </w:r>
      </w:ins>
    </w:p>
    <w:p w14:paraId="4424895F" w14:textId="77777777" w:rsidR="00B60F18" w:rsidRPr="001B7F35" w:rsidRDefault="00B60F18">
      <w:pPr>
        <w:numPr>
          <w:ilvl w:val="0"/>
          <w:numId w:val="48"/>
        </w:numPr>
        <w:spacing w:before="60"/>
        <w:jc w:val="both"/>
        <w:rPr>
          <w:ins w:id="1474" w:author="admin" w:date="2023-04-27T22:16:00Z"/>
          <w:rFonts w:ascii="Times New Roman" w:hAnsi="Times New Roman"/>
          <w:color w:val="111111"/>
          <w:sz w:val="26"/>
          <w:szCs w:val="26"/>
          <w:lang w:val="vi-VN"/>
        </w:rPr>
        <w:pPrChange w:id="1475" w:author="admin" w:date="2023-04-27T22:16:00Z">
          <w:pPr>
            <w:numPr>
              <w:numId w:val="46"/>
            </w:numPr>
            <w:spacing w:before="60"/>
            <w:ind w:left="360" w:hanging="360"/>
            <w:jc w:val="both"/>
          </w:pPr>
        </w:pPrChange>
      </w:pPr>
      <w:ins w:id="1476" w:author="admin" w:date="2023-04-27T22:16:00Z">
        <w:r w:rsidRPr="001B7F35">
          <w:rPr>
            <w:rFonts w:ascii="Times New Roman" w:hAnsi="Times New Roman"/>
            <w:color w:val="111111"/>
            <w:sz w:val="26"/>
            <w:szCs w:val="26"/>
            <w:lang w:val="vi-VN"/>
          </w:rPr>
          <w:t>Có</w:t>
        </w:r>
      </w:ins>
    </w:p>
    <w:p w14:paraId="48B6D32F" w14:textId="77777777" w:rsidR="00B60F18" w:rsidRPr="001B7F35" w:rsidRDefault="00B60F18">
      <w:pPr>
        <w:numPr>
          <w:ilvl w:val="0"/>
          <w:numId w:val="48"/>
        </w:numPr>
        <w:spacing w:before="60"/>
        <w:jc w:val="both"/>
        <w:rPr>
          <w:ins w:id="1477" w:author="admin" w:date="2023-04-27T22:16:00Z"/>
          <w:rFonts w:ascii="Times New Roman" w:hAnsi="Times New Roman"/>
          <w:color w:val="111111"/>
          <w:sz w:val="26"/>
          <w:szCs w:val="26"/>
          <w:lang w:val="vi-VN"/>
        </w:rPr>
        <w:pPrChange w:id="1478" w:author="admin" w:date="2023-04-27T22:16:00Z">
          <w:pPr>
            <w:numPr>
              <w:numId w:val="46"/>
            </w:numPr>
            <w:spacing w:before="60"/>
            <w:ind w:left="360" w:hanging="360"/>
            <w:jc w:val="both"/>
          </w:pPr>
        </w:pPrChange>
      </w:pPr>
      <w:ins w:id="1479" w:author="admin" w:date="2023-04-27T22:16:00Z">
        <w:r w:rsidRPr="001B7F35">
          <w:rPr>
            <w:rFonts w:ascii="Times New Roman" w:hAnsi="Times New Roman"/>
            <w:color w:val="111111"/>
            <w:sz w:val="26"/>
            <w:szCs w:val="26"/>
            <w:lang w:val="vi-VN"/>
          </w:rPr>
          <w:t>Khác (ghi cụ thể)………</w:t>
        </w:r>
      </w:ins>
    </w:p>
    <w:p w14:paraId="66E8E06F" w14:textId="4E15409E" w:rsidR="00E4669B" w:rsidRPr="001B7F35" w:rsidDel="00B60F18" w:rsidRDefault="00E4669B">
      <w:pPr>
        <w:pStyle w:val="ListParagraph"/>
        <w:numPr>
          <w:ilvl w:val="0"/>
          <w:numId w:val="46"/>
        </w:numPr>
        <w:spacing w:before="60"/>
        <w:contextualSpacing w:val="0"/>
        <w:rPr>
          <w:del w:id="1480" w:author="admin" w:date="2023-04-27T22:15:00Z"/>
          <w:rFonts w:ascii="Times New Roman" w:hAnsi="Times New Roman"/>
          <w:sz w:val="26"/>
          <w:szCs w:val="26"/>
        </w:rPr>
        <w:pPrChange w:id="1481" w:author="Ngoc Le Van Truong" w:date="2023-04-27T10:15:00Z">
          <w:pPr>
            <w:pStyle w:val="ListParagraph"/>
            <w:numPr>
              <w:numId w:val="22"/>
            </w:numPr>
            <w:spacing w:before="60"/>
            <w:ind w:left="360" w:hanging="360"/>
            <w:contextualSpacing w:val="0"/>
          </w:pPr>
        </w:pPrChange>
      </w:pPr>
      <w:del w:id="1482" w:author="admin" w:date="2023-04-27T22:15:00Z">
        <w:r w:rsidRPr="001B7F35" w:rsidDel="00B60F18">
          <w:rPr>
            <w:rFonts w:ascii="Times New Roman" w:hAnsi="Times New Roman"/>
            <w:sz w:val="26"/>
            <w:szCs w:val="26"/>
          </w:rPr>
          <w:delText>có/chưa bao giờ</w:delText>
        </w:r>
      </w:del>
    </w:p>
    <w:p w14:paraId="5D4B7000" w14:textId="5CE0ECE2" w:rsidR="009C4721" w:rsidRPr="00B60F18" w:rsidDel="00B60F18" w:rsidRDefault="009C4721">
      <w:pPr>
        <w:pStyle w:val="ListParagraph"/>
        <w:numPr>
          <w:ilvl w:val="0"/>
          <w:numId w:val="46"/>
        </w:numPr>
        <w:spacing w:before="60"/>
        <w:contextualSpacing w:val="0"/>
        <w:rPr>
          <w:del w:id="1483" w:author="admin" w:date="2023-04-27T22:16:00Z"/>
          <w:rFonts w:ascii="Times New Roman" w:hAnsi="Times New Roman"/>
          <w:sz w:val="26"/>
          <w:szCs w:val="26"/>
        </w:rPr>
        <w:pPrChange w:id="1484" w:author="Ngoc Le Van Truong" w:date="2023-04-27T10:15:00Z">
          <w:pPr>
            <w:pStyle w:val="ListParagraph"/>
            <w:numPr>
              <w:numId w:val="22"/>
            </w:numPr>
            <w:spacing w:before="60"/>
            <w:ind w:left="360" w:hanging="360"/>
            <w:contextualSpacing w:val="0"/>
          </w:pPr>
        </w:pPrChange>
      </w:pPr>
      <w:r w:rsidRPr="00B60F18">
        <w:rPr>
          <w:rFonts w:ascii="Times New Roman" w:hAnsi="Times New Roman"/>
          <w:sz w:val="26"/>
          <w:szCs w:val="26"/>
        </w:rPr>
        <w:t>Trong quá trình thực hiện cấp cứu, có phối hợp với các khoa/trung tâm Cấp cứu, hồi sức tích cực, chống độc của các bệnh viện khác trên địa bàn</w:t>
      </w:r>
      <w:del w:id="1485" w:author="Ngoc Le Van Truong" w:date="2023-04-28T09:56:00Z">
        <w:r w:rsidRPr="00B60F18" w:rsidDel="00DF7F9B">
          <w:rPr>
            <w:rFonts w:ascii="Times New Roman" w:hAnsi="Times New Roman"/>
            <w:sz w:val="26"/>
            <w:szCs w:val="26"/>
          </w:rPr>
          <w:delText xml:space="preserve"> </w:delText>
        </w:r>
      </w:del>
      <w:r w:rsidRPr="00B60F18">
        <w:rPr>
          <w:rFonts w:ascii="Times New Roman" w:hAnsi="Times New Roman"/>
          <w:sz w:val="26"/>
          <w:szCs w:val="26"/>
        </w:rPr>
        <w:t xml:space="preserve">: </w:t>
      </w:r>
      <w:del w:id="1486" w:author="admin" w:date="2023-04-27T22:16:00Z">
        <w:r w:rsidRPr="00B60F18" w:rsidDel="00B60F18">
          <w:rPr>
            <w:rFonts w:ascii="Times New Roman" w:hAnsi="Times New Roman"/>
            <w:sz w:val="26"/>
            <w:szCs w:val="26"/>
          </w:rPr>
          <w:delText>có/chưa bao giờ</w:delText>
        </w:r>
      </w:del>
    </w:p>
    <w:p w14:paraId="6020484C" w14:textId="77777777" w:rsidR="00B60F18" w:rsidRDefault="00B60F18">
      <w:pPr>
        <w:pStyle w:val="ListParagraph"/>
        <w:numPr>
          <w:ilvl w:val="0"/>
          <w:numId w:val="46"/>
        </w:numPr>
        <w:spacing w:before="60"/>
        <w:contextualSpacing w:val="0"/>
        <w:rPr>
          <w:ins w:id="1487" w:author="admin" w:date="2023-04-27T22:16:00Z"/>
          <w:rFonts w:ascii="Times New Roman" w:hAnsi="Times New Roman"/>
          <w:sz w:val="26"/>
          <w:szCs w:val="26"/>
        </w:rPr>
        <w:pPrChange w:id="1488" w:author="Ngoc Le Van Truong" w:date="2023-04-27T10:15:00Z">
          <w:pPr>
            <w:pStyle w:val="ListParagraph"/>
            <w:numPr>
              <w:numId w:val="22"/>
            </w:numPr>
            <w:spacing w:before="60"/>
            <w:ind w:left="360" w:hanging="360"/>
            <w:contextualSpacing w:val="0"/>
          </w:pPr>
        </w:pPrChange>
      </w:pPr>
    </w:p>
    <w:p w14:paraId="2CC0B5DA" w14:textId="77777777" w:rsidR="00B60F18" w:rsidRPr="001B7F35" w:rsidRDefault="00B60F18">
      <w:pPr>
        <w:numPr>
          <w:ilvl w:val="0"/>
          <w:numId w:val="48"/>
        </w:numPr>
        <w:spacing w:before="60"/>
        <w:jc w:val="both"/>
        <w:rPr>
          <w:ins w:id="1489" w:author="admin" w:date="2023-04-27T22:16:00Z"/>
          <w:rFonts w:ascii="Times New Roman" w:hAnsi="Times New Roman"/>
          <w:color w:val="111111"/>
          <w:sz w:val="26"/>
          <w:szCs w:val="26"/>
          <w:lang w:val="vi-VN"/>
        </w:rPr>
        <w:pPrChange w:id="1490" w:author="admin" w:date="2023-04-27T22:16:00Z">
          <w:pPr>
            <w:numPr>
              <w:numId w:val="46"/>
            </w:numPr>
            <w:spacing w:before="60"/>
            <w:ind w:left="360" w:hanging="360"/>
            <w:jc w:val="both"/>
          </w:pPr>
        </w:pPrChange>
      </w:pPr>
      <w:ins w:id="1491" w:author="admin" w:date="2023-04-27T22:16:00Z">
        <w:r w:rsidRPr="001B7F35">
          <w:rPr>
            <w:rFonts w:ascii="Times New Roman" w:hAnsi="Times New Roman"/>
            <w:color w:val="111111"/>
            <w:sz w:val="26"/>
            <w:szCs w:val="26"/>
            <w:lang w:val="vi-VN"/>
          </w:rPr>
          <w:t xml:space="preserve">Không      </w:t>
        </w:r>
      </w:ins>
    </w:p>
    <w:p w14:paraId="780D4056" w14:textId="77777777" w:rsidR="00B60F18" w:rsidRPr="001B7F35" w:rsidRDefault="00B60F18">
      <w:pPr>
        <w:numPr>
          <w:ilvl w:val="0"/>
          <w:numId w:val="48"/>
        </w:numPr>
        <w:spacing w:before="60"/>
        <w:jc w:val="both"/>
        <w:rPr>
          <w:ins w:id="1492" w:author="admin" w:date="2023-04-27T22:16:00Z"/>
          <w:rFonts w:ascii="Times New Roman" w:hAnsi="Times New Roman"/>
          <w:color w:val="111111"/>
          <w:sz w:val="26"/>
          <w:szCs w:val="26"/>
          <w:lang w:val="vi-VN"/>
        </w:rPr>
        <w:pPrChange w:id="1493" w:author="admin" w:date="2023-04-27T22:16:00Z">
          <w:pPr>
            <w:numPr>
              <w:numId w:val="46"/>
            </w:numPr>
            <w:spacing w:before="60"/>
            <w:ind w:left="360" w:hanging="360"/>
            <w:jc w:val="both"/>
          </w:pPr>
        </w:pPrChange>
      </w:pPr>
      <w:ins w:id="1494" w:author="admin" w:date="2023-04-27T22:16:00Z">
        <w:r w:rsidRPr="001B7F35">
          <w:rPr>
            <w:rFonts w:ascii="Times New Roman" w:hAnsi="Times New Roman"/>
            <w:color w:val="111111"/>
            <w:sz w:val="26"/>
            <w:szCs w:val="26"/>
            <w:lang w:val="vi-VN"/>
          </w:rPr>
          <w:t>Có</w:t>
        </w:r>
      </w:ins>
    </w:p>
    <w:p w14:paraId="2F6A22C6" w14:textId="77777777" w:rsidR="00B60F18" w:rsidRPr="001B7F35" w:rsidRDefault="00B60F18">
      <w:pPr>
        <w:numPr>
          <w:ilvl w:val="0"/>
          <w:numId w:val="48"/>
        </w:numPr>
        <w:spacing w:before="60"/>
        <w:jc w:val="both"/>
        <w:rPr>
          <w:ins w:id="1495" w:author="admin" w:date="2023-04-27T22:16:00Z"/>
          <w:rFonts w:ascii="Times New Roman" w:hAnsi="Times New Roman"/>
          <w:color w:val="111111"/>
          <w:sz w:val="26"/>
          <w:szCs w:val="26"/>
          <w:lang w:val="vi-VN"/>
        </w:rPr>
        <w:pPrChange w:id="1496" w:author="admin" w:date="2023-04-27T22:16:00Z">
          <w:pPr>
            <w:numPr>
              <w:numId w:val="46"/>
            </w:numPr>
            <w:spacing w:before="60"/>
            <w:ind w:left="360" w:hanging="360"/>
            <w:jc w:val="both"/>
          </w:pPr>
        </w:pPrChange>
      </w:pPr>
      <w:ins w:id="1497" w:author="admin" w:date="2023-04-27T22:16:00Z">
        <w:r w:rsidRPr="001B7F35">
          <w:rPr>
            <w:rFonts w:ascii="Times New Roman" w:hAnsi="Times New Roman"/>
            <w:color w:val="111111"/>
            <w:sz w:val="26"/>
            <w:szCs w:val="26"/>
            <w:lang w:val="vi-VN"/>
          </w:rPr>
          <w:t>Khác (ghi cụ thể)………</w:t>
        </w:r>
      </w:ins>
    </w:p>
    <w:p w14:paraId="0EF6ED66" w14:textId="37EF921C" w:rsidR="00E4669B" w:rsidRDefault="00E4669B">
      <w:pPr>
        <w:pStyle w:val="ListParagraph"/>
        <w:numPr>
          <w:ilvl w:val="0"/>
          <w:numId w:val="46"/>
        </w:numPr>
        <w:spacing w:before="60"/>
        <w:contextualSpacing w:val="0"/>
        <w:rPr>
          <w:ins w:id="1498" w:author="admin" w:date="2023-04-27T22:16:00Z"/>
          <w:rFonts w:ascii="Times New Roman" w:hAnsi="Times New Roman"/>
          <w:sz w:val="26"/>
          <w:szCs w:val="26"/>
        </w:rPr>
        <w:pPrChange w:id="1499" w:author="admin" w:date="2023-04-27T22:16:00Z">
          <w:pPr>
            <w:pStyle w:val="ListParagraph"/>
            <w:numPr>
              <w:numId w:val="22"/>
            </w:numPr>
            <w:spacing w:before="60"/>
            <w:ind w:left="360" w:hanging="360"/>
            <w:contextualSpacing w:val="0"/>
          </w:pPr>
        </w:pPrChange>
      </w:pPr>
      <w:r w:rsidRPr="00B60F18">
        <w:rPr>
          <w:rFonts w:ascii="Times New Roman" w:hAnsi="Times New Roman"/>
          <w:sz w:val="26"/>
          <w:szCs w:val="26"/>
        </w:rPr>
        <w:t xml:space="preserve">Có thực hiện hướng dẫn, tư vấn cho gia đình người bệnh cách sơ cứu, chăm sóc cho người bệnh trong thời gian chờ xe cấp cứu đến: </w:t>
      </w:r>
      <w:del w:id="1500" w:author="admin" w:date="2023-04-27T22:16:00Z">
        <w:r w:rsidRPr="00B60F18" w:rsidDel="00B60F18">
          <w:rPr>
            <w:rFonts w:ascii="Times New Roman" w:hAnsi="Times New Roman"/>
            <w:sz w:val="26"/>
            <w:szCs w:val="26"/>
          </w:rPr>
          <w:delText>có, không, ý kiến khác</w:delText>
        </w:r>
      </w:del>
    </w:p>
    <w:p w14:paraId="4C31AFC2" w14:textId="77777777" w:rsidR="00B60F18" w:rsidRPr="001B7F35" w:rsidRDefault="00B60F18">
      <w:pPr>
        <w:numPr>
          <w:ilvl w:val="0"/>
          <w:numId w:val="48"/>
        </w:numPr>
        <w:spacing w:before="60"/>
        <w:jc w:val="both"/>
        <w:rPr>
          <w:ins w:id="1501" w:author="admin" w:date="2023-04-27T22:17:00Z"/>
          <w:rFonts w:ascii="Times New Roman" w:hAnsi="Times New Roman"/>
          <w:color w:val="111111"/>
          <w:sz w:val="26"/>
          <w:szCs w:val="26"/>
          <w:lang w:val="vi-VN"/>
        </w:rPr>
        <w:pPrChange w:id="1502" w:author="admin" w:date="2023-04-27T22:17:00Z">
          <w:pPr>
            <w:numPr>
              <w:numId w:val="46"/>
            </w:numPr>
            <w:spacing w:before="60"/>
            <w:ind w:left="360" w:hanging="360"/>
            <w:jc w:val="both"/>
          </w:pPr>
        </w:pPrChange>
      </w:pPr>
      <w:ins w:id="1503" w:author="admin" w:date="2023-04-27T22:17:00Z">
        <w:r w:rsidRPr="001B7F35">
          <w:rPr>
            <w:rFonts w:ascii="Times New Roman" w:hAnsi="Times New Roman"/>
            <w:color w:val="111111"/>
            <w:sz w:val="26"/>
            <w:szCs w:val="26"/>
            <w:lang w:val="vi-VN"/>
          </w:rPr>
          <w:t xml:space="preserve">Không      </w:t>
        </w:r>
      </w:ins>
    </w:p>
    <w:p w14:paraId="293084C9" w14:textId="77777777" w:rsidR="00B60F18" w:rsidRPr="001B7F35" w:rsidRDefault="00B60F18">
      <w:pPr>
        <w:numPr>
          <w:ilvl w:val="0"/>
          <w:numId w:val="48"/>
        </w:numPr>
        <w:spacing w:before="60"/>
        <w:jc w:val="both"/>
        <w:rPr>
          <w:ins w:id="1504" w:author="admin" w:date="2023-04-27T22:17:00Z"/>
          <w:rFonts w:ascii="Times New Roman" w:hAnsi="Times New Roman"/>
          <w:color w:val="111111"/>
          <w:sz w:val="26"/>
          <w:szCs w:val="26"/>
          <w:lang w:val="vi-VN"/>
        </w:rPr>
        <w:pPrChange w:id="1505" w:author="admin" w:date="2023-04-27T22:17:00Z">
          <w:pPr>
            <w:numPr>
              <w:numId w:val="46"/>
            </w:numPr>
            <w:spacing w:before="60"/>
            <w:ind w:left="360" w:hanging="360"/>
            <w:jc w:val="both"/>
          </w:pPr>
        </w:pPrChange>
      </w:pPr>
      <w:ins w:id="1506" w:author="admin" w:date="2023-04-27T22:17:00Z">
        <w:r w:rsidRPr="001B7F35">
          <w:rPr>
            <w:rFonts w:ascii="Times New Roman" w:hAnsi="Times New Roman"/>
            <w:color w:val="111111"/>
            <w:sz w:val="26"/>
            <w:szCs w:val="26"/>
            <w:lang w:val="vi-VN"/>
          </w:rPr>
          <w:t>Có</w:t>
        </w:r>
      </w:ins>
    </w:p>
    <w:p w14:paraId="4562EEA8" w14:textId="77777777" w:rsidR="00B60F18" w:rsidRPr="001B7F35" w:rsidRDefault="00B60F18">
      <w:pPr>
        <w:numPr>
          <w:ilvl w:val="0"/>
          <w:numId w:val="48"/>
        </w:numPr>
        <w:spacing w:before="60"/>
        <w:jc w:val="both"/>
        <w:rPr>
          <w:ins w:id="1507" w:author="admin" w:date="2023-04-27T22:17:00Z"/>
          <w:rFonts w:ascii="Times New Roman" w:hAnsi="Times New Roman"/>
          <w:color w:val="111111"/>
          <w:sz w:val="26"/>
          <w:szCs w:val="26"/>
          <w:lang w:val="vi-VN"/>
        </w:rPr>
        <w:pPrChange w:id="1508" w:author="admin" w:date="2023-04-27T22:17:00Z">
          <w:pPr>
            <w:numPr>
              <w:numId w:val="46"/>
            </w:numPr>
            <w:spacing w:before="60"/>
            <w:ind w:left="360" w:hanging="360"/>
            <w:jc w:val="both"/>
          </w:pPr>
        </w:pPrChange>
      </w:pPr>
      <w:ins w:id="1509" w:author="admin" w:date="2023-04-27T22:17:00Z">
        <w:r w:rsidRPr="001B7F35">
          <w:rPr>
            <w:rFonts w:ascii="Times New Roman" w:hAnsi="Times New Roman"/>
            <w:color w:val="111111"/>
            <w:sz w:val="26"/>
            <w:szCs w:val="26"/>
            <w:lang w:val="vi-VN"/>
          </w:rPr>
          <w:t>Khác (ghi cụ thể)………</w:t>
        </w:r>
      </w:ins>
    </w:p>
    <w:p w14:paraId="7CC4FEC8" w14:textId="3E793DA4" w:rsidR="00B60F18" w:rsidRPr="00B60F18" w:rsidDel="00B60F18" w:rsidRDefault="00B60F18">
      <w:pPr>
        <w:spacing w:before="60"/>
        <w:rPr>
          <w:del w:id="1510" w:author="admin" w:date="2023-04-27T22:17:00Z"/>
          <w:rFonts w:ascii="Times New Roman" w:hAnsi="Times New Roman"/>
          <w:sz w:val="26"/>
          <w:szCs w:val="26"/>
        </w:rPr>
        <w:pPrChange w:id="1511" w:author="admin" w:date="2023-04-27T22:17:00Z">
          <w:pPr>
            <w:pStyle w:val="ListParagraph"/>
            <w:numPr>
              <w:numId w:val="22"/>
            </w:numPr>
            <w:spacing w:before="60"/>
            <w:ind w:left="360" w:hanging="360"/>
            <w:contextualSpacing w:val="0"/>
          </w:pPr>
        </w:pPrChange>
      </w:pPr>
    </w:p>
    <w:p w14:paraId="31FE2B30" w14:textId="77777777" w:rsidR="00E4669B" w:rsidRPr="001B7F35" w:rsidRDefault="00E4669B" w:rsidP="001B7F35">
      <w:pPr>
        <w:spacing w:before="60"/>
        <w:jc w:val="both"/>
        <w:rPr>
          <w:rFonts w:ascii="Times New Roman" w:hAnsi="Times New Roman"/>
          <w:b/>
          <w:bCs/>
          <w:color w:val="111111"/>
          <w:sz w:val="26"/>
          <w:szCs w:val="26"/>
          <w:lang w:val="vi-VN"/>
        </w:rPr>
      </w:pPr>
      <w:r w:rsidRPr="001B7F35">
        <w:rPr>
          <w:rFonts w:ascii="Times New Roman" w:hAnsi="Times New Roman"/>
          <w:b/>
          <w:bCs/>
          <w:sz w:val="26"/>
          <w:szCs w:val="26"/>
        </w:rPr>
        <w:t xml:space="preserve">III. </w:t>
      </w:r>
      <w:r w:rsidRPr="001B7F35">
        <w:rPr>
          <w:rFonts w:ascii="Times New Roman" w:hAnsi="Times New Roman"/>
          <w:b/>
          <w:bCs/>
          <w:color w:val="111111"/>
          <w:sz w:val="26"/>
          <w:szCs w:val="26"/>
          <w:lang w:val="vi-VN"/>
        </w:rPr>
        <w:t>NHÂN LỰC</w:t>
      </w:r>
    </w:p>
    <w:p w14:paraId="7ECB8EB3" w14:textId="37636903" w:rsidR="00E4669B" w:rsidRPr="001B7F35" w:rsidRDefault="00E4669B">
      <w:pPr>
        <w:numPr>
          <w:ilvl w:val="0"/>
          <w:numId w:val="46"/>
        </w:numPr>
        <w:spacing w:before="60"/>
        <w:jc w:val="both"/>
        <w:rPr>
          <w:rFonts w:ascii="Times New Roman" w:hAnsi="Times New Roman"/>
          <w:color w:val="111111"/>
          <w:sz w:val="26"/>
          <w:szCs w:val="26"/>
          <w:lang w:val="vi-VN"/>
        </w:rPr>
        <w:pPrChange w:id="1512"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Tổng số nhân lực</w:t>
      </w:r>
      <w:r w:rsidR="00503FAF" w:rsidRPr="001B7F35">
        <w:rPr>
          <w:rFonts w:ascii="Times New Roman" w:hAnsi="Times New Roman"/>
          <w:color w:val="111111"/>
          <w:sz w:val="26"/>
          <w:szCs w:val="26"/>
          <w:lang w:val="vi-VN"/>
        </w:rPr>
        <w:t xml:space="preserve"> c</w:t>
      </w:r>
      <w:r w:rsidR="00503FAF" w:rsidRPr="001B7F35">
        <w:rPr>
          <w:rFonts w:ascii="Times New Roman" w:hAnsi="Times New Roman"/>
          <w:color w:val="111111"/>
          <w:sz w:val="26"/>
          <w:szCs w:val="26"/>
        </w:rPr>
        <w:t>ủa Trung tâm Cấp cứu 115 hoặc Tổ cấp cứu 115</w:t>
      </w:r>
      <w:ins w:id="1513" w:author="admin" w:date="2023-04-27T22:17:00Z">
        <w:r w:rsidR="00654E56">
          <w:rPr>
            <w:rFonts w:ascii="Times New Roman" w:hAnsi="Times New Roman"/>
            <w:color w:val="111111"/>
            <w:sz w:val="26"/>
            <w:szCs w:val="26"/>
          </w:rPr>
          <w:t xml:space="preserve"> </w:t>
        </w:r>
      </w:ins>
      <w:ins w:id="1514" w:author="admin" w:date="2023-04-27T22:18:00Z">
        <w:r w:rsidR="00654E56">
          <w:rPr>
            <w:rFonts w:ascii="Times New Roman" w:hAnsi="Times New Roman"/>
            <w:color w:val="111111"/>
            <w:sz w:val="26"/>
            <w:szCs w:val="26"/>
          </w:rPr>
          <w:t>hoặc Đội cấp cứu ngoại viện</w:t>
        </w:r>
      </w:ins>
      <w:r w:rsidR="00503FAF" w:rsidRPr="001B7F35">
        <w:rPr>
          <w:rFonts w:ascii="Times New Roman" w:hAnsi="Times New Roman"/>
          <w:color w:val="111111"/>
          <w:sz w:val="26"/>
          <w:szCs w:val="26"/>
        </w:rPr>
        <w:t>:</w:t>
      </w:r>
      <w:ins w:id="1515" w:author="Ngoc Le Van Truong" w:date="2023-04-28T09:57:00Z">
        <w:r w:rsidR="00DF7F9B">
          <w:rPr>
            <w:rFonts w:ascii="Times New Roman" w:hAnsi="Times New Roman"/>
            <w:color w:val="111111"/>
            <w:sz w:val="26"/>
            <w:szCs w:val="26"/>
          </w:rPr>
          <w:t xml:space="preserve"> …</w:t>
        </w:r>
      </w:ins>
    </w:p>
    <w:p w14:paraId="622E670E"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Trong đó:</w:t>
      </w:r>
    </w:p>
    <w:tbl>
      <w:tblPr>
        <w:tblStyle w:val="TableGrid"/>
        <w:tblW w:w="9900" w:type="dxa"/>
        <w:tblInd w:w="-5" w:type="dxa"/>
        <w:tblLayout w:type="fixed"/>
        <w:tblLook w:val="04A0" w:firstRow="1" w:lastRow="0" w:firstColumn="1" w:lastColumn="0" w:noHBand="0" w:noVBand="1"/>
        <w:tblPrChange w:id="1516" w:author="Ngoc Le Van Truong" w:date="2023-04-28T09:57:00Z">
          <w:tblPr>
            <w:tblStyle w:val="TableGrid"/>
            <w:tblW w:w="8005" w:type="dxa"/>
            <w:tblInd w:w="360" w:type="dxa"/>
            <w:tblLayout w:type="fixed"/>
            <w:tblLook w:val="04A0" w:firstRow="1" w:lastRow="0" w:firstColumn="1" w:lastColumn="0" w:noHBand="0" w:noVBand="1"/>
          </w:tblPr>
        </w:tblPrChange>
      </w:tblPr>
      <w:tblGrid>
        <w:gridCol w:w="630"/>
        <w:gridCol w:w="2700"/>
        <w:gridCol w:w="900"/>
        <w:gridCol w:w="990"/>
        <w:gridCol w:w="810"/>
        <w:gridCol w:w="1800"/>
        <w:gridCol w:w="2070"/>
        <w:tblGridChange w:id="1517">
          <w:tblGrid>
            <w:gridCol w:w="535"/>
            <w:gridCol w:w="1800"/>
            <w:gridCol w:w="810"/>
            <w:gridCol w:w="990"/>
            <w:gridCol w:w="1260"/>
            <w:gridCol w:w="1170"/>
            <w:gridCol w:w="1440"/>
          </w:tblGrid>
        </w:tblGridChange>
      </w:tblGrid>
      <w:tr w:rsidR="00654E56" w:rsidRPr="00CD2F58" w14:paraId="62DF604B" w14:textId="77777777" w:rsidTr="00DF7F9B">
        <w:tc>
          <w:tcPr>
            <w:tcW w:w="630" w:type="dxa"/>
            <w:tcPrChange w:id="1518" w:author="Ngoc Le Van Truong" w:date="2023-04-28T09:57:00Z">
              <w:tcPr>
                <w:tcW w:w="535" w:type="dxa"/>
              </w:tcPr>
            </w:tcPrChange>
          </w:tcPr>
          <w:p w14:paraId="29347202" w14:textId="77777777"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TT</w:t>
            </w:r>
          </w:p>
        </w:tc>
        <w:tc>
          <w:tcPr>
            <w:tcW w:w="2700" w:type="dxa"/>
            <w:tcPrChange w:id="1519" w:author="Ngoc Le Van Truong" w:date="2023-04-28T09:57:00Z">
              <w:tcPr>
                <w:tcW w:w="1800" w:type="dxa"/>
              </w:tcPr>
            </w:tcPrChange>
          </w:tcPr>
          <w:p w14:paraId="5C067C1C" w14:textId="77777777"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Nhân lực</w:t>
            </w:r>
          </w:p>
        </w:tc>
        <w:tc>
          <w:tcPr>
            <w:tcW w:w="900" w:type="dxa"/>
            <w:tcPrChange w:id="1520" w:author="Ngoc Le Van Truong" w:date="2023-04-28T09:57:00Z">
              <w:tcPr>
                <w:tcW w:w="810" w:type="dxa"/>
              </w:tcPr>
            </w:tcPrChange>
          </w:tcPr>
          <w:p w14:paraId="7FD41FA6" w14:textId="77777777"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Số lượng</w:t>
            </w:r>
          </w:p>
        </w:tc>
        <w:tc>
          <w:tcPr>
            <w:tcW w:w="990" w:type="dxa"/>
            <w:tcPrChange w:id="1521" w:author="Ngoc Le Van Truong" w:date="2023-04-28T09:57:00Z">
              <w:tcPr>
                <w:tcW w:w="990" w:type="dxa"/>
              </w:tcPr>
            </w:tcPrChange>
          </w:tcPr>
          <w:p w14:paraId="7C216871" w14:textId="7A3F3FA4"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 xml:space="preserve">Chuyên trách </w:t>
            </w:r>
          </w:p>
        </w:tc>
        <w:tc>
          <w:tcPr>
            <w:tcW w:w="810" w:type="dxa"/>
            <w:tcPrChange w:id="1522" w:author="Ngoc Le Van Truong" w:date="2023-04-28T09:57:00Z">
              <w:tcPr>
                <w:tcW w:w="1260" w:type="dxa"/>
              </w:tcPr>
            </w:tcPrChange>
          </w:tcPr>
          <w:p w14:paraId="39403EF9" w14:textId="6893AFEA"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 xml:space="preserve">Kiêm nhiệm </w:t>
            </w:r>
          </w:p>
        </w:tc>
        <w:tc>
          <w:tcPr>
            <w:tcW w:w="1800" w:type="dxa"/>
            <w:tcPrChange w:id="1523" w:author="Ngoc Le Van Truong" w:date="2023-04-28T09:57:00Z">
              <w:tcPr>
                <w:tcW w:w="1170" w:type="dxa"/>
              </w:tcPr>
            </w:tcPrChange>
          </w:tcPr>
          <w:p w14:paraId="46F50057" w14:textId="22FC045E"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Số người được cấp chứng chỉ hành nghề KBCB</w:t>
            </w:r>
          </w:p>
        </w:tc>
        <w:tc>
          <w:tcPr>
            <w:tcW w:w="2070" w:type="dxa"/>
            <w:tcPrChange w:id="1524" w:author="Ngoc Le Van Truong" w:date="2023-04-28T09:57:00Z">
              <w:tcPr>
                <w:tcW w:w="1440" w:type="dxa"/>
              </w:tcPr>
            </w:tcPrChange>
          </w:tcPr>
          <w:p w14:paraId="401AEDC9" w14:textId="3FFC3BE4" w:rsidR="00654E56" w:rsidRPr="00CD2F58" w:rsidRDefault="00654E56" w:rsidP="001B7F35">
            <w:pPr>
              <w:spacing w:before="60"/>
              <w:jc w:val="both"/>
              <w:rPr>
                <w:rFonts w:ascii="Times New Roman" w:hAnsi="Times New Roman"/>
                <w:color w:val="111111"/>
                <w:sz w:val="22"/>
                <w:szCs w:val="22"/>
              </w:rPr>
            </w:pPr>
            <w:r w:rsidRPr="00CD2F58">
              <w:rPr>
                <w:rFonts w:ascii="Times New Roman" w:hAnsi="Times New Roman"/>
                <w:color w:val="111111"/>
                <w:sz w:val="22"/>
                <w:szCs w:val="22"/>
              </w:rPr>
              <w:t>Số được cấp giấy chứng nhận đào tạo cấp cứu ngoại viện</w:t>
            </w:r>
          </w:p>
        </w:tc>
      </w:tr>
      <w:tr w:rsidR="00654E56" w:rsidRPr="001B7F35" w14:paraId="34BC5E9C" w14:textId="77777777" w:rsidTr="00DF7F9B">
        <w:tc>
          <w:tcPr>
            <w:tcW w:w="630" w:type="dxa"/>
            <w:tcPrChange w:id="1525" w:author="Ngoc Le Van Truong" w:date="2023-04-28T09:57:00Z">
              <w:tcPr>
                <w:tcW w:w="535" w:type="dxa"/>
              </w:tcPr>
            </w:tcPrChange>
          </w:tcPr>
          <w:p w14:paraId="2E7DF8CF"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26" w:author="Ngoc Le Van Truong" w:date="2023-04-28T09:57:00Z">
              <w:tcPr>
                <w:tcW w:w="1800" w:type="dxa"/>
              </w:tcPr>
            </w:tcPrChange>
          </w:tcPr>
          <w:p w14:paraId="31BEF5B1"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BS CK HSCC</w:t>
            </w:r>
          </w:p>
        </w:tc>
        <w:tc>
          <w:tcPr>
            <w:tcW w:w="900" w:type="dxa"/>
            <w:tcPrChange w:id="1527" w:author="Ngoc Le Van Truong" w:date="2023-04-28T09:57:00Z">
              <w:tcPr>
                <w:tcW w:w="810" w:type="dxa"/>
              </w:tcPr>
            </w:tcPrChange>
          </w:tcPr>
          <w:p w14:paraId="05E44EA3"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28" w:author="Ngoc Le Van Truong" w:date="2023-04-28T09:57:00Z">
              <w:tcPr>
                <w:tcW w:w="990" w:type="dxa"/>
              </w:tcPr>
            </w:tcPrChange>
          </w:tcPr>
          <w:p w14:paraId="1ED7A5E9"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29" w:author="Ngoc Le Van Truong" w:date="2023-04-28T09:57:00Z">
              <w:tcPr>
                <w:tcW w:w="1260" w:type="dxa"/>
              </w:tcPr>
            </w:tcPrChange>
          </w:tcPr>
          <w:p w14:paraId="12178189"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30" w:author="Ngoc Le Van Truong" w:date="2023-04-28T09:57:00Z">
              <w:tcPr>
                <w:tcW w:w="1170" w:type="dxa"/>
              </w:tcPr>
            </w:tcPrChange>
          </w:tcPr>
          <w:p w14:paraId="7191DF38" w14:textId="70BCB277" w:rsidR="00654E56" w:rsidRPr="001B7F35" w:rsidRDefault="00654E56" w:rsidP="001B7F35">
            <w:pPr>
              <w:spacing w:before="60"/>
              <w:jc w:val="both"/>
              <w:rPr>
                <w:rFonts w:ascii="Times New Roman" w:hAnsi="Times New Roman"/>
                <w:color w:val="111111"/>
                <w:sz w:val="26"/>
                <w:szCs w:val="26"/>
              </w:rPr>
            </w:pPr>
          </w:p>
        </w:tc>
        <w:tc>
          <w:tcPr>
            <w:tcW w:w="2070" w:type="dxa"/>
            <w:tcPrChange w:id="1531" w:author="Ngoc Le Van Truong" w:date="2023-04-28T09:57:00Z">
              <w:tcPr>
                <w:tcW w:w="1440" w:type="dxa"/>
              </w:tcPr>
            </w:tcPrChange>
          </w:tcPr>
          <w:p w14:paraId="042D4CF3"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6ABF2DDC" w14:textId="77777777" w:rsidTr="00DF7F9B">
        <w:tc>
          <w:tcPr>
            <w:tcW w:w="630" w:type="dxa"/>
            <w:tcPrChange w:id="1532" w:author="Ngoc Le Van Truong" w:date="2023-04-28T09:57:00Z">
              <w:tcPr>
                <w:tcW w:w="535" w:type="dxa"/>
              </w:tcPr>
            </w:tcPrChange>
          </w:tcPr>
          <w:p w14:paraId="3986695A"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33" w:author="Ngoc Le Van Truong" w:date="2023-04-28T09:57:00Z">
              <w:tcPr>
                <w:tcW w:w="1800" w:type="dxa"/>
              </w:tcPr>
            </w:tcPrChange>
          </w:tcPr>
          <w:p w14:paraId="74848400"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BS CK </w:t>
            </w:r>
            <w:r w:rsidRPr="001B7F35">
              <w:rPr>
                <w:rFonts w:ascii="Times New Roman" w:hAnsi="Times New Roman"/>
                <w:color w:val="111111"/>
                <w:sz w:val="26"/>
                <w:szCs w:val="26"/>
                <w:lang w:val="vi-VN"/>
              </w:rPr>
              <w:t>n</w:t>
            </w:r>
            <w:r w:rsidRPr="001B7F35">
              <w:rPr>
                <w:rFonts w:ascii="Times New Roman" w:hAnsi="Times New Roman"/>
                <w:color w:val="111111"/>
                <w:sz w:val="26"/>
                <w:szCs w:val="26"/>
              </w:rPr>
              <w:t>ội</w:t>
            </w:r>
          </w:p>
        </w:tc>
        <w:tc>
          <w:tcPr>
            <w:tcW w:w="900" w:type="dxa"/>
            <w:tcPrChange w:id="1534" w:author="Ngoc Le Van Truong" w:date="2023-04-28T09:57:00Z">
              <w:tcPr>
                <w:tcW w:w="810" w:type="dxa"/>
              </w:tcPr>
            </w:tcPrChange>
          </w:tcPr>
          <w:p w14:paraId="1AC8D9D5"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35" w:author="Ngoc Le Van Truong" w:date="2023-04-28T09:57:00Z">
              <w:tcPr>
                <w:tcW w:w="990" w:type="dxa"/>
              </w:tcPr>
            </w:tcPrChange>
          </w:tcPr>
          <w:p w14:paraId="175A62C0"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36" w:author="Ngoc Le Van Truong" w:date="2023-04-28T09:57:00Z">
              <w:tcPr>
                <w:tcW w:w="1260" w:type="dxa"/>
              </w:tcPr>
            </w:tcPrChange>
          </w:tcPr>
          <w:p w14:paraId="31E402D6"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37" w:author="Ngoc Le Van Truong" w:date="2023-04-28T09:57:00Z">
              <w:tcPr>
                <w:tcW w:w="1170" w:type="dxa"/>
              </w:tcPr>
            </w:tcPrChange>
          </w:tcPr>
          <w:p w14:paraId="7716C321" w14:textId="2AD11374" w:rsidR="00654E56" w:rsidRPr="001B7F35" w:rsidRDefault="00654E56" w:rsidP="001B7F35">
            <w:pPr>
              <w:spacing w:before="60"/>
              <w:jc w:val="both"/>
              <w:rPr>
                <w:rFonts w:ascii="Times New Roman" w:hAnsi="Times New Roman"/>
                <w:color w:val="111111"/>
                <w:sz w:val="26"/>
                <w:szCs w:val="26"/>
              </w:rPr>
            </w:pPr>
          </w:p>
        </w:tc>
        <w:tc>
          <w:tcPr>
            <w:tcW w:w="2070" w:type="dxa"/>
            <w:tcPrChange w:id="1538" w:author="Ngoc Le Van Truong" w:date="2023-04-28T09:57:00Z">
              <w:tcPr>
                <w:tcW w:w="1440" w:type="dxa"/>
              </w:tcPr>
            </w:tcPrChange>
          </w:tcPr>
          <w:p w14:paraId="3F48C778"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30BF5A4A" w14:textId="77777777" w:rsidTr="00DF7F9B">
        <w:tc>
          <w:tcPr>
            <w:tcW w:w="630" w:type="dxa"/>
            <w:tcPrChange w:id="1539" w:author="Ngoc Le Van Truong" w:date="2023-04-28T09:57:00Z">
              <w:tcPr>
                <w:tcW w:w="535" w:type="dxa"/>
              </w:tcPr>
            </w:tcPrChange>
          </w:tcPr>
          <w:p w14:paraId="434F3CE5"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40" w:author="Ngoc Le Van Truong" w:date="2023-04-28T09:57:00Z">
              <w:tcPr>
                <w:tcW w:w="1800" w:type="dxa"/>
              </w:tcPr>
            </w:tcPrChange>
          </w:tcPr>
          <w:p w14:paraId="51DFED37"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BSCK ngoại</w:t>
            </w:r>
          </w:p>
        </w:tc>
        <w:tc>
          <w:tcPr>
            <w:tcW w:w="900" w:type="dxa"/>
            <w:tcPrChange w:id="1541" w:author="Ngoc Le Van Truong" w:date="2023-04-28T09:57:00Z">
              <w:tcPr>
                <w:tcW w:w="810" w:type="dxa"/>
              </w:tcPr>
            </w:tcPrChange>
          </w:tcPr>
          <w:p w14:paraId="169C3086"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42" w:author="Ngoc Le Van Truong" w:date="2023-04-28T09:57:00Z">
              <w:tcPr>
                <w:tcW w:w="990" w:type="dxa"/>
              </w:tcPr>
            </w:tcPrChange>
          </w:tcPr>
          <w:p w14:paraId="51F42CA5"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43" w:author="Ngoc Le Van Truong" w:date="2023-04-28T09:57:00Z">
              <w:tcPr>
                <w:tcW w:w="1260" w:type="dxa"/>
              </w:tcPr>
            </w:tcPrChange>
          </w:tcPr>
          <w:p w14:paraId="240CDFDB"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44" w:author="Ngoc Le Van Truong" w:date="2023-04-28T09:57:00Z">
              <w:tcPr>
                <w:tcW w:w="1170" w:type="dxa"/>
              </w:tcPr>
            </w:tcPrChange>
          </w:tcPr>
          <w:p w14:paraId="5542FEE4" w14:textId="134DA057" w:rsidR="00654E56" w:rsidRPr="001B7F35" w:rsidRDefault="00654E56" w:rsidP="001B7F35">
            <w:pPr>
              <w:spacing w:before="60"/>
              <w:jc w:val="both"/>
              <w:rPr>
                <w:rFonts w:ascii="Times New Roman" w:hAnsi="Times New Roman"/>
                <w:color w:val="111111"/>
                <w:sz w:val="26"/>
                <w:szCs w:val="26"/>
              </w:rPr>
            </w:pPr>
          </w:p>
        </w:tc>
        <w:tc>
          <w:tcPr>
            <w:tcW w:w="2070" w:type="dxa"/>
            <w:tcPrChange w:id="1545" w:author="Ngoc Le Van Truong" w:date="2023-04-28T09:57:00Z">
              <w:tcPr>
                <w:tcW w:w="1440" w:type="dxa"/>
              </w:tcPr>
            </w:tcPrChange>
          </w:tcPr>
          <w:p w14:paraId="0639562C"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20FCEDC6" w14:textId="77777777" w:rsidTr="00DF7F9B">
        <w:tc>
          <w:tcPr>
            <w:tcW w:w="630" w:type="dxa"/>
            <w:tcPrChange w:id="1546" w:author="Ngoc Le Van Truong" w:date="2023-04-28T09:57:00Z">
              <w:tcPr>
                <w:tcW w:w="535" w:type="dxa"/>
              </w:tcPr>
            </w:tcPrChange>
          </w:tcPr>
          <w:p w14:paraId="37F79503"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47" w:author="Ngoc Le Van Truong" w:date="2023-04-28T09:57:00Z">
              <w:tcPr>
                <w:tcW w:w="1800" w:type="dxa"/>
              </w:tcPr>
            </w:tcPrChange>
          </w:tcPr>
          <w:p w14:paraId="301C5C8C"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BSCK khác</w:t>
            </w:r>
          </w:p>
        </w:tc>
        <w:tc>
          <w:tcPr>
            <w:tcW w:w="900" w:type="dxa"/>
            <w:tcPrChange w:id="1548" w:author="Ngoc Le Van Truong" w:date="2023-04-28T09:57:00Z">
              <w:tcPr>
                <w:tcW w:w="810" w:type="dxa"/>
              </w:tcPr>
            </w:tcPrChange>
          </w:tcPr>
          <w:p w14:paraId="4B173323"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49" w:author="Ngoc Le Van Truong" w:date="2023-04-28T09:57:00Z">
              <w:tcPr>
                <w:tcW w:w="990" w:type="dxa"/>
              </w:tcPr>
            </w:tcPrChange>
          </w:tcPr>
          <w:p w14:paraId="7BCA74D1"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50" w:author="Ngoc Le Van Truong" w:date="2023-04-28T09:57:00Z">
              <w:tcPr>
                <w:tcW w:w="1260" w:type="dxa"/>
              </w:tcPr>
            </w:tcPrChange>
          </w:tcPr>
          <w:p w14:paraId="6EFEF150"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51" w:author="Ngoc Le Van Truong" w:date="2023-04-28T09:57:00Z">
              <w:tcPr>
                <w:tcW w:w="1170" w:type="dxa"/>
              </w:tcPr>
            </w:tcPrChange>
          </w:tcPr>
          <w:p w14:paraId="5AC1A265" w14:textId="1CF49B85" w:rsidR="00654E56" w:rsidRPr="001B7F35" w:rsidRDefault="00654E56" w:rsidP="001B7F35">
            <w:pPr>
              <w:spacing w:before="60"/>
              <w:jc w:val="both"/>
              <w:rPr>
                <w:rFonts w:ascii="Times New Roman" w:hAnsi="Times New Roman"/>
                <w:color w:val="111111"/>
                <w:sz w:val="26"/>
                <w:szCs w:val="26"/>
              </w:rPr>
            </w:pPr>
          </w:p>
        </w:tc>
        <w:tc>
          <w:tcPr>
            <w:tcW w:w="2070" w:type="dxa"/>
            <w:tcPrChange w:id="1552" w:author="Ngoc Le Van Truong" w:date="2023-04-28T09:57:00Z">
              <w:tcPr>
                <w:tcW w:w="1440" w:type="dxa"/>
              </w:tcPr>
            </w:tcPrChange>
          </w:tcPr>
          <w:p w14:paraId="517FE00C"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32F3844D" w14:textId="77777777" w:rsidTr="00DF7F9B">
        <w:tc>
          <w:tcPr>
            <w:tcW w:w="630" w:type="dxa"/>
            <w:tcPrChange w:id="1553" w:author="Ngoc Le Van Truong" w:date="2023-04-28T09:57:00Z">
              <w:tcPr>
                <w:tcW w:w="535" w:type="dxa"/>
              </w:tcPr>
            </w:tcPrChange>
          </w:tcPr>
          <w:p w14:paraId="223A7603"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54" w:author="Ngoc Le Van Truong" w:date="2023-04-28T09:57:00Z">
              <w:tcPr>
                <w:tcW w:w="1800" w:type="dxa"/>
              </w:tcPr>
            </w:tcPrChange>
          </w:tcPr>
          <w:p w14:paraId="37CE0398" w14:textId="49FD65E9" w:rsidR="00654E56" w:rsidRPr="001B7F35" w:rsidRDefault="00654E56" w:rsidP="001B7F35">
            <w:pPr>
              <w:spacing w:before="60"/>
              <w:jc w:val="both"/>
              <w:rPr>
                <w:rFonts w:ascii="Times New Roman" w:hAnsi="Times New Roman"/>
                <w:color w:val="111111"/>
                <w:sz w:val="26"/>
                <w:szCs w:val="26"/>
              </w:rPr>
            </w:pPr>
            <w:del w:id="1555" w:author="Ngoc Le Van Truong" w:date="2023-04-28T09:58:00Z">
              <w:r w:rsidRPr="001B7F35" w:rsidDel="00B62FFE">
                <w:rPr>
                  <w:rFonts w:ascii="Times New Roman" w:hAnsi="Times New Roman"/>
                  <w:color w:val="111111"/>
                  <w:sz w:val="26"/>
                  <w:szCs w:val="26"/>
                </w:rPr>
                <w:delText>BSĐK</w:delText>
              </w:r>
            </w:del>
            <w:ins w:id="1556" w:author="Ngoc Le Van Truong" w:date="2023-04-28T09:58:00Z">
              <w:r w:rsidR="00B62FFE" w:rsidRPr="001B7F35">
                <w:rPr>
                  <w:rFonts w:ascii="Times New Roman" w:hAnsi="Times New Roman"/>
                  <w:color w:val="111111"/>
                  <w:sz w:val="26"/>
                  <w:szCs w:val="26"/>
                </w:rPr>
                <w:t>BS</w:t>
              </w:r>
              <w:r w:rsidR="00B62FFE">
                <w:rPr>
                  <w:rFonts w:ascii="Times New Roman" w:hAnsi="Times New Roman"/>
                  <w:color w:val="111111"/>
                  <w:sz w:val="26"/>
                  <w:szCs w:val="26"/>
                </w:rPr>
                <w:t xml:space="preserve"> đa khoa</w:t>
              </w:r>
            </w:ins>
          </w:p>
        </w:tc>
        <w:tc>
          <w:tcPr>
            <w:tcW w:w="900" w:type="dxa"/>
            <w:tcPrChange w:id="1557" w:author="Ngoc Le Van Truong" w:date="2023-04-28T09:57:00Z">
              <w:tcPr>
                <w:tcW w:w="810" w:type="dxa"/>
              </w:tcPr>
            </w:tcPrChange>
          </w:tcPr>
          <w:p w14:paraId="756CA207"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58" w:author="Ngoc Le Van Truong" w:date="2023-04-28T09:57:00Z">
              <w:tcPr>
                <w:tcW w:w="990" w:type="dxa"/>
              </w:tcPr>
            </w:tcPrChange>
          </w:tcPr>
          <w:p w14:paraId="429D70FF"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59" w:author="Ngoc Le Van Truong" w:date="2023-04-28T09:57:00Z">
              <w:tcPr>
                <w:tcW w:w="1260" w:type="dxa"/>
              </w:tcPr>
            </w:tcPrChange>
          </w:tcPr>
          <w:p w14:paraId="56276092"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60" w:author="Ngoc Le Van Truong" w:date="2023-04-28T09:57:00Z">
              <w:tcPr>
                <w:tcW w:w="1170" w:type="dxa"/>
              </w:tcPr>
            </w:tcPrChange>
          </w:tcPr>
          <w:p w14:paraId="2FD17048" w14:textId="457C8C83" w:rsidR="00654E56" w:rsidRPr="001B7F35" w:rsidRDefault="00654E56" w:rsidP="001B7F35">
            <w:pPr>
              <w:spacing w:before="60"/>
              <w:jc w:val="both"/>
              <w:rPr>
                <w:rFonts w:ascii="Times New Roman" w:hAnsi="Times New Roman"/>
                <w:color w:val="111111"/>
                <w:sz w:val="26"/>
                <w:szCs w:val="26"/>
              </w:rPr>
            </w:pPr>
          </w:p>
        </w:tc>
        <w:tc>
          <w:tcPr>
            <w:tcW w:w="2070" w:type="dxa"/>
            <w:tcPrChange w:id="1561" w:author="Ngoc Le Van Truong" w:date="2023-04-28T09:57:00Z">
              <w:tcPr>
                <w:tcW w:w="1440" w:type="dxa"/>
              </w:tcPr>
            </w:tcPrChange>
          </w:tcPr>
          <w:p w14:paraId="10CD4576"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7689D4A8" w14:textId="77777777" w:rsidTr="00DF7F9B">
        <w:tc>
          <w:tcPr>
            <w:tcW w:w="630" w:type="dxa"/>
            <w:tcPrChange w:id="1562" w:author="Ngoc Le Van Truong" w:date="2023-04-28T09:57:00Z">
              <w:tcPr>
                <w:tcW w:w="535" w:type="dxa"/>
              </w:tcPr>
            </w:tcPrChange>
          </w:tcPr>
          <w:p w14:paraId="4327503E"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63" w:author="Ngoc Le Van Truong" w:date="2023-04-28T09:57:00Z">
              <w:tcPr>
                <w:tcW w:w="1800" w:type="dxa"/>
              </w:tcPr>
            </w:tcPrChange>
          </w:tcPr>
          <w:p w14:paraId="563E454C" w14:textId="71B4998B"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BS </w:t>
            </w:r>
            <w:del w:id="1564" w:author="Ngoc Le Van Truong" w:date="2023-04-28T09:58:00Z">
              <w:r w:rsidRPr="001B7F35" w:rsidDel="00B62FFE">
                <w:rPr>
                  <w:rFonts w:ascii="Times New Roman" w:hAnsi="Times New Roman"/>
                  <w:color w:val="111111"/>
                  <w:sz w:val="26"/>
                  <w:szCs w:val="26"/>
                </w:rPr>
                <w:delText>YHDP</w:delText>
              </w:r>
            </w:del>
            <w:ins w:id="1565" w:author="Ngoc Le Van Truong" w:date="2023-04-28T09:58:00Z">
              <w:r w:rsidR="00B62FFE">
                <w:rPr>
                  <w:rFonts w:ascii="Times New Roman" w:hAnsi="Times New Roman"/>
                  <w:color w:val="111111"/>
                  <w:sz w:val="26"/>
                  <w:szCs w:val="26"/>
                </w:rPr>
                <w:t>y học dự phòng</w:t>
              </w:r>
            </w:ins>
          </w:p>
        </w:tc>
        <w:tc>
          <w:tcPr>
            <w:tcW w:w="900" w:type="dxa"/>
            <w:tcPrChange w:id="1566" w:author="Ngoc Le Van Truong" w:date="2023-04-28T09:57:00Z">
              <w:tcPr>
                <w:tcW w:w="810" w:type="dxa"/>
              </w:tcPr>
            </w:tcPrChange>
          </w:tcPr>
          <w:p w14:paraId="2DF5483B"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67" w:author="Ngoc Le Van Truong" w:date="2023-04-28T09:57:00Z">
              <w:tcPr>
                <w:tcW w:w="990" w:type="dxa"/>
              </w:tcPr>
            </w:tcPrChange>
          </w:tcPr>
          <w:p w14:paraId="2975C436"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68" w:author="Ngoc Le Van Truong" w:date="2023-04-28T09:57:00Z">
              <w:tcPr>
                <w:tcW w:w="1260" w:type="dxa"/>
              </w:tcPr>
            </w:tcPrChange>
          </w:tcPr>
          <w:p w14:paraId="74E4DEE6"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69" w:author="Ngoc Le Van Truong" w:date="2023-04-28T09:57:00Z">
              <w:tcPr>
                <w:tcW w:w="1170" w:type="dxa"/>
              </w:tcPr>
            </w:tcPrChange>
          </w:tcPr>
          <w:p w14:paraId="5C4C9B04" w14:textId="3FB098DB" w:rsidR="00654E56" w:rsidRPr="001B7F35" w:rsidRDefault="00654E56" w:rsidP="001B7F35">
            <w:pPr>
              <w:spacing w:before="60"/>
              <w:jc w:val="both"/>
              <w:rPr>
                <w:rFonts w:ascii="Times New Roman" w:hAnsi="Times New Roman"/>
                <w:color w:val="111111"/>
                <w:sz w:val="26"/>
                <w:szCs w:val="26"/>
              </w:rPr>
            </w:pPr>
          </w:p>
        </w:tc>
        <w:tc>
          <w:tcPr>
            <w:tcW w:w="2070" w:type="dxa"/>
            <w:tcPrChange w:id="1570" w:author="Ngoc Le Van Truong" w:date="2023-04-28T09:57:00Z">
              <w:tcPr>
                <w:tcW w:w="1440" w:type="dxa"/>
              </w:tcPr>
            </w:tcPrChange>
          </w:tcPr>
          <w:p w14:paraId="01E3CBF6"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6DE0970D" w14:textId="77777777" w:rsidTr="00DF7F9B">
        <w:tc>
          <w:tcPr>
            <w:tcW w:w="630" w:type="dxa"/>
            <w:tcPrChange w:id="1571" w:author="Ngoc Le Van Truong" w:date="2023-04-28T09:57:00Z">
              <w:tcPr>
                <w:tcW w:w="535" w:type="dxa"/>
              </w:tcPr>
            </w:tcPrChange>
          </w:tcPr>
          <w:p w14:paraId="20B0203A"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72" w:author="Ngoc Le Van Truong" w:date="2023-04-28T09:57:00Z">
              <w:tcPr>
                <w:tcW w:w="1800" w:type="dxa"/>
              </w:tcPr>
            </w:tcPrChange>
          </w:tcPr>
          <w:p w14:paraId="1FD119D4"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Y sỹ</w:t>
            </w:r>
          </w:p>
        </w:tc>
        <w:tc>
          <w:tcPr>
            <w:tcW w:w="900" w:type="dxa"/>
            <w:tcPrChange w:id="1573" w:author="Ngoc Le Van Truong" w:date="2023-04-28T09:57:00Z">
              <w:tcPr>
                <w:tcW w:w="810" w:type="dxa"/>
              </w:tcPr>
            </w:tcPrChange>
          </w:tcPr>
          <w:p w14:paraId="33D89BCE"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74" w:author="Ngoc Le Van Truong" w:date="2023-04-28T09:57:00Z">
              <w:tcPr>
                <w:tcW w:w="990" w:type="dxa"/>
              </w:tcPr>
            </w:tcPrChange>
          </w:tcPr>
          <w:p w14:paraId="45A58DF7"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75" w:author="Ngoc Le Van Truong" w:date="2023-04-28T09:57:00Z">
              <w:tcPr>
                <w:tcW w:w="1260" w:type="dxa"/>
              </w:tcPr>
            </w:tcPrChange>
          </w:tcPr>
          <w:p w14:paraId="680694AB"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76" w:author="Ngoc Le Van Truong" w:date="2023-04-28T09:57:00Z">
              <w:tcPr>
                <w:tcW w:w="1170" w:type="dxa"/>
              </w:tcPr>
            </w:tcPrChange>
          </w:tcPr>
          <w:p w14:paraId="04BC45CB" w14:textId="0B48197D" w:rsidR="00654E56" w:rsidRPr="001B7F35" w:rsidRDefault="00654E56" w:rsidP="001B7F35">
            <w:pPr>
              <w:spacing w:before="60"/>
              <w:jc w:val="both"/>
              <w:rPr>
                <w:rFonts w:ascii="Times New Roman" w:hAnsi="Times New Roman"/>
                <w:color w:val="111111"/>
                <w:sz w:val="26"/>
                <w:szCs w:val="26"/>
              </w:rPr>
            </w:pPr>
          </w:p>
        </w:tc>
        <w:tc>
          <w:tcPr>
            <w:tcW w:w="2070" w:type="dxa"/>
            <w:tcPrChange w:id="1577" w:author="Ngoc Le Van Truong" w:date="2023-04-28T09:57:00Z">
              <w:tcPr>
                <w:tcW w:w="1440" w:type="dxa"/>
              </w:tcPr>
            </w:tcPrChange>
          </w:tcPr>
          <w:p w14:paraId="45CE340B"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09AE16B2" w14:textId="77777777" w:rsidTr="00DF7F9B">
        <w:tc>
          <w:tcPr>
            <w:tcW w:w="630" w:type="dxa"/>
            <w:tcPrChange w:id="1578" w:author="Ngoc Le Van Truong" w:date="2023-04-28T09:57:00Z">
              <w:tcPr>
                <w:tcW w:w="535" w:type="dxa"/>
              </w:tcPr>
            </w:tcPrChange>
          </w:tcPr>
          <w:p w14:paraId="5C0FAF0E"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79" w:author="Ngoc Le Van Truong" w:date="2023-04-28T09:57:00Z">
              <w:tcPr>
                <w:tcW w:w="1800" w:type="dxa"/>
              </w:tcPr>
            </w:tcPrChange>
          </w:tcPr>
          <w:p w14:paraId="60BB8420"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Điều dưỡng</w:t>
            </w:r>
          </w:p>
        </w:tc>
        <w:tc>
          <w:tcPr>
            <w:tcW w:w="900" w:type="dxa"/>
            <w:tcPrChange w:id="1580" w:author="Ngoc Le Van Truong" w:date="2023-04-28T09:57:00Z">
              <w:tcPr>
                <w:tcW w:w="810" w:type="dxa"/>
              </w:tcPr>
            </w:tcPrChange>
          </w:tcPr>
          <w:p w14:paraId="14C8A9E0"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81" w:author="Ngoc Le Van Truong" w:date="2023-04-28T09:57:00Z">
              <w:tcPr>
                <w:tcW w:w="990" w:type="dxa"/>
              </w:tcPr>
            </w:tcPrChange>
          </w:tcPr>
          <w:p w14:paraId="7D791856"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82" w:author="Ngoc Le Van Truong" w:date="2023-04-28T09:57:00Z">
              <w:tcPr>
                <w:tcW w:w="1260" w:type="dxa"/>
              </w:tcPr>
            </w:tcPrChange>
          </w:tcPr>
          <w:p w14:paraId="254A589D"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83" w:author="Ngoc Le Van Truong" w:date="2023-04-28T09:57:00Z">
              <w:tcPr>
                <w:tcW w:w="1170" w:type="dxa"/>
              </w:tcPr>
            </w:tcPrChange>
          </w:tcPr>
          <w:p w14:paraId="595ACF54" w14:textId="5F82502B" w:rsidR="00654E56" w:rsidRPr="001B7F35" w:rsidRDefault="00654E56" w:rsidP="001B7F35">
            <w:pPr>
              <w:spacing w:before="60"/>
              <w:jc w:val="both"/>
              <w:rPr>
                <w:rFonts w:ascii="Times New Roman" w:hAnsi="Times New Roman"/>
                <w:color w:val="111111"/>
                <w:sz w:val="26"/>
                <w:szCs w:val="26"/>
              </w:rPr>
            </w:pPr>
          </w:p>
        </w:tc>
        <w:tc>
          <w:tcPr>
            <w:tcW w:w="2070" w:type="dxa"/>
            <w:tcPrChange w:id="1584" w:author="Ngoc Le Van Truong" w:date="2023-04-28T09:57:00Z">
              <w:tcPr>
                <w:tcW w:w="1440" w:type="dxa"/>
              </w:tcPr>
            </w:tcPrChange>
          </w:tcPr>
          <w:p w14:paraId="0BD0B7AA"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4288D5CB" w14:textId="77777777" w:rsidTr="00DF7F9B">
        <w:tc>
          <w:tcPr>
            <w:tcW w:w="630" w:type="dxa"/>
            <w:tcPrChange w:id="1585" w:author="Ngoc Le Van Truong" w:date="2023-04-28T09:57:00Z">
              <w:tcPr>
                <w:tcW w:w="535" w:type="dxa"/>
              </w:tcPr>
            </w:tcPrChange>
          </w:tcPr>
          <w:p w14:paraId="76A96B53"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86" w:author="Ngoc Le Van Truong" w:date="2023-04-28T09:57:00Z">
              <w:tcPr>
                <w:tcW w:w="1800" w:type="dxa"/>
              </w:tcPr>
            </w:tcPrChange>
          </w:tcPr>
          <w:p w14:paraId="5C8745FD"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Kỹ thuật viên</w:t>
            </w:r>
          </w:p>
        </w:tc>
        <w:tc>
          <w:tcPr>
            <w:tcW w:w="900" w:type="dxa"/>
            <w:tcPrChange w:id="1587" w:author="Ngoc Le Van Truong" w:date="2023-04-28T09:57:00Z">
              <w:tcPr>
                <w:tcW w:w="810" w:type="dxa"/>
              </w:tcPr>
            </w:tcPrChange>
          </w:tcPr>
          <w:p w14:paraId="4C94D80C"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88" w:author="Ngoc Le Van Truong" w:date="2023-04-28T09:57:00Z">
              <w:tcPr>
                <w:tcW w:w="990" w:type="dxa"/>
              </w:tcPr>
            </w:tcPrChange>
          </w:tcPr>
          <w:p w14:paraId="1FE62070"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89" w:author="Ngoc Le Van Truong" w:date="2023-04-28T09:57:00Z">
              <w:tcPr>
                <w:tcW w:w="1260" w:type="dxa"/>
              </w:tcPr>
            </w:tcPrChange>
          </w:tcPr>
          <w:p w14:paraId="2F52C2AE"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90" w:author="Ngoc Le Van Truong" w:date="2023-04-28T09:57:00Z">
              <w:tcPr>
                <w:tcW w:w="1170" w:type="dxa"/>
              </w:tcPr>
            </w:tcPrChange>
          </w:tcPr>
          <w:p w14:paraId="06A92C47" w14:textId="30365474" w:rsidR="00654E56" w:rsidRPr="001B7F35" w:rsidRDefault="00654E56" w:rsidP="001B7F35">
            <w:pPr>
              <w:spacing w:before="60"/>
              <w:jc w:val="both"/>
              <w:rPr>
                <w:rFonts w:ascii="Times New Roman" w:hAnsi="Times New Roman"/>
                <w:color w:val="111111"/>
                <w:sz w:val="26"/>
                <w:szCs w:val="26"/>
              </w:rPr>
            </w:pPr>
          </w:p>
        </w:tc>
        <w:tc>
          <w:tcPr>
            <w:tcW w:w="2070" w:type="dxa"/>
            <w:tcPrChange w:id="1591" w:author="Ngoc Le Van Truong" w:date="2023-04-28T09:57:00Z">
              <w:tcPr>
                <w:tcW w:w="1440" w:type="dxa"/>
              </w:tcPr>
            </w:tcPrChange>
          </w:tcPr>
          <w:p w14:paraId="231443B0"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3E589955" w14:textId="77777777" w:rsidTr="00DF7F9B">
        <w:tc>
          <w:tcPr>
            <w:tcW w:w="630" w:type="dxa"/>
            <w:tcPrChange w:id="1592" w:author="Ngoc Le Van Truong" w:date="2023-04-28T09:57:00Z">
              <w:tcPr>
                <w:tcW w:w="535" w:type="dxa"/>
              </w:tcPr>
            </w:tcPrChange>
          </w:tcPr>
          <w:p w14:paraId="167E99C6"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593" w:author="Ngoc Le Van Truong" w:date="2023-04-28T09:57:00Z">
              <w:tcPr>
                <w:tcW w:w="1800" w:type="dxa"/>
              </w:tcPr>
            </w:tcPrChange>
          </w:tcPr>
          <w:p w14:paraId="11DE1048"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lang w:val="vi-VN"/>
              </w:rPr>
              <w:t>Lái xe</w:t>
            </w:r>
          </w:p>
        </w:tc>
        <w:tc>
          <w:tcPr>
            <w:tcW w:w="900" w:type="dxa"/>
            <w:tcPrChange w:id="1594" w:author="Ngoc Le Van Truong" w:date="2023-04-28T09:57:00Z">
              <w:tcPr>
                <w:tcW w:w="810" w:type="dxa"/>
              </w:tcPr>
            </w:tcPrChange>
          </w:tcPr>
          <w:p w14:paraId="0F235B59"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595" w:author="Ngoc Le Van Truong" w:date="2023-04-28T09:57:00Z">
              <w:tcPr>
                <w:tcW w:w="990" w:type="dxa"/>
              </w:tcPr>
            </w:tcPrChange>
          </w:tcPr>
          <w:p w14:paraId="273560C9"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596" w:author="Ngoc Le Van Truong" w:date="2023-04-28T09:57:00Z">
              <w:tcPr>
                <w:tcW w:w="1260" w:type="dxa"/>
              </w:tcPr>
            </w:tcPrChange>
          </w:tcPr>
          <w:p w14:paraId="3AB57C03"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597" w:author="Ngoc Le Van Truong" w:date="2023-04-28T09:57:00Z">
              <w:tcPr>
                <w:tcW w:w="1170" w:type="dxa"/>
              </w:tcPr>
            </w:tcPrChange>
          </w:tcPr>
          <w:p w14:paraId="2697A4DF" w14:textId="15034D34" w:rsidR="00654E56" w:rsidRPr="001B7F35" w:rsidRDefault="00654E56" w:rsidP="001B7F35">
            <w:pPr>
              <w:spacing w:before="60"/>
              <w:jc w:val="both"/>
              <w:rPr>
                <w:rFonts w:ascii="Times New Roman" w:hAnsi="Times New Roman"/>
                <w:color w:val="111111"/>
                <w:sz w:val="26"/>
                <w:szCs w:val="26"/>
              </w:rPr>
            </w:pPr>
          </w:p>
        </w:tc>
        <w:tc>
          <w:tcPr>
            <w:tcW w:w="2070" w:type="dxa"/>
            <w:tcPrChange w:id="1598" w:author="Ngoc Le Van Truong" w:date="2023-04-28T09:57:00Z">
              <w:tcPr>
                <w:tcW w:w="1440" w:type="dxa"/>
              </w:tcPr>
            </w:tcPrChange>
          </w:tcPr>
          <w:p w14:paraId="229CD27C"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407AEEBF" w14:textId="77777777" w:rsidTr="00DF7F9B">
        <w:tc>
          <w:tcPr>
            <w:tcW w:w="630" w:type="dxa"/>
            <w:tcPrChange w:id="1599" w:author="Ngoc Le Van Truong" w:date="2023-04-28T09:57:00Z">
              <w:tcPr>
                <w:tcW w:w="535" w:type="dxa"/>
              </w:tcPr>
            </w:tcPrChange>
          </w:tcPr>
          <w:p w14:paraId="67FF269F"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600" w:author="Ngoc Le Van Truong" w:date="2023-04-28T09:57:00Z">
              <w:tcPr>
                <w:tcW w:w="1800" w:type="dxa"/>
              </w:tcPr>
            </w:tcPrChange>
          </w:tcPr>
          <w:p w14:paraId="42798C4F"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tc>
        <w:tc>
          <w:tcPr>
            <w:tcW w:w="900" w:type="dxa"/>
            <w:tcPrChange w:id="1601" w:author="Ngoc Le Van Truong" w:date="2023-04-28T09:57:00Z">
              <w:tcPr>
                <w:tcW w:w="810" w:type="dxa"/>
              </w:tcPr>
            </w:tcPrChange>
          </w:tcPr>
          <w:p w14:paraId="4C0897C7"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602" w:author="Ngoc Le Van Truong" w:date="2023-04-28T09:57:00Z">
              <w:tcPr>
                <w:tcW w:w="990" w:type="dxa"/>
              </w:tcPr>
            </w:tcPrChange>
          </w:tcPr>
          <w:p w14:paraId="26E75532"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603" w:author="Ngoc Le Van Truong" w:date="2023-04-28T09:57:00Z">
              <w:tcPr>
                <w:tcW w:w="1260" w:type="dxa"/>
              </w:tcPr>
            </w:tcPrChange>
          </w:tcPr>
          <w:p w14:paraId="019F50E7"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604" w:author="Ngoc Le Van Truong" w:date="2023-04-28T09:57:00Z">
              <w:tcPr>
                <w:tcW w:w="1170" w:type="dxa"/>
              </w:tcPr>
            </w:tcPrChange>
          </w:tcPr>
          <w:p w14:paraId="3C98C8B6" w14:textId="5F635ACD" w:rsidR="00654E56" w:rsidRPr="001B7F35" w:rsidRDefault="00654E56" w:rsidP="001B7F35">
            <w:pPr>
              <w:spacing w:before="60"/>
              <w:jc w:val="both"/>
              <w:rPr>
                <w:rFonts w:ascii="Times New Roman" w:hAnsi="Times New Roman"/>
                <w:color w:val="111111"/>
                <w:sz w:val="26"/>
                <w:szCs w:val="26"/>
              </w:rPr>
            </w:pPr>
          </w:p>
        </w:tc>
        <w:tc>
          <w:tcPr>
            <w:tcW w:w="2070" w:type="dxa"/>
            <w:tcPrChange w:id="1605" w:author="Ngoc Le Van Truong" w:date="2023-04-28T09:57:00Z">
              <w:tcPr>
                <w:tcW w:w="1440" w:type="dxa"/>
              </w:tcPr>
            </w:tcPrChange>
          </w:tcPr>
          <w:p w14:paraId="4C58CE36"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544C6E5F" w14:textId="77777777" w:rsidTr="00DF7F9B">
        <w:tc>
          <w:tcPr>
            <w:tcW w:w="630" w:type="dxa"/>
            <w:tcPrChange w:id="1606" w:author="Ngoc Le Van Truong" w:date="2023-04-28T09:57:00Z">
              <w:tcPr>
                <w:tcW w:w="535" w:type="dxa"/>
              </w:tcPr>
            </w:tcPrChange>
          </w:tcPr>
          <w:p w14:paraId="4725ECD4"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607" w:author="Ngoc Le Van Truong" w:date="2023-04-28T09:57:00Z">
              <w:tcPr>
                <w:tcW w:w="1800" w:type="dxa"/>
              </w:tcPr>
            </w:tcPrChange>
          </w:tcPr>
          <w:p w14:paraId="14FB59E2"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tc>
        <w:tc>
          <w:tcPr>
            <w:tcW w:w="900" w:type="dxa"/>
            <w:tcPrChange w:id="1608" w:author="Ngoc Le Van Truong" w:date="2023-04-28T09:57:00Z">
              <w:tcPr>
                <w:tcW w:w="810" w:type="dxa"/>
              </w:tcPr>
            </w:tcPrChange>
          </w:tcPr>
          <w:p w14:paraId="09B3F6EA"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609" w:author="Ngoc Le Van Truong" w:date="2023-04-28T09:57:00Z">
              <w:tcPr>
                <w:tcW w:w="990" w:type="dxa"/>
              </w:tcPr>
            </w:tcPrChange>
          </w:tcPr>
          <w:p w14:paraId="360656FF"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610" w:author="Ngoc Le Van Truong" w:date="2023-04-28T09:57:00Z">
              <w:tcPr>
                <w:tcW w:w="1260" w:type="dxa"/>
              </w:tcPr>
            </w:tcPrChange>
          </w:tcPr>
          <w:p w14:paraId="1735BD52"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611" w:author="Ngoc Le Van Truong" w:date="2023-04-28T09:57:00Z">
              <w:tcPr>
                <w:tcW w:w="1170" w:type="dxa"/>
              </w:tcPr>
            </w:tcPrChange>
          </w:tcPr>
          <w:p w14:paraId="5DCCA8B1" w14:textId="57EF6D02" w:rsidR="00654E56" w:rsidRPr="001B7F35" w:rsidRDefault="00654E56" w:rsidP="001B7F35">
            <w:pPr>
              <w:spacing w:before="60"/>
              <w:jc w:val="both"/>
              <w:rPr>
                <w:rFonts w:ascii="Times New Roman" w:hAnsi="Times New Roman"/>
                <w:color w:val="111111"/>
                <w:sz w:val="26"/>
                <w:szCs w:val="26"/>
              </w:rPr>
            </w:pPr>
          </w:p>
        </w:tc>
        <w:tc>
          <w:tcPr>
            <w:tcW w:w="2070" w:type="dxa"/>
            <w:tcPrChange w:id="1612" w:author="Ngoc Le Van Truong" w:date="2023-04-28T09:57:00Z">
              <w:tcPr>
                <w:tcW w:w="1440" w:type="dxa"/>
              </w:tcPr>
            </w:tcPrChange>
          </w:tcPr>
          <w:p w14:paraId="0F707FF8"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2834CF72" w14:textId="77777777" w:rsidTr="00DF7F9B">
        <w:tc>
          <w:tcPr>
            <w:tcW w:w="630" w:type="dxa"/>
            <w:tcPrChange w:id="1613" w:author="Ngoc Le Van Truong" w:date="2023-04-28T09:57:00Z">
              <w:tcPr>
                <w:tcW w:w="535" w:type="dxa"/>
              </w:tcPr>
            </w:tcPrChange>
          </w:tcPr>
          <w:p w14:paraId="133304C9"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614" w:author="Ngoc Le Van Truong" w:date="2023-04-28T09:57:00Z">
              <w:tcPr>
                <w:tcW w:w="1800" w:type="dxa"/>
              </w:tcPr>
            </w:tcPrChange>
          </w:tcPr>
          <w:p w14:paraId="274B576E"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tc>
        <w:tc>
          <w:tcPr>
            <w:tcW w:w="900" w:type="dxa"/>
            <w:tcPrChange w:id="1615" w:author="Ngoc Le Van Truong" w:date="2023-04-28T09:57:00Z">
              <w:tcPr>
                <w:tcW w:w="810" w:type="dxa"/>
              </w:tcPr>
            </w:tcPrChange>
          </w:tcPr>
          <w:p w14:paraId="1065EA96"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616" w:author="Ngoc Le Van Truong" w:date="2023-04-28T09:57:00Z">
              <w:tcPr>
                <w:tcW w:w="990" w:type="dxa"/>
              </w:tcPr>
            </w:tcPrChange>
          </w:tcPr>
          <w:p w14:paraId="4F420102"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617" w:author="Ngoc Le Van Truong" w:date="2023-04-28T09:57:00Z">
              <w:tcPr>
                <w:tcW w:w="1260" w:type="dxa"/>
              </w:tcPr>
            </w:tcPrChange>
          </w:tcPr>
          <w:p w14:paraId="151C6638"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618" w:author="Ngoc Le Van Truong" w:date="2023-04-28T09:57:00Z">
              <w:tcPr>
                <w:tcW w:w="1170" w:type="dxa"/>
              </w:tcPr>
            </w:tcPrChange>
          </w:tcPr>
          <w:p w14:paraId="4F8416C6" w14:textId="03ACBEB2" w:rsidR="00654E56" w:rsidRPr="001B7F35" w:rsidRDefault="00654E56" w:rsidP="001B7F35">
            <w:pPr>
              <w:spacing w:before="60"/>
              <w:jc w:val="both"/>
              <w:rPr>
                <w:rFonts w:ascii="Times New Roman" w:hAnsi="Times New Roman"/>
                <w:color w:val="111111"/>
                <w:sz w:val="26"/>
                <w:szCs w:val="26"/>
              </w:rPr>
            </w:pPr>
          </w:p>
        </w:tc>
        <w:tc>
          <w:tcPr>
            <w:tcW w:w="2070" w:type="dxa"/>
            <w:tcPrChange w:id="1619" w:author="Ngoc Le Van Truong" w:date="2023-04-28T09:57:00Z">
              <w:tcPr>
                <w:tcW w:w="1440" w:type="dxa"/>
              </w:tcPr>
            </w:tcPrChange>
          </w:tcPr>
          <w:p w14:paraId="196A8D70" w14:textId="77777777" w:rsidR="00654E56" w:rsidRPr="001B7F35" w:rsidRDefault="00654E56" w:rsidP="001B7F35">
            <w:pPr>
              <w:spacing w:before="60"/>
              <w:jc w:val="both"/>
              <w:rPr>
                <w:rFonts w:ascii="Times New Roman" w:hAnsi="Times New Roman"/>
                <w:color w:val="111111"/>
                <w:sz w:val="26"/>
                <w:szCs w:val="26"/>
              </w:rPr>
            </w:pPr>
          </w:p>
        </w:tc>
      </w:tr>
      <w:tr w:rsidR="00654E56" w:rsidRPr="001B7F35" w14:paraId="540B67C0" w14:textId="77777777" w:rsidTr="00DF7F9B">
        <w:tc>
          <w:tcPr>
            <w:tcW w:w="630" w:type="dxa"/>
            <w:tcPrChange w:id="1620" w:author="Ngoc Le Van Truong" w:date="2023-04-28T09:57:00Z">
              <w:tcPr>
                <w:tcW w:w="535" w:type="dxa"/>
              </w:tcPr>
            </w:tcPrChange>
          </w:tcPr>
          <w:p w14:paraId="0D07209C" w14:textId="77777777" w:rsidR="00654E56" w:rsidRPr="001B7F35" w:rsidRDefault="00654E56" w:rsidP="00CD2F58">
            <w:pPr>
              <w:pStyle w:val="ListParagraph"/>
              <w:numPr>
                <w:ilvl w:val="0"/>
                <w:numId w:val="32"/>
              </w:numPr>
              <w:spacing w:before="60"/>
              <w:contextualSpacing w:val="0"/>
              <w:jc w:val="both"/>
              <w:rPr>
                <w:rFonts w:ascii="Times New Roman" w:hAnsi="Times New Roman"/>
                <w:color w:val="111111"/>
                <w:sz w:val="26"/>
                <w:szCs w:val="26"/>
              </w:rPr>
            </w:pPr>
          </w:p>
        </w:tc>
        <w:tc>
          <w:tcPr>
            <w:tcW w:w="2700" w:type="dxa"/>
            <w:tcPrChange w:id="1621" w:author="Ngoc Le Van Truong" w:date="2023-04-28T09:57:00Z">
              <w:tcPr>
                <w:tcW w:w="1800" w:type="dxa"/>
              </w:tcPr>
            </w:tcPrChange>
          </w:tcPr>
          <w:p w14:paraId="657AAC21" w14:textId="77777777" w:rsidR="00654E56" w:rsidRPr="001B7F35" w:rsidRDefault="00654E56"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tc>
        <w:tc>
          <w:tcPr>
            <w:tcW w:w="900" w:type="dxa"/>
            <w:tcPrChange w:id="1622" w:author="Ngoc Le Van Truong" w:date="2023-04-28T09:57:00Z">
              <w:tcPr>
                <w:tcW w:w="810" w:type="dxa"/>
              </w:tcPr>
            </w:tcPrChange>
          </w:tcPr>
          <w:p w14:paraId="2E2A5551" w14:textId="77777777" w:rsidR="00654E56" w:rsidRPr="001B7F35" w:rsidRDefault="00654E56" w:rsidP="001B7F35">
            <w:pPr>
              <w:spacing w:before="60"/>
              <w:jc w:val="both"/>
              <w:rPr>
                <w:rFonts w:ascii="Times New Roman" w:hAnsi="Times New Roman"/>
                <w:color w:val="111111"/>
                <w:sz w:val="26"/>
                <w:szCs w:val="26"/>
              </w:rPr>
            </w:pPr>
          </w:p>
        </w:tc>
        <w:tc>
          <w:tcPr>
            <w:tcW w:w="990" w:type="dxa"/>
            <w:tcPrChange w:id="1623" w:author="Ngoc Le Van Truong" w:date="2023-04-28T09:57:00Z">
              <w:tcPr>
                <w:tcW w:w="990" w:type="dxa"/>
              </w:tcPr>
            </w:tcPrChange>
          </w:tcPr>
          <w:p w14:paraId="15655723" w14:textId="77777777" w:rsidR="00654E56" w:rsidRPr="001B7F35" w:rsidRDefault="00654E56" w:rsidP="001B7F35">
            <w:pPr>
              <w:spacing w:before="60"/>
              <w:jc w:val="both"/>
              <w:rPr>
                <w:rFonts w:ascii="Times New Roman" w:hAnsi="Times New Roman"/>
                <w:color w:val="111111"/>
                <w:sz w:val="26"/>
                <w:szCs w:val="26"/>
              </w:rPr>
            </w:pPr>
          </w:p>
        </w:tc>
        <w:tc>
          <w:tcPr>
            <w:tcW w:w="810" w:type="dxa"/>
            <w:tcPrChange w:id="1624" w:author="Ngoc Le Van Truong" w:date="2023-04-28T09:57:00Z">
              <w:tcPr>
                <w:tcW w:w="1260" w:type="dxa"/>
              </w:tcPr>
            </w:tcPrChange>
          </w:tcPr>
          <w:p w14:paraId="37ABBD08" w14:textId="77777777" w:rsidR="00654E56" w:rsidRPr="001B7F35" w:rsidRDefault="00654E56" w:rsidP="001B7F35">
            <w:pPr>
              <w:spacing w:before="60"/>
              <w:jc w:val="both"/>
              <w:rPr>
                <w:rFonts w:ascii="Times New Roman" w:hAnsi="Times New Roman"/>
                <w:color w:val="111111"/>
                <w:sz w:val="26"/>
                <w:szCs w:val="26"/>
              </w:rPr>
            </w:pPr>
          </w:p>
        </w:tc>
        <w:tc>
          <w:tcPr>
            <w:tcW w:w="1800" w:type="dxa"/>
            <w:tcPrChange w:id="1625" w:author="Ngoc Le Van Truong" w:date="2023-04-28T09:57:00Z">
              <w:tcPr>
                <w:tcW w:w="1170" w:type="dxa"/>
              </w:tcPr>
            </w:tcPrChange>
          </w:tcPr>
          <w:p w14:paraId="3A82A73D" w14:textId="7D8A249E" w:rsidR="00654E56" w:rsidRPr="001B7F35" w:rsidRDefault="00654E56" w:rsidP="001B7F35">
            <w:pPr>
              <w:spacing w:before="60"/>
              <w:jc w:val="both"/>
              <w:rPr>
                <w:rFonts w:ascii="Times New Roman" w:hAnsi="Times New Roman"/>
                <w:color w:val="111111"/>
                <w:sz w:val="26"/>
                <w:szCs w:val="26"/>
              </w:rPr>
            </w:pPr>
          </w:p>
        </w:tc>
        <w:tc>
          <w:tcPr>
            <w:tcW w:w="2070" w:type="dxa"/>
            <w:tcPrChange w:id="1626" w:author="Ngoc Le Van Truong" w:date="2023-04-28T09:57:00Z">
              <w:tcPr>
                <w:tcW w:w="1440" w:type="dxa"/>
              </w:tcPr>
            </w:tcPrChange>
          </w:tcPr>
          <w:p w14:paraId="4156AD32" w14:textId="77777777" w:rsidR="00654E56" w:rsidRPr="001B7F35" w:rsidRDefault="00654E56" w:rsidP="001B7F35">
            <w:pPr>
              <w:spacing w:before="60"/>
              <w:jc w:val="both"/>
              <w:rPr>
                <w:rFonts w:ascii="Times New Roman" w:hAnsi="Times New Roman"/>
                <w:color w:val="111111"/>
                <w:sz w:val="26"/>
                <w:szCs w:val="26"/>
              </w:rPr>
            </w:pPr>
          </w:p>
        </w:tc>
      </w:tr>
    </w:tbl>
    <w:p w14:paraId="549813F4" w14:textId="70495094" w:rsidR="00E4669B" w:rsidRPr="001B7F35" w:rsidRDefault="00E4669B">
      <w:pPr>
        <w:numPr>
          <w:ilvl w:val="0"/>
          <w:numId w:val="46"/>
        </w:numPr>
        <w:spacing w:before="120" w:after="120"/>
        <w:jc w:val="both"/>
        <w:rPr>
          <w:rFonts w:ascii="Times New Roman" w:hAnsi="Times New Roman"/>
          <w:color w:val="111111"/>
          <w:sz w:val="26"/>
          <w:szCs w:val="26"/>
        </w:rPr>
        <w:pPrChange w:id="1627" w:author="admin" w:date="2023-04-27T22:33:00Z">
          <w:pPr>
            <w:numPr>
              <w:numId w:val="22"/>
            </w:numPr>
            <w:spacing w:before="60"/>
            <w:ind w:left="360" w:hanging="360"/>
            <w:jc w:val="both"/>
          </w:pPr>
        </w:pPrChange>
      </w:pPr>
      <w:r w:rsidRPr="001B7F35">
        <w:rPr>
          <w:rFonts w:ascii="Times New Roman" w:hAnsi="Times New Roman"/>
          <w:color w:val="111111"/>
          <w:sz w:val="26"/>
          <w:szCs w:val="26"/>
        </w:rPr>
        <w:t>Tình hình</w:t>
      </w:r>
      <w:ins w:id="1628" w:author="Ngoc Le Van Truong" w:date="2023-04-28T09:59:00Z">
        <w:r w:rsidR="00B62FFE">
          <w:rPr>
            <w:rFonts w:ascii="Times New Roman" w:hAnsi="Times New Roman"/>
            <w:color w:val="111111"/>
            <w:sz w:val="26"/>
            <w:szCs w:val="26"/>
          </w:rPr>
          <w:t xml:space="preserve"> biến động</w:t>
        </w:r>
      </w:ins>
      <w:r w:rsidRPr="001B7F35">
        <w:rPr>
          <w:rFonts w:ascii="Times New Roman" w:hAnsi="Times New Roman"/>
          <w:color w:val="111111"/>
          <w:sz w:val="26"/>
          <w:szCs w:val="26"/>
        </w:rPr>
        <w:t xml:space="preserve"> </w:t>
      </w:r>
      <w:del w:id="1629" w:author="Thu Do" w:date="2023-04-21T09:39:00Z">
        <w:r w:rsidRPr="001B7F35" w:rsidDel="006B62A0">
          <w:rPr>
            <w:rFonts w:ascii="Times New Roman" w:hAnsi="Times New Roman"/>
            <w:color w:val="111111"/>
            <w:sz w:val="26"/>
            <w:szCs w:val="26"/>
          </w:rPr>
          <w:delText xml:space="preserve">luân chuyển </w:delText>
        </w:r>
      </w:del>
      <w:r w:rsidRPr="001B7F35">
        <w:rPr>
          <w:rFonts w:ascii="Times New Roman" w:hAnsi="Times New Roman"/>
          <w:color w:val="111111"/>
          <w:sz w:val="26"/>
          <w:szCs w:val="26"/>
        </w:rPr>
        <w:t xml:space="preserve">nhân lực </w:t>
      </w:r>
      <w:ins w:id="1630" w:author="admin" w:date="2023-04-27T22:21:00Z">
        <w:r w:rsidR="006F0ADB">
          <w:rPr>
            <w:rFonts w:ascii="Times New Roman" w:hAnsi="Times New Roman"/>
            <w:color w:val="111111"/>
            <w:sz w:val="26"/>
            <w:szCs w:val="26"/>
          </w:rPr>
          <w:t>của T</w:t>
        </w:r>
        <w:r w:rsidR="006F0ADB" w:rsidRPr="001B7F35">
          <w:rPr>
            <w:rFonts w:ascii="Times New Roman" w:hAnsi="Times New Roman"/>
            <w:color w:val="111111"/>
            <w:sz w:val="26"/>
            <w:szCs w:val="26"/>
          </w:rPr>
          <w:t>rung tâm Cấp cứu 115 hoặc Tổ cấp cứu 115</w:t>
        </w:r>
        <w:r w:rsidR="006F0ADB">
          <w:rPr>
            <w:rFonts w:ascii="Times New Roman" w:hAnsi="Times New Roman"/>
            <w:color w:val="111111"/>
            <w:sz w:val="26"/>
            <w:szCs w:val="26"/>
          </w:rPr>
          <w:t xml:space="preserve"> hoặc Đội cấp cứu ngoại viện</w:t>
        </w:r>
      </w:ins>
      <w:ins w:id="1631" w:author="Ngoc Le Van Truong" w:date="2023-04-28T09:59:00Z">
        <w:r w:rsidR="00B62FFE">
          <w:rPr>
            <w:rFonts w:ascii="Times New Roman" w:hAnsi="Times New Roman"/>
            <w:color w:val="111111"/>
            <w:sz w:val="26"/>
            <w:szCs w:val="26"/>
          </w:rPr>
          <w:t xml:space="preserve"> </w:t>
        </w:r>
      </w:ins>
      <w:r w:rsidRPr="001B7F35">
        <w:rPr>
          <w:rFonts w:ascii="Times New Roman" w:hAnsi="Times New Roman"/>
          <w:color w:val="111111"/>
          <w:sz w:val="26"/>
          <w:szCs w:val="26"/>
        </w:rPr>
        <w:t>từ năm 2020 đến 2022</w:t>
      </w:r>
    </w:p>
    <w:p w14:paraId="6942645C" w14:textId="77777777" w:rsidR="00E4669B" w:rsidRPr="001B7F35" w:rsidRDefault="00E4669B" w:rsidP="001B7F35">
      <w:pPr>
        <w:spacing w:before="60"/>
        <w:ind w:left="360"/>
        <w:jc w:val="both"/>
        <w:rPr>
          <w:rFonts w:ascii="Times New Roman" w:hAnsi="Times New Roman"/>
          <w:color w:val="111111"/>
          <w:sz w:val="26"/>
          <w:szCs w:val="26"/>
        </w:rPr>
      </w:pPr>
    </w:p>
    <w:tbl>
      <w:tblPr>
        <w:tblStyle w:val="TableGrid"/>
        <w:tblW w:w="9900" w:type="dxa"/>
        <w:tblInd w:w="-5" w:type="dxa"/>
        <w:tblLook w:val="04A0" w:firstRow="1" w:lastRow="0" w:firstColumn="1" w:lastColumn="0" w:noHBand="0" w:noVBand="1"/>
        <w:tblPrChange w:id="1632" w:author="Ngoc Le Van Truong" w:date="2023-04-28T10:00:00Z">
          <w:tblPr>
            <w:tblStyle w:val="TableGrid"/>
            <w:tblW w:w="0" w:type="auto"/>
            <w:tblInd w:w="360" w:type="dxa"/>
            <w:tblLook w:val="04A0" w:firstRow="1" w:lastRow="0" w:firstColumn="1" w:lastColumn="0" w:noHBand="0" w:noVBand="1"/>
          </w:tblPr>
        </w:tblPrChange>
      </w:tblPr>
      <w:tblGrid>
        <w:gridCol w:w="630"/>
        <w:gridCol w:w="5400"/>
        <w:gridCol w:w="1800"/>
        <w:gridCol w:w="2070"/>
        <w:tblGridChange w:id="1633">
          <w:tblGrid>
            <w:gridCol w:w="365"/>
            <w:gridCol w:w="265"/>
            <w:gridCol w:w="100"/>
            <w:gridCol w:w="265"/>
            <w:gridCol w:w="336"/>
            <w:gridCol w:w="4344"/>
            <w:gridCol w:w="355"/>
            <w:gridCol w:w="1085"/>
            <w:gridCol w:w="715"/>
            <w:gridCol w:w="545"/>
            <w:gridCol w:w="1525"/>
          </w:tblGrid>
        </w:tblGridChange>
      </w:tblGrid>
      <w:tr w:rsidR="006F0ADB" w:rsidRPr="006F0ADB" w14:paraId="56D5142E" w14:textId="77777777" w:rsidTr="00B62FFE">
        <w:trPr>
          <w:tblHeader/>
          <w:trPrChange w:id="1634" w:author="Ngoc Le Van Truong" w:date="2023-04-28T10:00:00Z">
            <w:trPr>
              <w:gridBefore w:val="3"/>
              <w:gridAfter w:val="0"/>
            </w:trPr>
          </w:trPrChange>
        </w:trPr>
        <w:tc>
          <w:tcPr>
            <w:tcW w:w="630" w:type="dxa"/>
            <w:tcPrChange w:id="1635" w:author="Ngoc Le Van Truong" w:date="2023-04-28T10:00:00Z">
              <w:tcPr>
                <w:tcW w:w="601" w:type="dxa"/>
                <w:gridSpan w:val="2"/>
              </w:tcPr>
            </w:tcPrChange>
          </w:tcPr>
          <w:p w14:paraId="33110CC4" w14:textId="77777777" w:rsidR="006F0ADB" w:rsidRPr="006F0ADB" w:rsidRDefault="006F0ADB" w:rsidP="001B7F35">
            <w:pPr>
              <w:spacing w:before="60"/>
              <w:jc w:val="both"/>
              <w:rPr>
                <w:rFonts w:ascii="Times New Roman" w:hAnsi="Times New Roman"/>
                <w:b/>
                <w:color w:val="111111"/>
                <w:sz w:val="26"/>
                <w:szCs w:val="26"/>
                <w:rPrChange w:id="1636" w:author="admin" w:date="2023-04-27T22:21:00Z">
                  <w:rPr>
                    <w:rFonts w:ascii="Times New Roman" w:hAnsi="Times New Roman"/>
                    <w:color w:val="111111"/>
                    <w:sz w:val="26"/>
                    <w:szCs w:val="26"/>
                  </w:rPr>
                </w:rPrChange>
              </w:rPr>
            </w:pPr>
            <w:r w:rsidRPr="006F0ADB">
              <w:rPr>
                <w:rFonts w:ascii="Times New Roman" w:hAnsi="Times New Roman"/>
                <w:b/>
                <w:color w:val="111111"/>
                <w:sz w:val="26"/>
                <w:szCs w:val="26"/>
                <w:rPrChange w:id="1637" w:author="admin" w:date="2023-04-27T22:21:00Z">
                  <w:rPr>
                    <w:rFonts w:ascii="Times New Roman" w:hAnsi="Times New Roman"/>
                    <w:color w:val="111111"/>
                    <w:sz w:val="26"/>
                    <w:szCs w:val="26"/>
                  </w:rPr>
                </w:rPrChange>
              </w:rPr>
              <w:t>TT</w:t>
            </w:r>
          </w:p>
        </w:tc>
        <w:tc>
          <w:tcPr>
            <w:tcW w:w="5400" w:type="dxa"/>
            <w:tcPrChange w:id="1638" w:author="Ngoc Le Van Truong" w:date="2023-04-28T10:00:00Z">
              <w:tcPr>
                <w:tcW w:w="4344" w:type="dxa"/>
              </w:tcPr>
            </w:tcPrChange>
          </w:tcPr>
          <w:p w14:paraId="302391E5" w14:textId="77B98749" w:rsidR="006F0ADB" w:rsidRPr="006F0ADB" w:rsidRDefault="006F0ADB">
            <w:pPr>
              <w:spacing w:before="60"/>
              <w:jc w:val="both"/>
              <w:rPr>
                <w:rFonts w:ascii="Times New Roman" w:hAnsi="Times New Roman"/>
                <w:b/>
                <w:color w:val="111111"/>
                <w:sz w:val="26"/>
                <w:szCs w:val="26"/>
                <w:rPrChange w:id="1639" w:author="admin" w:date="2023-04-27T22:21:00Z">
                  <w:rPr>
                    <w:rFonts w:ascii="Times New Roman" w:hAnsi="Times New Roman"/>
                    <w:color w:val="111111"/>
                    <w:sz w:val="26"/>
                    <w:szCs w:val="26"/>
                  </w:rPr>
                </w:rPrChange>
              </w:rPr>
            </w:pPr>
            <w:r w:rsidRPr="006F0ADB">
              <w:rPr>
                <w:rFonts w:ascii="Times New Roman" w:hAnsi="Times New Roman"/>
                <w:b/>
                <w:color w:val="111111"/>
                <w:sz w:val="26"/>
                <w:szCs w:val="26"/>
                <w:rPrChange w:id="1640" w:author="admin" w:date="2023-04-27T22:21:00Z">
                  <w:rPr>
                    <w:rFonts w:ascii="Times New Roman" w:hAnsi="Times New Roman"/>
                    <w:color w:val="111111"/>
                    <w:sz w:val="26"/>
                    <w:szCs w:val="26"/>
                  </w:rPr>
                </w:rPrChange>
              </w:rPr>
              <w:t xml:space="preserve">Tình hình </w:t>
            </w:r>
            <w:ins w:id="1641" w:author="Ngoc Le Van Truong" w:date="2023-04-28T09:59:00Z">
              <w:r w:rsidR="00B62FFE">
                <w:rPr>
                  <w:rFonts w:ascii="Times New Roman" w:hAnsi="Times New Roman"/>
                  <w:b/>
                  <w:color w:val="111111"/>
                  <w:sz w:val="26"/>
                  <w:szCs w:val="26"/>
                </w:rPr>
                <w:t xml:space="preserve">biến động </w:t>
              </w:r>
            </w:ins>
            <w:del w:id="1642" w:author="Thu Do" w:date="2023-04-21T09:39:00Z">
              <w:r w:rsidRPr="006F0ADB" w:rsidDel="006B62A0">
                <w:rPr>
                  <w:rFonts w:ascii="Times New Roman" w:hAnsi="Times New Roman"/>
                  <w:b/>
                  <w:color w:val="111111"/>
                  <w:sz w:val="26"/>
                  <w:szCs w:val="26"/>
                  <w:rPrChange w:id="1643" w:author="admin" w:date="2023-04-27T22:21:00Z">
                    <w:rPr>
                      <w:rFonts w:ascii="Times New Roman" w:hAnsi="Times New Roman"/>
                      <w:color w:val="111111"/>
                      <w:sz w:val="26"/>
                      <w:szCs w:val="26"/>
                    </w:rPr>
                  </w:rPrChange>
                </w:rPr>
                <w:delText xml:space="preserve">luân chuyển </w:delText>
              </w:r>
            </w:del>
            <w:r w:rsidRPr="006F0ADB">
              <w:rPr>
                <w:rFonts w:ascii="Times New Roman" w:hAnsi="Times New Roman"/>
                <w:b/>
                <w:color w:val="111111"/>
                <w:sz w:val="26"/>
                <w:szCs w:val="26"/>
                <w:rPrChange w:id="1644" w:author="admin" w:date="2023-04-27T22:21:00Z">
                  <w:rPr>
                    <w:rFonts w:ascii="Times New Roman" w:hAnsi="Times New Roman"/>
                    <w:color w:val="111111"/>
                    <w:sz w:val="26"/>
                    <w:szCs w:val="26"/>
                  </w:rPr>
                </w:rPrChange>
              </w:rPr>
              <w:t>nhân lực</w:t>
            </w:r>
          </w:p>
        </w:tc>
        <w:tc>
          <w:tcPr>
            <w:tcW w:w="1800" w:type="dxa"/>
            <w:tcPrChange w:id="1645" w:author="Ngoc Le Van Truong" w:date="2023-04-28T10:00:00Z">
              <w:tcPr>
                <w:tcW w:w="1440" w:type="dxa"/>
                <w:gridSpan w:val="2"/>
              </w:tcPr>
            </w:tcPrChange>
          </w:tcPr>
          <w:p w14:paraId="3975521A" w14:textId="77777777" w:rsidR="006F0ADB" w:rsidRPr="006F0ADB" w:rsidRDefault="006F0ADB" w:rsidP="001B7F35">
            <w:pPr>
              <w:spacing w:before="60"/>
              <w:jc w:val="both"/>
              <w:rPr>
                <w:rFonts w:ascii="Times New Roman" w:hAnsi="Times New Roman"/>
                <w:b/>
                <w:color w:val="111111"/>
                <w:sz w:val="26"/>
                <w:szCs w:val="26"/>
                <w:rPrChange w:id="1646" w:author="admin" w:date="2023-04-27T22:21:00Z">
                  <w:rPr>
                    <w:rFonts w:ascii="Times New Roman" w:hAnsi="Times New Roman"/>
                    <w:color w:val="111111"/>
                    <w:sz w:val="26"/>
                    <w:szCs w:val="26"/>
                  </w:rPr>
                </w:rPrChange>
              </w:rPr>
            </w:pPr>
            <w:r w:rsidRPr="006F0ADB">
              <w:rPr>
                <w:rFonts w:ascii="Times New Roman" w:hAnsi="Times New Roman"/>
                <w:b/>
                <w:color w:val="111111"/>
                <w:sz w:val="26"/>
                <w:szCs w:val="26"/>
                <w:rPrChange w:id="1647" w:author="admin" w:date="2023-04-27T22:21:00Z">
                  <w:rPr>
                    <w:rFonts w:ascii="Times New Roman" w:hAnsi="Times New Roman"/>
                    <w:color w:val="111111"/>
                    <w:sz w:val="26"/>
                    <w:szCs w:val="26"/>
                  </w:rPr>
                </w:rPrChange>
              </w:rPr>
              <w:t>2021</w:t>
            </w:r>
          </w:p>
        </w:tc>
        <w:tc>
          <w:tcPr>
            <w:tcW w:w="2070" w:type="dxa"/>
            <w:tcPrChange w:id="1648" w:author="Ngoc Le Van Truong" w:date="2023-04-28T10:00:00Z">
              <w:tcPr>
                <w:tcW w:w="1260" w:type="dxa"/>
                <w:gridSpan w:val="2"/>
              </w:tcPr>
            </w:tcPrChange>
          </w:tcPr>
          <w:p w14:paraId="64DB944C" w14:textId="77777777" w:rsidR="006F0ADB" w:rsidRPr="006F0ADB" w:rsidRDefault="006F0ADB" w:rsidP="001B7F35">
            <w:pPr>
              <w:spacing w:before="60"/>
              <w:jc w:val="both"/>
              <w:rPr>
                <w:rFonts w:ascii="Times New Roman" w:hAnsi="Times New Roman"/>
                <w:b/>
                <w:color w:val="111111"/>
                <w:sz w:val="26"/>
                <w:szCs w:val="26"/>
                <w:rPrChange w:id="1649" w:author="admin" w:date="2023-04-27T22:21:00Z">
                  <w:rPr>
                    <w:rFonts w:ascii="Times New Roman" w:hAnsi="Times New Roman"/>
                    <w:color w:val="111111"/>
                    <w:sz w:val="26"/>
                    <w:szCs w:val="26"/>
                  </w:rPr>
                </w:rPrChange>
              </w:rPr>
            </w:pPr>
            <w:r w:rsidRPr="006F0ADB">
              <w:rPr>
                <w:rFonts w:ascii="Times New Roman" w:hAnsi="Times New Roman"/>
                <w:b/>
                <w:color w:val="111111"/>
                <w:sz w:val="26"/>
                <w:szCs w:val="26"/>
                <w:rPrChange w:id="1650" w:author="admin" w:date="2023-04-27T22:21:00Z">
                  <w:rPr>
                    <w:rFonts w:ascii="Times New Roman" w:hAnsi="Times New Roman"/>
                    <w:color w:val="111111"/>
                    <w:sz w:val="26"/>
                    <w:szCs w:val="26"/>
                  </w:rPr>
                </w:rPrChange>
              </w:rPr>
              <w:t>2022</w:t>
            </w:r>
          </w:p>
        </w:tc>
      </w:tr>
      <w:tr w:rsidR="006F0ADB" w:rsidRPr="001B7F35" w14:paraId="4ED04317" w14:textId="77777777" w:rsidTr="00B62FFE">
        <w:trPr>
          <w:trPrChange w:id="1651" w:author="Ngoc Le Van Truong" w:date="2023-04-28T10:00:00Z">
            <w:trPr>
              <w:gridBefore w:val="3"/>
              <w:gridAfter w:val="0"/>
            </w:trPr>
          </w:trPrChange>
        </w:trPr>
        <w:tc>
          <w:tcPr>
            <w:tcW w:w="630" w:type="dxa"/>
            <w:tcPrChange w:id="1652" w:author="Ngoc Le Van Truong" w:date="2023-04-28T10:00:00Z">
              <w:tcPr>
                <w:tcW w:w="601" w:type="dxa"/>
                <w:gridSpan w:val="2"/>
              </w:tcPr>
            </w:tcPrChange>
          </w:tcPr>
          <w:p w14:paraId="47740A1E"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1.</w:t>
            </w:r>
          </w:p>
        </w:tc>
        <w:tc>
          <w:tcPr>
            <w:tcW w:w="5400" w:type="dxa"/>
            <w:tcPrChange w:id="1653" w:author="Ngoc Le Van Truong" w:date="2023-04-28T10:00:00Z">
              <w:tcPr>
                <w:tcW w:w="4344" w:type="dxa"/>
              </w:tcPr>
            </w:tcPrChange>
          </w:tcPr>
          <w:p w14:paraId="49B4FFD5"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Người chuyển đi </w:t>
            </w:r>
          </w:p>
        </w:tc>
        <w:tc>
          <w:tcPr>
            <w:tcW w:w="1800" w:type="dxa"/>
            <w:tcPrChange w:id="1654" w:author="Ngoc Le Van Truong" w:date="2023-04-28T10:00:00Z">
              <w:tcPr>
                <w:tcW w:w="1440" w:type="dxa"/>
                <w:gridSpan w:val="2"/>
              </w:tcPr>
            </w:tcPrChange>
          </w:tcPr>
          <w:p w14:paraId="60C214D5"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55" w:author="Ngoc Le Van Truong" w:date="2023-04-28T10:00:00Z">
              <w:tcPr>
                <w:tcW w:w="1260" w:type="dxa"/>
                <w:gridSpan w:val="2"/>
              </w:tcPr>
            </w:tcPrChange>
          </w:tcPr>
          <w:p w14:paraId="10A61715"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46BB2DC6" w14:textId="77777777" w:rsidTr="00B62FFE">
        <w:trPr>
          <w:trPrChange w:id="1656" w:author="Ngoc Le Van Truong" w:date="2023-04-28T10:00:00Z">
            <w:trPr>
              <w:gridBefore w:val="3"/>
              <w:gridAfter w:val="0"/>
            </w:trPr>
          </w:trPrChange>
        </w:trPr>
        <w:tc>
          <w:tcPr>
            <w:tcW w:w="630" w:type="dxa"/>
            <w:tcPrChange w:id="1657" w:author="Ngoc Le Van Truong" w:date="2023-04-28T10:00:00Z">
              <w:tcPr>
                <w:tcW w:w="601" w:type="dxa"/>
                <w:gridSpan w:val="2"/>
              </w:tcPr>
            </w:tcPrChange>
          </w:tcPr>
          <w:p w14:paraId="26AAA79E"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658" w:author="Ngoc Le Van Truong" w:date="2023-04-28T10:00:00Z">
              <w:tcPr>
                <w:tcW w:w="4344" w:type="dxa"/>
              </w:tcPr>
            </w:tcPrChange>
          </w:tcPr>
          <w:p w14:paraId="7BED1F34"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Bác sỹ</w:t>
            </w:r>
          </w:p>
        </w:tc>
        <w:tc>
          <w:tcPr>
            <w:tcW w:w="1800" w:type="dxa"/>
            <w:tcPrChange w:id="1659" w:author="Ngoc Le Van Truong" w:date="2023-04-28T10:00:00Z">
              <w:tcPr>
                <w:tcW w:w="1440" w:type="dxa"/>
                <w:gridSpan w:val="2"/>
              </w:tcPr>
            </w:tcPrChange>
          </w:tcPr>
          <w:p w14:paraId="03CDF78B"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60" w:author="Ngoc Le Van Truong" w:date="2023-04-28T10:00:00Z">
              <w:tcPr>
                <w:tcW w:w="1260" w:type="dxa"/>
                <w:gridSpan w:val="2"/>
              </w:tcPr>
            </w:tcPrChange>
          </w:tcPr>
          <w:p w14:paraId="0F9E4B4B" w14:textId="77777777" w:rsidR="006F0ADB" w:rsidRPr="001B7F35" w:rsidRDefault="006F0ADB" w:rsidP="001B7F35">
            <w:pPr>
              <w:spacing w:before="60"/>
              <w:jc w:val="both"/>
              <w:rPr>
                <w:rFonts w:ascii="Times New Roman" w:hAnsi="Times New Roman"/>
                <w:color w:val="111111"/>
                <w:sz w:val="26"/>
                <w:szCs w:val="26"/>
              </w:rPr>
            </w:pPr>
          </w:p>
        </w:tc>
      </w:tr>
      <w:tr w:rsidR="00385387" w:rsidRPr="001B7F35" w14:paraId="5E7C87F0" w14:textId="77777777" w:rsidTr="00C92CE1">
        <w:trPr>
          <w:ins w:id="1661" w:author="Ngoc Le Van Truong" w:date="2023-04-28T10:03:00Z"/>
        </w:trPr>
        <w:tc>
          <w:tcPr>
            <w:tcW w:w="630" w:type="dxa"/>
          </w:tcPr>
          <w:p w14:paraId="3EFAE2C5" w14:textId="77777777" w:rsidR="00385387" w:rsidRPr="001B7F35" w:rsidRDefault="00385387" w:rsidP="00C92CE1">
            <w:pPr>
              <w:spacing w:before="60"/>
              <w:jc w:val="both"/>
              <w:rPr>
                <w:ins w:id="1662" w:author="Ngoc Le Van Truong" w:date="2023-04-28T10:03:00Z"/>
                <w:rFonts w:ascii="Times New Roman" w:hAnsi="Times New Roman"/>
                <w:color w:val="111111"/>
                <w:sz w:val="26"/>
                <w:szCs w:val="26"/>
              </w:rPr>
            </w:pPr>
          </w:p>
        </w:tc>
        <w:tc>
          <w:tcPr>
            <w:tcW w:w="5400" w:type="dxa"/>
          </w:tcPr>
          <w:p w14:paraId="39DA66AD" w14:textId="21D3B4E6" w:rsidR="00385387" w:rsidRPr="001B7F35" w:rsidRDefault="00385387" w:rsidP="00C92CE1">
            <w:pPr>
              <w:spacing w:before="60"/>
              <w:jc w:val="both"/>
              <w:rPr>
                <w:ins w:id="1663" w:author="Ngoc Le Van Truong" w:date="2023-04-28T10:03:00Z"/>
                <w:rFonts w:ascii="Times New Roman" w:hAnsi="Times New Roman"/>
                <w:color w:val="111111"/>
                <w:sz w:val="26"/>
                <w:szCs w:val="26"/>
              </w:rPr>
            </w:pPr>
            <w:ins w:id="1664" w:author="Ngoc Le Van Truong" w:date="2023-04-28T10:03:00Z">
              <w:r>
                <w:rPr>
                  <w:rFonts w:ascii="Times New Roman" w:hAnsi="Times New Roman"/>
                  <w:color w:val="111111"/>
                  <w:sz w:val="26"/>
                  <w:szCs w:val="26"/>
                </w:rPr>
                <w:t>Y sỹ</w:t>
              </w:r>
            </w:ins>
          </w:p>
        </w:tc>
        <w:tc>
          <w:tcPr>
            <w:tcW w:w="1800" w:type="dxa"/>
          </w:tcPr>
          <w:p w14:paraId="0AA1BCCA" w14:textId="77777777" w:rsidR="00385387" w:rsidRPr="001B7F35" w:rsidRDefault="00385387" w:rsidP="00C92CE1">
            <w:pPr>
              <w:spacing w:before="60"/>
              <w:jc w:val="both"/>
              <w:rPr>
                <w:ins w:id="1665" w:author="Ngoc Le Van Truong" w:date="2023-04-28T10:03:00Z"/>
                <w:rFonts w:ascii="Times New Roman" w:hAnsi="Times New Roman"/>
                <w:color w:val="111111"/>
                <w:sz w:val="26"/>
                <w:szCs w:val="26"/>
              </w:rPr>
            </w:pPr>
          </w:p>
        </w:tc>
        <w:tc>
          <w:tcPr>
            <w:tcW w:w="2070" w:type="dxa"/>
          </w:tcPr>
          <w:p w14:paraId="79D43EDC" w14:textId="77777777" w:rsidR="00385387" w:rsidRPr="001B7F35" w:rsidRDefault="00385387" w:rsidP="00C92CE1">
            <w:pPr>
              <w:spacing w:before="60"/>
              <w:jc w:val="both"/>
              <w:rPr>
                <w:ins w:id="1666" w:author="Ngoc Le Van Truong" w:date="2023-04-28T10:03:00Z"/>
                <w:rFonts w:ascii="Times New Roman" w:hAnsi="Times New Roman"/>
                <w:color w:val="111111"/>
                <w:sz w:val="26"/>
                <w:szCs w:val="26"/>
              </w:rPr>
            </w:pPr>
          </w:p>
        </w:tc>
      </w:tr>
      <w:tr w:rsidR="006F0ADB" w:rsidRPr="001B7F35" w14:paraId="61E27D4B" w14:textId="77777777" w:rsidTr="00B62FFE">
        <w:trPr>
          <w:trPrChange w:id="1667" w:author="Ngoc Le Van Truong" w:date="2023-04-28T10:00:00Z">
            <w:trPr>
              <w:gridBefore w:val="3"/>
              <w:gridAfter w:val="0"/>
            </w:trPr>
          </w:trPrChange>
        </w:trPr>
        <w:tc>
          <w:tcPr>
            <w:tcW w:w="630" w:type="dxa"/>
            <w:tcPrChange w:id="1668" w:author="Ngoc Le Van Truong" w:date="2023-04-28T10:00:00Z">
              <w:tcPr>
                <w:tcW w:w="601" w:type="dxa"/>
                <w:gridSpan w:val="2"/>
              </w:tcPr>
            </w:tcPrChange>
          </w:tcPr>
          <w:p w14:paraId="15D7E13F"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669" w:author="Ngoc Le Van Truong" w:date="2023-04-28T10:00:00Z">
              <w:tcPr>
                <w:tcW w:w="4344" w:type="dxa"/>
              </w:tcPr>
            </w:tcPrChange>
          </w:tcPr>
          <w:p w14:paraId="15E8D8F9"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Điều dưỡng</w:t>
            </w:r>
          </w:p>
        </w:tc>
        <w:tc>
          <w:tcPr>
            <w:tcW w:w="1800" w:type="dxa"/>
            <w:tcPrChange w:id="1670" w:author="Ngoc Le Van Truong" w:date="2023-04-28T10:00:00Z">
              <w:tcPr>
                <w:tcW w:w="1440" w:type="dxa"/>
                <w:gridSpan w:val="2"/>
              </w:tcPr>
            </w:tcPrChange>
          </w:tcPr>
          <w:p w14:paraId="2EA3D424"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71" w:author="Ngoc Le Van Truong" w:date="2023-04-28T10:00:00Z">
              <w:tcPr>
                <w:tcW w:w="1260" w:type="dxa"/>
                <w:gridSpan w:val="2"/>
              </w:tcPr>
            </w:tcPrChange>
          </w:tcPr>
          <w:p w14:paraId="5E0E33B5"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0AD4104C" w14:textId="77777777" w:rsidTr="00B62FFE">
        <w:trPr>
          <w:trPrChange w:id="1672" w:author="Ngoc Le Van Truong" w:date="2023-04-28T10:00:00Z">
            <w:trPr>
              <w:gridBefore w:val="3"/>
              <w:gridAfter w:val="0"/>
            </w:trPr>
          </w:trPrChange>
        </w:trPr>
        <w:tc>
          <w:tcPr>
            <w:tcW w:w="630" w:type="dxa"/>
            <w:tcPrChange w:id="1673" w:author="Ngoc Le Van Truong" w:date="2023-04-28T10:00:00Z">
              <w:tcPr>
                <w:tcW w:w="601" w:type="dxa"/>
                <w:gridSpan w:val="2"/>
              </w:tcPr>
            </w:tcPrChange>
          </w:tcPr>
          <w:p w14:paraId="48ED9E95"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674" w:author="Ngoc Le Van Truong" w:date="2023-04-28T10:00:00Z">
              <w:tcPr>
                <w:tcW w:w="4344" w:type="dxa"/>
              </w:tcPr>
            </w:tcPrChange>
          </w:tcPr>
          <w:p w14:paraId="5EE98907"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Kỹ thuật viên</w:t>
            </w:r>
          </w:p>
        </w:tc>
        <w:tc>
          <w:tcPr>
            <w:tcW w:w="1800" w:type="dxa"/>
            <w:tcPrChange w:id="1675" w:author="Ngoc Le Van Truong" w:date="2023-04-28T10:00:00Z">
              <w:tcPr>
                <w:tcW w:w="1440" w:type="dxa"/>
                <w:gridSpan w:val="2"/>
              </w:tcPr>
            </w:tcPrChange>
          </w:tcPr>
          <w:p w14:paraId="27576E8F"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76" w:author="Ngoc Le Van Truong" w:date="2023-04-28T10:00:00Z">
              <w:tcPr>
                <w:tcW w:w="1260" w:type="dxa"/>
                <w:gridSpan w:val="2"/>
              </w:tcPr>
            </w:tcPrChange>
          </w:tcPr>
          <w:p w14:paraId="603921D7"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49DCA0A9" w14:textId="77777777" w:rsidTr="00B62FFE">
        <w:trPr>
          <w:trPrChange w:id="1677" w:author="Ngoc Le Van Truong" w:date="2023-04-28T10:00:00Z">
            <w:trPr>
              <w:gridBefore w:val="3"/>
              <w:gridAfter w:val="0"/>
            </w:trPr>
          </w:trPrChange>
        </w:trPr>
        <w:tc>
          <w:tcPr>
            <w:tcW w:w="630" w:type="dxa"/>
            <w:tcPrChange w:id="1678" w:author="Ngoc Le Van Truong" w:date="2023-04-28T10:00:00Z">
              <w:tcPr>
                <w:tcW w:w="601" w:type="dxa"/>
                <w:gridSpan w:val="2"/>
              </w:tcPr>
            </w:tcPrChange>
          </w:tcPr>
          <w:p w14:paraId="0481E943"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679" w:author="Ngoc Le Van Truong" w:date="2023-04-28T10:00:00Z">
              <w:tcPr>
                <w:tcW w:w="4344" w:type="dxa"/>
              </w:tcPr>
            </w:tcPrChange>
          </w:tcPr>
          <w:p w14:paraId="06DE64EB"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Lái xe</w:t>
            </w:r>
          </w:p>
        </w:tc>
        <w:tc>
          <w:tcPr>
            <w:tcW w:w="1800" w:type="dxa"/>
            <w:tcPrChange w:id="1680" w:author="Ngoc Le Van Truong" w:date="2023-04-28T10:00:00Z">
              <w:tcPr>
                <w:tcW w:w="1440" w:type="dxa"/>
                <w:gridSpan w:val="2"/>
              </w:tcPr>
            </w:tcPrChange>
          </w:tcPr>
          <w:p w14:paraId="480704E9"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81" w:author="Ngoc Le Van Truong" w:date="2023-04-28T10:00:00Z">
              <w:tcPr>
                <w:tcW w:w="1260" w:type="dxa"/>
                <w:gridSpan w:val="2"/>
              </w:tcPr>
            </w:tcPrChange>
          </w:tcPr>
          <w:p w14:paraId="5054375C"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225BF1BC" w14:textId="77777777" w:rsidTr="00B62FFE">
        <w:trPr>
          <w:trPrChange w:id="1682" w:author="Ngoc Le Van Truong" w:date="2023-04-28T10:00:00Z">
            <w:trPr>
              <w:gridBefore w:val="3"/>
              <w:gridAfter w:val="0"/>
            </w:trPr>
          </w:trPrChange>
        </w:trPr>
        <w:tc>
          <w:tcPr>
            <w:tcW w:w="630" w:type="dxa"/>
            <w:tcPrChange w:id="1683" w:author="Ngoc Le Van Truong" w:date="2023-04-28T10:00:00Z">
              <w:tcPr>
                <w:tcW w:w="601" w:type="dxa"/>
                <w:gridSpan w:val="2"/>
              </w:tcPr>
            </w:tcPrChange>
          </w:tcPr>
          <w:p w14:paraId="300C3DE0"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684" w:author="Ngoc Le Van Truong" w:date="2023-04-28T10:00:00Z">
              <w:tcPr>
                <w:tcW w:w="4344" w:type="dxa"/>
              </w:tcPr>
            </w:tcPrChange>
          </w:tcPr>
          <w:p w14:paraId="60AE82FB"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Nhân viên khác</w:t>
            </w:r>
          </w:p>
        </w:tc>
        <w:tc>
          <w:tcPr>
            <w:tcW w:w="1800" w:type="dxa"/>
            <w:tcPrChange w:id="1685" w:author="Ngoc Le Van Truong" w:date="2023-04-28T10:00:00Z">
              <w:tcPr>
                <w:tcW w:w="1440" w:type="dxa"/>
                <w:gridSpan w:val="2"/>
              </w:tcPr>
            </w:tcPrChange>
          </w:tcPr>
          <w:p w14:paraId="37196435"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686" w:author="Ngoc Le Van Truong" w:date="2023-04-28T10:00:00Z">
              <w:tcPr>
                <w:tcW w:w="1260" w:type="dxa"/>
                <w:gridSpan w:val="2"/>
              </w:tcPr>
            </w:tcPrChange>
          </w:tcPr>
          <w:p w14:paraId="64260A09" w14:textId="77777777" w:rsidR="006F0ADB" w:rsidRPr="001B7F35" w:rsidRDefault="006F0ADB" w:rsidP="001B7F35">
            <w:pPr>
              <w:spacing w:before="60"/>
              <w:jc w:val="both"/>
              <w:rPr>
                <w:rFonts w:ascii="Times New Roman" w:hAnsi="Times New Roman"/>
                <w:color w:val="111111"/>
                <w:sz w:val="26"/>
                <w:szCs w:val="26"/>
              </w:rPr>
            </w:pPr>
          </w:p>
        </w:tc>
      </w:tr>
      <w:tr w:rsidR="00B62FFE" w:rsidRPr="001B7F35" w14:paraId="49AE5451" w14:textId="77777777" w:rsidTr="00C92CE1">
        <w:trPr>
          <w:ins w:id="1687" w:author="Ngoc Le Van Truong" w:date="2023-04-28T10:01:00Z"/>
        </w:trPr>
        <w:tc>
          <w:tcPr>
            <w:tcW w:w="630" w:type="dxa"/>
          </w:tcPr>
          <w:p w14:paraId="0E4BA1C0" w14:textId="71465777" w:rsidR="00B62FFE" w:rsidRPr="001B7F35" w:rsidRDefault="00B62FFE" w:rsidP="00C92CE1">
            <w:pPr>
              <w:spacing w:before="60"/>
              <w:jc w:val="both"/>
              <w:rPr>
                <w:ins w:id="1688" w:author="Ngoc Le Van Truong" w:date="2023-04-28T10:01:00Z"/>
                <w:rFonts w:ascii="Times New Roman" w:hAnsi="Times New Roman"/>
                <w:color w:val="111111"/>
                <w:sz w:val="26"/>
                <w:szCs w:val="26"/>
              </w:rPr>
            </w:pPr>
            <w:ins w:id="1689" w:author="Ngoc Le Van Truong" w:date="2023-04-28T10:01:00Z">
              <w:r>
                <w:rPr>
                  <w:rFonts w:ascii="Times New Roman" w:hAnsi="Times New Roman"/>
                  <w:color w:val="111111"/>
                  <w:sz w:val="26"/>
                  <w:szCs w:val="26"/>
                </w:rPr>
                <w:t>2.</w:t>
              </w:r>
            </w:ins>
          </w:p>
        </w:tc>
        <w:tc>
          <w:tcPr>
            <w:tcW w:w="5400" w:type="dxa"/>
          </w:tcPr>
          <w:p w14:paraId="06890B82" w14:textId="6024C968" w:rsidR="00B62FFE" w:rsidRPr="001B7F35" w:rsidRDefault="00A05461" w:rsidP="00C92CE1">
            <w:pPr>
              <w:spacing w:before="60"/>
              <w:jc w:val="both"/>
              <w:rPr>
                <w:ins w:id="1690" w:author="Ngoc Le Van Truong" w:date="2023-04-28T10:01:00Z"/>
                <w:rFonts w:ascii="Times New Roman" w:hAnsi="Times New Roman"/>
                <w:color w:val="111111"/>
                <w:sz w:val="26"/>
                <w:szCs w:val="26"/>
              </w:rPr>
            </w:pPr>
            <w:ins w:id="1691" w:author="Ngoc Le Van Truong" w:date="2023-04-28T10:02:00Z">
              <w:r>
                <w:rPr>
                  <w:rFonts w:ascii="Times New Roman" w:hAnsi="Times New Roman"/>
                  <w:color w:val="111111"/>
                  <w:sz w:val="26"/>
                  <w:szCs w:val="26"/>
                </w:rPr>
                <w:t>Nghỉ</w:t>
              </w:r>
            </w:ins>
            <w:ins w:id="1692" w:author="Ngoc Le Van Truong" w:date="2023-04-28T10:01:00Z">
              <w:r w:rsidR="00B62FFE">
                <w:rPr>
                  <w:rFonts w:ascii="Times New Roman" w:hAnsi="Times New Roman"/>
                  <w:color w:val="111111"/>
                  <w:sz w:val="26"/>
                  <w:szCs w:val="26"/>
                </w:rPr>
                <w:t xml:space="preserve"> hưu</w:t>
              </w:r>
            </w:ins>
          </w:p>
        </w:tc>
        <w:tc>
          <w:tcPr>
            <w:tcW w:w="1800" w:type="dxa"/>
          </w:tcPr>
          <w:p w14:paraId="528B3C03" w14:textId="77777777" w:rsidR="00B62FFE" w:rsidRPr="001B7F35" w:rsidRDefault="00B62FFE" w:rsidP="00C92CE1">
            <w:pPr>
              <w:spacing w:before="60"/>
              <w:jc w:val="both"/>
              <w:rPr>
                <w:ins w:id="1693" w:author="Ngoc Le Van Truong" w:date="2023-04-28T10:01:00Z"/>
                <w:rFonts w:ascii="Times New Roman" w:hAnsi="Times New Roman"/>
                <w:color w:val="111111"/>
                <w:sz w:val="26"/>
                <w:szCs w:val="26"/>
              </w:rPr>
            </w:pPr>
          </w:p>
        </w:tc>
        <w:tc>
          <w:tcPr>
            <w:tcW w:w="2070" w:type="dxa"/>
          </w:tcPr>
          <w:p w14:paraId="428A2B5D" w14:textId="77777777" w:rsidR="00B62FFE" w:rsidRPr="001B7F35" w:rsidRDefault="00B62FFE" w:rsidP="00C92CE1">
            <w:pPr>
              <w:spacing w:before="60"/>
              <w:jc w:val="both"/>
              <w:rPr>
                <w:ins w:id="1694" w:author="Ngoc Le Van Truong" w:date="2023-04-28T10:01:00Z"/>
                <w:rFonts w:ascii="Times New Roman" w:hAnsi="Times New Roman"/>
                <w:color w:val="111111"/>
                <w:sz w:val="26"/>
                <w:szCs w:val="26"/>
              </w:rPr>
            </w:pPr>
          </w:p>
        </w:tc>
      </w:tr>
      <w:tr w:rsidR="00B62FFE" w:rsidRPr="001B7F35" w14:paraId="41277D7C" w14:textId="77777777" w:rsidTr="00C92CE1">
        <w:trPr>
          <w:ins w:id="1695" w:author="Ngoc Le Van Truong" w:date="2023-04-28T10:01:00Z"/>
        </w:trPr>
        <w:tc>
          <w:tcPr>
            <w:tcW w:w="630" w:type="dxa"/>
          </w:tcPr>
          <w:p w14:paraId="3FE596D8" w14:textId="77777777" w:rsidR="00B62FFE" w:rsidRPr="001B7F35" w:rsidRDefault="00B62FFE" w:rsidP="00C92CE1">
            <w:pPr>
              <w:spacing w:before="60"/>
              <w:jc w:val="both"/>
              <w:rPr>
                <w:ins w:id="1696" w:author="Ngoc Le Van Truong" w:date="2023-04-28T10:01:00Z"/>
                <w:rFonts w:ascii="Times New Roman" w:hAnsi="Times New Roman"/>
                <w:color w:val="111111"/>
                <w:sz w:val="26"/>
                <w:szCs w:val="26"/>
              </w:rPr>
            </w:pPr>
          </w:p>
        </w:tc>
        <w:tc>
          <w:tcPr>
            <w:tcW w:w="5400" w:type="dxa"/>
          </w:tcPr>
          <w:p w14:paraId="65D8BA21" w14:textId="77777777" w:rsidR="00B62FFE" w:rsidRPr="001B7F35" w:rsidRDefault="00B62FFE" w:rsidP="00C92CE1">
            <w:pPr>
              <w:spacing w:before="60"/>
              <w:jc w:val="both"/>
              <w:rPr>
                <w:ins w:id="1697" w:author="Ngoc Le Van Truong" w:date="2023-04-28T10:01:00Z"/>
                <w:rFonts w:ascii="Times New Roman" w:hAnsi="Times New Roman"/>
                <w:color w:val="111111"/>
                <w:sz w:val="26"/>
                <w:szCs w:val="26"/>
              </w:rPr>
            </w:pPr>
            <w:ins w:id="1698" w:author="Ngoc Le Van Truong" w:date="2023-04-28T10:01:00Z">
              <w:r w:rsidRPr="001B7F35">
                <w:rPr>
                  <w:rFonts w:ascii="Times New Roman" w:hAnsi="Times New Roman"/>
                  <w:color w:val="111111"/>
                  <w:sz w:val="26"/>
                  <w:szCs w:val="26"/>
                </w:rPr>
                <w:t>Bác sỹ</w:t>
              </w:r>
            </w:ins>
          </w:p>
        </w:tc>
        <w:tc>
          <w:tcPr>
            <w:tcW w:w="1800" w:type="dxa"/>
          </w:tcPr>
          <w:p w14:paraId="46695FC6" w14:textId="77777777" w:rsidR="00B62FFE" w:rsidRPr="001B7F35" w:rsidRDefault="00B62FFE" w:rsidP="00C92CE1">
            <w:pPr>
              <w:spacing w:before="60"/>
              <w:jc w:val="both"/>
              <w:rPr>
                <w:ins w:id="1699" w:author="Ngoc Le Van Truong" w:date="2023-04-28T10:01:00Z"/>
                <w:rFonts w:ascii="Times New Roman" w:hAnsi="Times New Roman"/>
                <w:color w:val="111111"/>
                <w:sz w:val="26"/>
                <w:szCs w:val="26"/>
              </w:rPr>
            </w:pPr>
          </w:p>
        </w:tc>
        <w:tc>
          <w:tcPr>
            <w:tcW w:w="2070" w:type="dxa"/>
          </w:tcPr>
          <w:p w14:paraId="538C1C53" w14:textId="77777777" w:rsidR="00B62FFE" w:rsidRPr="001B7F35" w:rsidRDefault="00B62FFE" w:rsidP="00C92CE1">
            <w:pPr>
              <w:spacing w:before="60"/>
              <w:jc w:val="both"/>
              <w:rPr>
                <w:ins w:id="1700" w:author="Ngoc Le Van Truong" w:date="2023-04-28T10:01:00Z"/>
                <w:rFonts w:ascii="Times New Roman" w:hAnsi="Times New Roman"/>
                <w:color w:val="111111"/>
                <w:sz w:val="26"/>
                <w:szCs w:val="26"/>
              </w:rPr>
            </w:pPr>
          </w:p>
        </w:tc>
      </w:tr>
      <w:tr w:rsidR="00385387" w:rsidRPr="001B7F35" w14:paraId="667BA4BE" w14:textId="77777777" w:rsidTr="00C92CE1">
        <w:trPr>
          <w:ins w:id="1701" w:author="Ngoc Le Van Truong" w:date="2023-04-28T10:03:00Z"/>
        </w:trPr>
        <w:tc>
          <w:tcPr>
            <w:tcW w:w="630" w:type="dxa"/>
          </w:tcPr>
          <w:p w14:paraId="58FB69A7" w14:textId="77777777" w:rsidR="00385387" w:rsidRPr="001B7F35" w:rsidRDefault="00385387" w:rsidP="00C92CE1">
            <w:pPr>
              <w:spacing w:before="60"/>
              <w:jc w:val="both"/>
              <w:rPr>
                <w:ins w:id="1702" w:author="Ngoc Le Van Truong" w:date="2023-04-28T10:03:00Z"/>
                <w:rFonts w:ascii="Times New Roman" w:hAnsi="Times New Roman"/>
                <w:color w:val="111111"/>
                <w:sz w:val="26"/>
                <w:szCs w:val="26"/>
              </w:rPr>
            </w:pPr>
          </w:p>
        </w:tc>
        <w:tc>
          <w:tcPr>
            <w:tcW w:w="5400" w:type="dxa"/>
          </w:tcPr>
          <w:p w14:paraId="40111072" w14:textId="77777777" w:rsidR="00385387" w:rsidRPr="001B7F35" w:rsidRDefault="00385387" w:rsidP="00C92CE1">
            <w:pPr>
              <w:spacing w:before="60"/>
              <w:jc w:val="both"/>
              <w:rPr>
                <w:ins w:id="1703" w:author="Ngoc Le Van Truong" w:date="2023-04-28T10:03:00Z"/>
                <w:rFonts w:ascii="Times New Roman" w:hAnsi="Times New Roman"/>
                <w:color w:val="111111"/>
                <w:sz w:val="26"/>
                <w:szCs w:val="26"/>
              </w:rPr>
            </w:pPr>
            <w:ins w:id="1704" w:author="Ngoc Le Van Truong" w:date="2023-04-28T10:03:00Z">
              <w:r>
                <w:rPr>
                  <w:rFonts w:ascii="Times New Roman" w:hAnsi="Times New Roman"/>
                  <w:color w:val="111111"/>
                  <w:sz w:val="26"/>
                  <w:szCs w:val="26"/>
                </w:rPr>
                <w:t>Y sỹ</w:t>
              </w:r>
            </w:ins>
          </w:p>
        </w:tc>
        <w:tc>
          <w:tcPr>
            <w:tcW w:w="1800" w:type="dxa"/>
          </w:tcPr>
          <w:p w14:paraId="69B0CB04" w14:textId="77777777" w:rsidR="00385387" w:rsidRPr="001B7F35" w:rsidRDefault="00385387" w:rsidP="00C92CE1">
            <w:pPr>
              <w:spacing w:before="60"/>
              <w:jc w:val="both"/>
              <w:rPr>
                <w:ins w:id="1705" w:author="Ngoc Le Van Truong" w:date="2023-04-28T10:03:00Z"/>
                <w:rFonts w:ascii="Times New Roman" w:hAnsi="Times New Roman"/>
                <w:color w:val="111111"/>
                <w:sz w:val="26"/>
                <w:szCs w:val="26"/>
              </w:rPr>
            </w:pPr>
          </w:p>
        </w:tc>
        <w:tc>
          <w:tcPr>
            <w:tcW w:w="2070" w:type="dxa"/>
          </w:tcPr>
          <w:p w14:paraId="3E693DFB" w14:textId="77777777" w:rsidR="00385387" w:rsidRPr="001B7F35" w:rsidRDefault="00385387" w:rsidP="00C92CE1">
            <w:pPr>
              <w:spacing w:before="60"/>
              <w:jc w:val="both"/>
              <w:rPr>
                <w:ins w:id="1706" w:author="Ngoc Le Van Truong" w:date="2023-04-28T10:03:00Z"/>
                <w:rFonts w:ascii="Times New Roman" w:hAnsi="Times New Roman"/>
                <w:color w:val="111111"/>
                <w:sz w:val="26"/>
                <w:szCs w:val="26"/>
              </w:rPr>
            </w:pPr>
          </w:p>
        </w:tc>
      </w:tr>
      <w:tr w:rsidR="00B62FFE" w:rsidRPr="001B7F35" w14:paraId="2220DBCD" w14:textId="77777777" w:rsidTr="00C92CE1">
        <w:trPr>
          <w:ins w:id="1707" w:author="Ngoc Le Van Truong" w:date="2023-04-28T10:01:00Z"/>
        </w:trPr>
        <w:tc>
          <w:tcPr>
            <w:tcW w:w="630" w:type="dxa"/>
          </w:tcPr>
          <w:p w14:paraId="2305D604" w14:textId="77777777" w:rsidR="00B62FFE" w:rsidRPr="001B7F35" w:rsidRDefault="00B62FFE" w:rsidP="00C92CE1">
            <w:pPr>
              <w:spacing w:before="60"/>
              <w:jc w:val="both"/>
              <w:rPr>
                <w:ins w:id="1708" w:author="Ngoc Le Van Truong" w:date="2023-04-28T10:01:00Z"/>
                <w:rFonts w:ascii="Times New Roman" w:hAnsi="Times New Roman"/>
                <w:color w:val="111111"/>
                <w:sz w:val="26"/>
                <w:szCs w:val="26"/>
              </w:rPr>
            </w:pPr>
          </w:p>
        </w:tc>
        <w:tc>
          <w:tcPr>
            <w:tcW w:w="5400" w:type="dxa"/>
          </w:tcPr>
          <w:p w14:paraId="31F0145F" w14:textId="77777777" w:rsidR="00B62FFE" w:rsidRPr="001B7F35" w:rsidRDefault="00B62FFE" w:rsidP="00C92CE1">
            <w:pPr>
              <w:spacing w:before="60"/>
              <w:jc w:val="both"/>
              <w:rPr>
                <w:ins w:id="1709" w:author="Ngoc Le Van Truong" w:date="2023-04-28T10:01:00Z"/>
                <w:rFonts w:ascii="Times New Roman" w:hAnsi="Times New Roman"/>
                <w:color w:val="111111"/>
                <w:sz w:val="26"/>
                <w:szCs w:val="26"/>
              </w:rPr>
            </w:pPr>
            <w:ins w:id="1710" w:author="Ngoc Le Van Truong" w:date="2023-04-28T10:01:00Z">
              <w:r w:rsidRPr="001B7F35">
                <w:rPr>
                  <w:rFonts w:ascii="Times New Roman" w:hAnsi="Times New Roman"/>
                  <w:color w:val="111111"/>
                  <w:sz w:val="26"/>
                  <w:szCs w:val="26"/>
                </w:rPr>
                <w:t>Điều dưỡng</w:t>
              </w:r>
            </w:ins>
          </w:p>
        </w:tc>
        <w:tc>
          <w:tcPr>
            <w:tcW w:w="1800" w:type="dxa"/>
          </w:tcPr>
          <w:p w14:paraId="624A4DD6" w14:textId="77777777" w:rsidR="00B62FFE" w:rsidRPr="001B7F35" w:rsidRDefault="00B62FFE" w:rsidP="00C92CE1">
            <w:pPr>
              <w:spacing w:before="60"/>
              <w:jc w:val="both"/>
              <w:rPr>
                <w:ins w:id="1711" w:author="Ngoc Le Van Truong" w:date="2023-04-28T10:01:00Z"/>
                <w:rFonts w:ascii="Times New Roman" w:hAnsi="Times New Roman"/>
                <w:color w:val="111111"/>
                <w:sz w:val="26"/>
                <w:szCs w:val="26"/>
              </w:rPr>
            </w:pPr>
          </w:p>
        </w:tc>
        <w:tc>
          <w:tcPr>
            <w:tcW w:w="2070" w:type="dxa"/>
          </w:tcPr>
          <w:p w14:paraId="5798F5F7" w14:textId="77777777" w:rsidR="00B62FFE" w:rsidRPr="001B7F35" w:rsidRDefault="00B62FFE" w:rsidP="00C92CE1">
            <w:pPr>
              <w:spacing w:before="60"/>
              <w:jc w:val="both"/>
              <w:rPr>
                <w:ins w:id="1712" w:author="Ngoc Le Van Truong" w:date="2023-04-28T10:01:00Z"/>
                <w:rFonts w:ascii="Times New Roman" w:hAnsi="Times New Roman"/>
                <w:color w:val="111111"/>
                <w:sz w:val="26"/>
                <w:szCs w:val="26"/>
              </w:rPr>
            </w:pPr>
          </w:p>
        </w:tc>
      </w:tr>
      <w:tr w:rsidR="00B62FFE" w:rsidRPr="001B7F35" w14:paraId="7BB18EC7" w14:textId="77777777" w:rsidTr="00C92CE1">
        <w:trPr>
          <w:ins w:id="1713" w:author="Ngoc Le Van Truong" w:date="2023-04-28T10:01:00Z"/>
        </w:trPr>
        <w:tc>
          <w:tcPr>
            <w:tcW w:w="630" w:type="dxa"/>
          </w:tcPr>
          <w:p w14:paraId="619CFD7F" w14:textId="77777777" w:rsidR="00B62FFE" w:rsidRPr="001B7F35" w:rsidRDefault="00B62FFE" w:rsidP="00C92CE1">
            <w:pPr>
              <w:spacing w:before="60"/>
              <w:jc w:val="both"/>
              <w:rPr>
                <w:ins w:id="1714" w:author="Ngoc Le Van Truong" w:date="2023-04-28T10:01:00Z"/>
                <w:rFonts w:ascii="Times New Roman" w:hAnsi="Times New Roman"/>
                <w:color w:val="111111"/>
                <w:sz w:val="26"/>
                <w:szCs w:val="26"/>
              </w:rPr>
            </w:pPr>
          </w:p>
        </w:tc>
        <w:tc>
          <w:tcPr>
            <w:tcW w:w="5400" w:type="dxa"/>
          </w:tcPr>
          <w:p w14:paraId="5EB5C98D" w14:textId="77777777" w:rsidR="00B62FFE" w:rsidRPr="001B7F35" w:rsidRDefault="00B62FFE" w:rsidP="00C92CE1">
            <w:pPr>
              <w:spacing w:before="60"/>
              <w:jc w:val="both"/>
              <w:rPr>
                <w:ins w:id="1715" w:author="Ngoc Le Van Truong" w:date="2023-04-28T10:01:00Z"/>
                <w:rFonts w:ascii="Times New Roman" w:hAnsi="Times New Roman"/>
                <w:color w:val="111111"/>
                <w:sz w:val="26"/>
                <w:szCs w:val="26"/>
              </w:rPr>
            </w:pPr>
            <w:ins w:id="1716" w:author="Ngoc Le Van Truong" w:date="2023-04-28T10:01:00Z">
              <w:r w:rsidRPr="001B7F35">
                <w:rPr>
                  <w:rFonts w:ascii="Times New Roman" w:hAnsi="Times New Roman"/>
                  <w:color w:val="111111"/>
                  <w:sz w:val="26"/>
                  <w:szCs w:val="26"/>
                </w:rPr>
                <w:t>Kỹ thuật viên</w:t>
              </w:r>
            </w:ins>
          </w:p>
        </w:tc>
        <w:tc>
          <w:tcPr>
            <w:tcW w:w="1800" w:type="dxa"/>
          </w:tcPr>
          <w:p w14:paraId="7F020CF2" w14:textId="77777777" w:rsidR="00B62FFE" w:rsidRPr="001B7F35" w:rsidRDefault="00B62FFE" w:rsidP="00C92CE1">
            <w:pPr>
              <w:spacing w:before="60"/>
              <w:jc w:val="both"/>
              <w:rPr>
                <w:ins w:id="1717" w:author="Ngoc Le Van Truong" w:date="2023-04-28T10:01:00Z"/>
                <w:rFonts w:ascii="Times New Roman" w:hAnsi="Times New Roman"/>
                <w:color w:val="111111"/>
                <w:sz w:val="26"/>
                <w:szCs w:val="26"/>
              </w:rPr>
            </w:pPr>
          </w:p>
        </w:tc>
        <w:tc>
          <w:tcPr>
            <w:tcW w:w="2070" w:type="dxa"/>
          </w:tcPr>
          <w:p w14:paraId="0CB7A13E" w14:textId="77777777" w:rsidR="00B62FFE" w:rsidRPr="001B7F35" w:rsidRDefault="00B62FFE" w:rsidP="00C92CE1">
            <w:pPr>
              <w:spacing w:before="60"/>
              <w:jc w:val="both"/>
              <w:rPr>
                <w:ins w:id="1718" w:author="Ngoc Le Van Truong" w:date="2023-04-28T10:01:00Z"/>
                <w:rFonts w:ascii="Times New Roman" w:hAnsi="Times New Roman"/>
                <w:color w:val="111111"/>
                <w:sz w:val="26"/>
                <w:szCs w:val="26"/>
              </w:rPr>
            </w:pPr>
          </w:p>
        </w:tc>
      </w:tr>
      <w:tr w:rsidR="00B62FFE" w:rsidRPr="001B7F35" w14:paraId="01123375" w14:textId="77777777" w:rsidTr="00C92CE1">
        <w:trPr>
          <w:ins w:id="1719" w:author="Ngoc Le Van Truong" w:date="2023-04-28T10:01:00Z"/>
        </w:trPr>
        <w:tc>
          <w:tcPr>
            <w:tcW w:w="630" w:type="dxa"/>
          </w:tcPr>
          <w:p w14:paraId="65BF5E87" w14:textId="77777777" w:rsidR="00B62FFE" w:rsidRPr="001B7F35" w:rsidRDefault="00B62FFE" w:rsidP="00C92CE1">
            <w:pPr>
              <w:spacing w:before="60"/>
              <w:jc w:val="both"/>
              <w:rPr>
                <w:ins w:id="1720" w:author="Ngoc Le Van Truong" w:date="2023-04-28T10:01:00Z"/>
                <w:rFonts w:ascii="Times New Roman" w:hAnsi="Times New Roman"/>
                <w:color w:val="111111"/>
                <w:sz w:val="26"/>
                <w:szCs w:val="26"/>
              </w:rPr>
            </w:pPr>
          </w:p>
        </w:tc>
        <w:tc>
          <w:tcPr>
            <w:tcW w:w="5400" w:type="dxa"/>
          </w:tcPr>
          <w:p w14:paraId="799A5328" w14:textId="77777777" w:rsidR="00B62FFE" w:rsidRPr="001B7F35" w:rsidRDefault="00B62FFE" w:rsidP="00C92CE1">
            <w:pPr>
              <w:spacing w:before="60"/>
              <w:jc w:val="both"/>
              <w:rPr>
                <w:ins w:id="1721" w:author="Ngoc Le Van Truong" w:date="2023-04-28T10:01:00Z"/>
                <w:rFonts w:ascii="Times New Roman" w:hAnsi="Times New Roman"/>
                <w:color w:val="111111"/>
                <w:sz w:val="26"/>
                <w:szCs w:val="26"/>
              </w:rPr>
            </w:pPr>
            <w:ins w:id="1722" w:author="Ngoc Le Van Truong" w:date="2023-04-28T10:01:00Z">
              <w:r w:rsidRPr="001B7F35">
                <w:rPr>
                  <w:rFonts w:ascii="Times New Roman" w:hAnsi="Times New Roman"/>
                  <w:color w:val="111111"/>
                  <w:sz w:val="26"/>
                  <w:szCs w:val="26"/>
                </w:rPr>
                <w:t>Lái xe</w:t>
              </w:r>
            </w:ins>
          </w:p>
        </w:tc>
        <w:tc>
          <w:tcPr>
            <w:tcW w:w="1800" w:type="dxa"/>
          </w:tcPr>
          <w:p w14:paraId="307517E0" w14:textId="77777777" w:rsidR="00B62FFE" w:rsidRPr="001B7F35" w:rsidRDefault="00B62FFE" w:rsidP="00C92CE1">
            <w:pPr>
              <w:spacing w:before="60"/>
              <w:jc w:val="both"/>
              <w:rPr>
                <w:ins w:id="1723" w:author="Ngoc Le Van Truong" w:date="2023-04-28T10:01:00Z"/>
                <w:rFonts w:ascii="Times New Roman" w:hAnsi="Times New Roman"/>
                <w:color w:val="111111"/>
                <w:sz w:val="26"/>
                <w:szCs w:val="26"/>
              </w:rPr>
            </w:pPr>
          </w:p>
        </w:tc>
        <w:tc>
          <w:tcPr>
            <w:tcW w:w="2070" w:type="dxa"/>
          </w:tcPr>
          <w:p w14:paraId="1721A70C" w14:textId="77777777" w:rsidR="00B62FFE" w:rsidRPr="001B7F35" w:rsidRDefault="00B62FFE" w:rsidP="00C92CE1">
            <w:pPr>
              <w:spacing w:before="60"/>
              <w:jc w:val="both"/>
              <w:rPr>
                <w:ins w:id="1724" w:author="Ngoc Le Van Truong" w:date="2023-04-28T10:01:00Z"/>
                <w:rFonts w:ascii="Times New Roman" w:hAnsi="Times New Roman"/>
                <w:color w:val="111111"/>
                <w:sz w:val="26"/>
                <w:szCs w:val="26"/>
              </w:rPr>
            </w:pPr>
          </w:p>
        </w:tc>
      </w:tr>
      <w:tr w:rsidR="00B62FFE" w:rsidRPr="001B7F35" w14:paraId="4B40C184" w14:textId="77777777" w:rsidTr="00C92CE1">
        <w:trPr>
          <w:ins w:id="1725" w:author="Ngoc Le Van Truong" w:date="2023-04-28T10:01:00Z"/>
        </w:trPr>
        <w:tc>
          <w:tcPr>
            <w:tcW w:w="630" w:type="dxa"/>
          </w:tcPr>
          <w:p w14:paraId="324CB68B" w14:textId="77777777" w:rsidR="00B62FFE" w:rsidRPr="001B7F35" w:rsidRDefault="00B62FFE" w:rsidP="00C92CE1">
            <w:pPr>
              <w:spacing w:before="60"/>
              <w:jc w:val="both"/>
              <w:rPr>
                <w:ins w:id="1726" w:author="Ngoc Le Van Truong" w:date="2023-04-28T10:01:00Z"/>
                <w:rFonts w:ascii="Times New Roman" w:hAnsi="Times New Roman"/>
                <w:color w:val="111111"/>
                <w:sz w:val="26"/>
                <w:szCs w:val="26"/>
              </w:rPr>
            </w:pPr>
          </w:p>
        </w:tc>
        <w:tc>
          <w:tcPr>
            <w:tcW w:w="5400" w:type="dxa"/>
          </w:tcPr>
          <w:p w14:paraId="4403BE53" w14:textId="77777777" w:rsidR="00B62FFE" w:rsidRPr="001B7F35" w:rsidRDefault="00B62FFE" w:rsidP="00C92CE1">
            <w:pPr>
              <w:spacing w:before="60"/>
              <w:jc w:val="both"/>
              <w:rPr>
                <w:ins w:id="1727" w:author="Ngoc Le Van Truong" w:date="2023-04-28T10:01:00Z"/>
                <w:rFonts w:ascii="Times New Roman" w:hAnsi="Times New Roman"/>
                <w:color w:val="111111"/>
                <w:sz w:val="26"/>
                <w:szCs w:val="26"/>
              </w:rPr>
            </w:pPr>
            <w:ins w:id="1728" w:author="Ngoc Le Van Truong" w:date="2023-04-28T10:01:00Z">
              <w:r w:rsidRPr="001B7F35">
                <w:rPr>
                  <w:rFonts w:ascii="Times New Roman" w:hAnsi="Times New Roman"/>
                  <w:color w:val="111111"/>
                  <w:sz w:val="26"/>
                  <w:szCs w:val="26"/>
                </w:rPr>
                <w:t>Nhân viên khác</w:t>
              </w:r>
            </w:ins>
          </w:p>
        </w:tc>
        <w:tc>
          <w:tcPr>
            <w:tcW w:w="1800" w:type="dxa"/>
          </w:tcPr>
          <w:p w14:paraId="5EA95499" w14:textId="77777777" w:rsidR="00B62FFE" w:rsidRPr="001B7F35" w:rsidRDefault="00B62FFE" w:rsidP="00C92CE1">
            <w:pPr>
              <w:spacing w:before="60"/>
              <w:jc w:val="both"/>
              <w:rPr>
                <w:ins w:id="1729" w:author="Ngoc Le Van Truong" w:date="2023-04-28T10:01:00Z"/>
                <w:rFonts w:ascii="Times New Roman" w:hAnsi="Times New Roman"/>
                <w:color w:val="111111"/>
                <w:sz w:val="26"/>
                <w:szCs w:val="26"/>
              </w:rPr>
            </w:pPr>
          </w:p>
        </w:tc>
        <w:tc>
          <w:tcPr>
            <w:tcW w:w="2070" w:type="dxa"/>
          </w:tcPr>
          <w:p w14:paraId="211F5D08" w14:textId="77777777" w:rsidR="00B62FFE" w:rsidRPr="001B7F35" w:rsidRDefault="00B62FFE" w:rsidP="00C92CE1">
            <w:pPr>
              <w:spacing w:before="60"/>
              <w:jc w:val="both"/>
              <w:rPr>
                <w:ins w:id="1730" w:author="Ngoc Le Van Truong" w:date="2023-04-28T10:01:00Z"/>
                <w:rFonts w:ascii="Times New Roman" w:hAnsi="Times New Roman"/>
                <w:color w:val="111111"/>
                <w:sz w:val="26"/>
                <w:szCs w:val="26"/>
              </w:rPr>
            </w:pPr>
          </w:p>
        </w:tc>
      </w:tr>
      <w:tr w:rsidR="006F0ADB" w:rsidRPr="001B7F35" w14:paraId="547452FB" w14:textId="77777777" w:rsidTr="00B62FFE">
        <w:trPr>
          <w:trPrChange w:id="1731" w:author="Ngoc Le Van Truong" w:date="2023-04-28T10:00:00Z">
            <w:trPr>
              <w:gridBefore w:val="3"/>
              <w:gridAfter w:val="0"/>
            </w:trPr>
          </w:trPrChange>
        </w:trPr>
        <w:tc>
          <w:tcPr>
            <w:tcW w:w="630" w:type="dxa"/>
            <w:tcPrChange w:id="1732" w:author="Ngoc Le Van Truong" w:date="2023-04-28T10:00:00Z">
              <w:tcPr>
                <w:tcW w:w="601" w:type="dxa"/>
                <w:gridSpan w:val="2"/>
              </w:tcPr>
            </w:tcPrChange>
          </w:tcPr>
          <w:p w14:paraId="3C557371" w14:textId="2275D9AB" w:rsidR="006F0ADB" w:rsidRPr="001B7F35" w:rsidRDefault="006F0ADB" w:rsidP="001B7F35">
            <w:pPr>
              <w:spacing w:before="60"/>
              <w:jc w:val="both"/>
              <w:rPr>
                <w:rFonts w:ascii="Times New Roman" w:hAnsi="Times New Roman"/>
                <w:color w:val="111111"/>
                <w:sz w:val="26"/>
                <w:szCs w:val="26"/>
              </w:rPr>
            </w:pPr>
            <w:del w:id="1733" w:author="Ngoc Le Van Truong" w:date="2023-04-28T10:01:00Z">
              <w:r w:rsidRPr="001B7F35" w:rsidDel="00B62FFE">
                <w:rPr>
                  <w:rFonts w:ascii="Times New Roman" w:hAnsi="Times New Roman"/>
                  <w:color w:val="111111"/>
                  <w:sz w:val="26"/>
                  <w:szCs w:val="26"/>
                </w:rPr>
                <w:delText>2</w:delText>
              </w:r>
            </w:del>
            <w:ins w:id="1734" w:author="Ngoc Le Van Truong" w:date="2023-04-28T10:01:00Z">
              <w:r w:rsidR="00B62FFE">
                <w:rPr>
                  <w:rFonts w:ascii="Times New Roman" w:hAnsi="Times New Roman"/>
                  <w:color w:val="111111"/>
                  <w:sz w:val="26"/>
                  <w:szCs w:val="26"/>
                </w:rPr>
                <w:t>3</w:t>
              </w:r>
            </w:ins>
            <w:r w:rsidRPr="001B7F35">
              <w:rPr>
                <w:rFonts w:ascii="Times New Roman" w:hAnsi="Times New Roman"/>
                <w:color w:val="111111"/>
                <w:sz w:val="26"/>
                <w:szCs w:val="26"/>
              </w:rPr>
              <w:t>.</w:t>
            </w:r>
          </w:p>
        </w:tc>
        <w:tc>
          <w:tcPr>
            <w:tcW w:w="5400" w:type="dxa"/>
            <w:tcPrChange w:id="1735" w:author="Ngoc Le Van Truong" w:date="2023-04-28T10:00:00Z">
              <w:tcPr>
                <w:tcW w:w="4344" w:type="dxa"/>
              </w:tcPr>
            </w:tcPrChange>
          </w:tcPr>
          <w:p w14:paraId="353A8E18" w14:textId="0CA20EFE" w:rsidR="006F0ADB" w:rsidRPr="001B7F35" w:rsidRDefault="006F0ADB" w:rsidP="001B7F35">
            <w:pPr>
              <w:spacing w:before="60"/>
              <w:jc w:val="both"/>
              <w:rPr>
                <w:rFonts w:ascii="Times New Roman" w:hAnsi="Times New Roman"/>
                <w:color w:val="111111"/>
                <w:sz w:val="26"/>
                <w:szCs w:val="26"/>
              </w:rPr>
            </w:pPr>
            <w:del w:id="1736" w:author="admin" w:date="2023-04-27T22:23:00Z">
              <w:r w:rsidRPr="001B7F35" w:rsidDel="006F0ADB">
                <w:rPr>
                  <w:rFonts w:ascii="Times New Roman" w:hAnsi="Times New Roman"/>
                  <w:color w:val="111111"/>
                  <w:sz w:val="26"/>
                  <w:szCs w:val="26"/>
                </w:rPr>
                <w:delText>Người chuyển đến</w:delText>
              </w:r>
            </w:del>
            <w:ins w:id="1737" w:author="admin" w:date="2023-04-27T22:23:00Z">
              <w:r>
                <w:rPr>
                  <w:rFonts w:ascii="Times New Roman" w:hAnsi="Times New Roman"/>
                  <w:color w:val="111111"/>
                  <w:sz w:val="26"/>
                  <w:szCs w:val="26"/>
                </w:rPr>
                <w:t>Nhân lực mới</w:t>
              </w:r>
            </w:ins>
          </w:p>
        </w:tc>
        <w:tc>
          <w:tcPr>
            <w:tcW w:w="1800" w:type="dxa"/>
            <w:tcPrChange w:id="1738" w:author="Ngoc Le Van Truong" w:date="2023-04-28T10:00:00Z">
              <w:tcPr>
                <w:tcW w:w="1440" w:type="dxa"/>
                <w:gridSpan w:val="2"/>
              </w:tcPr>
            </w:tcPrChange>
          </w:tcPr>
          <w:p w14:paraId="558CED83" w14:textId="792110D0" w:rsidR="006F0ADB" w:rsidRPr="001B7F35" w:rsidRDefault="006F0ADB" w:rsidP="001B7F35">
            <w:pPr>
              <w:spacing w:before="60"/>
              <w:jc w:val="both"/>
              <w:rPr>
                <w:rFonts w:ascii="Times New Roman" w:hAnsi="Times New Roman"/>
                <w:color w:val="111111"/>
                <w:sz w:val="26"/>
                <w:szCs w:val="26"/>
              </w:rPr>
            </w:pPr>
            <w:del w:id="1739" w:author="Ngoc Le Van Truong" w:date="2023-04-28T10:00:00Z">
              <w:r w:rsidRPr="001B7F35" w:rsidDel="00B62FFE">
                <w:rPr>
                  <w:rFonts w:ascii="Times New Roman" w:hAnsi="Times New Roman"/>
                  <w:color w:val="111111"/>
                  <w:sz w:val="26"/>
                  <w:szCs w:val="26"/>
                </w:rPr>
                <w:delText>2021</w:delText>
              </w:r>
            </w:del>
          </w:p>
        </w:tc>
        <w:tc>
          <w:tcPr>
            <w:tcW w:w="2070" w:type="dxa"/>
            <w:tcPrChange w:id="1740" w:author="Ngoc Le Van Truong" w:date="2023-04-28T10:00:00Z">
              <w:tcPr>
                <w:tcW w:w="1260" w:type="dxa"/>
                <w:gridSpan w:val="2"/>
              </w:tcPr>
            </w:tcPrChange>
          </w:tcPr>
          <w:p w14:paraId="1A80A631" w14:textId="1BFDF808" w:rsidR="006F0ADB" w:rsidRPr="001B7F35" w:rsidRDefault="006F0ADB" w:rsidP="001B7F35">
            <w:pPr>
              <w:spacing w:before="60"/>
              <w:jc w:val="both"/>
              <w:rPr>
                <w:rFonts w:ascii="Times New Roman" w:hAnsi="Times New Roman"/>
                <w:color w:val="111111"/>
                <w:sz w:val="26"/>
                <w:szCs w:val="26"/>
              </w:rPr>
            </w:pPr>
            <w:del w:id="1741" w:author="Ngoc Le Van Truong" w:date="2023-04-28T10:00:00Z">
              <w:r w:rsidRPr="001B7F35" w:rsidDel="00B62FFE">
                <w:rPr>
                  <w:rFonts w:ascii="Times New Roman" w:hAnsi="Times New Roman"/>
                  <w:color w:val="111111"/>
                  <w:sz w:val="26"/>
                  <w:szCs w:val="26"/>
                </w:rPr>
                <w:delText>2022</w:delText>
              </w:r>
            </w:del>
          </w:p>
        </w:tc>
      </w:tr>
      <w:tr w:rsidR="006F0ADB" w:rsidRPr="001B7F35" w14:paraId="06CD6335" w14:textId="77777777" w:rsidTr="00B62FFE">
        <w:trPr>
          <w:trPrChange w:id="1742" w:author="Ngoc Le Van Truong" w:date="2023-04-28T10:00:00Z">
            <w:trPr>
              <w:gridBefore w:val="3"/>
              <w:gridAfter w:val="0"/>
            </w:trPr>
          </w:trPrChange>
        </w:trPr>
        <w:tc>
          <w:tcPr>
            <w:tcW w:w="630" w:type="dxa"/>
            <w:tcPrChange w:id="1743" w:author="Ngoc Le Van Truong" w:date="2023-04-28T10:00:00Z">
              <w:tcPr>
                <w:tcW w:w="601" w:type="dxa"/>
                <w:gridSpan w:val="2"/>
              </w:tcPr>
            </w:tcPrChange>
          </w:tcPr>
          <w:p w14:paraId="0DA05555"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744" w:author="Ngoc Le Van Truong" w:date="2023-04-28T10:00:00Z">
              <w:tcPr>
                <w:tcW w:w="4344" w:type="dxa"/>
              </w:tcPr>
            </w:tcPrChange>
          </w:tcPr>
          <w:p w14:paraId="5AF651CE"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Bác sỹ</w:t>
            </w:r>
          </w:p>
        </w:tc>
        <w:tc>
          <w:tcPr>
            <w:tcW w:w="1800" w:type="dxa"/>
            <w:tcPrChange w:id="1745" w:author="Ngoc Le Van Truong" w:date="2023-04-28T10:00:00Z">
              <w:tcPr>
                <w:tcW w:w="1440" w:type="dxa"/>
                <w:gridSpan w:val="2"/>
              </w:tcPr>
            </w:tcPrChange>
          </w:tcPr>
          <w:p w14:paraId="2AD617AB"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746" w:author="Ngoc Le Van Truong" w:date="2023-04-28T10:00:00Z">
              <w:tcPr>
                <w:tcW w:w="1260" w:type="dxa"/>
                <w:gridSpan w:val="2"/>
              </w:tcPr>
            </w:tcPrChange>
          </w:tcPr>
          <w:p w14:paraId="7256CB97" w14:textId="77777777" w:rsidR="006F0ADB" w:rsidRPr="001B7F35" w:rsidRDefault="006F0ADB" w:rsidP="001B7F35">
            <w:pPr>
              <w:spacing w:before="60"/>
              <w:jc w:val="both"/>
              <w:rPr>
                <w:rFonts w:ascii="Times New Roman" w:hAnsi="Times New Roman"/>
                <w:color w:val="111111"/>
                <w:sz w:val="26"/>
                <w:szCs w:val="26"/>
              </w:rPr>
            </w:pPr>
          </w:p>
        </w:tc>
      </w:tr>
      <w:tr w:rsidR="00385387" w:rsidRPr="001B7F35" w14:paraId="4901E4CB" w14:textId="77777777" w:rsidTr="00C92CE1">
        <w:trPr>
          <w:ins w:id="1747" w:author="Ngoc Le Van Truong" w:date="2023-04-28T10:03:00Z"/>
        </w:trPr>
        <w:tc>
          <w:tcPr>
            <w:tcW w:w="630" w:type="dxa"/>
          </w:tcPr>
          <w:p w14:paraId="554D5203" w14:textId="77777777" w:rsidR="00385387" w:rsidRPr="001B7F35" w:rsidRDefault="00385387" w:rsidP="00C92CE1">
            <w:pPr>
              <w:spacing w:before="60"/>
              <w:jc w:val="both"/>
              <w:rPr>
                <w:ins w:id="1748" w:author="Ngoc Le Van Truong" w:date="2023-04-28T10:03:00Z"/>
                <w:rFonts w:ascii="Times New Roman" w:hAnsi="Times New Roman"/>
                <w:color w:val="111111"/>
                <w:sz w:val="26"/>
                <w:szCs w:val="26"/>
              </w:rPr>
            </w:pPr>
          </w:p>
        </w:tc>
        <w:tc>
          <w:tcPr>
            <w:tcW w:w="5400" w:type="dxa"/>
          </w:tcPr>
          <w:p w14:paraId="12502B16" w14:textId="77777777" w:rsidR="00385387" w:rsidRPr="001B7F35" w:rsidRDefault="00385387" w:rsidP="00C92CE1">
            <w:pPr>
              <w:spacing w:before="60"/>
              <w:jc w:val="both"/>
              <w:rPr>
                <w:ins w:id="1749" w:author="Ngoc Le Van Truong" w:date="2023-04-28T10:03:00Z"/>
                <w:rFonts w:ascii="Times New Roman" w:hAnsi="Times New Roman"/>
                <w:color w:val="111111"/>
                <w:sz w:val="26"/>
                <w:szCs w:val="26"/>
              </w:rPr>
            </w:pPr>
            <w:ins w:id="1750" w:author="Ngoc Le Van Truong" w:date="2023-04-28T10:03:00Z">
              <w:r>
                <w:rPr>
                  <w:rFonts w:ascii="Times New Roman" w:hAnsi="Times New Roman"/>
                  <w:color w:val="111111"/>
                  <w:sz w:val="26"/>
                  <w:szCs w:val="26"/>
                </w:rPr>
                <w:t>Y sỹ</w:t>
              </w:r>
            </w:ins>
          </w:p>
        </w:tc>
        <w:tc>
          <w:tcPr>
            <w:tcW w:w="1800" w:type="dxa"/>
          </w:tcPr>
          <w:p w14:paraId="2891B759" w14:textId="77777777" w:rsidR="00385387" w:rsidRPr="001B7F35" w:rsidRDefault="00385387" w:rsidP="00C92CE1">
            <w:pPr>
              <w:spacing w:before="60"/>
              <w:jc w:val="both"/>
              <w:rPr>
                <w:ins w:id="1751" w:author="Ngoc Le Van Truong" w:date="2023-04-28T10:03:00Z"/>
                <w:rFonts w:ascii="Times New Roman" w:hAnsi="Times New Roman"/>
                <w:color w:val="111111"/>
                <w:sz w:val="26"/>
                <w:szCs w:val="26"/>
              </w:rPr>
            </w:pPr>
          </w:p>
        </w:tc>
        <w:tc>
          <w:tcPr>
            <w:tcW w:w="2070" w:type="dxa"/>
          </w:tcPr>
          <w:p w14:paraId="79338854" w14:textId="77777777" w:rsidR="00385387" w:rsidRPr="001B7F35" w:rsidRDefault="00385387" w:rsidP="00C92CE1">
            <w:pPr>
              <w:spacing w:before="60"/>
              <w:jc w:val="both"/>
              <w:rPr>
                <w:ins w:id="1752" w:author="Ngoc Le Van Truong" w:date="2023-04-28T10:03:00Z"/>
                <w:rFonts w:ascii="Times New Roman" w:hAnsi="Times New Roman"/>
                <w:color w:val="111111"/>
                <w:sz w:val="26"/>
                <w:szCs w:val="26"/>
              </w:rPr>
            </w:pPr>
          </w:p>
        </w:tc>
      </w:tr>
      <w:tr w:rsidR="006F0ADB" w:rsidRPr="001B7F35" w14:paraId="0986631C" w14:textId="77777777" w:rsidTr="00B62FFE">
        <w:trPr>
          <w:trPrChange w:id="1753" w:author="Ngoc Le Van Truong" w:date="2023-04-28T10:00:00Z">
            <w:trPr>
              <w:gridBefore w:val="3"/>
              <w:gridAfter w:val="0"/>
            </w:trPr>
          </w:trPrChange>
        </w:trPr>
        <w:tc>
          <w:tcPr>
            <w:tcW w:w="630" w:type="dxa"/>
            <w:tcPrChange w:id="1754" w:author="Ngoc Le Van Truong" w:date="2023-04-28T10:00:00Z">
              <w:tcPr>
                <w:tcW w:w="601" w:type="dxa"/>
                <w:gridSpan w:val="2"/>
              </w:tcPr>
            </w:tcPrChange>
          </w:tcPr>
          <w:p w14:paraId="1063ABC4"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755" w:author="Ngoc Le Van Truong" w:date="2023-04-28T10:00:00Z">
              <w:tcPr>
                <w:tcW w:w="4344" w:type="dxa"/>
              </w:tcPr>
            </w:tcPrChange>
          </w:tcPr>
          <w:p w14:paraId="5AC14AEE"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Điều dưỡng</w:t>
            </w:r>
          </w:p>
        </w:tc>
        <w:tc>
          <w:tcPr>
            <w:tcW w:w="1800" w:type="dxa"/>
            <w:tcPrChange w:id="1756" w:author="Ngoc Le Van Truong" w:date="2023-04-28T10:00:00Z">
              <w:tcPr>
                <w:tcW w:w="1440" w:type="dxa"/>
                <w:gridSpan w:val="2"/>
              </w:tcPr>
            </w:tcPrChange>
          </w:tcPr>
          <w:p w14:paraId="5AB569A5"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757" w:author="Ngoc Le Van Truong" w:date="2023-04-28T10:00:00Z">
              <w:tcPr>
                <w:tcW w:w="1260" w:type="dxa"/>
                <w:gridSpan w:val="2"/>
              </w:tcPr>
            </w:tcPrChange>
          </w:tcPr>
          <w:p w14:paraId="7CA2B854"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623A4A1C" w14:textId="77777777" w:rsidTr="00B62FFE">
        <w:trPr>
          <w:trPrChange w:id="1758" w:author="Ngoc Le Van Truong" w:date="2023-04-28T10:00:00Z">
            <w:trPr>
              <w:gridBefore w:val="3"/>
              <w:gridAfter w:val="0"/>
            </w:trPr>
          </w:trPrChange>
        </w:trPr>
        <w:tc>
          <w:tcPr>
            <w:tcW w:w="630" w:type="dxa"/>
            <w:tcPrChange w:id="1759" w:author="Ngoc Le Van Truong" w:date="2023-04-28T10:00:00Z">
              <w:tcPr>
                <w:tcW w:w="601" w:type="dxa"/>
                <w:gridSpan w:val="2"/>
              </w:tcPr>
            </w:tcPrChange>
          </w:tcPr>
          <w:p w14:paraId="0394CE91"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760" w:author="Ngoc Le Van Truong" w:date="2023-04-28T10:00:00Z">
              <w:tcPr>
                <w:tcW w:w="4344" w:type="dxa"/>
              </w:tcPr>
            </w:tcPrChange>
          </w:tcPr>
          <w:p w14:paraId="7EC53649"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Kỹ thuật viên</w:t>
            </w:r>
          </w:p>
        </w:tc>
        <w:tc>
          <w:tcPr>
            <w:tcW w:w="1800" w:type="dxa"/>
            <w:tcPrChange w:id="1761" w:author="Ngoc Le Van Truong" w:date="2023-04-28T10:00:00Z">
              <w:tcPr>
                <w:tcW w:w="1440" w:type="dxa"/>
                <w:gridSpan w:val="2"/>
              </w:tcPr>
            </w:tcPrChange>
          </w:tcPr>
          <w:p w14:paraId="6D3E54CB"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762" w:author="Ngoc Le Van Truong" w:date="2023-04-28T10:00:00Z">
              <w:tcPr>
                <w:tcW w:w="1260" w:type="dxa"/>
                <w:gridSpan w:val="2"/>
              </w:tcPr>
            </w:tcPrChange>
          </w:tcPr>
          <w:p w14:paraId="0B47F2CD"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011794C7" w14:textId="77777777" w:rsidTr="00B62FFE">
        <w:trPr>
          <w:trPrChange w:id="1763" w:author="Ngoc Le Van Truong" w:date="2023-04-28T10:00:00Z">
            <w:trPr>
              <w:gridBefore w:val="3"/>
              <w:gridAfter w:val="0"/>
            </w:trPr>
          </w:trPrChange>
        </w:trPr>
        <w:tc>
          <w:tcPr>
            <w:tcW w:w="630" w:type="dxa"/>
            <w:tcPrChange w:id="1764" w:author="Ngoc Le Van Truong" w:date="2023-04-28T10:00:00Z">
              <w:tcPr>
                <w:tcW w:w="601" w:type="dxa"/>
                <w:gridSpan w:val="2"/>
              </w:tcPr>
            </w:tcPrChange>
          </w:tcPr>
          <w:p w14:paraId="7139F161"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765" w:author="Ngoc Le Van Truong" w:date="2023-04-28T10:00:00Z">
              <w:tcPr>
                <w:tcW w:w="4344" w:type="dxa"/>
              </w:tcPr>
            </w:tcPrChange>
          </w:tcPr>
          <w:p w14:paraId="56EE14F1"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Lái xe</w:t>
            </w:r>
          </w:p>
        </w:tc>
        <w:tc>
          <w:tcPr>
            <w:tcW w:w="1800" w:type="dxa"/>
            <w:tcPrChange w:id="1766" w:author="Ngoc Le Van Truong" w:date="2023-04-28T10:00:00Z">
              <w:tcPr>
                <w:tcW w:w="1440" w:type="dxa"/>
                <w:gridSpan w:val="2"/>
              </w:tcPr>
            </w:tcPrChange>
          </w:tcPr>
          <w:p w14:paraId="332732A8"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767" w:author="Ngoc Le Van Truong" w:date="2023-04-28T10:00:00Z">
              <w:tcPr>
                <w:tcW w:w="1260" w:type="dxa"/>
                <w:gridSpan w:val="2"/>
              </w:tcPr>
            </w:tcPrChange>
          </w:tcPr>
          <w:p w14:paraId="01CF19A6"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14:paraId="3D851BB8" w14:textId="77777777" w:rsidTr="00B62FFE">
        <w:trPr>
          <w:trPrChange w:id="1768" w:author="Ngoc Le Van Truong" w:date="2023-04-28T10:00:00Z">
            <w:trPr>
              <w:gridBefore w:val="3"/>
              <w:gridAfter w:val="0"/>
            </w:trPr>
          </w:trPrChange>
        </w:trPr>
        <w:tc>
          <w:tcPr>
            <w:tcW w:w="630" w:type="dxa"/>
            <w:tcPrChange w:id="1769" w:author="Ngoc Le Van Truong" w:date="2023-04-28T10:00:00Z">
              <w:tcPr>
                <w:tcW w:w="601" w:type="dxa"/>
                <w:gridSpan w:val="2"/>
              </w:tcPr>
            </w:tcPrChange>
          </w:tcPr>
          <w:p w14:paraId="00B354DD" w14:textId="77777777" w:rsidR="006F0ADB" w:rsidRPr="001B7F35" w:rsidRDefault="006F0ADB" w:rsidP="001B7F35">
            <w:pPr>
              <w:spacing w:before="60"/>
              <w:jc w:val="both"/>
              <w:rPr>
                <w:rFonts w:ascii="Times New Roman" w:hAnsi="Times New Roman"/>
                <w:color w:val="111111"/>
                <w:sz w:val="26"/>
                <w:szCs w:val="26"/>
              </w:rPr>
            </w:pPr>
          </w:p>
        </w:tc>
        <w:tc>
          <w:tcPr>
            <w:tcW w:w="5400" w:type="dxa"/>
            <w:tcPrChange w:id="1770" w:author="Ngoc Le Van Truong" w:date="2023-04-28T10:00:00Z">
              <w:tcPr>
                <w:tcW w:w="4344" w:type="dxa"/>
              </w:tcPr>
            </w:tcPrChange>
          </w:tcPr>
          <w:p w14:paraId="7ACB6018" w14:textId="77777777" w:rsidR="006F0ADB" w:rsidRPr="001B7F35" w:rsidRDefault="006F0AD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Nhân viên khác</w:t>
            </w:r>
          </w:p>
        </w:tc>
        <w:tc>
          <w:tcPr>
            <w:tcW w:w="1800" w:type="dxa"/>
            <w:tcPrChange w:id="1771" w:author="Ngoc Le Van Truong" w:date="2023-04-28T10:00:00Z">
              <w:tcPr>
                <w:tcW w:w="1440" w:type="dxa"/>
                <w:gridSpan w:val="2"/>
              </w:tcPr>
            </w:tcPrChange>
          </w:tcPr>
          <w:p w14:paraId="12A07A23" w14:textId="77777777" w:rsidR="006F0ADB" w:rsidRPr="001B7F35" w:rsidRDefault="006F0ADB" w:rsidP="001B7F35">
            <w:pPr>
              <w:spacing w:before="60"/>
              <w:jc w:val="both"/>
              <w:rPr>
                <w:rFonts w:ascii="Times New Roman" w:hAnsi="Times New Roman"/>
                <w:color w:val="111111"/>
                <w:sz w:val="26"/>
                <w:szCs w:val="26"/>
              </w:rPr>
            </w:pPr>
          </w:p>
        </w:tc>
        <w:tc>
          <w:tcPr>
            <w:tcW w:w="2070" w:type="dxa"/>
            <w:tcPrChange w:id="1772" w:author="Ngoc Le Van Truong" w:date="2023-04-28T10:00:00Z">
              <w:tcPr>
                <w:tcW w:w="1260" w:type="dxa"/>
                <w:gridSpan w:val="2"/>
              </w:tcPr>
            </w:tcPrChange>
          </w:tcPr>
          <w:p w14:paraId="317A57C0" w14:textId="77777777" w:rsidR="006F0ADB" w:rsidRPr="001B7F35" w:rsidRDefault="006F0ADB" w:rsidP="001B7F35">
            <w:pPr>
              <w:spacing w:before="60"/>
              <w:jc w:val="both"/>
              <w:rPr>
                <w:rFonts w:ascii="Times New Roman" w:hAnsi="Times New Roman"/>
                <w:color w:val="111111"/>
                <w:sz w:val="26"/>
                <w:szCs w:val="26"/>
              </w:rPr>
            </w:pPr>
          </w:p>
        </w:tc>
      </w:tr>
      <w:tr w:rsidR="006F0ADB" w:rsidRPr="001B7F35" w:rsidDel="00B62FFE" w14:paraId="1C7E315C" w14:textId="20AE3AC4" w:rsidTr="00B62FFE">
        <w:trPr>
          <w:del w:id="1773" w:author="Ngoc Le Van Truong" w:date="2023-04-28T10:00:00Z"/>
          <w:trPrChange w:id="1774" w:author="Ngoc Le Van Truong" w:date="2023-04-28T10:00:00Z">
            <w:trPr>
              <w:gridBefore w:val="1"/>
              <w:gridAfter w:val="0"/>
            </w:trPr>
          </w:trPrChange>
        </w:trPr>
        <w:tc>
          <w:tcPr>
            <w:tcW w:w="630" w:type="dxa"/>
            <w:tcPrChange w:id="1775" w:author="Ngoc Le Van Truong" w:date="2023-04-28T10:00:00Z">
              <w:tcPr>
                <w:tcW w:w="601" w:type="dxa"/>
                <w:gridSpan w:val="2"/>
              </w:tcPr>
            </w:tcPrChange>
          </w:tcPr>
          <w:p w14:paraId="368539CF" w14:textId="68D59402" w:rsidR="006F0ADB" w:rsidRPr="001B7F35" w:rsidDel="00B62FFE" w:rsidRDefault="006F0ADB" w:rsidP="001B7F35">
            <w:pPr>
              <w:spacing w:before="60"/>
              <w:jc w:val="both"/>
              <w:rPr>
                <w:del w:id="1776" w:author="Ngoc Le Van Truong" w:date="2023-04-28T10:00:00Z"/>
                <w:rFonts w:ascii="Times New Roman" w:hAnsi="Times New Roman"/>
                <w:color w:val="111111"/>
                <w:sz w:val="26"/>
                <w:szCs w:val="26"/>
              </w:rPr>
            </w:pPr>
          </w:p>
        </w:tc>
        <w:tc>
          <w:tcPr>
            <w:tcW w:w="5400" w:type="dxa"/>
            <w:tcPrChange w:id="1777" w:author="Ngoc Le Van Truong" w:date="2023-04-28T10:00:00Z">
              <w:tcPr>
                <w:tcW w:w="4344" w:type="dxa"/>
              </w:tcPr>
            </w:tcPrChange>
          </w:tcPr>
          <w:p w14:paraId="30079D7B" w14:textId="4D90C231" w:rsidR="006F0ADB" w:rsidRPr="001B7F35" w:rsidDel="00B62FFE" w:rsidRDefault="006F0ADB" w:rsidP="001B7F35">
            <w:pPr>
              <w:spacing w:before="60"/>
              <w:jc w:val="both"/>
              <w:rPr>
                <w:del w:id="1778" w:author="Ngoc Le Van Truong" w:date="2023-04-28T10:00:00Z"/>
                <w:rFonts w:ascii="Times New Roman" w:hAnsi="Times New Roman"/>
                <w:color w:val="111111"/>
                <w:sz w:val="26"/>
                <w:szCs w:val="26"/>
              </w:rPr>
            </w:pPr>
            <w:del w:id="1779" w:author="Ngoc Le Van Truong" w:date="2023-04-28T10:00:00Z">
              <w:r w:rsidRPr="001B7F35" w:rsidDel="00B62FFE">
                <w:rPr>
                  <w:rFonts w:ascii="Times New Roman" w:hAnsi="Times New Roman"/>
                  <w:color w:val="111111"/>
                  <w:sz w:val="26"/>
                  <w:szCs w:val="26"/>
                </w:rPr>
                <w:delText>Bác sỹ</w:delText>
              </w:r>
            </w:del>
          </w:p>
        </w:tc>
        <w:tc>
          <w:tcPr>
            <w:tcW w:w="1800" w:type="dxa"/>
            <w:tcPrChange w:id="1780" w:author="Ngoc Le Van Truong" w:date="2023-04-28T10:00:00Z">
              <w:tcPr>
                <w:tcW w:w="1440" w:type="dxa"/>
              </w:tcPr>
            </w:tcPrChange>
          </w:tcPr>
          <w:p w14:paraId="103148F4" w14:textId="4576A772" w:rsidR="006F0ADB" w:rsidRPr="001B7F35" w:rsidDel="00B62FFE" w:rsidRDefault="006F0ADB" w:rsidP="001B7F35">
            <w:pPr>
              <w:spacing w:before="60"/>
              <w:jc w:val="both"/>
              <w:rPr>
                <w:del w:id="1781" w:author="Ngoc Le Van Truong" w:date="2023-04-28T10:00:00Z"/>
                <w:rFonts w:ascii="Times New Roman" w:hAnsi="Times New Roman"/>
                <w:color w:val="111111"/>
                <w:sz w:val="26"/>
                <w:szCs w:val="26"/>
              </w:rPr>
            </w:pPr>
          </w:p>
        </w:tc>
        <w:tc>
          <w:tcPr>
            <w:tcW w:w="2070" w:type="dxa"/>
            <w:tcPrChange w:id="1782" w:author="Ngoc Le Van Truong" w:date="2023-04-28T10:00:00Z">
              <w:tcPr>
                <w:tcW w:w="1260" w:type="dxa"/>
              </w:tcPr>
            </w:tcPrChange>
          </w:tcPr>
          <w:p w14:paraId="4DC86958" w14:textId="74028B7D" w:rsidR="006F0ADB" w:rsidRPr="001B7F35" w:rsidDel="00B62FFE" w:rsidRDefault="006F0ADB" w:rsidP="001B7F35">
            <w:pPr>
              <w:spacing w:before="60"/>
              <w:jc w:val="both"/>
              <w:rPr>
                <w:del w:id="1783" w:author="Ngoc Le Van Truong" w:date="2023-04-28T10:00:00Z"/>
                <w:rFonts w:ascii="Times New Roman" w:hAnsi="Times New Roman"/>
                <w:color w:val="111111"/>
                <w:sz w:val="26"/>
                <w:szCs w:val="26"/>
              </w:rPr>
            </w:pPr>
          </w:p>
        </w:tc>
      </w:tr>
      <w:tr w:rsidR="006F0ADB" w:rsidRPr="001B7F35" w:rsidDel="00B62FFE" w14:paraId="7507237E" w14:textId="3A9714CB" w:rsidTr="00B62FFE">
        <w:trPr>
          <w:del w:id="1784" w:author="Ngoc Le Van Truong" w:date="2023-04-28T10:00:00Z"/>
          <w:trPrChange w:id="1785" w:author="Ngoc Le Van Truong" w:date="2023-04-28T10:00:00Z">
            <w:trPr>
              <w:gridBefore w:val="1"/>
              <w:gridAfter w:val="0"/>
            </w:trPr>
          </w:trPrChange>
        </w:trPr>
        <w:tc>
          <w:tcPr>
            <w:tcW w:w="630" w:type="dxa"/>
            <w:tcPrChange w:id="1786" w:author="Ngoc Le Van Truong" w:date="2023-04-28T10:00:00Z">
              <w:tcPr>
                <w:tcW w:w="601" w:type="dxa"/>
                <w:gridSpan w:val="2"/>
              </w:tcPr>
            </w:tcPrChange>
          </w:tcPr>
          <w:p w14:paraId="3038487A" w14:textId="57112A86" w:rsidR="006F0ADB" w:rsidRPr="001B7F35" w:rsidDel="00B62FFE" w:rsidRDefault="006F0ADB" w:rsidP="001B7F35">
            <w:pPr>
              <w:spacing w:before="60"/>
              <w:jc w:val="both"/>
              <w:rPr>
                <w:del w:id="1787" w:author="Ngoc Le Van Truong" w:date="2023-04-28T10:00:00Z"/>
                <w:rFonts w:ascii="Times New Roman" w:hAnsi="Times New Roman"/>
                <w:color w:val="111111"/>
                <w:sz w:val="26"/>
                <w:szCs w:val="26"/>
              </w:rPr>
            </w:pPr>
          </w:p>
        </w:tc>
        <w:tc>
          <w:tcPr>
            <w:tcW w:w="5400" w:type="dxa"/>
            <w:tcPrChange w:id="1788" w:author="Ngoc Le Van Truong" w:date="2023-04-28T10:00:00Z">
              <w:tcPr>
                <w:tcW w:w="4344" w:type="dxa"/>
              </w:tcPr>
            </w:tcPrChange>
          </w:tcPr>
          <w:p w14:paraId="7A4130AE" w14:textId="37A512F7" w:rsidR="006F0ADB" w:rsidRPr="001B7F35" w:rsidDel="00B62FFE" w:rsidRDefault="006F0ADB" w:rsidP="001B7F35">
            <w:pPr>
              <w:spacing w:before="60"/>
              <w:jc w:val="both"/>
              <w:rPr>
                <w:del w:id="1789" w:author="Ngoc Le Van Truong" w:date="2023-04-28T10:00:00Z"/>
                <w:rFonts w:ascii="Times New Roman" w:hAnsi="Times New Roman"/>
                <w:color w:val="111111"/>
                <w:sz w:val="26"/>
                <w:szCs w:val="26"/>
              </w:rPr>
            </w:pPr>
            <w:del w:id="1790" w:author="Ngoc Le Van Truong" w:date="2023-04-28T10:00:00Z">
              <w:r w:rsidRPr="001B7F35" w:rsidDel="00B62FFE">
                <w:rPr>
                  <w:rFonts w:ascii="Times New Roman" w:hAnsi="Times New Roman"/>
                  <w:color w:val="111111"/>
                  <w:sz w:val="26"/>
                  <w:szCs w:val="26"/>
                </w:rPr>
                <w:delText>Điều dưỡng</w:delText>
              </w:r>
            </w:del>
          </w:p>
        </w:tc>
        <w:tc>
          <w:tcPr>
            <w:tcW w:w="1800" w:type="dxa"/>
            <w:tcPrChange w:id="1791" w:author="Ngoc Le Van Truong" w:date="2023-04-28T10:00:00Z">
              <w:tcPr>
                <w:tcW w:w="1440" w:type="dxa"/>
              </w:tcPr>
            </w:tcPrChange>
          </w:tcPr>
          <w:p w14:paraId="32EA6964" w14:textId="52D552D0" w:rsidR="006F0ADB" w:rsidRPr="001B7F35" w:rsidDel="00B62FFE" w:rsidRDefault="006F0ADB" w:rsidP="001B7F35">
            <w:pPr>
              <w:spacing w:before="60"/>
              <w:jc w:val="both"/>
              <w:rPr>
                <w:del w:id="1792" w:author="Ngoc Le Van Truong" w:date="2023-04-28T10:00:00Z"/>
                <w:rFonts w:ascii="Times New Roman" w:hAnsi="Times New Roman"/>
                <w:color w:val="111111"/>
                <w:sz w:val="26"/>
                <w:szCs w:val="26"/>
              </w:rPr>
            </w:pPr>
          </w:p>
        </w:tc>
        <w:tc>
          <w:tcPr>
            <w:tcW w:w="2070" w:type="dxa"/>
            <w:tcPrChange w:id="1793" w:author="Ngoc Le Van Truong" w:date="2023-04-28T10:00:00Z">
              <w:tcPr>
                <w:tcW w:w="1260" w:type="dxa"/>
              </w:tcPr>
            </w:tcPrChange>
          </w:tcPr>
          <w:p w14:paraId="65D9F133" w14:textId="5CD6E188" w:rsidR="006F0ADB" w:rsidRPr="001B7F35" w:rsidDel="00B62FFE" w:rsidRDefault="006F0ADB" w:rsidP="001B7F35">
            <w:pPr>
              <w:spacing w:before="60"/>
              <w:jc w:val="both"/>
              <w:rPr>
                <w:del w:id="1794" w:author="Ngoc Le Van Truong" w:date="2023-04-28T10:00:00Z"/>
                <w:rFonts w:ascii="Times New Roman" w:hAnsi="Times New Roman"/>
                <w:color w:val="111111"/>
                <w:sz w:val="26"/>
                <w:szCs w:val="26"/>
              </w:rPr>
            </w:pPr>
          </w:p>
        </w:tc>
      </w:tr>
      <w:tr w:rsidR="006F0ADB" w:rsidRPr="001B7F35" w:rsidDel="00B62FFE" w14:paraId="4F3C09F1" w14:textId="68E1713E" w:rsidTr="00B62FFE">
        <w:trPr>
          <w:del w:id="1795" w:author="Ngoc Le Van Truong" w:date="2023-04-28T10:00:00Z"/>
          <w:trPrChange w:id="1796" w:author="Ngoc Le Van Truong" w:date="2023-04-28T10:00:00Z">
            <w:trPr>
              <w:gridBefore w:val="1"/>
              <w:gridAfter w:val="0"/>
            </w:trPr>
          </w:trPrChange>
        </w:trPr>
        <w:tc>
          <w:tcPr>
            <w:tcW w:w="630" w:type="dxa"/>
            <w:tcPrChange w:id="1797" w:author="Ngoc Le Van Truong" w:date="2023-04-28T10:00:00Z">
              <w:tcPr>
                <w:tcW w:w="601" w:type="dxa"/>
                <w:gridSpan w:val="2"/>
              </w:tcPr>
            </w:tcPrChange>
          </w:tcPr>
          <w:p w14:paraId="2DE97D2E" w14:textId="51058949" w:rsidR="006F0ADB" w:rsidRPr="001B7F35" w:rsidDel="00B62FFE" w:rsidRDefault="006F0ADB" w:rsidP="001B7F35">
            <w:pPr>
              <w:spacing w:before="60"/>
              <w:jc w:val="both"/>
              <w:rPr>
                <w:del w:id="1798" w:author="Ngoc Le Van Truong" w:date="2023-04-28T10:00:00Z"/>
                <w:rFonts w:ascii="Times New Roman" w:hAnsi="Times New Roman"/>
                <w:color w:val="111111"/>
                <w:sz w:val="26"/>
                <w:szCs w:val="26"/>
              </w:rPr>
            </w:pPr>
          </w:p>
        </w:tc>
        <w:tc>
          <w:tcPr>
            <w:tcW w:w="5400" w:type="dxa"/>
            <w:tcPrChange w:id="1799" w:author="Ngoc Le Van Truong" w:date="2023-04-28T10:00:00Z">
              <w:tcPr>
                <w:tcW w:w="4344" w:type="dxa"/>
              </w:tcPr>
            </w:tcPrChange>
          </w:tcPr>
          <w:p w14:paraId="71741078" w14:textId="6591AA15" w:rsidR="006F0ADB" w:rsidRPr="001B7F35" w:rsidDel="00B62FFE" w:rsidRDefault="006F0ADB" w:rsidP="001B7F35">
            <w:pPr>
              <w:spacing w:before="60"/>
              <w:jc w:val="both"/>
              <w:rPr>
                <w:del w:id="1800" w:author="Ngoc Le Van Truong" w:date="2023-04-28T10:00:00Z"/>
                <w:rFonts w:ascii="Times New Roman" w:hAnsi="Times New Roman"/>
                <w:color w:val="111111"/>
                <w:sz w:val="26"/>
                <w:szCs w:val="26"/>
              </w:rPr>
            </w:pPr>
            <w:del w:id="1801" w:author="Ngoc Le Van Truong" w:date="2023-04-28T10:00:00Z">
              <w:r w:rsidRPr="001B7F35" w:rsidDel="00B62FFE">
                <w:rPr>
                  <w:rFonts w:ascii="Times New Roman" w:hAnsi="Times New Roman"/>
                  <w:color w:val="111111"/>
                  <w:sz w:val="26"/>
                  <w:szCs w:val="26"/>
                </w:rPr>
                <w:delText>Kỹ thuật viên</w:delText>
              </w:r>
            </w:del>
          </w:p>
        </w:tc>
        <w:tc>
          <w:tcPr>
            <w:tcW w:w="1800" w:type="dxa"/>
            <w:tcPrChange w:id="1802" w:author="Ngoc Le Van Truong" w:date="2023-04-28T10:00:00Z">
              <w:tcPr>
                <w:tcW w:w="1440" w:type="dxa"/>
              </w:tcPr>
            </w:tcPrChange>
          </w:tcPr>
          <w:p w14:paraId="41B64D68" w14:textId="2036DAB9" w:rsidR="006F0ADB" w:rsidRPr="001B7F35" w:rsidDel="00B62FFE" w:rsidRDefault="006F0ADB" w:rsidP="001B7F35">
            <w:pPr>
              <w:spacing w:before="60"/>
              <w:jc w:val="both"/>
              <w:rPr>
                <w:del w:id="1803" w:author="Ngoc Le Van Truong" w:date="2023-04-28T10:00:00Z"/>
                <w:rFonts w:ascii="Times New Roman" w:hAnsi="Times New Roman"/>
                <w:color w:val="111111"/>
                <w:sz w:val="26"/>
                <w:szCs w:val="26"/>
              </w:rPr>
            </w:pPr>
          </w:p>
        </w:tc>
        <w:tc>
          <w:tcPr>
            <w:tcW w:w="2070" w:type="dxa"/>
            <w:tcPrChange w:id="1804" w:author="Ngoc Le Van Truong" w:date="2023-04-28T10:00:00Z">
              <w:tcPr>
                <w:tcW w:w="1260" w:type="dxa"/>
              </w:tcPr>
            </w:tcPrChange>
          </w:tcPr>
          <w:p w14:paraId="09C46AA6" w14:textId="73719EAE" w:rsidR="006F0ADB" w:rsidRPr="001B7F35" w:rsidDel="00B62FFE" w:rsidRDefault="006F0ADB" w:rsidP="001B7F35">
            <w:pPr>
              <w:spacing w:before="60"/>
              <w:jc w:val="both"/>
              <w:rPr>
                <w:del w:id="1805" w:author="Ngoc Le Van Truong" w:date="2023-04-28T10:00:00Z"/>
                <w:rFonts w:ascii="Times New Roman" w:hAnsi="Times New Roman"/>
                <w:color w:val="111111"/>
                <w:sz w:val="26"/>
                <w:szCs w:val="26"/>
              </w:rPr>
            </w:pPr>
          </w:p>
        </w:tc>
      </w:tr>
    </w:tbl>
    <w:p w14:paraId="4D563FC3" w14:textId="24F2BF49" w:rsidR="00E4669B" w:rsidRPr="001B7F35" w:rsidRDefault="00E4669B">
      <w:pPr>
        <w:numPr>
          <w:ilvl w:val="0"/>
          <w:numId w:val="46"/>
        </w:numPr>
        <w:spacing w:before="120" w:after="120"/>
        <w:jc w:val="both"/>
        <w:rPr>
          <w:rFonts w:ascii="Times New Roman" w:hAnsi="Times New Roman"/>
          <w:color w:val="111111"/>
          <w:sz w:val="26"/>
          <w:szCs w:val="26"/>
          <w:lang w:val="vi-VN"/>
        </w:rPr>
        <w:pPrChange w:id="1806" w:author="admin" w:date="2023-04-27T22:33:00Z">
          <w:pPr>
            <w:numPr>
              <w:numId w:val="22"/>
            </w:numPr>
            <w:spacing w:before="60"/>
            <w:ind w:left="360" w:hanging="360"/>
            <w:jc w:val="both"/>
          </w:pPr>
        </w:pPrChange>
      </w:pPr>
      <w:r w:rsidRPr="001B7F35">
        <w:rPr>
          <w:rFonts w:ascii="Times New Roman" w:hAnsi="Times New Roman"/>
          <w:color w:val="111111"/>
          <w:sz w:val="26"/>
          <w:szCs w:val="26"/>
        </w:rPr>
        <w:t>Cơ cấu nhân lực của kíp</w:t>
      </w:r>
      <w:r w:rsidRPr="001B7F35">
        <w:rPr>
          <w:rFonts w:ascii="Times New Roman" w:hAnsi="Times New Roman"/>
          <w:color w:val="111111"/>
          <w:sz w:val="26"/>
          <w:szCs w:val="26"/>
          <w:lang w:val="vi-VN"/>
        </w:rPr>
        <w:t xml:space="preserve"> cấp cứu ngoại viện của Trung tâm cấp cứu 115</w:t>
      </w:r>
      <w:r w:rsidR="00503FAF" w:rsidRPr="001B7F35">
        <w:rPr>
          <w:rFonts w:ascii="Times New Roman" w:hAnsi="Times New Roman"/>
          <w:color w:val="111111"/>
          <w:sz w:val="26"/>
          <w:szCs w:val="26"/>
        </w:rPr>
        <w:t>/Tổ cấp cứu 115</w:t>
      </w:r>
      <w:ins w:id="1807" w:author="admin" w:date="2023-04-27T22:23:00Z">
        <w:r w:rsidR="006F0ADB">
          <w:rPr>
            <w:rFonts w:ascii="Times New Roman" w:hAnsi="Times New Roman"/>
            <w:color w:val="111111"/>
            <w:sz w:val="26"/>
            <w:szCs w:val="26"/>
          </w:rPr>
          <w:t>/Đội cấp cứu ngoại viện</w:t>
        </w:r>
      </w:ins>
      <w:r w:rsidRPr="001B7F35">
        <w:rPr>
          <w:rFonts w:ascii="Times New Roman" w:hAnsi="Times New Roman"/>
          <w:color w:val="111111"/>
          <w:sz w:val="26"/>
          <w:szCs w:val="26"/>
          <w:lang w:val="vi-VN"/>
        </w:rPr>
        <w:t>: gồm có</w:t>
      </w:r>
    </w:p>
    <w:p w14:paraId="00D8F42F" w14:textId="293863F3" w:rsidR="00E4669B" w:rsidRPr="00471753" w:rsidRDefault="00E4669B" w:rsidP="00CD2F58">
      <w:pPr>
        <w:numPr>
          <w:ilvl w:val="0"/>
          <w:numId w:val="10"/>
        </w:numPr>
        <w:spacing w:before="60"/>
        <w:jc w:val="both"/>
        <w:rPr>
          <w:rFonts w:ascii="Times New Roman" w:hAnsi="Times New Roman"/>
          <w:color w:val="111111"/>
          <w:sz w:val="26"/>
          <w:szCs w:val="26"/>
        </w:rPr>
      </w:pPr>
      <w:r w:rsidRPr="001B7F35">
        <w:rPr>
          <w:rFonts w:ascii="Times New Roman" w:hAnsi="Times New Roman"/>
          <w:color w:val="111111"/>
          <w:sz w:val="26"/>
          <w:szCs w:val="26"/>
          <w:lang w:val="vi-VN"/>
        </w:rPr>
        <w:t xml:space="preserve">Bác sỹ: </w:t>
      </w:r>
      <w:r w:rsidRPr="001B7F35">
        <w:rPr>
          <w:rFonts w:ascii="Times New Roman" w:hAnsi="Times New Roman"/>
          <w:color w:val="111111"/>
          <w:sz w:val="26"/>
          <w:szCs w:val="26"/>
          <w:lang w:val="vi-VN"/>
        </w:rPr>
        <w:tab/>
      </w:r>
      <w:ins w:id="1808" w:author="admin" w:date="2023-04-27T22:24:00Z">
        <w:r w:rsidR="006F0ADB">
          <w:rPr>
            <w:rFonts w:ascii="Times New Roman" w:hAnsi="Times New Roman"/>
            <w:color w:val="111111"/>
            <w:sz w:val="26"/>
            <w:szCs w:val="26"/>
            <w:lang w:val="vi-VN"/>
          </w:rPr>
          <w:tab/>
        </w:r>
      </w:ins>
      <w:ins w:id="1809" w:author="Ngoc Le Van Truong" w:date="2023-04-28T10:06:00Z">
        <w:r w:rsidR="009D5233">
          <w:rPr>
            <w:rFonts w:ascii="Times New Roman" w:hAnsi="Times New Roman"/>
            <w:color w:val="111111"/>
            <w:sz w:val="26"/>
            <w:szCs w:val="26"/>
            <w:lang w:val="vi-VN"/>
          </w:rPr>
          <w:tab/>
        </w:r>
      </w:ins>
      <w:r w:rsidRPr="001B7F35">
        <w:rPr>
          <w:rFonts w:ascii="Times New Roman" w:hAnsi="Times New Roman"/>
          <w:color w:val="111111"/>
          <w:sz w:val="26"/>
          <w:szCs w:val="26"/>
        </w:rPr>
        <w:t>không</w:t>
      </w:r>
      <w:r w:rsidRPr="001B7F35">
        <w:rPr>
          <w:rFonts w:ascii="Times New Roman" w:hAnsi="Times New Roman"/>
          <w:color w:val="111111"/>
          <w:sz w:val="26"/>
          <w:szCs w:val="26"/>
          <w:lang w:val="vi-VN"/>
        </w:rPr>
        <w:t xml:space="preserve"> </w:t>
      </w:r>
      <w:r w:rsidRPr="001B7F35">
        <w:rPr>
          <w:rFonts w:ascii="Segoe UI Symbol" w:eastAsia="MS Mincho" w:hAnsi="Segoe UI Symbol" w:cs="Segoe UI Symbol"/>
          <w:bCs/>
          <w:color w:val="000000" w:themeColor="text1"/>
          <w:sz w:val="26"/>
          <w:szCs w:val="26"/>
        </w:rPr>
        <w:t>☐</w:t>
      </w:r>
      <w:r w:rsidRPr="001B7F35">
        <w:rPr>
          <w:rFonts w:ascii="Times New Roman" w:hAnsi="Times New Roman"/>
          <w:color w:val="111111"/>
          <w:sz w:val="26"/>
          <w:szCs w:val="26"/>
          <w:lang w:val="vi-VN"/>
        </w:rPr>
        <w:t xml:space="preserve">      có </w:t>
      </w:r>
      <w:r w:rsidRPr="001B7F35">
        <w:rPr>
          <w:rFonts w:ascii="Segoe UI Symbol" w:eastAsia="MS Mincho" w:hAnsi="Segoe UI Symbol" w:cs="Segoe UI Symbol"/>
          <w:bCs/>
          <w:color w:val="000000" w:themeColor="text1"/>
          <w:sz w:val="26"/>
          <w:szCs w:val="26"/>
        </w:rPr>
        <w:t>☐</w:t>
      </w:r>
      <w:ins w:id="1810" w:author="Ngoc Le Van Truong" w:date="2023-04-28T10:05:00Z">
        <w:r w:rsidR="00471753">
          <w:rPr>
            <w:rFonts w:ascii="Segoe UI Symbol" w:eastAsia="MS Mincho" w:hAnsi="Segoe UI Symbol" w:cs="Segoe UI Symbol"/>
            <w:bCs/>
            <w:color w:val="000000" w:themeColor="text1"/>
            <w:sz w:val="26"/>
            <w:szCs w:val="26"/>
          </w:rPr>
          <w:tab/>
        </w:r>
        <w:bookmarkStart w:id="1811" w:name="_Hlk133568771"/>
        <w:r w:rsidR="00471753" w:rsidRPr="00471753">
          <w:rPr>
            <w:rFonts w:ascii="Times New Roman" w:eastAsia="MS Mincho" w:hAnsi="Times New Roman"/>
            <w:bCs/>
            <w:color w:val="000000" w:themeColor="text1"/>
            <w:sz w:val="26"/>
            <w:szCs w:val="26"/>
            <w:rPrChange w:id="1812" w:author="Ngoc Le Van Truong" w:date="2023-04-28T10:05:00Z">
              <w:rPr>
                <w:rFonts w:ascii="Segoe UI Symbol" w:eastAsia="MS Mincho" w:hAnsi="Segoe UI Symbol" w:cs="Segoe UI Symbol"/>
                <w:bCs/>
                <w:color w:val="000000" w:themeColor="text1"/>
                <w:sz w:val="26"/>
                <w:szCs w:val="26"/>
              </w:rPr>
            </w:rPrChange>
          </w:rPr>
          <w:t>s</w:t>
        </w:r>
        <w:r w:rsidR="00471753" w:rsidRPr="00471753">
          <w:rPr>
            <w:rFonts w:ascii="Times New Roman" w:eastAsia="MS Mincho" w:hAnsi="Times New Roman"/>
            <w:bCs/>
            <w:color w:val="000000" w:themeColor="text1"/>
            <w:sz w:val="26"/>
            <w:szCs w:val="26"/>
            <w:rPrChange w:id="1813" w:author="Ngoc Le Van Truong" w:date="2023-04-28T10:05:00Z">
              <w:rPr>
                <w:rFonts w:ascii="Calibri" w:eastAsia="MS Mincho" w:hAnsi="Calibri" w:cs="Calibri"/>
                <w:bCs/>
                <w:color w:val="000000" w:themeColor="text1"/>
                <w:sz w:val="26"/>
                <w:szCs w:val="26"/>
              </w:rPr>
            </w:rPrChange>
          </w:rPr>
          <w:t xml:space="preserve">ố lượng  </w:t>
        </w:r>
        <w:r w:rsidR="00471753" w:rsidRPr="00471753">
          <w:rPr>
            <w:rFonts w:ascii="Segoe UI Symbol" w:eastAsia="MS Mincho" w:hAnsi="Segoe UI Symbol" w:cs="Segoe UI Symbol"/>
            <w:bCs/>
            <w:color w:val="000000" w:themeColor="text1"/>
            <w:sz w:val="26"/>
            <w:szCs w:val="26"/>
          </w:rPr>
          <w:t>☐</w:t>
        </w:r>
      </w:ins>
      <w:bookmarkEnd w:id="1811"/>
    </w:p>
    <w:p w14:paraId="0B349323" w14:textId="77355D94" w:rsidR="00471753" w:rsidRPr="00471753" w:rsidRDefault="00E4669B" w:rsidP="00471753">
      <w:pPr>
        <w:numPr>
          <w:ilvl w:val="0"/>
          <w:numId w:val="10"/>
        </w:numPr>
        <w:spacing w:before="60"/>
        <w:jc w:val="both"/>
        <w:rPr>
          <w:ins w:id="1814" w:author="Ngoc Le Van Truong" w:date="2023-04-28T10:05:00Z"/>
          <w:rFonts w:ascii="Times New Roman" w:hAnsi="Times New Roman"/>
          <w:color w:val="111111"/>
          <w:sz w:val="26"/>
          <w:szCs w:val="26"/>
        </w:rPr>
      </w:pPr>
      <w:r w:rsidRPr="001B7F35">
        <w:rPr>
          <w:rFonts w:ascii="Times New Roman" w:hAnsi="Times New Roman"/>
          <w:color w:val="111111"/>
          <w:sz w:val="26"/>
          <w:szCs w:val="26"/>
          <w:lang w:val="vi-VN"/>
        </w:rPr>
        <w:t xml:space="preserve">Y sỹ: </w:t>
      </w:r>
      <w:r w:rsidRPr="001B7F35">
        <w:rPr>
          <w:rFonts w:ascii="Times New Roman" w:hAnsi="Times New Roman"/>
          <w:color w:val="111111"/>
          <w:sz w:val="26"/>
          <w:szCs w:val="26"/>
          <w:lang w:val="vi-VN"/>
        </w:rPr>
        <w:tab/>
      </w:r>
      <w:r w:rsidRPr="001B7F35">
        <w:rPr>
          <w:rFonts w:ascii="Times New Roman" w:hAnsi="Times New Roman"/>
          <w:color w:val="111111"/>
          <w:sz w:val="26"/>
          <w:szCs w:val="26"/>
          <w:lang w:val="vi-VN"/>
        </w:rPr>
        <w:tab/>
      </w:r>
      <w:ins w:id="1815" w:author="admin" w:date="2023-04-27T22:24:00Z">
        <w:r w:rsidR="006F0ADB">
          <w:rPr>
            <w:rFonts w:ascii="Times New Roman" w:hAnsi="Times New Roman"/>
            <w:color w:val="111111"/>
            <w:sz w:val="26"/>
            <w:szCs w:val="26"/>
            <w:lang w:val="vi-VN"/>
          </w:rPr>
          <w:tab/>
        </w:r>
      </w:ins>
      <w:ins w:id="1816" w:author="Ngoc Le Van Truong" w:date="2023-04-28T10:06:00Z">
        <w:r w:rsidR="009D5233">
          <w:rPr>
            <w:rFonts w:ascii="Times New Roman" w:hAnsi="Times New Roman"/>
            <w:color w:val="111111"/>
            <w:sz w:val="26"/>
            <w:szCs w:val="26"/>
            <w:lang w:val="vi-VN"/>
          </w:rPr>
          <w:tab/>
        </w:r>
      </w:ins>
      <w:r w:rsidRPr="001B7F35">
        <w:rPr>
          <w:rFonts w:ascii="Times New Roman" w:hAnsi="Times New Roman"/>
          <w:color w:val="111111"/>
          <w:sz w:val="26"/>
          <w:szCs w:val="26"/>
        </w:rPr>
        <w:t>không</w:t>
      </w:r>
      <w:r w:rsidRPr="001B7F35">
        <w:rPr>
          <w:rFonts w:ascii="Times New Roman" w:hAnsi="Times New Roman"/>
          <w:color w:val="111111"/>
          <w:sz w:val="26"/>
          <w:szCs w:val="26"/>
          <w:lang w:val="vi-VN"/>
        </w:rPr>
        <w:t xml:space="preserve"> </w:t>
      </w:r>
      <w:r w:rsidRPr="001B7F35">
        <w:rPr>
          <w:rFonts w:ascii="Segoe UI Symbol" w:eastAsia="MS Mincho" w:hAnsi="Segoe UI Symbol" w:cs="Segoe UI Symbol"/>
          <w:bCs/>
          <w:color w:val="000000" w:themeColor="text1"/>
          <w:sz w:val="26"/>
          <w:szCs w:val="26"/>
        </w:rPr>
        <w:t>☐</w:t>
      </w:r>
      <w:r w:rsidRPr="001B7F35">
        <w:rPr>
          <w:rFonts w:ascii="Times New Roman" w:hAnsi="Times New Roman"/>
          <w:color w:val="111111"/>
          <w:sz w:val="26"/>
          <w:szCs w:val="26"/>
          <w:lang w:val="vi-VN"/>
        </w:rPr>
        <w:t xml:space="preserve">      có </w:t>
      </w:r>
      <w:r w:rsidRPr="001B7F35">
        <w:rPr>
          <w:rFonts w:ascii="Segoe UI Symbol" w:eastAsia="MS Mincho" w:hAnsi="Segoe UI Symbol" w:cs="Segoe UI Symbol"/>
          <w:bCs/>
          <w:color w:val="000000" w:themeColor="text1"/>
          <w:sz w:val="26"/>
          <w:szCs w:val="26"/>
        </w:rPr>
        <w:t>☐</w:t>
      </w:r>
      <w:ins w:id="1817" w:author="Ngoc Le Van Truong" w:date="2023-04-28T10:05:00Z">
        <w:r w:rsidR="00471753">
          <w:rPr>
            <w:rFonts w:ascii="Segoe UI Symbol" w:eastAsia="MS Mincho" w:hAnsi="Segoe UI Symbol" w:cs="Segoe UI Symbol"/>
            <w:bCs/>
            <w:color w:val="000000" w:themeColor="text1"/>
            <w:sz w:val="26"/>
            <w:szCs w:val="26"/>
          </w:rPr>
          <w:tab/>
        </w:r>
        <w:r w:rsidR="00471753" w:rsidRPr="00C92CE1">
          <w:rPr>
            <w:rFonts w:ascii="Times New Roman" w:eastAsia="MS Mincho" w:hAnsi="Times New Roman"/>
            <w:bCs/>
            <w:color w:val="000000" w:themeColor="text1"/>
            <w:sz w:val="26"/>
            <w:szCs w:val="26"/>
          </w:rPr>
          <w:t xml:space="preserve">số lượng  </w:t>
        </w:r>
        <w:r w:rsidR="00471753" w:rsidRPr="00471753">
          <w:rPr>
            <w:rFonts w:ascii="Segoe UI Symbol" w:eastAsia="MS Mincho" w:hAnsi="Segoe UI Symbol" w:cs="Segoe UI Symbol"/>
            <w:bCs/>
            <w:color w:val="000000" w:themeColor="text1"/>
            <w:sz w:val="26"/>
            <w:szCs w:val="26"/>
          </w:rPr>
          <w:t>☐</w:t>
        </w:r>
      </w:ins>
    </w:p>
    <w:p w14:paraId="1E1C6879" w14:textId="6CD8B20A" w:rsidR="00E4669B" w:rsidRPr="001B7F35" w:rsidDel="00471753" w:rsidRDefault="00E4669B" w:rsidP="00CD2F58">
      <w:pPr>
        <w:numPr>
          <w:ilvl w:val="0"/>
          <w:numId w:val="10"/>
        </w:numPr>
        <w:spacing w:before="60"/>
        <w:jc w:val="both"/>
        <w:rPr>
          <w:del w:id="1818" w:author="Ngoc Le Van Truong" w:date="2023-04-28T10:05:00Z"/>
          <w:rFonts w:ascii="Times New Roman" w:hAnsi="Times New Roman"/>
          <w:color w:val="111111"/>
          <w:sz w:val="26"/>
          <w:szCs w:val="26"/>
        </w:rPr>
      </w:pPr>
    </w:p>
    <w:p w14:paraId="3A613ABC" w14:textId="6CDBC951" w:rsidR="00471753" w:rsidRPr="00471753" w:rsidRDefault="00E4669B" w:rsidP="00471753">
      <w:pPr>
        <w:numPr>
          <w:ilvl w:val="0"/>
          <w:numId w:val="10"/>
        </w:numPr>
        <w:spacing w:before="60"/>
        <w:jc w:val="both"/>
        <w:rPr>
          <w:ins w:id="1819" w:author="Ngoc Le Van Truong" w:date="2023-04-28T10:05:00Z"/>
          <w:rFonts w:ascii="Times New Roman" w:hAnsi="Times New Roman"/>
          <w:color w:val="111111"/>
          <w:sz w:val="26"/>
          <w:szCs w:val="26"/>
        </w:rPr>
      </w:pPr>
      <w:r w:rsidRPr="001B7F35">
        <w:rPr>
          <w:rFonts w:ascii="Times New Roman" w:hAnsi="Times New Roman"/>
          <w:color w:val="111111"/>
          <w:sz w:val="26"/>
          <w:szCs w:val="26"/>
          <w:lang w:val="vi-VN"/>
        </w:rPr>
        <w:t xml:space="preserve">Điều dưỡng: </w:t>
      </w:r>
      <w:r w:rsidRPr="001B7F35">
        <w:rPr>
          <w:rFonts w:ascii="Times New Roman" w:hAnsi="Times New Roman"/>
          <w:color w:val="111111"/>
          <w:sz w:val="26"/>
          <w:szCs w:val="26"/>
          <w:lang w:val="vi-VN"/>
        </w:rPr>
        <w:tab/>
      </w:r>
      <w:ins w:id="1820" w:author="admin" w:date="2023-04-27T22:24:00Z">
        <w:r w:rsidR="006F0ADB">
          <w:rPr>
            <w:rFonts w:ascii="Times New Roman" w:hAnsi="Times New Roman"/>
            <w:color w:val="111111"/>
            <w:sz w:val="26"/>
            <w:szCs w:val="26"/>
            <w:lang w:val="vi-VN"/>
          </w:rPr>
          <w:tab/>
        </w:r>
      </w:ins>
      <w:ins w:id="1821" w:author="Ngoc Le Van Truong" w:date="2023-04-28T10:06:00Z">
        <w:r w:rsidR="009D5233">
          <w:rPr>
            <w:rFonts w:ascii="Times New Roman" w:hAnsi="Times New Roman"/>
            <w:color w:val="111111"/>
            <w:sz w:val="26"/>
            <w:szCs w:val="26"/>
            <w:lang w:val="vi-VN"/>
          </w:rPr>
          <w:tab/>
        </w:r>
      </w:ins>
      <w:r w:rsidRPr="001B7F35">
        <w:rPr>
          <w:rFonts w:ascii="Times New Roman" w:hAnsi="Times New Roman"/>
          <w:color w:val="111111"/>
          <w:sz w:val="26"/>
          <w:szCs w:val="26"/>
        </w:rPr>
        <w:t>không</w:t>
      </w:r>
      <w:r w:rsidRPr="001B7F35">
        <w:rPr>
          <w:rFonts w:ascii="Times New Roman" w:hAnsi="Times New Roman"/>
          <w:color w:val="111111"/>
          <w:sz w:val="26"/>
          <w:szCs w:val="26"/>
          <w:lang w:val="vi-VN"/>
        </w:rPr>
        <w:t xml:space="preserve"> </w:t>
      </w:r>
      <w:r w:rsidRPr="001B7F35">
        <w:rPr>
          <w:rFonts w:ascii="Segoe UI Symbol" w:eastAsia="MS Mincho" w:hAnsi="Segoe UI Symbol" w:cs="Segoe UI Symbol"/>
          <w:bCs/>
          <w:color w:val="000000" w:themeColor="text1"/>
          <w:sz w:val="26"/>
          <w:szCs w:val="26"/>
        </w:rPr>
        <w:t>☐</w:t>
      </w:r>
      <w:r w:rsidRPr="001B7F35">
        <w:rPr>
          <w:rFonts w:ascii="Times New Roman" w:hAnsi="Times New Roman"/>
          <w:color w:val="111111"/>
          <w:sz w:val="26"/>
          <w:szCs w:val="26"/>
          <w:lang w:val="vi-VN"/>
        </w:rPr>
        <w:t xml:space="preserve">      có </w:t>
      </w:r>
      <w:r w:rsidRPr="001B7F35">
        <w:rPr>
          <w:rFonts w:ascii="Segoe UI Symbol" w:eastAsia="MS Mincho" w:hAnsi="Segoe UI Symbol" w:cs="Segoe UI Symbol"/>
          <w:bCs/>
          <w:color w:val="000000" w:themeColor="text1"/>
          <w:sz w:val="26"/>
          <w:szCs w:val="26"/>
        </w:rPr>
        <w:t>☐</w:t>
      </w:r>
      <w:ins w:id="1822" w:author="Ngoc Le Van Truong" w:date="2023-04-28T10:05:00Z">
        <w:r w:rsidR="00471753">
          <w:rPr>
            <w:rFonts w:ascii="Segoe UI Symbol" w:eastAsia="MS Mincho" w:hAnsi="Segoe UI Symbol" w:cs="Segoe UI Symbol"/>
            <w:bCs/>
            <w:color w:val="000000" w:themeColor="text1"/>
            <w:sz w:val="26"/>
            <w:szCs w:val="26"/>
          </w:rPr>
          <w:tab/>
        </w:r>
        <w:r w:rsidR="00471753" w:rsidRPr="00C92CE1">
          <w:rPr>
            <w:rFonts w:ascii="Times New Roman" w:eastAsia="MS Mincho" w:hAnsi="Times New Roman"/>
            <w:bCs/>
            <w:color w:val="000000" w:themeColor="text1"/>
            <w:sz w:val="26"/>
            <w:szCs w:val="26"/>
          </w:rPr>
          <w:t xml:space="preserve">số lượng  </w:t>
        </w:r>
        <w:r w:rsidR="00471753" w:rsidRPr="00471753">
          <w:rPr>
            <w:rFonts w:ascii="Segoe UI Symbol" w:eastAsia="MS Mincho" w:hAnsi="Segoe UI Symbol" w:cs="Segoe UI Symbol"/>
            <w:bCs/>
            <w:color w:val="000000" w:themeColor="text1"/>
            <w:sz w:val="26"/>
            <w:szCs w:val="26"/>
          </w:rPr>
          <w:t>☐</w:t>
        </w:r>
      </w:ins>
    </w:p>
    <w:p w14:paraId="42E0A2AE" w14:textId="1D0424A3" w:rsidR="00E4669B" w:rsidRPr="001B7F35" w:rsidDel="00471753" w:rsidRDefault="00E4669B" w:rsidP="00CD2F58">
      <w:pPr>
        <w:numPr>
          <w:ilvl w:val="0"/>
          <w:numId w:val="10"/>
        </w:numPr>
        <w:spacing w:before="60"/>
        <w:jc w:val="both"/>
        <w:rPr>
          <w:del w:id="1823" w:author="Ngoc Le Van Truong" w:date="2023-04-28T10:05:00Z"/>
          <w:rFonts w:ascii="Times New Roman" w:hAnsi="Times New Roman"/>
          <w:color w:val="111111"/>
          <w:sz w:val="26"/>
          <w:szCs w:val="26"/>
        </w:rPr>
      </w:pPr>
    </w:p>
    <w:p w14:paraId="34D2BFBB" w14:textId="160F11A8" w:rsidR="00471753" w:rsidRPr="00471753" w:rsidRDefault="006F0ADB" w:rsidP="00471753">
      <w:pPr>
        <w:numPr>
          <w:ilvl w:val="0"/>
          <w:numId w:val="10"/>
        </w:numPr>
        <w:spacing w:before="60"/>
        <w:jc w:val="both"/>
        <w:rPr>
          <w:ins w:id="1824" w:author="Ngoc Le Van Truong" w:date="2023-04-28T10:05:00Z"/>
          <w:rFonts w:ascii="Times New Roman" w:hAnsi="Times New Roman"/>
          <w:color w:val="111111"/>
          <w:sz w:val="26"/>
          <w:szCs w:val="26"/>
        </w:rPr>
      </w:pPr>
      <w:ins w:id="1825" w:author="admin" w:date="2023-04-27T22:24:00Z">
        <w:r w:rsidRPr="006F0ADB">
          <w:rPr>
            <w:rFonts w:ascii="Times New Roman" w:hAnsi="Times New Roman"/>
            <w:color w:val="111111"/>
            <w:sz w:val="26"/>
            <w:szCs w:val="26"/>
            <w:lang w:val="vi-VN"/>
            <w:rPrChange w:id="1826" w:author="admin" w:date="2023-04-27T22:24:00Z">
              <w:rPr>
                <w:rFonts w:ascii="Times New Roman" w:hAnsi="Times New Roman"/>
                <w:color w:val="111111"/>
                <w:sz w:val="26"/>
                <w:szCs w:val="26"/>
              </w:rPr>
            </w:rPrChange>
          </w:rPr>
          <w:t>Kỹ thuật viên:</w:t>
        </w:r>
        <w:r>
          <w:rPr>
            <w:rFonts w:ascii="Times New Roman" w:hAnsi="Times New Roman"/>
            <w:color w:val="111111"/>
            <w:sz w:val="26"/>
            <w:szCs w:val="26"/>
            <w:lang w:val="vi-VN"/>
          </w:rPr>
          <w:tab/>
        </w:r>
      </w:ins>
      <w:ins w:id="1827" w:author="Ngoc Le Van Truong" w:date="2023-04-28T10:06:00Z">
        <w:r w:rsidR="009D5233">
          <w:rPr>
            <w:rFonts w:ascii="Times New Roman" w:hAnsi="Times New Roman"/>
            <w:color w:val="111111"/>
            <w:sz w:val="26"/>
            <w:szCs w:val="26"/>
            <w:lang w:val="vi-VN"/>
          </w:rPr>
          <w:tab/>
        </w:r>
      </w:ins>
      <w:ins w:id="1828" w:author="admin" w:date="2023-04-27T22:24:00Z">
        <w:del w:id="1829" w:author="Ngoc Le Van Truong" w:date="2023-04-28T10:02:00Z">
          <w:r w:rsidRPr="006F0ADB" w:rsidDel="00385387">
            <w:rPr>
              <w:rFonts w:ascii="Times New Roman" w:hAnsi="Times New Roman"/>
              <w:color w:val="111111"/>
              <w:sz w:val="26"/>
              <w:szCs w:val="26"/>
              <w:lang w:val="vi-VN"/>
              <w:rPrChange w:id="1830" w:author="admin" w:date="2023-04-27T22:24:00Z">
                <w:rPr>
                  <w:rFonts w:ascii="Times New Roman" w:hAnsi="Times New Roman"/>
                  <w:color w:val="111111"/>
                  <w:sz w:val="26"/>
                  <w:szCs w:val="26"/>
                </w:rPr>
              </w:rPrChange>
            </w:rPr>
            <w:delText xml:space="preserve"> </w:delText>
          </w:r>
        </w:del>
        <w:r w:rsidRPr="006F0ADB">
          <w:rPr>
            <w:rFonts w:ascii="Times New Roman" w:hAnsi="Times New Roman"/>
            <w:color w:val="111111"/>
            <w:sz w:val="26"/>
            <w:szCs w:val="26"/>
            <w:lang w:val="vi-VN"/>
            <w:rPrChange w:id="1831" w:author="admin" w:date="2023-04-27T22:24:00Z">
              <w:rPr>
                <w:rFonts w:ascii="Times New Roman" w:hAnsi="Times New Roman"/>
                <w:color w:val="111111"/>
                <w:sz w:val="26"/>
                <w:szCs w:val="26"/>
              </w:rPr>
            </w:rPrChange>
          </w:rPr>
          <w:t>không</w:t>
        </w:r>
        <w:r w:rsidRPr="000C03FA">
          <w:rPr>
            <w:rFonts w:ascii="Times New Roman" w:hAnsi="Times New Roman"/>
            <w:color w:val="111111"/>
            <w:sz w:val="26"/>
            <w:szCs w:val="26"/>
            <w:lang w:val="vi-VN"/>
          </w:rPr>
          <w:t xml:space="preserve"> </w:t>
        </w:r>
        <w:r w:rsidRPr="006F0ADB">
          <w:rPr>
            <w:rFonts w:ascii="Segoe UI Symbol" w:hAnsi="Segoe UI Symbol" w:cs="Segoe UI Symbol"/>
            <w:color w:val="111111"/>
            <w:sz w:val="26"/>
            <w:szCs w:val="26"/>
            <w:lang w:val="vi-VN"/>
            <w:rPrChange w:id="1832" w:author="admin" w:date="2023-04-27T22:24:00Z">
              <w:rPr>
                <w:rFonts w:ascii="Segoe UI Symbol" w:eastAsia="MS Mincho" w:hAnsi="Segoe UI Symbol" w:cs="Segoe UI Symbol"/>
                <w:bCs/>
                <w:color w:val="000000" w:themeColor="text1"/>
                <w:sz w:val="26"/>
                <w:szCs w:val="26"/>
              </w:rPr>
            </w:rPrChange>
          </w:rPr>
          <w:t>☐</w:t>
        </w:r>
        <w:r w:rsidRPr="000C03FA">
          <w:rPr>
            <w:rFonts w:ascii="Times New Roman" w:hAnsi="Times New Roman"/>
            <w:color w:val="111111"/>
            <w:sz w:val="26"/>
            <w:szCs w:val="26"/>
            <w:lang w:val="vi-VN"/>
          </w:rPr>
          <w:t xml:space="preserve">      có </w:t>
        </w:r>
        <w:r w:rsidRPr="006F0ADB">
          <w:rPr>
            <w:rFonts w:ascii="Segoe UI Symbol" w:hAnsi="Segoe UI Symbol" w:cs="Segoe UI Symbol"/>
            <w:color w:val="111111"/>
            <w:sz w:val="26"/>
            <w:szCs w:val="26"/>
            <w:lang w:val="vi-VN"/>
            <w:rPrChange w:id="1833" w:author="admin" w:date="2023-04-27T22:24:00Z">
              <w:rPr>
                <w:rFonts w:ascii="Segoe UI Symbol" w:eastAsia="MS Mincho" w:hAnsi="Segoe UI Symbol" w:cs="Segoe UI Symbol"/>
                <w:bCs/>
                <w:color w:val="000000" w:themeColor="text1"/>
                <w:sz w:val="26"/>
                <w:szCs w:val="26"/>
              </w:rPr>
            </w:rPrChange>
          </w:rPr>
          <w:t>☐</w:t>
        </w:r>
      </w:ins>
      <w:ins w:id="1834" w:author="Ngoc Le Van Truong" w:date="2023-04-28T10:05:00Z">
        <w:r w:rsidR="00471753">
          <w:rPr>
            <w:rFonts w:asciiTheme="minorHAnsi" w:hAnsiTheme="minorHAnsi" w:cs="Segoe UI Symbol"/>
            <w:color w:val="111111"/>
            <w:sz w:val="26"/>
            <w:szCs w:val="26"/>
            <w:lang w:val="vi-VN"/>
          </w:rPr>
          <w:tab/>
        </w:r>
        <w:r w:rsidR="00471753" w:rsidRPr="00C92CE1">
          <w:rPr>
            <w:rFonts w:ascii="Times New Roman" w:eastAsia="MS Mincho" w:hAnsi="Times New Roman"/>
            <w:bCs/>
            <w:color w:val="000000" w:themeColor="text1"/>
            <w:sz w:val="26"/>
            <w:szCs w:val="26"/>
          </w:rPr>
          <w:t xml:space="preserve">số lượng  </w:t>
        </w:r>
        <w:r w:rsidR="00471753" w:rsidRPr="00471753">
          <w:rPr>
            <w:rFonts w:ascii="Segoe UI Symbol" w:eastAsia="MS Mincho" w:hAnsi="Segoe UI Symbol" w:cs="Segoe UI Symbol"/>
            <w:bCs/>
            <w:color w:val="000000" w:themeColor="text1"/>
            <w:sz w:val="26"/>
            <w:szCs w:val="26"/>
          </w:rPr>
          <w:t>☐</w:t>
        </w:r>
      </w:ins>
    </w:p>
    <w:p w14:paraId="0F030971" w14:textId="5C04BD32" w:rsidR="006F0ADB" w:rsidRPr="006F0ADB" w:rsidDel="00471753" w:rsidRDefault="006F0ADB">
      <w:pPr>
        <w:numPr>
          <w:ilvl w:val="0"/>
          <w:numId w:val="10"/>
        </w:numPr>
        <w:spacing w:before="60"/>
        <w:jc w:val="both"/>
        <w:rPr>
          <w:ins w:id="1835" w:author="admin" w:date="2023-04-27T22:24:00Z"/>
          <w:del w:id="1836" w:author="Ngoc Le Van Truong" w:date="2023-04-28T10:05:00Z"/>
          <w:rFonts w:ascii="Times New Roman" w:hAnsi="Times New Roman"/>
          <w:color w:val="111111"/>
          <w:sz w:val="26"/>
          <w:szCs w:val="26"/>
          <w:lang w:val="vi-VN"/>
          <w:rPrChange w:id="1837" w:author="admin" w:date="2023-04-27T22:24:00Z">
            <w:rPr>
              <w:ins w:id="1838" w:author="admin" w:date="2023-04-27T22:24:00Z"/>
              <w:del w:id="1839" w:author="Ngoc Le Van Truong" w:date="2023-04-28T10:05:00Z"/>
              <w:rFonts w:ascii="Times New Roman" w:hAnsi="Times New Roman"/>
              <w:color w:val="111111"/>
              <w:sz w:val="26"/>
              <w:szCs w:val="26"/>
            </w:rPr>
          </w:rPrChange>
        </w:rPr>
      </w:pPr>
    </w:p>
    <w:p w14:paraId="741B5A64" w14:textId="0BF5122A" w:rsidR="00471753" w:rsidRPr="00471753" w:rsidRDefault="00E4669B" w:rsidP="00471753">
      <w:pPr>
        <w:numPr>
          <w:ilvl w:val="0"/>
          <w:numId w:val="10"/>
        </w:numPr>
        <w:spacing w:before="60"/>
        <w:jc w:val="both"/>
        <w:rPr>
          <w:ins w:id="1840" w:author="Ngoc Le Van Truong" w:date="2023-04-28T10:05:00Z"/>
          <w:rFonts w:ascii="Times New Roman" w:hAnsi="Times New Roman"/>
          <w:color w:val="111111"/>
          <w:sz w:val="26"/>
          <w:szCs w:val="26"/>
        </w:rPr>
      </w:pPr>
      <w:r w:rsidRPr="001B7F35">
        <w:rPr>
          <w:rFonts w:ascii="Times New Roman" w:hAnsi="Times New Roman"/>
          <w:color w:val="111111"/>
          <w:sz w:val="26"/>
          <w:szCs w:val="26"/>
          <w:lang w:val="vi-VN"/>
        </w:rPr>
        <w:t xml:space="preserve">Lái xe: </w:t>
      </w:r>
      <w:r w:rsidRPr="001B7F35">
        <w:rPr>
          <w:rFonts w:ascii="Times New Roman" w:hAnsi="Times New Roman"/>
          <w:color w:val="111111"/>
          <w:sz w:val="26"/>
          <w:szCs w:val="26"/>
          <w:lang w:val="vi-VN"/>
        </w:rPr>
        <w:tab/>
      </w:r>
      <w:ins w:id="1841" w:author="admin" w:date="2023-04-27T22:24:00Z">
        <w:r w:rsidR="006F0ADB">
          <w:rPr>
            <w:rFonts w:ascii="Times New Roman" w:hAnsi="Times New Roman"/>
            <w:color w:val="111111"/>
            <w:sz w:val="26"/>
            <w:szCs w:val="26"/>
            <w:lang w:val="vi-VN"/>
          </w:rPr>
          <w:tab/>
        </w:r>
      </w:ins>
      <w:ins w:id="1842" w:author="Ngoc Le Van Truong" w:date="2023-04-28T10:06:00Z">
        <w:r w:rsidR="009D5233">
          <w:rPr>
            <w:rFonts w:ascii="Times New Roman" w:hAnsi="Times New Roman"/>
            <w:color w:val="111111"/>
            <w:sz w:val="26"/>
            <w:szCs w:val="26"/>
            <w:lang w:val="vi-VN"/>
          </w:rPr>
          <w:tab/>
        </w:r>
      </w:ins>
      <w:r w:rsidRPr="001B7F35">
        <w:rPr>
          <w:rFonts w:ascii="Times New Roman" w:hAnsi="Times New Roman"/>
          <w:color w:val="111111"/>
          <w:sz w:val="26"/>
          <w:szCs w:val="26"/>
        </w:rPr>
        <w:t>không</w:t>
      </w:r>
      <w:r w:rsidRPr="001B7F35">
        <w:rPr>
          <w:rFonts w:ascii="Times New Roman" w:hAnsi="Times New Roman"/>
          <w:color w:val="111111"/>
          <w:sz w:val="26"/>
          <w:szCs w:val="26"/>
          <w:lang w:val="vi-VN"/>
        </w:rPr>
        <w:t xml:space="preserve"> </w:t>
      </w:r>
      <w:r w:rsidRPr="001B7F35">
        <w:rPr>
          <w:rFonts w:ascii="Segoe UI Symbol" w:eastAsia="MS Mincho" w:hAnsi="Segoe UI Symbol" w:cs="Segoe UI Symbol"/>
          <w:bCs/>
          <w:color w:val="000000" w:themeColor="text1"/>
          <w:sz w:val="26"/>
          <w:szCs w:val="26"/>
        </w:rPr>
        <w:t>☐</w:t>
      </w:r>
      <w:r w:rsidRPr="001B7F35">
        <w:rPr>
          <w:rFonts w:ascii="Times New Roman" w:hAnsi="Times New Roman"/>
          <w:color w:val="111111"/>
          <w:sz w:val="26"/>
          <w:szCs w:val="26"/>
          <w:lang w:val="vi-VN"/>
        </w:rPr>
        <w:t xml:space="preserve">      có </w:t>
      </w:r>
      <w:r w:rsidRPr="001B7F35">
        <w:rPr>
          <w:rFonts w:ascii="Segoe UI Symbol" w:eastAsia="MS Mincho" w:hAnsi="Segoe UI Symbol" w:cs="Segoe UI Symbol"/>
          <w:bCs/>
          <w:color w:val="000000" w:themeColor="text1"/>
          <w:sz w:val="26"/>
          <w:szCs w:val="26"/>
        </w:rPr>
        <w:t>☐</w:t>
      </w:r>
      <w:ins w:id="1843" w:author="Ngoc Le Van Truong" w:date="2023-04-28T10:05:00Z">
        <w:r w:rsidR="00471753">
          <w:rPr>
            <w:rFonts w:ascii="Segoe UI Symbol" w:eastAsia="MS Mincho" w:hAnsi="Segoe UI Symbol" w:cs="Segoe UI Symbol"/>
            <w:bCs/>
            <w:color w:val="000000" w:themeColor="text1"/>
            <w:sz w:val="26"/>
            <w:szCs w:val="26"/>
          </w:rPr>
          <w:tab/>
        </w:r>
        <w:r w:rsidR="00471753" w:rsidRPr="00C92CE1">
          <w:rPr>
            <w:rFonts w:ascii="Times New Roman" w:eastAsia="MS Mincho" w:hAnsi="Times New Roman"/>
            <w:bCs/>
            <w:color w:val="000000" w:themeColor="text1"/>
            <w:sz w:val="26"/>
            <w:szCs w:val="26"/>
          </w:rPr>
          <w:t xml:space="preserve">số lượng  </w:t>
        </w:r>
        <w:r w:rsidR="00471753" w:rsidRPr="00471753">
          <w:rPr>
            <w:rFonts w:ascii="Segoe UI Symbol" w:eastAsia="MS Mincho" w:hAnsi="Segoe UI Symbol" w:cs="Segoe UI Symbol"/>
            <w:bCs/>
            <w:color w:val="000000" w:themeColor="text1"/>
            <w:sz w:val="26"/>
            <w:szCs w:val="26"/>
          </w:rPr>
          <w:t>☐</w:t>
        </w:r>
      </w:ins>
    </w:p>
    <w:p w14:paraId="3ECDBF72" w14:textId="48DB9ECC" w:rsidR="00E4669B" w:rsidRPr="001B7F35" w:rsidDel="00471753" w:rsidRDefault="00E4669B" w:rsidP="00CD2F58">
      <w:pPr>
        <w:numPr>
          <w:ilvl w:val="0"/>
          <w:numId w:val="10"/>
        </w:numPr>
        <w:spacing w:before="60"/>
        <w:jc w:val="both"/>
        <w:rPr>
          <w:del w:id="1844" w:author="Ngoc Le Van Truong" w:date="2023-04-28T10:05:00Z"/>
          <w:rFonts w:ascii="Times New Roman" w:hAnsi="Times New Roman"/>
          <w:color w:val="111111"/>
          <w:sz w:val="26"/>
          <w:szCs w:val="26"/>
        </w:rPr>
      </w:pPr>
    </w:p>
    <w:p w14:paraId="76364C7B" w14:textId="77777777" w:rsidR="00E4669B" w:rsidRPr="001B7F35" w:rsidRDefault="00E4669B" w:rsidP="00CD2F58">
      <w:pPr>
        <w:pStyle w:val="ListParagraph"/>
        <w:numPr>
          <w:ilvl w:val="0"/>
          <w:numId w:val="1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Khác (ghi cụ thể)</w:t>
      </w:r>
    </w:p>
    <w:p w14:paraId="1C21033F" w14:textId="2F34C124" w:rsidR="00E4669B" w:rsidRPr="001B7F35" w:rsidRDefault="00E4669B">
      <w:pPr>
        <w:numPr>
          <w:ilvl w:val="0"/>
          <w:numId w:val="46"/>
        </w:numPr>
        <w:spacing w:before="60"/>
        <w:jc w:val="both"/>
        <w:rPr>
          <w:rFonts w:ascii="Times New Roman" w:hAnsi="Times New Roman"/>
          <w:color w:val="111111"/>
          <w:sz w:val="26"/>
          <w:szCs w:val="26"/>
        </w:rPr>
        <w:pPrChange w:id="184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Bộ phận điều hành cấp cứu: </w:t>
      </w:r>
      <w:ins w:id="1846" w:author="Ngoc Le Van Truong" w:date="2023-04-28T10:06:00Z">
        <w:r w:rsidR="009D5233">
          <w:rPr>
            <w:rFonts w:ascii="Times New Roman" w:hAnsi="Times New Roman"/>
            <w:color w:val="111111"/>
            <w:sz w:val="26"/>
            <w:szCs w:val="26"/>
          </w:rPr>
          <w:tab/>
        </w:r>
      </w:ins>
      <w:r w:rsidRPr="001B7F35">
        <w:rPr>
          <w:rFonts w:ascii="Times New Roman" w:hAnsi="Times New Roman"/>
          <w:color w:val="111111"/>
          <w:sz w:val="26"/>
          <w:szCs w:val="26"/>
        </w:rPr>
        <w:t xml:space="preserve">không </w:t>
      </w:r>
      <w:r w:rsidRPr="001B7F35">
        <w:rPr>
          <w:rFonts w:ascii="Segoe UI Symbol" w:hAnsi="Segoe UI Symbol" w:cs="Segoe UI Symbol"/>
          <w:color w:val="111111"/>
          <w:sz w:val="26"/>
          <w:szCs w:val="26"/>
        </w:rPr>
        <w:t>☐</w:t>
      </w:r>
      <w:r w:rsidRPr="001B7F35">
        <w:rPr>
          <w:rFonts w:ascii="Times New Roman" w:hAnsi="Times New Roman"/>
          <w:color w:val="111111"/>
          <w:sz w:val="26"/>
          <w:szCs w:val="26"/>
        </w:rPr>
        <w:t xml:space="preserve">      có </w:t>
      </w:r>
      <w:r w:rsidRPr="001B7F35">
        <w:rPr>
          <w:rFonts w:ascii="Segoe UI Symbol" w:hAnsi="Segoe UI Symbol" w:cs="Segoe UI Symbol"/>
          <w:color w:val="111111"/>
          <w:sz w:val="26"/>
          <w:szCs w:val="26"/>
        </w:rPr>
        <w:t>☐</w:t>
      </w:r>
    </w:p>
    <w:p w14:paraId="39864567" w14:textId="17A7697C" w:rsidR="00E4669B" w:rsidRPr="001B7F35" w:rsidRDefault="00E4669B">
      <w:pPr>
        <w:numPr>
          <w:ilvl w:val="0"/>
          <w:numId w:val="46"/>
        </w:numPr>
        <w:spacing w:before="60"/>
        <w:jc w:val="both"/>
        <w:rPr>
          <w:rFonts w:ascii="Times New Roman" w:hAnsi="Times New Roman"/>
          <w:color w:val="111111"/>
          <w:sz w:val="26"/>
          <w:szCs w:val="26"/>
          <w:lang w:val="vi-VN"/>
        </w:rPr>
        <w:pPrChange w:id="1847"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Người điều phối </w:t>
      </w:r>
      <w:bookmarkStart w:id="1848" w:name="_Hlk133568829"/>
      <w:r w:rsidRPr="001B7F35">
        <w:rPr>
          <w:rFonts w:ascii="Times New Roman" w:hAnsi="Times New Roman"/>
          <w:color w:val="111111"/>
          <w:sz w:val="26"/>
          <w:szCs w:val="26"/>
        </w:rPr>
        <w:t>(tiếp nhận thông tin cấp cứu)</w:t>
      </w:r>
      <w:ins w:id="1849" w:author="Ngoc Le Van Truong" w:date="2023-04-28T10:06:00Z">
        <w:r w:rsidR="009D5233">
          <w:rPr>
            <w:rFonts w:ascii="Times New Roman" w:hAnsi="Times New Roman"/>
            <w:color w:val="111111"/>
            <w:sz w:val="26"/>
            <w:szCs w:val="26"/>
          </w:rPr>
          <w:t xml:space="preserve"> là</w:t>
        </w:r>
      </w:ins>
    </w:p>
    <w:bookmarkEnd w:id="1848"/>
    <w:p w14:paraId="6F215F20" w14:textId="742A728E"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50"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Bác sĩ CK HSCC</w:t>
      </w:r>
      <w:ins w:id="1851" w:author="Ngoc Le Van Truong" w:date="2023-04-28T10:04:00Z">
        <w:r w:rsidR="00471753">
          <w:rPr>
            <w:rFonts w:ascii="Times New Roman" w:hAnsi="Times New Roman"/>
            <w:color w:val="111111"/>
            <w:sz w:val="26"/>
            <w:szCs w:val="26"/>
          </w:rPr>
          <w:t xml:space="preserve"> </w:t>
        </w:r>
        <w:r w:rsidR="00471753">
          <w:rPr>
            <w:rFonts w:ascii="Times New Roman" w:hAnsi="Times New Roman"/>
            <w:color w:val="111111"/>
            <w:sz w:val="26"/>
            <w:szCs w:val="26"/>
          </w:rPr>
          <w:tab/>
        </w:r>
        <w:r w:rsidR="00471753">
          <w:rPr>
            <w:rFonts w:ascii="Times New Roman" w:hAnsi="Times New Roman"/>
            <w:color w:val="111111"/>
            <w:sz w:val="26"/>
            <w:szCs w:val="26"/>
          </w:rPr>
          <w:tab/>
        </w:r>
      </w:ins>
      <w:ins w:id="1852" w:author="Ngoc Le Van Truong" w:date="2023-04-28T10:06:00Z">
        <w:r w:rsidR="009D5233">
          <w:rPr>
            <w:rFonts w:ascii="Times New Roman" w:hAnsi="Times New Roman"/>
            <w:color w:val="111111"/>
            <w:sz w:val="26"/>
            <w:szCs w:val="26"/>
          </w:rPr>
          <w:tab/>
        </w:r>
      </w:ins>
      <w:ins w:id="1853" w:author="Ngoc Le Van Truong" w:date="2023-04-28T10:04:00Z">
        <w:r w:rsidR="00471753" w:rsidRPr="001B7F35">
          <w:rPr>
            <w:rFonts w:ascii="Segoe UI Symbol" w:eastAsia="MS Mincho" w:hAnsi="Segoe UI Symbol" w:cs="Segoe UI Symbol"/>
            <w:bCs/>
            <w:color w:val="000000" w:themeColor="text1"/>
            <w:sz w:val="26"/>
            <w:szCs w:val="26"/>
          </w:rPr>
          <w:t>☐</w:t>
        </w:r>
      </w:ins>
    </w:p>
    <w:p w14:paraId="6E4B3F3D" w14:textId="53E0AF2A"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54"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Bác sĩ CK nội, hệ nội</w:t>
      </w:r>
      <w:ins w:id="1855" w:author="Ngoc Le Van Truong" w:date="2023-04-28T10:04:00Z">
        <w:r w:rsidR="00471753">
          <w:rPr>
            <w:rFonts w:ascii="Times New Roman" w:hAnsi="Times New Roman"/>
            <w:color w:val="111111"/>
            <w:sz w:val="26"/>
            <w:szCs w:val="26"/>
            <w:lang w:val="vi-VN"/>
          </w:rPr>
          <w:tab/>
        </w:r>
      </w:ins>
      <w:ins w:id="1856" w:author="Ngoc Le Van Truong" w:date="2023-04-28T10:06:00Z">
        <w:r w:rsidR="009D5233">
          <w:rPr>
            <w:rFonts w:ascii="Times New Roman" w:hAnsi="Times New Roman"/>
            <w:color w:val="111111"/>
            <w:sz w:val="26"/>
            <w:szCs w:val="26"/>
            <w:lang w:val="vi-VN"/>
          </w:rPr>
          <w:tab/>
        </w:r>
      </w:ins>
      <w:ins w:id="1857" w:author="Ngoc Le Van Truong" w:date="2023-04-28T10:04:00Z">
        <w:r w:rsidR="00471753" w:rsidRPr="001B7F35">
          <w:rPr>
            <w:rFonts w:ascii="Segoe UI Symbol" w:eastAsia="MS Mincho" w:hAnsi="Segoe UI Symbol" w:cs="Segoe UI Symbol"/>
            <w:bCs/>
            <w:color w:val="000000" w:themeColor="text1"/>
            <w:sz w:val="26"/>
            <w:szCs w:val="26"/>
          </w:rPr>
          <w:t>☐</w:t>
        </w:r>
      </w:ins>
    </w:p>
    <w:p w14:paraId="57C607A9" w14:textId="374FFF43"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58"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Bác sỹ chuyên ngoại</w:t>
      </w:r>
      <w:ins w:id="1859" w:author="Ngoc Le Van Truong" w:date="2023-04-28T10:04:00Z">
        <w:r w:rsidR="00471753">
          <w:rPr>
            <w:rFonts w:ascii="Times New Roman" w:hAnsi="Times New Roman"/>
            <w:color w:val="111111"/>
            <w:sz w:val="26"/>
            <w:szCs w:val="26"/>
            <w:lang w:val="vi-VN"/>
          </w:rPr>
          <w:tab/>
        </w:r>
        <w:r w:rsidR="00471753">
          <w:rPr>
            <w:rFonts w:ascii="Times New Roman" w:hAnsi="Times New Roman"/>
            <w:color w:val="111111"/>
            <w:sz w:val="26"/>
            <w:szCs w:val="26"/>
            <w:lang w:val="vi-VN"/>
          </w:rPr>
          <w:tab/>
        </w:r>
      </w:ins>
      <w:ins w:id="1860" w:author="Ngoc Le Van Truong" w:date="2023-04-28T10:06:00Z">
        <w:r w:rsidR="009D5233">
          <w:rPr>
            <w:rFonts w:ascii="Times New Roman" w:hAnsi="Times New Roman"/>
            <w:color w:val="111111"/>
            <w:sz w:val="26"/>
            <w:szCs w:val="26"/>
            <w:lang w:val="vi-VN"/>
          </w:rPr>
          <w:tab/>
        </w:r>
      </w:ins>
      <w:ins w:id="1861" w:author="Ngoc Le Van Truong" w:date="2023-04-28T10:04:00Z">
        <w:r w:rsidR="00471753" w:rsidRPr="001B7F35">
          <w:rPr>
            <w:rFonts w:ascii="Segoe UI Symbol" w:eastAsia="MS Mincho" w:hAnsi="Segoe UI Symbol" w:cs="Segoe UI Symbol"/>
            <w:bCs/>
            <w:color w:val="000000" w:themeColor="text1"/>
            <w:sz w:val="26"/>
            <w:szCs w:val="26"/>
          </w:rPr>
          <w:t>☐</w:t>
        </w:r>
      </w:ins>
    </w:p>
    <w:p w14:paraId="6320CC03" w14:textId="63160013"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62"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Bác sỹ chuyên khoa khác</w:t>
      </w:r>
      <w:ins w:id="1863" w:author="Ngoc Le Van Truong" w:date="2023-04-28T10:04:00Z">
        <w:r w:rsidR="00471753">
          <w:rPr>
            <w:rFonts w:ascii="Times New Roman" w:hAnsi="Times New Roman"/>
            <w:color w:val="111111"/>
            <w:sz w:val="26"/>
            <w:szCs w:val="26"/>
            <w:lang w:val="vi-VN"/>
          </w:rPr>
          <w:tab/>
        </w:r>
      </w:ins>
      <w:ins w:id="1864" w:author="Ngoc Le Van Truong" w:date="2023-04-28T10:06:00Z">
        <w:r w:rsidR="009D5233">
          <w:rPr>
            <w:rFonts w:ascii="Times New Roman" w:hAnsi="Times New Roman"/>
            <w:color w:val="111111"/>
            <w:sz w:val="26"/>
            <w:szCs w:val="26"/>
            <w:lang w:val="vi-VN"/>
          </w:rPr>
          <w:tab/>
        </w:r>
      </w:ins>
      <w:ins w:id="1865" w:author="Ngoc Le Van Truong" w:date="2023-04-28T10:04:00Z">
        <w:r w:rsidR="00471753" w:rsidRPr="001B7F35">
          <w:rPr>
            <w:rFonts w:ascii="Segoe UI Symbol" w:eastAsia="MS Mincho" w:hAnsi="Segoe UI Symbol" w:cs="Segoe UI Symbol"/>
            <w:bCs/>
            <w:color w:val="000000" w:themeColor="text1"/>
            <w:sz w:val="26"/>
            <w:szCs w:val="26"/>
          </w:rPr>
          <w:t>☐</w:t>
        </w:r>
      </w:ins>
    </w:p>
    <w:p w14:paraId="7C3F8553" w14:textId="4A5A62C5"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66"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 xml:space="preserve">Bác sỹ đa khoa: </w:t>
      </w:r>
      <w:r w:rsidRPr="001B7F35">
        <w:rPr>
          <w:rFonts w:ascii="Times New Roman" w:hAnsi="Times New Roman"/>
          <w:color w:val="111111"/>
          <w:sz w:val="26"/>
          <w:szCs w:val="26"/>
          <w:lang w:val="vi-VN"/>
        </w:rPr>
        <w:tab/>
      </w:r>
      <w:r w:rsidRPr="001B7F35">
        <w:rPr>
          <w:rFonts w:ascii="Times New Roman" w:hAnsi="Times New Roman"/>
          <w:color w:val="111111"/>
          <w:sz w:val="26"/>
          <w:szCs w:val="26"/>
          <w:lang w:val="vi-VN"/>
        </w:rPr>
        <w:tab/>
      </w:r>
      <w:ins w:id="1867" w:author="Ngoc Le Van Truong" w:date="2023-04-28T10:06:00Z">
        <w:r w:rsidR="009D5233">
          <w:rPr>
            <w:rFonts w:ascii="Times New Roman" w:hAnsi="Times New Roman"/>
            <w:color w:val="111111"/>
            <w:sz w:val="26"/>
            <w:szCs w:val="26"/>
            <w:lang w:val="vi-VN"/>
          </w:rPr>
          <w:tab/>
        </w:r>
      </w:ins>
      <w:ins w:id="1868" w:author="Ngoc Le Van Truong" w:date="2023-04-28T10:04:00Z">
        <w:r w:rsidR="00471753" w:rsidRPr="001B7F35">
          <w:rPr>
            <w:rFonts w:ascii="Segoe UI Symbol" w:eastAsia="MS Mincho" w:hAnsi="Segoe UI Symbol" w:cs="Segoe UI Symbol"/>
            <w:bCs/>
            <w:color w:val="000000" w:themeColor="text1"/>
            <w:sz w:val="26"/>
            <w:szCs w:val="26"/>
          </w:rPr>
          <w:t>☐</w:t>
        </w:r>
      </w:ins>
    </w:p>
    <w:p w14:paraId="2BEAB31F" w14:textId="24A9579C"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69"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Bác sỹ y học dự phòng</w:t>
      </w:r>
      <w:ins w:id="1870" w:author="Ngoc Le Van Truong" w:date="2023-04-28T10:04:00Z">
        <w:r w:rsidR="00471753">
          <w:rPr>
            <w:rFonts w:ascii="Times New Roman" w:hAnsi="Times New Roman"/>
            <w:color w:val="111111"/>
            <w:sz w:val="26"/>
            <w:szCs w:val="26"/>
            <w:lang w:val="vi-VN"/>
          </w:rPr>
          <w:tab/>
        </w:r>
      </w:ins>
      <w:ins w:id="1871" w:author="Ngoc Le Van Truong" w:date="2023-04-28T10:06:00Z">
        <w:r w:rsidR="009D5233">
          <w:rPr>
            <w:rFonts w:ascii="Times New Roman" w:hAnsi="Times New Roman"/>
            <w:color w:val="111111"/>
            <w:sz w:val="26"/>
            <w:szCs w:val="26"/>
            <w:lang w:val="vi-VN"/>
          </w:rPr>
          <w:tab/>
        </w:r>
      </w:ins>
      <w:ins w:id="1872" w:author="Ngoc Le Van Truong" w:date="2023-04-28T10:04:00Z">
        <w:r w:rsidR="00471753" w:rsidRPr="001B7F35">
          <w:rPr>
            <w:rFonts w:ascii="Segoe UI Symbol" w:eastAsia="MS Mincho" w:hAnsi="Segoe UI Symbol" w:cs="Segoe UI Symbol"/>
            <w:bCs/>
            <w:color w:val="000000" w:themeColor="text1"/>
            <w:sz w:val="26"/>
            <w:szCs w:val="26"/>
          </w:rPr>
          <w:t>☐</w:t>
        </w:r>
      </w:ins>
    </w:p>
    <w:p w14:paraId="65E66A60" w14:textId="07749933"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73"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 xml:space="preserve">Y sỹ </w:t>
      </w:r>
      <w:r w:rsidRPr="001B7F35">
        <w:rPr>
          <w:rFonts w:ascii="Times New Roman" w:hAnsi="Times New Roman"/>
          <w:color w:val="111111"/>
          <w:sz w:val="26"/>
          <w:szCs w:val="26"/>
          <w:lang w:val="vi-VN"/>
        </w:rPr>
        <w:tab/>
      </w:r>
      <w:r w:rsidRPr="001B7F35">
        <w:rPr>
          <w:rFonts w:ascii="Times New Roman" w:hAnsi="Times New Roman"/>
          <w:color w:val="111111"/>
          <w:sz w:val="26"/>
          <w:szCs w:val="26"/>
          <w:lang w:val="vi-VN"/>
        </w:rPr>
        <w:tab/>
      </w:r>
      <w:ins w:id="1874" w:author="Ngoc Le Van Truong" w:date="2023-04-28T10:04:00Z">
        <w:r w:rsidR="00471753">
          <w:rPr>
            <w:rFonts w:ascii="Times New Roman" w:hAnsi="Times New Roman"/>
            <w:color w:val="111111"/>
            <w:sz w:val="26"/>
            <w:szCs w:val="26"/>
            <w:lang w:val="vi-VN"/>
          </w:rPr>
          <w:tab/>
        </w:r>
        <w:r w:rsidR="00471753">
          <w:rPr>
            <w:rFonts w:ascii="Times New Roman" w:hAnsi="Times New Roman"/>
            <w:color w:val="111111"/>
            <w:sz w:val="26"/>
            <w:szCs w:val="26"/>
            <w:lang w:val="vi-VN"/>
          </w:rPr>
          <w:tab/>
        </w:r>
      </w:ins>
      <w:ins w:id="1875" w:author="Ngoc Le Van Truong" w:date="2023-04-28T10:06:00Z">
        <w:r w:rsidR="009D5233">
          <w:rPr>
            <w:rFonts w:ascii="Times New Roman" w:hAnsi="Times New Roman"/>
            <w:color w:val="111111"/>
            <w:sz w:val="26"/>
            <w:szCs w:val="26"/>
            <w:lang w:val="vi-VN"/>
          </w:rPr>
          <w:tab/>
        </w:r>
      </w:ins>
      <w:ins w:id="1876" w:author="Ngoc Le Van Truong" w:date="2023-04-28T10:04:00Z">
        <w:r w:rsidR="00471753" w:rsidRPr="001B7F35">
          <w:rPr>
            <w:rFonts w:ascii="Segoe UI Symbol" w:eastAsia="MS Mincho" w:hAnsi="Segoe UI Symbol" w:cs="Segoe UI Symbol"/>
            <w:bCs/>
            <w:color w:val="000000" w:themeColor="text1"/>
            <w:sz w:val="26"/>
            <w:szCs w:val="26"/>
          </w:rPr>
          <w:t>☐</w:t>
        </w:r>
      </w:ins>
      <w:r w:rsidRPr="001B7F35">
        <w:rPr>
          <w:rFonts w:ascii="Times New Roman" w:hAnsi="Times New Roman"/>
          <w:color w:val="111111"/>
          <w:sz w:val="26"/>
          <w:szCs w:val="26"/>
          <w:lang w:val="vi-VN"/>
        </w:rPr>
        <w:tab/>
      </w:r>
    </w:p>
    <w:p w14:paraId="538BD4F8" w14:textId="351070A2"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77"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lastRenderedPageBreak/>
        <w:t xml:space="preserve">Điều dưỡng: </w:t>
      </w:r>
      <w:ins w:id="1878" w:author="Ngoc Le Van Truong" w:date="2023-04-28T10:07:00Z">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sidRPr="000C03FA">
          <w:rPr>
            <w:rFonts w:ascii="Segoe UI Symbol" w:hAnsi="Segoe UI Symbol" w:cs="Segoe UI Symbol"/>
            <w:color w:val="111111"/>
            <w:sz w:val="26"/>
            <w:szCs w:val="26"/>
          </w:rPr>
          <w:t>☐</w:t>
        </w:r>
      </w:ins>
    </w:p>
    <w:p w14:paraId="3675FDBE" w14:textId="74FADB3D"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79"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rPr>
        <w:t>Kỹ thuật viên</w:t>
      </w:r>
      <w:r w:rsidRPr="001B7F35">
        <w:rPr>
          <w:rFonts w:ascii="Times New Roman" w:hAnsi="Times New Roman"/>
          <w:color w:val="111111"/>
          <w:sz w:val="26"/>
          <w:szCs w:val="26"/>
          <w:lang w:val="vi-VN"/>
        </w:rPr>
        <w:tab/>
      </w:r>
      <w:ins w:id="1880" w:author="Ngoc Le Van Truong" w:date="2023-04-28T10:07:00Z">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sidRPr="000C03FA">
          <w:rPr>
            <w:rFonts w:ascii="Segoe UI Symbol" w:hAnsi="Segoe UI Symbol" w:cs="Segoe UI Symbol"/>
            <w:color w:val="111111"/>
            <w:sz w:val="26"/>
            <w:szCs w:val="26"/>
          </w:rPr>
          <w:t>☐</w:t>
        </w:r>
      </w:ins>
      <w:r w:rsidRPr="001B7F35">
        <w:rPr>
          <w:rFonts w:ascii="Times New Roman" w:hAnsi="Times New Roman"/>
          <w:color w:val="111111"/>
          <w:sz w:val="26"/>
          <w:szCs w:val="26"/>
          <w:lang w:val="vi-VN"/>
        </w:rPr>
        <w:tab/>
      </w:r>
    </w:p>
    <w:p w14:paraId="67943F15" w14:textId="32481538"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81" w:author="Ngoc Le Van Truong" w:date="2023-04-28T10:04:00Z">
          <w:pPr>
            <w:pStyle w:val="ListParagraph"/>
            <w:numPr>
              <w:ilvl w:val="1"/>
              <w:numId w:val="8"/>
            </w:numPr>
            <w:spacing w:before="60"/>
            <w:ind w:left="1080" w:hanging="360"/>
            <w:contextualSpacing w:val="0"/>
            <w:jc w:val="both"/>
          </w:pPr>
        </w:pPrChange>
      </w:pPr>
      <w:del w:id="1882" w:author="Ngoc Le Van Truong" w:date="2023-04-28T10:07:00Z">
        <w:r w:rsidRPr="001B7F35" w:rsidDel="009D5233">
          <w:rPr>
            <w:rFonts w:ascii="Times New Roman" w:hAnsi="Times New Roman"/>
            <w:color w:val="111111"/>
            <w:sz w:val="26"/>
            <w:szCs w:val="26"/>
            <w:lang w:val="vi-VN"/>
          </w:rPr>
          <w:delText xml:space="preserve">Số </w:delText>
        </w:r>
      </w:del>
      <w:r w:rsidRPr="001B7F35">
        <w:rPr>
          <w:rFonts w:ascii="Times New Roman" w:hAnsi="Times New Roman"/>
          <w:color w:val="111111"/>
          <w:sz w:val="26"/>
          <w:szCs w:val="26"/>
          <w:lang w:val="vi-VN"/>
        </w:rPr>
        <w:t xml:space="preserve">Lái xe: </w:t>
      </w:r>
      <w:r w:rsidRPr="001B7F35">
        <w:rPr>
          <w:rFonts w:ascii="Times New Roman" w:hAnsi="Times New Roman"/>
          <w:color w:val="111111"/>
          <w:sz w:val="26"/>
          <w:szCs w:val="26"/>
          <w:lang w:val="vi-VN"/>
        </w:rPr>
        <w:tab/>
      </w:r>
      <w:ins w:id="1883" w:author="Ngoc Le Van Truong" w:date="2023-04-28T10:07:00Z">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Pr>
            <w:rFonts w:ascii="Times New Roman" w:hAnsi="Times New Roman"/>
            <w:color w:val="111111"/>
            <w:sz w:val="26"/>
            <w:szCs w:val="26"/>
            <w:lang w:val="vi-VN"/>
          </w:rPr>
          <w:tab/>
        </w:r>
        <w:r w:rsidR="009D5233" w:rsidRPr="000C03FA">
          <w:rPr>
            <w:rFonts w:ascii="Segoe UI Symbol" w:hAnsi="Segoe UI Symbol" w:cs="Segoe UI Symbol"/>
            <w:color w:val="111111"/>
            <w:sz w:val="26"/>
            <w:szCs w:val="26"/>
          </w:rPr>
          <w:t>☐</w:t>
        </w:r>
      </w:ins>
      <w:r w:rsidRPr="001B7F35">
        <w:rPr>
          <w:rFonts w:ascii="Times New Roman" w:hAnsi="Times New Roman"/>
          <w:color w:val="111111"/>
          <w:sz w:val="26"/>
          <w:szCs w:val="26"/>
          <w:lang w:val="vi-VN"/>
        </w:rPr>
        <w:tab/>
      </w:r>
      <w:r w:rsidRPr="001B7F35">
        <w:rPr>
          <w:rFonts w:ascii="Times New Roman" w:hAnsi="Times New Roman"/>
          <w:color w:val="111111"/>
          <w:sz w:val="26"/>
          <w:szCs w:val="26"/>
          <w:lang w:val="vi-VN"/>
        </w:rPr>
        <w:tab/>
      </w:r>
    </w:p>
    <w:p w14:paraId="3D44F965" w14:textId="77777777" w:rsidR="00E4669B" w:rsidRPr="001B7F35" w:rsidRDefault="00E4669B">
      <w:pPr>
        <w:pStyle w:val="ListParagraph"/>
        <w:numPr>
          <w:ilvl w:val="1"/>
          <w:numId w:val="53"/>
        </w:numPr>
        <w:spacing w:before="60"/>
        <w:contextualSpacing w:val="0"/>
        <w:jc w:val="both"/>
        <w:rPr>
          <w:rFonts w:ascii="Times New Roman" w:hAnsi="Times New Roman"/>
          <w:color w:val="111111"/>
          <w:sz w:val="26"/>
          <w:szCs w:val="26"/>
          <w:lang w:val="vi-VN"/>
        </w:rPr>
        <w:pPrChange w:id="1884" w:author="Ngoc Le Van Truong" w:date="2023-04-28T10:04: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 xml:space="preserve">Khác (ghi cụ thể)……… ……………………….. </w:t>
      </w:r>
    </w:p>
    <w:p w14:paraId="1A207FB2" w14:textId="1D04EA01" w:rsidR="00E4669B" w:rsidRPr="001B7F35" w:rsidRDefault="00E4669B">
      <w:pPr>
        <w:numPr>
          <w:ilvl w:val="0"/>
          <w:numId w:val="46"/>
        </w:numPr>
        <w:spacing w:before="60"/>
        <w:jc w:val="both"/>
        <w:rPr>
          <w:rFonts w:ascii="Times New Roman" w:hAnsi="Times New Roman"/>
          <w:color w:val="111111"/>
          <w:sz w:val="26"/>
          <w:szCs w:val="26"/>
          <w:lang w:val="vi-VN"/>
        </w:rPr>
        <w:pPrChange w:id="188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Nhân lực trực tổng đài là</w:t>
      </w:r>
      <w:del w:id="1886" w:author="Ngoc Le Van Truong" w:date="2023-04-28T10:08:00Z">
        <w:r w:rsidRPr="001B7F35" w:rsidDel="003B4EE3">
          <w:rPr>
            <w:rFonts w:ascii="Times New Roman" w:hAnsi="Times New Roman"/>
            <w:color w:val="111111"/>
            <w:sz w:val="26"/>
            <w:szCs w:val="26"/>
            <w:lang w:val="vi-VN"/>
          </w:rPr>
          <w:delText>:</w:delText>
        </w:r>
      </w:del>
      <w:r w:rsidRPr="001B7F35">
        <w:rPr>
          <w:rFonts w:ascii="Times New Roman" w:hAnsi="Times New Roman"/>
          <w:color w:val="111111"/>
          <w:sz w:val="26"/>
          <w:szCs w:val="26"/>
          <w:lang w:val="vi-VN"/>
        </w:rPr>
        <w:t xml:space="preserve"> (câu hỏi nhiều lựa chọn trả lời)</w:t>
      </w:r>
    </w:p>
    <w:p w14:paraId="6BCF87A2" w14:textId="77777777" w:rsidR="00E4669B" w:rsidRPr="001B7F35" w:rsidRDefault="00E4669B">
      <w:pPr>
        <w:pStyle w:val="ListParagraph"/>
        <w:numPr>
          <w:ilvl w:val="1"/>
          <w:numId w:val="54"/>
        </w:numPr>
        <w:spacing w:before="60"/>
        <w:contextualSpacing w:val="0"/>
        <w:jc w:val="both"/>
        <w:rPr>
          <w:rFonts w:ascii="Times New Roman" w:hAnsi="Times New Roman"/>
          <w:color w:val="111111"/>
          <w:sz w:val="26"/>
          <w:szCs w:val="26"/>
        </w:rPr>
        <w:pPrChange w:id="1887" w:author="Ngoc Le Van Truong" w:date="2023-04-28T10:08: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Chuyên trách</w:t>
      </w:r>
    </w:p>
    <w:p w14:paraId="139345FE" w14:textId="77777777" w:rsidR="00E4669B" w:rsidRPr="001B7F35" w:rsidRDefault="00E4669B">
      <w:pPr>
        <w:pStyle w:val="ListParagraph"/>
        <w:numPr>
          <w:ilvl w:val="1"/>
          <w:numId w:val="54"/>
        </w:numPr>
        <w:spacing w:before="60"/>
        <w:contextualSpacing w:val="0"/>
        <w:jc w:val="both"/>
        <w:rPr>
          <w:rFonts w:ascii="Times New Roman" w:hAnsi="Times New Roman"/>
          <w:color w:val="111111"/>
          <w:sz w:val="26"/>
          <w:szCs w:val="26"/>
        </w:rPr>
        <w:pPrChange w:id="1888" w:author="Ngoc Le Van Truong" w:date="2023-04-28T10:08: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rPr>
        <w:t>Kiêm nhiệm</w:t>
      </w:r>
      <w:r w:rsidRPr="001B7F35">
        <w:rPr>
          <w:rFonts w:ascii="Times New Roman" w:hAnsi="Times New Roman"/>
          <w:color w:val="111111"/>
          <w:sz w:val="26"/>
          <w:szCs w:val="26"/>
          <w:lang w:val="vi-VN"/>
        </w:rPr>
        <w:t xml:space="preserve"> đ</w:t>
      </w:r>
      <w:r w:rsidRPr="001B7F35">
        <w:rPr>
          <w:rFonts w:ascii="Times New Roman" w:hAnsi="Times New Roman"/>
          <w:color w:val="111111"/>
          <w:sz w:val="26"/>
          <w:szCs w:val="26"/>
        </w:rPr>
        <w:t>ồng thời là thành viên kíp</w:t>
      </w:r>
      <w:r w:rsidRPr="001B7F35">
        <w:rPr>
          <w:rFonts w:ascii="Times New Roman" w:hAnsi="Times New Roman"/>
          <w:color w:val="111111"/>
          <w:sz w:val="26"/>
          <w:szCs w:val="26"/>
          <w:lang w:val="vi-VN"/>
        </w:rPr>
        <w:t xml:space="preserve"> cấp cứu:</w:t>
      </w:r>
    </w:p>
    <w:p w14:paraId="13F0E9BB" w14:textId="77777777" w:rsidR="00E4669B" w:rsidRPr="001B7F35" w:rsidRDefault="00E4669B">
      <w:pPr>
        <w:pStyle w:val="ListParagraph"/>
        <w:numPr>
          <w:ilvl w:val="1"/>
          <w:numId w:val="54"/>
        </w:numPr>
        <w:spacing w:before="60"/>
        <w:contextualSpacing w:val="0"/>
        <w:jc w:val="both"/>
        <w:rPr>
          <w:rFonts w:ascii="Times New Roman" w:hAnsi="Times New Roman"/>
          <w:color w:val="111111"/>
          <w:sz w:val="26"/>
          <w:szCs w:val="26"/>
        </w:rPr>
        <w:pPrChange w:id="1889" w:author="Ngoc Le Van Truong" w:date="2023-04-28T10:08: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lang w:val="vi-VN"/>
        </w:rPr>
        <w:t>Kiêm nhiệm công việc khác</w:t>
      </w:r>
    </w:p>
    <w:p w14:paraId="1C437737" w14:textId="77777777" w:rsidR="00E4669B" w:rsidRPr="001B7F35" w:rsidRDefault="00E4669B">
      <w:pPr>
        <w:pStyle w:val="ListParagraph"/>
        <w:numPr>
          <w:ilvl w:val="1"/>
          <w:numId w:val="54"/>
        </w:numPr>
        <w:spacing w:before="60"/>
        <w:contextualSpacing w:val="0"/>
        <w:jc w:val="both"/>
        <w:rPr>
          <w:rFonts w:ascii="Times New Roman" w:hAnsi="Times New Roman"/>
          <w:color w:val="111111"/>
          <w:sz w:val="26"/>
          <w:szCs w:val="26"/>
        </w:rPr>
        <w:pPrChange w:id="1890" w:author="Ngoc Le Van Truong" w:date="2023-04-28T10:08:00Z">
          <w:pPr>
            <w:pStyle w:val="ListParagraph"/>
            <w:numPr>
              <w:ilvl w:val="1"/>
              <w:numId w:val="8"/>
            </w:numPr>
            <w:spacing w:before="60"/>
            <w:ind w:left="1080" w:hanging="360"/>
            <w:contextualSpacing w:val="0"/>
            <w:jc w:val="both"/>
          </w:pPr>
        </w:pPrChange>
      </w:pPr>
      <w:r w:rsidRPr="001B7F35">
        <w:rPr>
          <w:rFonts w:ascii="Times New Roman" w:hAnsi="Times New Roman"/>
          <w:color w:val="111111"/>
          <w:sz w:val="26"/>
          <w:szCs w:val="26"/>
        </w:rPr>
        <w:t>Phân công đảm bảo thời gian trực: 24/7: có/không</w:t>
      </w:r>
    </w:p>
    <w:p w14:paraId="63412902"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1891"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Nhân lực trực tổng đài đã từng được đào tạo về nội dung nào sau đây:</w:t>
      </w:r>
    </w:p>
    <w:p w14:paraId="55CF1C20" w14:textId="77777777" w:rsidR="00E4669B" w:rsidRPr="001B7F35" w:rsidRDefault="00E4669B" w:rsidP="00CD2F58">
      <w:pPr>
        <w:pStyle w:val="ListParagraph"/>
        <w:numPr>
          <w:ilvl w:val="0"/>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Kỹ năng khai thác thông tin BN</w:t>
      </w:r>
    </w:p>
    <w:p w14:paraId="0576CEC5" w14:textId="77777777" w:rsidR="00E4669B" w:rsidRPr="001B7F35" w:rsidRDefault="00E4669B" w:rsidP="00CD2F58">
      <w:pPr>
        <w:pStyle w:val="ListParagraph"/>
        <w:numPr>
          <w:ilvl w:val="2"/>
          <w:numId w:val="9"/>
        </w:numPr>
        <w:spacing w:before="60"/>
        <w:contextualSpacing w:val="0"/>
        <w:jc w:val="both"/>
        <w:rPr>
          <w:rFonts w:ascii="Times New Roman" w:hAnsi="Times New Roman"/>
          <w:sz w:val="26"/>
          <w:szCs w:val="26"/>
        </w:rPr>
      </w:pPr>
      <w:r w:rsidRPr="001B7F35">
        <w:rPr>
          <w:rFonts w:ascii="Times New Roman" w:hAnsi="Times New Roman"/>
          <w:sz w:val="26"/>
          <w:szCs w:val="26"/>
        </w:rPr>
        <w:t>Cách tiếp cận BN</w:t>
      </w:r>
    </w:p>
    <w:p w14:paraId="39E7188F" w14:textId="77777777" w:rsidR="00E4669B" w:rsidRPr="001B7F35" w:rsidRDefault="00E4669B" w:rsidP="00CD2F58">
      <w:pPr>
        <w:pStyle w:val="ListParagraph"/>
        <w:numPr>
          <w:ilvl w:val="2"/>
          <w:numId w:val="9"/>
        </w:numPr>
        <w:spacing w:before="60"/>
        <w:contextualSpacing w:val="0"/>
        <w:jc w:val="both"/>
        <w:rPr>
          <w:rFonts w:ascii="Times New Roman" w:hAnsi="Times New Roman"/>
          <w:sz w:val="26"/>
          <w:szCs w:val="26"/>
        </w:rPr>
      </w:pPr>
      <w:r w:rsidRPr="001B7F35">
        <w:rPr>
          <w:rFonts w:ascii="Times New Roman" w:hAnsi="Times New Roman"/>
          <w:sz w:val="26"/>
          <w:szCs w:val="26"/>
        </w:rPr>
        <w:t>Tình trạng hiện tại</w:t>
      </w:r>
    </w:p>
    <w:p w14:paraId="71A5FA3E"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Các biện pháp sơ cứu đã thực hiện…</w:t>
      </w:r>
    </w:p>
    <w:p w14:paraId="077E03A1" w14:textId="77777777" w:rsidR="00E4669B" w:rsidRPr="001B7F35" w:rsidRDefault="00E4669B" w:rsidP="00CD2F58">
      <w:pPr>
        <w:pStyle w:val="ListParagraph"/>
        <w:numPr>
          <w:ilvl w:val="0"/>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 xml:space="preserve">Kỹ năng tư vấn cho người gọi cấp cứu trước khi đội cấp cứu đến hiện trường: </w:t>
      </w:r>
    </w:p>
    <w:p w14:paraId="085DE892"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lang w:val="vi-VN"/>
        </w:rPr>
        <w:t>C</w:t>
      </w:r>
      <w:r w:rsidRPr="001B7F35">
        <w:rPr>
          <w:rFonts w:ascii="Times New Roman" w:hAnsi="Times New Roman"/>
          <w:sz w:val="26"/>
          <w:szCs w:val="26"/>
        </w:rPr>
        <w:t>ách theo dõi BN</w:t>
      </w:r>
    </w:p>
    <w:p w14:paraId="15AFDB8B"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lang w:val="vi-VN"/>
        </w:rPr>
        <w:t>S</w:t>
      </w:r>
      <w:r w:rsidRPr="001B7F35">
        <w:rPr>
          <w:rFonts w:ascii="Times New Roman" w:hAnsi="Times New Roman"/>
          <w:sz w:val="26"/>
          <w:szCs w:val="26"/>
        </w:rPr>
        <w:t xml:space="preserve">ơ cứu BN </w:t>
      </w:r>
    </w:p>
    <w:p w14:paraId="1686274F"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lang w:val="vi-VN"/>
        </w:rPr>
        <w:t>C</w:t>
      </w:r>
      <w:r w:rsidRPr="001B7F35">
        <w:rPr>
          <w:rFonts w:ascii="Times New Roman" w:hAnsi="Times New Roman"/>
          <w:sz w:val="26"/>
          <w:szCs w:val="26"/>
        </w:rPr>
        <w:t>ách liên lạc với đội cấp cứu...</w:t>
      </w:r>
    </w:p>
    <w:p w14:paraId="339EC3F0"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Cách hỗ trợ đội cấp cứu</w:t>
      </w:r>
    </w:p>
    <w:p w14:paraId="6CCF978A" w14:textId="77777777" w:rsidR="00E4669B" w:rsidRPr="001B7F35" w:rsidRDefault="00E4669B" w:rsidP="00CD2F58">
      <w:pPr>
        <w:pStyle w:val="ListParagraph"/>
        <w:numPr>
          <w:ilvl w:val="2"/>
          <w:numId w:val="9"/>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Ước tính được thời gian dự kiến tiếp cận BN</w:t>
      </w:r>
    </w:p>
    <w:p w14:paraId="72F582AA" w14:textId="77777777" w:rsidR="00E4669B" w:rsidRPr="001B7F35" w:rsidRDefault="00E4669B" w:rsidP="00CD2F58">
      <w:pPr>
        <w:pStyle w:val="ListParagraph"/>
        <w:numPr>
          <w:ilvl w:val="0"/>
          <w:numId w:val="9"/>
        </w:numPr>
        <w:spacing w:before="60"/>
        <w:contextualSpacing w:val="0"/>
        <w:jc w:val="both"/>
        <w:rPr>
          <w:rFonts w:ascii="Times New Roman" w:hAnsi="Times New Roman"/>
          <w:sz w:val="26"/>
          <w:szCs w:val="26"/>
        </w:rPr>
      </w:pPr>
      <w:r w:rsidRPr="001B7F35">
        <w:rPr>
          <w:rFonts w:ascii="Times New Roman" w:hAnsi="Times New Roman"/>
          <w:sz w:val="26"/>
          <w:szCs w:val="26"/>
        </w:rPr>
        <w:t>Kiến thức khác có liên quan (ghi cụ thể)…</w:t>
      </w:r>
    </w:p>
    <w:p w14:paraId="4FA2A593" w14:textId="77777777" w:rsidR="00E4669B" w:rsidRPr="001B7F35" w:rsidRDefault="00E4669B">
      <w:pPr>
        <w:numPr>
          <w:ilvl w:val="0"/>
          <w:numId w:val="46"/>
        </w:numPr>
        <w:spacing w:before="120" w:after="120"/>
        <w:jc w:val="both"/>
        <w:rPr>
          <w:rFonts w:ascii="Times New Roman" w:hAnsi="Times New Roman"/>
          <w:color w:val="111111"/>
          <w:sz w:val="26"/>
          <w:szCs w:val="26"/>
          <w:lang w:val="vi-VN"/>
        </w:rPr>
        <w:pPrChange w:id="1892" w:author="admin" w:date="2023-04-27T22:33:00Z">
          <w:pPr>
            <w:numPr>
              <w:numId w:val="22"/>
            </w:numPr>
            <w:spacing w:before="60"/>
            <w:ind w:left="360" w:hanging="360"/>
            <w:jc w:val="both"/>
          </w:pPr>
        </w:pPrChange>
      </w:pPr>
      <w:r w:rsidRPr="001B7F35">
        <w:rPr>
          <w:rFonts w:ascii="Times New Roman" w:hAnsi="Times New Roman"/>
          <w:color w:val="111111"/>
          <w:sz w:val="26"/>
          <w:szCs w:val="26"/>
        </w:rPr>
        <w:t>Kíp cấp cứu ngoại viện được đào tạo về nội dung nào sau đây</w:t>
      </w:r>
    </w:p>
    <w:tbl>
      <w:tblPr>
        <w:tblStyle w:val="TableGrid"/>
        <w:tblW w:w="9810" w:type="dxa"/>
        <w:tblInd w:w="-5" w:type="dxa"/>
        <w:tblLook w:val="04A0" w:firstRow="1" w:lastRow="0" w:firstColumn="1" w:lastColumn="0" w:noHBand="0" w:noVBand="1"/>
        <w:tblPrChange w:id="1893" w:author="Ngoc Le Van Truong" w:date="2023-04-28T10:15:00Z">
          <w:tblPr>
            <w:tblStyle w:val="TableGrid"/>
            <w:tblW w:w="0" w:type="auto"/>
            <w:tblInd w:w="360" w:type="dxa"/>
            <w:tblLook w:val="04A0" w:firstRow="1" w:lastRow="0" w:firstColumn="1" w:lastColumn="0" w:noHBand="0" w:noVBand="1"/>
          </w:tblPr>
        </w:tblPrChange>
      </w:tblPr>
      <w:tblGrid>
        <w:gridCol w:w="630"/>
        <w:gridCol w:w="5040"/>
        <w:gridCol w:w="810"/>
        <w:gridCol w:w="810"/>
        <w:gridCol w:w="1530"/>
        <w:gridCol w:w="990"/>
        <w:tblGridChange w:id="1894">
          <w:tblGrid>
            <w:gridCol w:w="625"/>
            <w:gridCol w:w="4320"/>
            <w:gridCol w:w="990"/>
            <w:gridCol w:w="990"/>
            <w:gridCol w:w="990"/>
            <w:gridCol w:w="990"/>
          </w:tblGrid>
        </w:tblGridChange>
      </w:tblGrid>
      <w:tr w:rsidR="006F0ADB" w:rsidRPr="009A7CF2" w14:paraId="5F146B3B" w14:textId="77777777" w:rsidTr="00083685">
        <w:trPr>
          <w:tblHeader/>
          <w:ins w:id="1895" w:author="admin" w:date="2023-04-27T22:26:00Z"/>
        </w:trPr>
        <w:tc>
          <w:tcPr>
            <w:tcW w:w="630" w:type="dxa"/>
            <w:tcPrChange w:id="1896" w:author="Ngoc Le Van Truong" w:date="2023-04-28T10:15:00Z">
              <w:tcPr>
                <w:tcW w:w="625" w:type="dxa"/>
              </w:tcPr>
            </w:tcPrChange>
          </w:tcPr>
          <w:p w14:paraId="3DB01872" w14:textId="77777777" w:rsidR="006F0ADB" w:rsidRPr="009A7CF2" w:rsidRDefault="006F0ADB" w:rsidP="009A7CF2">
            <w:pPr>
              <w:spacing w:before="60"/>
              <w:jc w:val="both"/>
              <w:rPr>
                <w:ins w:id="1897" w:author="admin" w:date="2023-04-27T22:26:00Z"/>
                <w:rFonts w:ascii="Times New Roman" w:hAnsi="Times New Roman"/>
                <w:b/>
                <w:color w:val="111111"/>
                <w:sz w:val="26"/>
                <w:szCs w:val="26"/>
                <w:lang w:val="vi-VN"/>
              </w:rPr>
            </w:pPr>
            <w:ins w:id="1898" w:author="admin" w:date="2023-04-27T22:26:00Z">
              <w:r w:rsidRPr="009A7CF2">
                <w:rPr>
                  <w:rFonts w:ascii="Times New Roman" w:hAnsi="Times New Roman"/>
                  <w:b/>
                  <w:sz w:val="26"/>
                  <w:szCs w:val="26"/>
                </w:rPr>
                <w:t>TT</w:t>
              </w:r>
            </w:ins>
          </w:p>
        </w:tc>
        <w:tc>
          <w:tcPr>
            <w:tcW w:w="5040" w:type="dxa"/>
            <w:tcPrChange w:id="1899" w:author="Ngoc Le Van Truong" w:date="2023-04-28T10:15:00Z">
              <w:tcPr>
                <w:tcW w:w="4320" w:type="dxa"/>
              </w:tcPr>
            </w:tcPrChange>
          </w:tcPr>
          <w:p w14:paraId="27A6A335" w14:textId="77777777" w:rsidR="006F0ADB" w:rsidRPr="009A7CF2" w:rsidRDefault="006F0ADB" w:rsidP="009A7CF2">
            <w:pPr>
              <w:spacing w:before="60"/>
              <w:jc w:val="both"/>
              <w:rPr>
                <w:ins w:id="1900" w:author="admin" w:date="2023-04-27T22:26:00Z"/>
                <w:rFonts w:ascii="Times New Roman" w:hAnsi="Times New Roman"/>
                <w:b/>
                <w:color w:val="111111"/>
                <w:sz w:val="26"/>
                <w:szCs w:val="26"/>
                <w:lang w:val="vi-VN"/>
              </w:rPr>
            </w:pPr>
            <w:ins w:id="1901" w:author="admin" w:date="2023-04-27T22:26:00Z">
              <w:r w:rsidRPr="009A7CF2">
                <w:rPr>
                  <w:rFonts w:ascii="Times New Roman" w:hAnsi="Times New Roman"/>
                  <w:b/>
                  <w:sz w:val="26"/>
                  <w:szCs w:val="26"/>
                </w:rPr>
                <w:t>Nội dung đào tạo</w:t>
              </w:r>
            </w:ins>
          </w:p>
        </w:tc>
        <w:tc>
          <w:tcPr>
            <w:tcW w:w="810" w:type="dxa"/>
            <w:tcPrChange w:id="1902" w:author="Ngoc Le Van Truong" w:date="2023-04-28T10:15:00Z">
              <w:tcPr>
                <w:tcW w:w="990" w:type="dxa"/>
              </w:tcPr>
            </w:tcPrChange>
          </w:tcPr>
          <w:p w14:paraId="3ED00145" w14:textId="77777777" w:rsidR="006F0ADB" w:rsidRPr="009A7CF2" w:rsidRDefault="006F0ADB" w:rsidP="009A7CF2">
            <w:pPr>
              <w:spacing w:before="60"/>
              <w:jc w:val="both"/>
              <w:rPr>
                <w:ins w:id="1903" w:author="admin" w:date="2023-04-27T22:26:00Z"/>
                <w:rFonts w:ascii="Times New Roman" w:hAnsi="Times New Roman"/>
                <w:b/>
                <w:color w:val="111111"/>
                <w:sz w:val="26"/>
                <w:szCs w:val="26"/>
                <w:lang w:val="vi-VN"/>
              </w:rPr>
            </w:pPr>
            <w:ins w:id="1904" w:author="admin" w:date="2023-04-27T22:26:00Z">
              <w:r w:rsidRPr="009A7CF2">
                <w:rPr>
                  <w:rFonts w:ascii="Times New Roman" w:hAnsi="Times New Roman"/>
                  <w:b/>
                  <w:sz w:val="26"/>
                  <w:szCs w:val="26"/>
                </w:rPr>
                <w:t>BS</w:t>
              </w:r>
            </w:ins>
          </w:p>
        </w:tc>
        <w:tc>
          <w:tcPr>
            <w:tcW w:w="810" w:type="dxa"/>
            <w:tcPrChange w:id="1905" w:author="Ngoc Le Van Truong" w:date="2023-04-28T10:15:00Z">
              <w:tcPr>
                <w:tcW w:w="990" w:type="dxa"/>
              </w:tcPr>
            </w:tcPrChange>
          </w:tcPr>
          <w:p w14:paraId="4CCD85D0" w14:textId="77777777" w:rsidR="006F0ADB" w:rsidRPr="009A7CF2" w:rsidRDefault="006F0ADB" w:rsidP="009A7CF2">
            <w:pPr>
              <w:spacing w:before="60"/>
              <w:jc w:val="both"/>
              <w:rPr>
                <w:ins w:id="1906" w:author="admin" w:date="2023-04-27T22:26:00Z"/>
                <w:rFonts w:ascii="Times New Roman" w:hAnsi="Times New Roman"/>
                <w:b/>
                <w:color w:val="111111"/>
                <w:sz w:val="26"/>
                <w:szCs w:val="26"/>
                <w:lang w:val="vi-VN"/>
              </w:rPr>
            </w:pPr>
            <w:ins w:id="1907" w:author="admin" w:date="2023-04-27T22:26:00Z">
              <w:r w:rsidRPr="009A7CF2">
                <w:rPr>
                  <w:rFonts w:ascii="Times New Roman" w:hAnsi="Times New Roman"/>
                  <w:b/>
                  <w:sz w:val="26"/>
                  <w:szCs w:val="26"/>
                </w:rPr>
                <w:t>Y sỹ</w:t>
              </w:r>
            </w:ins>
          </w:p>
        </w:tc>
        <w:tc>
          <w:tcPr>
            <w:tcW w:w="1530" w:type="dxa"/>
            <w:tcPrChange w:id="1908" w:author="Ngoc Le Van Truong" w:date="2023-04-28T10:15:00Z">
              <w:tcPr>
                <w:tcW w:w="990" w:type="dxa"/>
              </w:tcPr>
            </w:tcPrChange>
          </w:tcPr>
          <w:p w14:paraId="03935CED" w14:textId="77777777" w:rsidR="006F0ADB" w:rsidRPr="009A7CF2" w:rsidRDefault="006F0ADB" w:rsidP="009A7CF2">
            <w:pPr>
              <w:spacing w:before="60"/>
              <w:jc w:val="both"/>
              <w:rPr>
                <w:ins w:id="1909" w:author="admin" w:date="2023-04-27T22:26:00Z"/>
                <w:rFonts w:ascii="Times New Roman" w:hAnsi="Times New Roman"/>
                <w:b/>
                <w:sz w:val="26"/>
                <w:szCs w:val="26"/>
              </w:rPr>
            </w:pPr>
            <w:ins w:id="1910" w:author="admin" w:date="2023-04-27T22:26:00Z">
              <w:r w:rsidRPr="009A7CF2">
                <w:rPr>
                  <w:rFonts w:ascii="Times New Roman" w:hAnsi="Times New Roman"/>
                  <w:b/>
                  <w:sz w:val="26"/>
                  <w:szCs w:val="26"/>
                </w:rPr>
                <w:t>Điều dưỡng</w:t>
              </w:r>
            </w:ins>
          </w:p>
        </w:tc>
        <w:tc>
          <w:tcPr>
            <w:tcW w:w="990" w:type="dxa"/>
            <w:tcPrChange w:id="1911" w:author="Ngoc Le Van Truong" w:date="2023-04-28T10:15:00Z">
              <w:tcPr>
                <w:tcW w:w="990" w:type="dxa"/>
              </w:tcPr>
            </w:tcPrChange>
          </w:tcPr>
          <w:p w14:paraId="476093D7" w14:textId="77777777" w:rsidR="006F0ADB" w:rsidRPr="009A7CF2" w:rsidRDefault="006F0ADB" w:rsidP="009A7CF2">
            <w:pPr>
              <w:spacing w:before="60"/>
              <w:jc w:val="both"/>
              <w:rPr>
                <w:ins w:id="1912" w:author="admin" w:date="2023-04-27T22:26:00Z"/>
                <w:rFonts w:ascii="Times New Roman" w:hAnsi="Times New Roman"/>
                <w:b/>
                <w:sz w:val="26"/>
                <w:szCs w:val="26"/>
              </w:rPr>
            </w:pPr>
            <w:ins w:id="1913" w:author="admin" w:date="2023-04-27T22:26:00Z">
              <w:r w:rsidRPr="009A7CF2">
                <w:rPr>
                  <w:rFonts w:ascii="Times New Roman" w:hAnsi="Times New Roman"/>
                  <w:b/>
                  <w:sz w:val="26"/>
                  <w:szCs w:val="26"/>
                </w:rPr>
                <w:t>Lái xe</w:t>
              </w:r>
            </w:ins>
          </w:p>
        </w:tc>
      </w:tr>
      <w:tr w:rsidR="006F0ADB" w14:paraId="0ABC2A55" w14:textId="77777777" w:rsidTr="003B4EE3">
        <w:trPr>
          <w:ins w:id="1914" w:author="admin" w:date="2023-04-27T22:26:00Z"/>
        </w:trPr>
        <w:tc>
          <w:tcPr>
            <w:tcW w:w="630" w:type="dxa"/>
            <w:tcPrChange w:id="1915" w:author="Ngoc Le Van Truong" w:date="2023-04-28T10:14:00Z">
              <w:tcPr>
                <w:tcW w:w="625" w:type="dxa"/>
              </w:tcPr>
            </w:tcPrChange>
          </w:tcPr>
          <w:p w14:paraId="2D62A541" w14:textId="77777777" w:rsidR="006F0ADB" w:rsidRDefault="006F0ADB" w:rsidP="009A7CF2">
            <w:pPr>
              <w:spacing w:before="60"/>
              <w:jc w:val="both"/>
              <w:rPr>
                <w:ins w:id="1916" w:author="admin" w:date="2023-04-27T22:26:00Z"/>
                <w:rFonts w:ascii="Times New Roman" w:hAnsi="Times New Roman"/>
                <w:color w:val="111111"/>
                <w:sz w:val="26"/>
                <w:szCs w:val="26"/>
                <w:lang w:val="vi-VN"/>
              </w:rPr>
            </w:pPr>
            <w:ins w:id="1917" w:author="admin" w:date="2023-04-27T22:26:00Z">
              <w:r w:rsidRPr="009A7CF2">
                <w:rPr>
                  <w:rFonts w:ascii="Times New Roman" w:hAnsi="Times New Roman"/>
                  <w:b/>
                  <w:sz w:val="26"/>
                  <w:szCs w:val="26"/>
                </w:rPr>
                <w:t>A.</w:t>
              </w:r>
            </w:ins>
          </w:p>
        </w:tc>
        <w:tc>
          <w:tcPr>
            <w:tcW w:w="5040" w:type="dxa"/>
            <w:tcPrChange w:id="1918" w:author="Ngoc Le Van Truong" w:date="2023-04-28T10:14:00Z">
              <w:tcPr>
                <w:tcW w:w="4320" w:type="dxa"/>
              </w:tcPr>
            </w:tcPrChange>
          </w:tcPr>
          <w:p w14:paraId="3C6A7AE4" w14:textId="77777777" w:rsidR="006F0ADB" w:rsidRDefault="006F0ADB" w:rsidP="009A7CF2">
            <w:pPr>
              <w:spacing w:before="60"/>
              <w:jc w:val="both"/>
              <w:rPr>
                <w:ins w:id="1919" w:author="admin" w:date="2023-04-27T22:26:00Z"/>
                <w:rFonts w:ascii="Times New Roman" w:hAnsi="Times New Roman"/>
                <w:color w:val="111111"/>
                <w:sz w:val="26"/>
                <w:szCs w:val="26"/>
                <w:lang w:val="vi-VN"/>
              </w:rPr>
            </w:pPr>
            <w:ins w:id="1920" w:author="admin" w:date="2023-04-27T22:26:00Z">
              <w:r w:rsidRPr="009A7CF2">
                <w:rPr>
                  <w:rFonts w:ascii="Times New Roman" w:hAnsi="Times New Roman"/>
                  <w:b/>
                  <w:sz w:val="26"/>
                  <w:szCs w:val="26"/>
                </w:rPr>
                <w:t>Cấp c</w:t>
              </w:r>
              <w:r w:rsidRPr="009A7CF2">
                <w:rPr>
                  <w:rFonts w:ascii="Times New Roman" w:hAnsi="Times New Roman"/>
                  <w:b/>
                  <w:sz w:val="26"/>
                  <w:szCs w:val="26"/>
                  <w:lang w:val="vi-VN"/>
                </w:rPr>
                <w:t>ứu nội khoa</w:t>
              </w:r>
            </w:ins>
          </w:p>
        </w:tc>
        <w:tc>
          <w:tcPr>
            <w:tcW w:w="810" w:type="dxa"/>
            <w:tcPrChange w:id="1921" w:author="Ngoc Le Van Truong" w:date="2023-04-28T10:14:00Z">
              <w:tcPr>
                <w:tcW w:w="990" w:type="dxa"/>
              </w:tcPr>
            </w:tcPrChange>
          </w:tcPr>
          <w:p w14:paraId="5BF95338" w14:textId="77777777" w:rsidR="006F0ADB" w:rsidRDefault="006F0ADB" w:rsidP="009A7CF2">
            <w:pPr>
              <w:spacing w:before="60"/>
              <w:jc w:val="both"/>
              <w:rPr>
                <w:ins w:id="1922" w:author="admin" w:date="2023-04-27T22:26:00Z"/>
                <w:rFonts w:ascii="Times New Roman" w:hAnsi="Times New Roman"/>
                <w:color w:val="111111"/>
                <w:sz w:val="26"/>
                <w:szCs w:val="26"/>
                <w:lang w:val="vi-VN"/>
              </w:rPr>
            </w:pPr>
          </w:p>
        </w:tc>
        <w:tc>
          <w:tcPr>
            <w:tcW w:w="810" w:type="dxa"/>
            <w:tcPrChange w:id="1923" w:author="Ngoc Le Van Truong" w:date="2023-04-28T10:14:00Z">
              <w:tcPr>
                <w:tcW w:w="990" w:type="dxa"/>
              </w:tcPr>
            </w:tcPrChange>
          </w:tcPr>
          <w:p w14:paraId="06FA75BF" w14:textId="77777777" w:rsidR="006F0ADB" w:rsidRDefault="006F0ADB" w:rsidP="009A7CF2">
            <w:pPr>
              <w:spacing w:before="60"/>
              <w:jc w:val="both"/>
              <w:rPr>
                <w:ins w:id="1924" w:author="admin" w:date="2023-04-27T22:26:00Z"/>
                <w:rFonts w:ascii="Times New Roman" w:hAnsi="Times New Roman"/>
                <w:color w:val="111111"/>
                <w:sz w:val="26"/>
                <w:szCs w:val="26"/>
                <w:lang w:val="vi-VN"/>
              </w:rPr>
            </w:pPr>
          </w:p>
        </w:tc>
        <w:tc>
          <w:tcPr>
            <w:tcW w:w="1530" w:type="dxa"/>
            <w:tcPrChange w:id="1925" w:author="Ngoc Le Van Truong" w:date="2023-04-28T10:14:00Z">
              <w:tcPr>
                <w:tcW w:w="990" w:type="dxa"/>
              </w:tcPr>
            </w:tcPrChange>
          </w:tcPr>
          <w:p w14:paraId="5183D12A" w14:textId="77777777" w:rsidR="006F0ADB" w:rsidRDefault="006F0ADB" w:rsidP="009A7CF2">
            <w:pPr>
              <w:spacing w:before="60"/>
              <w:jc w:val="both"/>
              <w:rPr>
                <w:ins w:id="1926" w:author="admin" w:date="2023-04-27T22:26:00Z"/>
                <w:rFonts w:ascii="Times New Roman" w:hAnsi="Times New Roman"/>
                <w:color w:val="111111"/>
                <w:sz w:val="26"/>
                <w:szCs w:val="26"/>
                <w:lang w:val="vi-VN"/>
              </w:rPr>
            </w:pPr>
          </w:p>
        </w:tc>
        <w:tc>
          <w:tcPr>
            <w:tcW w:w="990" w:type="dxa"/>
            <w:tcPrChange w:id="1927" w:author="Ngoc Le Van Truong" w:date="2023-04-28T10:14:00Z">
              <w:tcPr>
                <w:tcW w:w="990" w:type="dxa"/>
              </w:tcPr>
            </w:tcPrChange>
          </w:tcPr>
          <w:p w14:paraId="48FC1B9D" w14:textId="77777777" w:rsidR="006F0ADB" w:rsidRDefault="006F0ADB" w:rsidP="009A7CF2">
            <w:pPr>
              <w:spacing w:before="60"/>
              <w:jc w:val="both"/>
              <w:rPr>
                <w:ins w:id="1928" w:author="admin" w:date="2023-04-27T22:26:00Z"/>
                <w:rFonts w:ascii="Times New Roman" w:hAnsi="Times New Roman"/>
                <w:color w:val="111111"/>
                <w:sz w:val="26"/>
                <w:szCs w:val="26"/>
                <w:lang w:val="vi-VN"/>
              </w:rPr>
            </w:pPr>
          </w:p>
        </w:tc>
      </w:tr>
      <w:tr w:rsidR="006F0ADB" w14:paraId="723F15D6" w14:textId="77777777" w:rsidTr="003B4EE3">
        <w:trPr>
          <w:ins w:id="1929" w:author="admin" w:date="2023-04-27T22:26:00Z"/>
        </w:trPr>
        <w:tc>
          <w:tcPr>
            <w:tcW w:w="630" w:type="dxa"/>
            <w:tcPrChange w:id="1930" w:author="Ngoc Le Van Truong" w:date="2023-04-28T10:14:00Z">
              <w:tcPr>
                <w:tcW w:w="625" w:type="dxa"/>
              </w:tcPr>
            </w:tcPrChange>
          </w:tcPr>
          <w:p w14:paraId="6FB0BF9D" w14:textId="77777777" w:rsidR="006F0ADB" w:rsidRPr="009A7CF2" w:rsidRDefault="006F0ADB" w:rsidP="006F0ADB">
            <w:pPr>
              <w:pStyle w:val="ListParagraph"/>
              <w:numPr>
                <w:ilvl w:val="0"/>
                <w:numId w:val="49"/>
              </w:numPr>
              <w:spacing w:before="60"/>
              <w:jc w:val="both"/>
              <w:rPr>
                <w:ins w:id="1931" w:author="admin" w:date="2023-04-27T22:26:00Z"/>
                <w:rFonts w:ascii="Times New Roman" w:hAnsi="Times New Roman"/>
                <w:color w:val="111111"/>
                <w:sz w:val="26"/>
                <w:szCs w:val="26"/>
                <w:lang w:val="vi-VN"/>
              </w:rPr>
            </w:pPr>
          </w:p>
        </w:tc>
        <w:tc>
          <w:tcPr>
            <w:tcW w:w="5040" w:type="dxa"/>
            <w:tcPrChange w:id="1932" w:author="Ngoc Le Van Truong" w:date="2023-04-28T10:14:00Z">
              <w:tcPr>
                <w:tcW w:w="4320" w:type="dxa"/>
              </w:tcPr>
            </w:tcPrChange>
          </w:tcPr>
          <w:p w14:paraId="6AB3E7D6" w14:textId="77777777" w:rsidR="006F0ADB" w:rsidRDefault="006F0ADB" w:rsidP="009A7CF2">
            <w:pPr>
              <w:spacing w:before="60"/>
              <w:jc w:val="both"/>
              <w:rPr>
                <w:ins w:id="1933" w:author="admin" w:date="2023-04-27T22:26:00Z"/>
                <w:rFonts w:ascii="Times New Roman" w:hAnsi="Times New Roman"/>
                <w:color w:val="111111"/>
                <w:sz w:val="26"/>
                <w:szCs w:val="26"/>
                <w:lang w:val="vi-VN"/>
              </w:rPr>
            </w:pPr>
            <w:ins w:id="1934" w:author="admin" w:date="2023-04-27T22:26:00Z">
              <w:r w:rsidRPr="000C03FA">
                <w:rPr>
                  <w:rFonts w:ascii="Times New Roman" w:hAnsi="Times New Roman"/>
                  <w:sz w:val="26"/>
                  <w:szCs w:val="26"/>
                </w:rPr>
                <w:t>Nhận định và kiểm soát ban đầu bệnh nhân cấp cứu</w:t>
              </w:r>
            </w:ins>
          </w:p>
        </w:tc>
        <w:tc>
          <w:tcPr>
            <w:tcW w:w="810" w:type="dxa"/>
            <w:tcPrChange w:id="1935" w:author="Ngoc Le Van Truong" w:date="2023-04-28T10:14:00Z">
              <w:tcPr>
                <w:tcW w:w="990" w:type="dxa"/>
              </w:tcPr>
            </w:tcPrChange>
          </w:tcPr>
          <w:p w14:paraId="12D1FC0C" w14:textId="77777777" w:rsidR="006F0ADB" w:rsidRDefault="006F0ADB" w:rsidP="009A7CF2">
            <w:pPr>
              <w:spacing w:before="60"/>
              <w:jc w:val="both"/>
              <w:rPr>
                <w:ins w:id="1936" w:author="admin" w:date="2023-04-27T22:26:00Z"/>
                <w:rFonts w:ascii="Times New Roman" w:hAnsi="Times New Roman"/>
                <w:color w:val="111111"/>
                <w:sz w:val="26"/>
                <w:szCs w:val="26"/>
                <w:lang w:val="vi-VN"/>
              </w:rPr>
            </w:pPr>
          </w:p>
        </w:tc>
        <w:tc>
          <w:tcPr>
            <w:tcW w:w="810" w:type="dxa"/>
            <w:tcPrChange w:id="1937" w:author="Ngoc Le Van Truong" w:date="2023-04-28T10:14:00Z">
              <w:tcPr>
                <w:tcW w:w="990" w:type="dxa"/>
              </w:tcPr>
            </w:tcPrChange>
          </w:tcPr>
          <w:p w14:paraId="1CBF2324" w14:textId="77777777" w:rsidR="006F0ADB" w:rsidRDefault="006F0ADB" w:rsidP="009A7CF2">
            <w:pPr>
              <w:spacing w:before="60"/>
              <w:jc w:val="both"/>
              <w:rPr>
                <w:ins w:id="1938" w:author="admin" w:date="2023-04-27T22:26:00Z"/>
                <w:rFonts w:ascii="Times New Roman" w:hAnsi="Times New Roman"/>
                <w:color w:val="111111"/>
                <w:sz w:val="26"/>
                <w:szCs w:val="26"/>
                <w:lang w:val="vi-VN"/>
              </w:rPr>
            </w:pPr>
          </w:p>
        </w:tc>
        <w:tc>
          <w:tcPr>
            <w:tcW w:w="1530" w:type="dxa"/>
            <w:tcPrChange w:id="1939" w:author="Ngoc Le Van Truong" w:date="2023-04-28T10:14:00Z">
              <w:tcPr>
                <w:tcW w:w="990" w:type="dxa"/>
              </w:tcPr>
            </w:tcPrChange>
          </w:tcPr>
          <w:p w14:paraId="6BB3DA31" w14:textId="77777777" w:rsidR="006F0ADB" w:rsidRDefault="006F0ADB" w:rsidP="009A7CF2">
            <w:pPr>
              <w:spacing w:before="60"/>
              <w:jc w:val="both"/>
              <w:rPr>
                <w:ins w:id="1940" w:author="admin" w:date="2023-04-27T22:26:00Z"/>
                <w:rFonts w:ascii="Times New Roman" w:hAnsi="Times New Roman"/>
                <w:color w:val="111111"/>
                <w:sz w:val="26"/>
                <w:szCs w:val="26"/>
                <w:lang w:val="vi-VN"/>
              </w:rPr>
            </w:pPr>
          </w:p>
        </w:tc>
        <w:tc>
          <w:tcPr>
            <w:tcW w:w="990" w:type="dxa"/>
            <w:tcPrChange w:id="1941" w:author="Ngoc Le Van Truong" w:date="2023-04-28T10:14:00Z">
              <w:tcPr>
                <w:tcW w:w="990" w:type="dxa"/>
              </w:tcPr>
            </w:tcPrChange>
          </w:tcPr>
          <w:p w14:paraId="6DC679E4" w14:textId="77777777" w:rsidR="006F0ADB" w:rsidRDefault="006F0ADB" w:rsidP="009A7CF2">
            <w:pPr>
              <w:spacing w:before="60"/>
              <w:jc w:val="both"/>
              <w:rPr>
                <w:ins w:id="1942" w:author="admin" w:date="2023-04-27T22:26:00Z"/>
                <w:rFonts w:ascii="Times New Roman" w:hAnsi="Times New Roman"/>
                <w:color w:val="111111"/>
                <w:sz w:val="26"/>
                <w:szCs w:val="26"/>
                <w:lang w:val="vi-VN"/>
              </w:rPr>
            </w:pPr>
          </w:p>
        </w:tc>
      </w:tr>
      <w:tr w:rsidR="006F0ADB" w14:paraId="69CB22D2" w14:textId="77777777" w:rsidTr="003B4EE3">
        <w:trPr>
          <w:ins w:id="1943" w:author="admin" w:date="2023-04-27T22:26:00Z"/>
        </w:trPr>
        <w:tc>
          <w:tcPr>
            <w:tcW w:w="630" w:type="dxa"/>
            <w:tcPrChange w:id="1944" w:author="Ngoc Le Van Truong" w:date="2023-04-28T10:14:00Z">
              <w:tcPr>
                <w:tcW w:w="625" w:type="dxa"/>
              </w:tcPr>
            </w:tcPrChange>
          </w:tcPr>
          <w:p w14:paraId="7935B63D" w14:textId="77777777" w:rsidR="006F0ADB" w:rsidRPr="009A7CF2" w:rsidRDefault="006F0ADB" w:rsidP="006F0ADB">
            <w:pPr>
              <w:pStyle w:val="ListParagraph"/>
              <w:numPr>
                <w:ilvl w:val="0"/>
                <w:numId w:val="49"/>
              </w:numPr>
              <w:spacing w:before="60"/>
              <w:jc w:val="both"/>
              <w:rPr>
                <w:ins w:id="1945" w:author="admin" w:date="2023-04-27T22:26:00Z"/>
                <w:rFonts w:ascii="Times New Roman" w:hAnsi="Times New Roman"/>
                <w:color w:val="111111"/>
                <w:sz w:val="26"/>
                <w:szCs w:val="26"/>
                <w:lang w:val="vi-VN"/>
              </w:rPr>
            </w:pPr>
          </w:p>
        </w:tc>
        <w:tc>
          <w:tcPr>
            <w:tcW w:w="5040" w:type="dxa"/>
            <w:tcPrChange w:id="1946" w:author="Ngoc Le Van Truong" w:date="2023-04-28T10:14:00Z">
              <w:tcPr>
                <w:tcW w:w="4320" w:type="dxa"/>
              </w:tcPr>
            </w:tcPrChange>
          </w:tcPr>
          <w:p w14:paraId="1C9D39F9" w14:textId="77777777" w:rsidR="006F0ADB" w:rsidRDefault="006F0ADB" w:rsidP="009A7CF2">
            <w:pPr>
              <w:spacing w:before="60"/>
              <w:jc w:val="both"/>
              <w:rPr>
                <w:ins w:id="1947" w:author="admin" w:date="2023-04-27T22:26:00Z"/>
                <w:rFonts w:ascii="Times New Roman" w:hAnsi="Times New Roman"/>
                <w:color w:val="111111"/>
                <w:sz w:val="26"/>
                <w:szCs w:val="26"/>
                <w:lang w:val="vi-VN"/>
              </w:rPr>
            </w:pPr>
            <w:ins w:id="1948" w:author="admin" w:date="2023-04-27T22:26:00Z">
              <w:r w:rsidRPr="000C03FA">
                <w:rPr>
                  <w:rFonts w:ascii="Times New Roman" w:hAnsi="Times New Roman"/>
                  <w:sz w:val="26"/>
                  <w:szCs w:val="26"/>
                </w:rPr>
                <w:t xml:space="preserve">Các kỹ thuật </w:t>
              </w:r>
              <w:r>
                <w:rPr>
                  <w:rFonts w:ascii="Times New Roman" w:hAnsi="Times New Roman"/>
                  <w:sz w:val="26"/>
                  <w:szCs w:val="26"/>
                </w:rPr>
                <w:t>kiểm soát</w:t>
              </w:r>
              <w:r w:rsidRPr="000C03FA">
                <w:rPr>
                  <w:rFonts w:ascii="Times New Roman" w:hAnsi="Times New Roman"/>
                  <w:sz w:val="26"/>
                  <w:szCs w:val="26"/>
                </w:rPr>
                <w:t xml:space="preserve"> đường thở</w:t>
              </w:r>
            </w:ins>
          </w:p>
        </w:tc>
        <w:tc>
          <w:tcPr>
            <w:tcW w:w="810" w:type="dxa"/>
            <w:tcPrChange w:id="1949" w:author="Ngoc Le Van Truong" w:date="2023-04-28T10:14:00Z">
              <w:tcPr>
                <w:tcW w:w="990" w:type="dxa"/>
              </w:tcPr>
            </w:tcPrChange>
          </w:tcPr>
          <w:p w14:paraId="56C5CA04" w14:textId="77777777" w:rsidR="006F0ADB" w:rsidRDefault="006F0ADB" w:rsidP="009A7CF2">
            <w:pPr>
              <w:spacing w:before="60"/>
              <w:jc w:val="both"/>
              <w:rPr>
                <w:ins w:id="1950" w:author="admin" w:date="2023-04-27T22:26:00Z"/>
                <w:rFonts w:ascii="Times New Roman" w:hAnsi="Times New Roman"/>
                <w:color w:val="111111"/>
                <w:sz w:val="26"/>
                <w:szCs w:val="26"/>
                <w:lang w:val="vi-VN"/>
              </w:rPr>
            </w:pPr>
          </w:p>
        </w:tc>
        <w:tc>
          <w:tcPr>
            <w:tcW w:w="810" w:type="dxa"/>
            <w:tcPrChange w:id="1951" w:author="Ngoc Le Van Truong" w:date="2023-04-28T10:14:00Z">
              <w:tcPr>
                <w:tcW w:w="990" w:type="dxa"/>
              </w:tcPr>
            </w:tcPrChange>
          </w:tcPr>
          <w:p w14:paraId="7CE3DD02" w14:textId="77777777" w:rsidR="006F0ADB" w:rsidRDefault="006F0ADB" w:rsidP="009A7CF2">
            <w:pPr>
              <w:spacing w:before="60"/>
              <w:jc w:val="both"/>
              <w:rPr>
                <w:ins w:id="1952" w:author="admin" w:date="2023-04-27T22:26:00Z"/>
                <w:rFonts w:ascii="Times New Roman" w:hAnsi="Times New Roman"/>
                <w:color w:val="111111"/>
                <w:sz w:val="26"/>
                <w:szCs w:val="26"/>
                <w:lang w:val="vi-VN"/>
              </w:rPr>
            </w:pPr>
          </w:p>
        </w:tc>
        <w:tc>
          <w:tcPr>
            <w:tcW w:w="1530" w:type="dxa"/>
            <w:tcPrChange w:id="1953" w:author="Ngoc Le Van Truong" w:date="2023-04-28T10:14:00Z">
              <w:tcPr>
                <w:tcW w:w="990" w:type="dxa"/>
              </w:tcPr>
            </w:tcPrChange>
          </w:tcPr>
          <w:p w14:paraId="4CA28299" w14:textId="77777777" w:rsidR="006F0ADB" w:rsidRDefault="006F0ADB" w:rsidP="009A7CF2">
            <w:pPr>
              <w:spacing w:before="60"/>
              <w:jc w:val="both"/>
              <w:rPr>
                <w:ins w:id="1954" w:author="admin" w:date="2023-04-27T22:26:00Z"/>
                <w:rFonts w:ascii="Times New Roman" w:hAnsi="Times New Roman"/>
                <w:color w:val="111111"/>
                <w:sz w:val="26"/>
                <w:szCs w:val="26"/>
                <w:lang w:val="vi-VN"/>
              </w:rPr>
            </w:pPr>
          </w:p>
        </w:tc>
        <w:tc>
          <w:tcPr>
            <w:tcW w:w="990" w:type="dxa"/>
            <w:tcPrChange w:id="1955" w:author="Ngoc Le Van Truong" w:date="2023-04-28T10:14:00Z">
              <w:tcPr>
                <w:tcW w:w="990" w:type="dxa"/>
              </w:tcPr>
            </w:tcPrChange>
          </w:tcPr>
          <w:p w14:paraId="1178FE94" w14:textId="77777777" w:rsidR="006F0ADB" w:rsidRDefault="006F0ADB" w:rsidP="009A7CF2">
            <w:pPr>
              <w:spacing w:before="60"/>
              <w:jc w:val="both"/>
              <w:rPr>
                <w:ins w:id="1956" w:author="admin" w:date="2023-04-27T22:26:00Z"/>
                <w:rFonts w:ascii="Times New Roman" w:hAnsi="Times New Roman"/>
                <w:color w:val="111111"/>
                <w:sz w:val="26"/>
                <w:szCs w:val="26"/>
                <w:lang w:val="vi-VN"/>
              </w:rPr>
            </w:pPr>
          </w:p>
        </w:tc>
      </w:tr>
      <w:tr w:rsidR="006F0ADB" w14:paraId="7C65FD3A" w14:textId="77777777" w:rsidTr="003B4EE3">
        <w:trPr>
          <w:ins w:id="1957" w:author="admin" w:date="2023-04-27T22:26:00Z"/>
        </w:trPr>
        <w:tc>
          <w:tcPr>
            <w:tcW w:w="630" w:type="dxa"/>
            <w:tcPrChange w:id="1958" w:author="Ngoc Le Van Truong" w:date="2023-04-28T10:14:00Z">
              <w:tcPr>
                <w:tcW w:w="625" w:type="dxa"/>
              </w:tcPr>
            </w:tcPrChange>
          </w:tcPr>
          <w:p w14:paraId="3103AED4" w14:textId="77777777" w:rsidR="006F0ADB" w:rsidRPr="009A7CF2" w:rsidRDefault="006F0ADB" w:rsidP="006F0ADB">
            <w:pPr>
              <w:pStyle w:val="ListParagraph"/>
              <w:numPr>
                <w:ilvl w:val="0"/>
                <w:numId w:val="49"/>
              </w:numPr>
              <w:spacing w:before="60"/>
              <w:jc w:val="both"/>
              <w:rPr>
                <w:ins w:id="1959" w:author="admin" w:date="2023-04-27T22:26:00Z"/>
                <w:rFonts w:ascii="Times New Roman" w:hAnsi="Times New Roman"/>
                <w:color w:val="111111"/>
                <w:sz w:val="26"/>
                <w:szCs w:val="26"/>
                <w:lang w:val="vi-VN"/>
              </w:rPr>
            </w:pPr>
          </w:p>
        </w:tc>
        <w:tc>
          <w:tcPr>
            <w:tcW w:w="5040" w:type="dxa"/>
            <w:vAlign w:val="center"/>
            <w:tcPrChange w:id="1960" w:author="Ngoc Le Van Truong" w:date="2023-04-28T10:14:00Z">
              <w:tcPr>
                <w:tcW w:w="4320" w:type="dxa"/>
                <w:vAlign w:val="center"/>
              </w:tcPr>
            </w:tcPrChange>
          </w:tcPr>
          <w:p w14:paraId="7556BB00" w14:textId="77777777" w:rsidR="006F0ADB" w:rsidRDefault="006F0ADB" w:rsidP="009A7CF2">
            <w:pPr>
              <w:spacing w:before="60"/>
              <w:jc w:val="both"/>
              <w:rPr>
                <w:ins w:id="1961" w:author="admin" w:date="2023-04-27T22:26:00Z"/>
                <w:rFonts w:ascii="Times New Roman" w:hAnsi="Times New Roman"/>
                <w:color w:val="111111"/>
                <w:sz w:val="26"/>
                <w:szCs w:val="26"/>
                <w:lang w:val="vi-VN"/>
              </w:rPr>
            </w:pPr>
            <w:ins w:id="1962" w:author="admin" w:date="2023-04-27T22:26:00Z">
              <w:r w:rsidRPr="000C03FA">
                <w:rPr>
                  <w:rFonts w:ascii="Times New Roman" w:hAnsi="Times New Roman"/>
                  <w:sz w:val="26"/>
                  <w:szCs w:val="26"/>
                </w:rPr>
                <w:t>Chẩn đoán và xử trí cấp cứu ban đầu suy hô hấp cấp</w:t>
              </w:r>
            </w:ins>
          </w:p>
        </w:tc>
        <w:tc>
          <w:tcPr>
            <w:tcW w:w="810" w:type="dxa"/>
            <w:tcPrChange w:id="1963" w:author="Ngoc Le Van Truong" w:date="2023-04-28T10:14:00Z">
              <w:tcPr>
                <w:tcW w:w="990" w:type="dxa"/>
              </w:tcPr>
            </w:tcPrChange>
          </w:tcPr>
          <w:p w14:paraId="1B50F3DA" w14:textId="77777777" w:rsidR="006F0ADB" w:rsidRDefault="006F0ADB" w:rsidP="009A7CF2">
            <w:pPr>
              <w:spacing w:before="60"/>
              <w:jc w:val="both"/>
              <w:rPr>
                <w:ins w:id="1964" w:author="admin" w:date="2023-04-27T22:26:00Z"/>
                <w:rFonts w:ascii="Times New Roman" w:hAnsi="Times New Roman"/>
                <w:color w:val="111111"/>
                <w:sz w:val="26"/>
                <w:szCs w:val="26"/>
                <w:lang w:val="vi-VN"/>
              </w:rPr>
            </w:pPr>
          </w:p>
        </w:tc>
        <w:tc>
          <w:tcPr>
            <w:tcW w:w="810" w:type="dxa"/>
            <w:tcPrChange w:id="1965" w:author="Ngoc Le Van Truong" w:date="2023-04-28T10:14:00Z">
              <w:tcPr>
                <w:tcW w:w="990" w:type="dxa"/>
              </w:tcPr>
            </w:tcPrChange>
          </w:tcPr>
          <w:p w14:paraId="0BA7A79F" w14:textId="77777777" w:rsidR="006F0ADB" w:rsidRDefault="006F0ADB" w:rsidP="009A7CF2">
            <w:pPr>
              <w:spacing w:before="60"/>
              <w:jc w:val="both"/>
              <w:rPr>
                <w:ins w:id="1966" w:author="admin" w:date="2023-04-27T22:26:00Z"/>
                <w:rFonts w:ascii="Times New Roman" w:hAnsi="Times New Roman"/>
                <w:color w:val="111111"/>
                <w:sz w:val="26"/>
                <w:szCs w:val="26"/>
                <w:lang w:val="vi-VN"/>
              </w:rPr>
            </w:pPr>
          </w:p>
        </w:tc>
        <w:tc>
          <w:tcPr>
            <w:tcW w:w="1530" w:type="dxa"/>
            <w:tcPrChange w:id="1967" w:author="Ngoc Le Van Truong" w:date="2023-04-28T10:14:00Z">
              <w:tcPr>
                <w:tcW w:w="990" w:type="dxa"/>
              </w:tcPr>
            </w:tcPrChange>
          </w:tcPr>
          <w:p w14:paraId="39D645CB" w14:textId="77777777" w:rsidR="006F0ADB" w:rsidRDefault="006F0ADB" w:rsidP="009A7CF2">
            <w:pPr>
              <w:spacing w:before="60"/>
              <w:jc w:val="both"/>
              <w:rPr>
                <w:ins w:id="1968" w:author="admin" w:date="2023-04-27T22:26:00Z"/>
                <w:rFonts w:ascii="Times New Roman" w:hAnsi="Times New Roman"/>
                <w:color w:val="111111"/>
                <w:sz w:val="26"/>
                <w:szCs w:val="26"/>
                <w:lang w:val="vi-VN"/>
              </w:rPr>
            </w:pPr>
          </w:p>
        </w:tc>
        <w:tc>
          <w:tcPr>
            <w:tcW w:w="990" w:type="dxa"/>
            <w:tcPrChange w:id="1969" w:author="Ngoc Le Van Truong" w:date="2023-04-28T10:14:00Z">
              <w:tcPr>
                <w:tcW w:w="990" w:type="dxa"/>
              </w:tcPr>
            </w:tcPrChange>
          </w:tcPr>
          <w:p w14:paraId="6C405E13" w14:textId="77777777" w:rsidR="006F0ADB" w:rsidRDefault="006F0ADB" w:rsidP="009A7CF2">
            <w:pPr>
              <w:spacing w:before="60"/>
              <w:jc w:val="both"/>
              <w:rPr>
                <w:ins w:id="1970" w:author="admin" w:date="2023-04-27T22:26:00Z"/>
                <w:rFonts w:ascii="Times New Roman" w:hAnsi="Times New Roman"/>
                <w:color w:val="111111"/>
                <w:sz w:val="26"/>
                <w:szCs w:val="26"/>
                <w:lang w:val="vi-VN"/>
              </w:rPr>
            </w:pPr>
          </w:p>
        </w:tc>
      </w:tr>
      <w:tr w:rsidR="006F0ADB" w14:paraId="593032A1" w14:textId="77777777" w:rsidTr="003B4EE3">
        <w:trPr>
          <w:ins w:id="1971" w:author="admin" w:date="2023-04-27T22:26:00Z"/>
        </w:trPr>
        <w:tc>
          <w:tcPr>
            <w:tcW w:w="630" w:type="dxa"/>
            <w:tcPrChange w:id="1972" w:author="Ngoc Le Van Truong" w:date="2023-04-28T10:14:00Z">
              <w:tcPr>
                <w:tcW w:w="625" w:type="dxa"/>
              </w:tcPr>
            </w:tcPrChange>
          </w:tcPr>
          <w:p w14:paraId="6FB0A3DC" w14:textId="77777777" w:rsidR="006F0ADB" w:rsidRPr="009A7CF2" w:rsidRDefault="006F0ADB" w:rsidP="006F0ADB">
            <w:pPr>
              <w:pStyle w:val="ListParagraph"/>
              <w:numPr>
                <w:ilvl w:val="0"/>
                <w:numId w:val="49"/>
              </w:numPr>
              <w:spacing w:before="60"/>
              <w:jc w:val="both"/>
              <w:rPr>
                <w:ins w:id="1973" w:author="admin" w:date="2023-04-27T22:26:00Z"/>
                <w:rFonts w:ascii="Times New Roman" w:hAnsi="Times New Roman"/>
                <w:color w:val="111111"/>
                <w:sz w:val="26"/>
                <w:szCs w:val="26"/>
                <w:lang w:val="vi-VN"/>
              </w:rPr>
            </w:pPr>
          </w:p>
        </w:tc>
        <w:tc>
          <w:tcPr>
            <w:tcW w:w="5040" w:type="dxa"/>
            <w:vAlign w:val="center"/>
            <w:tcPrChange w:id="1974" w:author="Ngoc Le Van Truong" w:date="2023-04-28T10:14:00Z">
              <w:tcPr>
                <w:tcW w:w="4320" w:type="dxa"/>
                <w:vAlign w:val="center"/>
              </w:tcPr>
            </w:tcPrChange>
          </w:tcPr>
          <w:p w14:paraId="668B309F" w14:textId="77777777" w:rsidR="006F0ADB" w:rsidRDefault="006F0ADB" w:rsidP="009A7CF2">
            <w:pPr>
              <w:spacing w:before="60"/>
              <w:jc w:val="both"/>
              <w:rPr>
                <w:ins w:id="1975" w:author="admin" w:date="2023-04-27T22:26:00Z"/>
                <w:rFonts w:ascii="Times New Roman" w:hAnsi="Times New Roman"/>
                <w:color w:val="111111"/>
                <w:sz w:val="26"/>
                <w:szCs w:val="26"/>
                <w:lang w:val="vi-VN"/>
              </w:rPr>
            </w:pPr>
            <w:ins w:id="1976" w:author="admin" w:date="2023-04-27T22:26:00Z">
              <w:r w:rsidRPr="000C03FA">
                <w:rPr>
                  <w:rFonts w:ascii="Times New Roman" w:hAnsi="Times New Roman"/>
                  <w:sz w:val="26"/>
                  <w:szCs w:val="26"/>
                </w:rPr>
                <w:t>Xử trí cấp cứu sốc</w:t>
              </w:r>
            </w:ins>
          </w:p>
        </w:tc>
        <w:tc>
          <w:tcPr>
            <w:tcW w:w="810" w:type="dxa"/>
            <w:tcPrChange w:id="1977" w:author="Ngoc Le Van Truong" w:date="2023-04-28T10:14:00Z">
              <w:tcPr>
                <w:tcW w:w="990" w:type="dxa"/>
              </w:tcPr>
            </w:tcPrChange>
          </w:tcPr>
          <w:p w14:paraId="04D52DCA" w14:textId="77777777" w:rsidR="006F0ADB" w:rsidRDefault="006F0ADB" w:rsidP="009A7CF2">
            <w:pPr>
              <w:spacing w:before="60"/>
              <w:jc w:val="both"/>
              <w:rPr>
                <w:ins w:id="1978" w:author="admin" w:date="2023-04-27T22:26:00Z"/>
                <w:rFonts w:ascii="Times New Roman" w:hAnsi="Times New Roman"/>
                <w:color w:val="111111"/>
                <w:sz w:val="26"/>
                <w:szCs w:val="26"/>
                <w:lang w:val="vi-VN"/>
              </w:rPr>
            </w:pPr>
          </w:p>
        </w:tc>
        <w:tc>
          <w:tcPr>
            <w:tcW w:w="810" w:type="dxa"/>
            <w:tcPrChange w:id="1979" w:author="Ngoc Le Van Truong" w:date="2023-04-28T10:14:00Z">
              <w:tcPr>
                <w:tcW w:w="990" w:type="dxa"/>
              </w:tcPr>
            </w:tcPrChange>
          </w:tcPr>
          <w:p w14:paraId="014A52B0" w14:textId="77777777" w:rsidR="006F0ADB" w:rsidRDefault="006F0ADB" w:rsidP="009A7CF2">
            <w:pPr>
              <w:spacing w:before="60"/>
              <w:jc w:val="both"/>
              <w:rPr>
                <w:ins w:id="1980" w:author="admin" w:date="2023-04-27T22:26:00Z"/>
                <w:rFonts w:ascii="Times New Roman" w:hAnsi="Times New Roman"/>
                <w:color w:val="111111"/>
                <w:sz w:val="26"/>
                <w:szCs w:val="26"/>
                <w:lang w:val="vi-VN"/>
              </w:rPr>
            </w:pPr>
          </w:p>
        </w:tc>
        <w:tc>
          <w:tcPr>
            <w:tcW w:w="1530" w:type="dxa"/>
            <w:tcPrChange w:id="1981" w:author="Ngoc Le Van Truong" w:date="2023-04-28T10:14:00Z">
              <w:tcPr>
                <w:tcW w:w="990" w:type="dxa"/>
              </w:tcPr>
            </w:tcPrChange>
          </w:tcPr>
          <w:p w14:paraId="1B52D52C" w14:textId="77777777" w:rsidR="006F0ADB" w:rsidRDefault="006F0ADB" w:rsidP="009A7CF2">
            <w:pPr>
              <w:spacing w:before="60"/>
              <w:jc w:val="both"/>
              <w:rPr>
                <w:ins w:id="1982" w:author="admin" w:date="2023-04-27T22:26:00Z"/>
                <w:rFonts w:ascii="Times New Roman" w:hAnsi="Times New Roman"/>
                <w:color w:val="111111"/>
                <w:sz w:val="26"/>
                <w:szCs w:val="26"/>
                <w:lang w:val="vi-VN"/>
              </w:rPr>
            </w:pPr>
          </w:p>
        </w:tc>
        <w:tc>
          <w:tcPr>
            <w:tcW w:w="990" w:type="dxa"/>
            <w:tcPrChange w:id="1983" w:author="Ngoc Le Van Truong" w:date="2023-04-28T10:14:00Z">
              <w:tcPr>
                <w:tcW w:w="990" w:type="dxa"/>
              </w:tcPr>
            </w:tcPrChange>
          </w:tcPr>
          <w:p w14:paraId="53C8CB68" w14:textId="77777777" w:rsidR="006F0ADB" w:rsidRDefault="006F0ADB" w:rsidP="009A7CF2">
            <w:pPr>
              <w:spacing w:before="60"/>
              <w:jc w:val="both"/>
              <w:rPr>
                <w:ins w:id="1984" w:author="admin" w:date="2023-04-27T22:26:00Z"/>
                <w:rFonts w:ascii="Times New Roman" w:hAnsi="Times New Roman"/>
                <w:color w:val="111111"/>
                <w:sz w:val="26"/>
                <w:szCs w:val="26"/>
                <w:lang w:val="vi-VN"/>
              </w:rPr>
            </w:pPr>
          </w:p>
        </w:tc>
      </w:tr>
      <w:tr w:rsidR="006F0ADB" w14:paraId="7D182BE7" w14:textId="77777777" w:rsidTr="003B4EE3">
        <w:trPr>
          <w:ins w:id="1985" w:author="admin" w:date="2023-04-27T22:26:00Z"/>
        </w:trPr>
        <w:tc>
          <w:tcPr>
            <w:tcW w:w="630" w:type="dxa"/>
            <w:tcPrChange w:id="1986" w:author="Ngoc Le Van Truong" w:date="2023-04-28T10:14:00Z">
              <w:tcPr>
                <w:tcW w:w="625" w:type="dxa"/>
              </w:tcPr>
            </w:tcPrChange>
          </w:tcPr>
          <w:p w14:paraId="2913248E" w14:textId="77777777" w:rsidR="006F0ADB" w:rsidRPr="009A7CF2" w:rsidRDefault="006F0ADB" w:rsidP="006F0ADB">
            <w:pPr>
              <w:pStyle w:val="ListParagraph"/>
              <w:numPr>
                <w:ilvl w:val="0"/>
                <w:numId w:val="49"/>
              </w:numPr>
              <w:spacing w:before="60"/>
              <w:jc w:val="both"/>
              <w:rPr>
                <w:ins w:id="1987" w:author="admin" w:date="2023-04-27T22:26:00Z"/>
                <w:rFonts w:ascii="Times New Roman" w:hAnsi="Times New Roman"/>
                <w:color w:val="111111"/>
                <w:sz w:val="26"/>
                <w:szCs w:val="26"/>
                <w:lang w:val="vi-VN"/>
              </w:rPr>
            </w:pPr>
          </w:p>
        </w:tc>
        <w:tc>
          <w:tcPr>
            <w:tcW w:w="5040" w:type="dxa"/>
            <w:tcPrChange w:id="1988" w:author="Ngoc Le Van Truong" w:date="2023-04-28T10:14:00Z">
              <w:tcPr>
                <w:tcW w:w="4320" w:type="dxa"/>
              </w:tcPr>
            </w:tcPrChange>
          </w:tcPr>
          <w:p w14:paraId="5E6E1BCC" w14:textId="77777777" w:rsidR="006F0ADB" w:rsidRPr="000C03FA" w:rsidRDefault="006F0ADB" w:rsidP="009A7CF2">
            <w:pPr>
              <w:spacing w:before="60"/>
              <w:jc w:val="both"/>
              <w:rPr>
                <w:ins w:id="1989" w:author="admin" w:date="2023-04-27T22:26:00Z"/>
                <w:rFonts w:ascii="Times New Roman" w:hAnsi="Times New Roman"/>
                <w:sz w:val="26"/>
                <w:szCs w:val="26"/>
              </w:rPr>
            </w:pPr>
            <w:ins w:id="1990" w:author="admin" w:date="2023-04-27T22:26: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cơ bản</w:t>
              </w:r>
            </w:ins>
          </w:p>
        </w:tc>
        <w:tc>
          <w:tcPr>
            <w:tcW w:w="810" w:type="dxa"/>
            <w:tcPrChange w:id="1991" w:author="Ngoc Le Van Truong" w:date="2023-04-28T10:14:00Z">
              <w:tcPr>
                <w:tcW w:w="990" w:type="dxa"/>
              </w:tcPr>
            </w:tcPrChange>
          </w:tcPr>
          <w:p w14:paraId="412D5480" w14:textId="77777777" w:rsidR="006F0ADB" w:rsidRDefault="006F0ADB" w:rsidP="009A7CF2">
            <w:pPr>
              <w:spacing w:before="60"/>
              <w:jc w:val="both"/>
              <w:rPr>
                <w:ins w:id="1992" w:author="admin" w:date="2023-04-27T22:26:00Z"/>
                <w:rFonts w:ascii="Times New Roman" w:hAnsi="Times New Roman"/>
                <w:color w:val="111111"/>
                <w:sz w:val="26"/>
                <w:szCs w:val="26"/>
                <w:lang w:val="vi-VN"/>
              </w:rPr>
            </w:pPr>
          </w:p>
        </w:tc>
        <w:tc>
          <w:tcPr>
            <w:tcW w:w="810" w:type="dxa"/>
            <w:tcPrChange w:id="1993" w:author="Ngoc Le Van Truong" w:date="2023-04-28T10:14:00Z">
              <w:tcPr>
                <w:tcW w:w="990" w:type="dxa"/>
              </w:tcPr>
            </w:tcPrChange>
          </w:tcPr>
          <w:p w14:paraId="030F81DA" w14:textId="77777777" w:rsidR="006F0ADB" w:rsidRDefault="006F0ADB" w:rsidP="009A7CF2">
            <w:pPr>
              <w:spacing w:before="60"/>
              <w:jc w:val="both"/>
              <w:rPr>
                <w:ins w:id="1994" w:author="admin" w:date="2023-04-27T22:26:00Z"/>
                <w:rFonts w:ascii="Times New Roman" w:hAnsi="Times New Roman"/>
                <w:color w:val="111111"/>
                <w:sz w:val="26"/>
                <w:szCs w:val="26"/>
                <w:lang w:val="vi-VN"/>
              </w:rPr>
            </w:pPr>
          </w:p>
        </w:tc>
        <w:tc>
          <w:tcPr>
            <w:tcW w:w="1530" w:type="dxa"/>
            <w:tcPrChange w:id="1995" w:author="Ngoc Le Van Truong" w:date="2023-04-28T10:14:00Z">
              <w:tcPr>
                <w:tcW w:w="990" w:type="dxa"/>
              </w:tcPr>
            </w:tcPrChange>
          </w:tcPr>
          <w:p w14:paraId="04F54963" w14:textId="77777777" w:rsidR="006F0ADB" w:rsidRDefault="006F0ADB" w:rsidP="009A7CF2">
            <w:pPr>
              <w:spacing w:before="60"/>
              <w:jc w:val="both"/>
              <w:rPr>
                <w:ins w:id="1996" w:author="admin" w:date="2023-04-27T22:26:00Z"/>
                <w:rFonts w:ascii="Times New Roman" w:hAnsi="Times New Roman"/>
                <w:color w:val="111111"/>
                <w:sz w:val="26"/>
                <w:szCs w:val="26"/>
                <w:lang w:val="vi-VN"/>
              </w:rPr>
            </w:pPr>
          </w:p>
        </w:tc>
        <w:tc>
          <w:tcPr>
            <w:tcW w:w="990" w:type="dxa"/>
            <w:tcPrChange w:id="1997" w:author="Ngoc Le Van Truong" w:date="2023-04-28T10:14:00Z">
              <w:tcPr>
                <w:tcW w:w="990" w:type="dxa"/>
              </w:tcPr>
            </w:tcPrChange>
          </w:tcPr>
          <w:p w14:paraId="510D0F7E" w14:textId="77777777" w:rsidR="006F0ADB" w:rsidRDefault="006F0ADB" w:rsidP="009A7CF2">
            <w:pPr>
              <w:spacing w:before="60"/>
              <w:jc w:val="both"/>
              <w:rPr>
                <w:ins w:id="1998" w:author="admin" w:date="2023-04-27T22:26:00Z"/>
                <w:rFonts w:ascii="Times New Roman" w:hAnsi="Times New Roman"/>
                <w:color w:val="111111"/>
                <w:sz w:val="26"/>
                <w:szCs w:val="26"/>
                <w:lang w:val="vi-VN"/>
              </w:rPr>
            </w:pPr>
          </w:p>
        </w:tc>
      </w:tr>
      <w:tr w:rsidR="006F0ADB" w14:paraId="2552425D" w14:textId="77777777" w:rsidTr="003B4EE3">
        <w:trPr>
          <w:ins w:id="1999" w:author="admin" w:date="2023-04-27T22:26:00Z"/>
        </w:trPr>
        <w:tc>
          <w:tcPr>
            <w:tcW w:w="630" w:type="dxa"/>
            <w:tcPrChange w:id="2000" w:author="Ngoc Le Van Truong" w:date="2023-04-28T10:14:00Z">
              <w:tcPr>
                <w:tcW w:w="625" w:type="dxa"/>
              </w:tcPr>
            </w:tcPrChange>
          </w:tcPr>
          <w:p w14:paraId="2359375A" w14:textId="77777777" w:rsidR="006F0ADB" w:rsidRPr="009A7CF2" w:rsidRDefault="006F0ADB" w:rsidP="006F0ADB">
            <w:pPr>
              <w:pStyle w:val="ListParagraph"/>
              <w:numPr>
                <w:ilvl w:val="0"/>
                <w:numId w:val="49"/>
              </w:numPr>
              <w:spacing w:before="60"/>
              <w:jc w:val="both"/>
              <w:rPr>
                <w:ins w:id="2001" w:author="admin" w:date="2023-04-27T22:26:00Z"/>
                <w:rFonts w:ascii="Times New Roman" w:hAnsi="Times New Roman"/>
                <w:color w:val="111111"/>
                <w:sz w:val="26"/>
                <w:szCs w:val="26"/>
                <w:lang w:val="vi-VN"/>
              </w:rPr>
            </w:pPr>
          </w:p>
        </w:tc>
        <w:tc>
          <w:tcPr>
            <w:tcW w:w="5040" w:type="dxa"/>
            <w:tcPrChange w:id="2002" w:author="Ngoc Le Van Truong" w:date="2023-04-28T10:14:00Z">
              <w:tcPr>
                <w:tcW w:w="4320" w:type="dxa"/>
              </w:tcPr>
            </w:tcPrChange>
          </w:tcPr>
          <w:p w14:paraId="30AD4A0B" w14:textId="77777777" w:rsidR="006F0ADB" w:rsidRPr="000C03FA" w:rsidRDefault="006F0ADB" w:rsidP="009A7CF2">
            <w:pPr>
              <w:spacing w:before="60"/>
              <w:jc w:val="both"/>
              <w:rPr>
                <w:ins w:id="2003" w:author="admin" w:date="2023-04-27T22:26:00Z"/>
                <w:rFonts w:ascii="Times New Roman" w:hAnsi="Times New Roman"/>
                <w:sz w:val="26"/>
                <w:szCs w:val="26"/>
              </w:rPr>
            </w:pPr>
            <w:ins w:id="2004" w:author="admin" w:date="2023-04-27T22:26: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nâng cao</w:t>
              </w:r>
            </w:ins>
          </w:p>
        </w:tc>
        <w:tc>
          <w:tcPr>
            <w:tcW w:w="810" w:type="dxa"/>
            <w:tcPrChange w:id="2005" w:author="Ngoc Le Van Truong" w:date="2023-04-28T10:14:00Z">
              <w:tcPr>
                <w:tcW w:w="990" w:type="dxa"/>
              </w:tcPr>
            </w:tcPrChange>
          </w:tcPr>
          <w:p w14:paraId="02FE5361" w14:textId="77777777" w:rsidR="006F0ADB" w:rsidRDefault="006F0ADB" w:rsidP="009A7CF2">
            <w:pPr>
              <w:spacing w:before="60"/>
              <w:jc w:val="both"/>
              <w:rPr>
                <w:ins w:id="2006" w:author="admin" w:date="2023-04-27T22:26:00Z"/>
                <w:rFonts w:ascii="Times New Roman" w:hAnsi="Times New Roman"/>
                <w:color w:val="111111"/>
                <w:sz w:val="26"/>
                <w:szCs w:val="26"/>
                <w:lang w:val="vi-VN"/>
              </w:rPr>
            </w:pPr>
          </w:p>
        </w:tc>
        <w:tc>
          <w:tcPr>
            <w:tcW w:w="810" w:type="dxa"/>
            <w:tcPrChange w:id="2007" w:author="Ngoc Le Van Truong" w:date="2023-04-28T10:14:00Z">
              <w:tcPr>
                <w:tcW w:w="990" w:type="dxa"/>
              </w:tcPr>
            </w:tcPrChange>
          </w:tcPr>
          <w:p w14:paraId="71D1595F" w14:textId="77777777" w:rsidR="006F0ADB" w:rsidRDefault="006F0ADB" w:rsidP="009A7CF2">
            <w:pPr>
              <w:spacing w:before="60"/>
              <w:jc w:val="both"/>
              <w:rPr>
                <w:ins w:id="2008" w:author="admin" w:date="2023-04-27T22:26:00Z"/>
                <w:rFonts w:ascii="Times New Roman" w:hAnsi="Times New Roman"/>
                <w:color w:val="111111"/>
                <w:sz w:val="26"/>
                <w:szCs w:val="26"/>
                <w:lang w:val="vi-VN"/>
              </w:rPr>
            </w:pPr>
          </w:p>
        </w:tc>
        <w:tc>
          <w:tcPr>
            <w:tcW w:w="1530" w:type="dxa"/>
            <w:tcPrChange w:id="2009" w:author="Ngoc Le Van Truong" w:date="2023-04-28T10:14:00Z">
              <w:tcPr>
                <w:tcW w:w="990" w:type="dxa"/>
              </w:tcPr>
            </w:tcPrChange>
          </w:tcPr>
          <w:p w14:paraId="075E8701" w14:textId="77777777" w:rsidR="006F0ADB" w:rsidRDefault="006F0ADB" w:rsidP="009A7CF2">
            <w:pPr>
              <w:spacing w:before="60"/>
              <w:jc w:val="both"/>
              <w:rPr>
                <w:ins w:id="2010" w:author="admin" w:date="2023-04-27T22:26:00Z"/>
                <w:rFonts w:ascii="Times New Roman" w:hAnsi="Times New Roman"/>
                <w:color w:val="111111"/>
                <w:sz w:val="26"/>
                <w:szCs w:val="26"/>
                <w:lang w:val="vi-VN"/>
              </w:rPr>
            </w:pPr>
          </w:p>
        </w:tc>
        <w:tc>
          <w:tcPr>
            <w:tcW w:w="990" w:type="dxa"/>
            <w:tcPrChange w:id="2011" w:author="Ngoc Le Van Truong" w:date="2023-04-28T10:14:00Z">
              <w:tcPr>
                <w:tcW w:w="990" w:type="dxa"/>
              </w:tcPr>
            </w:tcPrChange>
          </w:tcPr>
          <w:p w14:paraId="506DF4B9" w14:textId="77777777" w:rsidR="006F0ADB" w:rsidRDefault="006F0ADB" w:rsidP="009A7CF2">
            <w:pPr>
              <w:spacing w:before="60"/>
              <w:jc w:val="both"/>
              <w:rPr>
                <w:ins w:id="2012" w:author="admin" w:date="2023-04-27T22:26:00Z"/>
                <w:rFonts w:ascii="Times New Roman" w:hAnsi="Times New Roman"/>
                <w:color w:val="111111"/>
                <w:sz w:val="26"/>
                <w:szCs w:val="26"/>
                <w:lang w:val="vi-VN"/>
              </w:rPr>
            </w:pPr>
          </w:p>
        </w:tc>
      </w:tr>
      <w:tr w:rsidR="006F0ADB" w14:paraId="00EA64C8" w14:textId="77777777" w:rsidTr="003B4EE3">
        <w:trPr>
          <w:ins w:id="2013" w:author="admin" w:date="2023-04-27T22:26:00Z"/>
        </w:trPr>
        <w:tc>
          <w:tcPr>
            <w:tcW w:w="630" w:type="dxa"/>
            <w:tcPrChange w:id="2014" w:author="Ngoc Le Van Truong" w:date="2023-04-28T10:14:00Z">
              <w:tcPr>
                <w:tcW w:w="625" w:type="dxa"/>
              </w:tcPr>
            </w:tcPrChange>
          </w:tcPr>
          <w:p w14:paraId="5FC8A580" w14:textId="77777777" w:rsidR="006F0ADB" w:rsidRPr="009A7CF2" w:rsidRDefault="006F0ADB" w:rsidP="006F0ADB">
            <w:pPr>
              <w:pStyle w:val="ListParagraph"/>
              <w:numPr>
                <w:ilvl w:val="0"/>
                <w:numId w:val="49"/>
              </w:numPr>
              <w:spacing w:before="60"/>
              <w:jc w:val="both"/>
              <w:rPr>
                <w:ins w:id="2015" w:author="admin" w:date="2023-04-27T22:26:00Z"/>
                <w:rFonts w:ascii="Times New Roman" w:hAnsi="Times New Roman"/>
                <w:color w:val="111111"/>
                <w:sz w:val="26"/>
                <w:szCs w:val="26"/>
                <w:lang w:val="vi-VN"/>
              </w:rPr>
            </w:pPr>
          </w:p>
        </w:tc>
        <w:tc>
          <w:tcPr>
            <w:tcW w:w="5040" w:type="dxa"/>
            <w:tcPrChange w:id="2016" w:author="Ngoc Le Van Truong" w:date="2023-04-28T10:14:00Z">
              <w:tcPr>
                <w:tcW w:w="4320" w:type="dxa"/>
              </w:tcPr>
            </w:tcPrChange>
          </w:tcPr>
          <w:p w14:paraId="2F8216CA" w14:textId="77777777" w:rsidR="006F0ADB" w:rsidRDefault="006F0ADB" w:rsidP="009A7CF2">
            <w:pPr>
              <w:spacing w:before="60"/>
              <w:jc w:val="both"/>
              <w:rPr>
                <w:ins w:id="2017" w:author="admin" w:date="2023-04-27T22:26:00Z"/>
                <w:rFonts w:ascii="Times New Roman" w:hAnsi="Times New Roman"/>
                <w:color w:val="111111"/>
                <w:sz w:val="26"/>
                <w:szCs w:val="26"/>
                <w:lang w:val="vi-VN"/>
              </w:rPr>
            </w:pPr>
            <w:ins w:id="2018" w:author="admin" w:date="2023-04-27T22:26:00Z">
              <w:r w:rsidRPr="000C03FA">
                <w:rPr>
                  <w:rFonts w:ascii="Times New Roman" w:hAnsi="Times New Roman"/>
                  <w:sz w:val="26"/>
                  <w:szCs w:val="26"/>
                </w:rPr>
                <w:t>Chẩn đoán và xử trí cấp cứu nhồi máu cơ tim cấp</w:t>
              </w:r>
              <w:r>
                <w:rPr>
                  <w:rFonts w:ascii="Times New Roman" w:hAnsi="Times New Roman"/>
                  <w:sz w:val="26"/>
                  <w:szCs w:val="26"/>
                </w:rPr>
                <w:t xml:space="preserve"> có ST chênh lên</w:t>
              </w:r>
              <w:r w:rsidRPr="000C03FA">
                <w:rPr>
                  <w:rFonts w:ascii="Times New Roman" w:hAnsi="Times New Roman"/>
                  <w:sz w:val="26"/>
                  <w:szCs w:val="26"/>
                </w:rPr>
                <w:t xml:space="preserve"> </w:t>
              </w:r>
            </w:ins>
          </w:p>
        </w:tc>
        <w:tc>
          <w:tcPr>
            <w:tcW w:w="810" w:type="dxa"/>
            <w:tcPrChange w:id="2019" w:author="Ngoc Le Van Truong" w:date="2023-04-28T10:14:00Z">
              <w:tcPr>
                <w:tcW w:w="990" w:type="dxa"/>
              </w:tcPr>
            </w:tcPrChange>
          </w:tcPr>
          <w:p w14:paraId="2CB0FD74" w14:textId="77777777" w:rsidR="006F0ADB" w:rsidRDefault="006F0ADB" w:rsidP="009A7CF2">
            <w:pPr>
              <w:spacing w:before="60"/>
              <w:jc w:val="both"/>
              <w:rPr>
                <w:ins w:id="2020" w:author="admin" w:date="2023-04-27T22:26:00Z"/>
                <w:rFonts w:ascii="Times New Roman" w:hAnsi="Times New Roman"/>
                <w:color w:val="111111"/>
                <w:sz w:val="26"/>
                <w:szCs w:val="26"/>
                <w:lang w:val="vi-VN"/>
              </w:rPr>
            </w:pPr>
          </w:p>
        </w:tc>
        <w:tc>
          <w:tcPr>
            <w:tcW w:w="810" w:type="dxa"/>
            <w:tcPrChange w:id="2021" w:author="Ngoc Le Van Truong" w:date="2023-04-28T10:14:00Z">
              <w:tcPr>
                <w:tcW w:w="990" w:type="dxa"/>
              </w:tcPr>
            </w:tcPrChange>
          </w:tcPr>
          <w:p w14:paraId="1CF81C37" w14:textId="77777777" w:rsidR="006F0ADB" w:rsidRDefault="006F0ADB" w:rsidP="009A7CF2">
            <w:pPr>
              <w:spacing w:before="60"/>
              <w:jc w:val="both"/>
              <w:rPr>
                <w:ins w:id="2022" w:author="admin" w:date="2023-04-27T22:26:00Z"/>
                <w:rFonts w:ascii="Times New Roman" w:hAnsi="Times New Roman"/>
                <w:color w:val="111111"/>
                <w:sz w:val="26"/>
                <w:szCs w:val="26"/>
                <w:lang w:val="vi-VN"/>
              </w:rPr>
            </w:pPr>
          </w:p>
        </w:tc>
        <w:tc>
          <w:tcPr>
            <w:tcW w:w="1530" w:type="dxa"/>
            <w:tcPrChange w:id="2023" w:author="Ngoc Le Van Truong" w:date="2023-04-28T10:14:00Z">
              <w:tcPr>
                <w:tcW w:w="990" w:type="dxa"/>
              </w:tcPr>
            </w:tcPrChange>
          </w:tcPr>
          <w:p w14:paraId="755F31FC" w14:textId="77777777" w:rsidR="006F0ADB" w:rsidRDefault="006F0ADB" w:rsidP="009A7CF2">
            <w:pPr>
              <w:spacing w:before="60"/>
              <w:jc w:val="both"/>
              <w:rPr>
                <w:ins w:id="2024" w:author="admin" w:date="2023-04-27T22:26:00Z"/>
                <w:rFonts w:ascii="Times New Roman" w:hAnsi="Times New Roman"/>
                <w:color w:val="111111"/>
                <w:sz w:val="26"/>
                <w:szCs w:val="26"/>
                <w:lang w:val="vi-VN"/>
              </w:rPr>
            </w:pPr>
          </w:p>
        </w:tc>
        <w:tc>
          <w:tcPr>
            <w:tcW w:w="990" w:type="dxa"/>
            <w:tcPrChange w:id="2025" w:author="Ngoc Le Van Truong" w:date="2023-04-28T10:14:00Z">
              <w:tcPr>
                <w:tcW w:w="990" w:type="dxa"/>
              </w:tcPr>
            </w:tcPrChange>
          </w:tcPr>
          <w:p w14:paraId="600D7FBD" w14:textId="77777777" w:rsidR="006F0ADB" w:rsidRDefault="006F0ADB" w:rsidP="009A7CF2">
            <w:pPr>
              <w:spacing w:before="60"/>
              <w:jc w:val="both"/>
              <w:rPr>
                <w:ins w:id="2026" w:author="admin" w:date="2023-04-27T22:26:00Z"/>
                <w:rFonts w:ascii="Times New Roman" w:hAnsi="Times New Roman"/>
                <w:color w:val="111111"/>
                <w:sz w:val="26"/>
                <w:szCs w:val="26"/>
                <w:lang w:val="vi-VN"/>
              </w:rPr>
            </w:pPr>
          </w:p>
        </w:tc>
      </w:tr>
      <w:tr w:rsidR="006F0ADB" w14:paraId="3735C086" w14:textId="77777777" w:rsidTr="003B4EE3">
        <w:trPr>
          <w:ins w:id="2027" w:author="admin" w:date="2023-04-27T22:26:00Z"/>
        </w:trPr>
        <w:tc>
          <w:tcPr>
            <w:tcW w:w="630" w:type="dxa"/>
            <w:tcPrChange w:id="2028" w:author="Ngoc Le Van Truong" w:date="2023-04-28T10:14:00Z">
              <w:tcPr>
                <w:tcW w:w="625" w:type="dxa"/>
              </w:tcPr>
            </w:tcPrChange>
          </w:tcPr>
          <w:p w14:paraId="3B290E72" w14:textId="77777777" w:rsidR="006F0ADB" w:rsidRDefault="006F0ADB" w:rsidP="009A7CF2">
            <w:pPr>
              <w:spacing w:before="60"/>
              <w:jc w:val="both"/>
              <w:rPr>
                <w:ins w:id="2029" w:author="admin" w:date="2023-04-27T22:26:00Z"/>
                <w:rFonts w:ascii="Times New Roman" w:hAnsi="Times New Roman"/>
                <w:color w:val="111111"/>
                <w:sz w:val="26"/>
                <w:szCs w:val="26"/>
                <w:lang w:val="vi-VN"/>
              </w:rPr>
            </w:pPr>
            <w:ins w:id="2030" w:author="admin" w:date="2023-04-27T22:26:00Z">
              <w:r w:rsidRPr="009A7CF2">
                <w:rPr>
                  <w:rFonts w:ascii="Times New Roman" w:hAnsi="Times New Roman"/>
                  <w:b/>
                  <w:sz w:val="26"/>
                  <w:szCs w:val="26"/>
                </w:rPr>
                <w:t>B.</w:t>
              </w:r>
            </w:ins>
          </w:p>
        </w:tc>
        <w:tc>
          <w:tcPr>
            <w:tcW w:w="5040" w:type="dxa"/>
            <w:tcPrChange w:id="2031" w:author="Ngoc Le Van Truong" w:date="2023-04-28T10:14:00Z">
              <w:tcPr>
                <w:tcW w:w="4320" w:type="dxa"/>
              </w:tcPr>
            </w:tcPrChange>
          </w:tcPr>
          <w:p w14:paraId="311BF153" w14:textId="77777777" w:rsidR="006F0ADB" w:rsidRDefault="006F0ADB" w:rsidP="009A7CF2">
            <w:pPr>
              <w:spacing w:before="60"/>
              <w:jc w:val="both"/>
              <w:rPr>
                <w:ins w:id="2032" w:author="admin" w:date="2023-04-27T22:26:00Z"/>
                <w:rFonts w:ascii="Times New Roman" w:hAnsi="Times New Roman"/>
                <w:color w:val="111111"/>
                <w:sz w:val="26"/>
                <w:szCs w:val="26"/>
                <w:lang w:val="vi-VN"/>
              </w:rPr>
            </w:pPr>
            <w:ins w:id="2033" w:author="admin" w:date="2023-04-27T22:26:00Z">
              <w:r w:rsidRPr="009A7CF2">
                <w:rPr>
                  <w:rFonts w:ascii="Times New Roman" w:hAnsi="Times New Roman"/>
                  <w:b/>
                  <w:sz w:val="26"/>
                  <w:szCs w:val="26"/>
                </w:rPr>
                <w:t>Cấp cứu chấn thương</w:t>
              </w:r>
            </w:ins>
          </w:p>
        </w:tc>
        <w:tc>
          <w:tcPr>
            <w:tcW w:w="810" w:type="dxa"/>
            <w:tcPrChange w:id="2034" w:author="Ngoc Le Van Truong" w:date="2023-04-28T10:14:00Z">
              <w:tcPr>
                <w:tcW w:w="990" w:type="dxa"/>
              </w:tcPr>
            </w:tcPrChange>
          </w:tcPr>
          <w:p w14:paraId="1805CE27" w14:textId="77777777" w:rsidR="006F0ADB" w:rsidRDefault="006F0ADB" w:rsidP="009A7CF2">
            <w:pPr>
              <w:spacing w:before="60"/>
              <w:jc w:val="both"/>
              <w:rPr>
                <w:ins w:id="2035" w:author="admin" w:date="2023-04-27T22:26:00Z"/>
                <w:rFonts w:ascii="Times New Roman" w:hAnsi="Times New Roman"/>
                <w:color w:val="111111"/>
                <w:sz w:val="26"/>
                <w:szCs w:val="26"/>
                <w:lang w:val="vi-VN"/>
              </w:rPr>
            </w:pPr>
          </w:p>
        </w:tc>
        <w:tc>
          <w:tcPr>
            <w:tcW w:w="810" w:type="dxa"/>
            <w:tcPrChange w:id="2036" w:author="Ngoc Le Van Truong" w:date="2023-04-28T10:14:00Z">
              <w:tcPr>
                <w:tcW w:w="990" w:type="dxa"/>
              </w:tcPr>
            </w:tcPrChange>
          </w:tcPr>
          <w:p w14:paraId="31C26F35" w14:textId="77777777" w:rsidR="006F0ADB" w:rsidRDefault="006F0ADB" w:rsidP="009A7CF2">
            <w:pPr>
              <w:spacing w:before="60"/>
              <w:jc w:val="both"/>
              <w:rPr>
                <w:ins w:id="2037" w:author="admin" w:date="2023-04-27T22:26:00Z"/>
                <w:rFonts w:ascii="Times New Roman" w:hAnsi="Times New Roman"/>
                <w:color w:val="111111"/>
                <w:sz w:val="26"/>
                <w:szCs w:val="26"/>
                <w:lang w:val="vi-VN"/>
              </w:rPr>
            </w:pPr>
          </w:p>
        </w:tc>
        <w:tc>
          <w:tcPr>
            <w:tcW w:w="1530" w:type="dxa"/>
            <w:tcPrChange w:id="2038" w:author="Ngoc Le Van Truong" w:date="2023-04-28T10:14:00Z">
              <w:tcPr>
                <w:tcW w:w="990" w:type="dxa"/>
              </w:tcPr>
            </w:tcPrChange>
          </w:tcPr>
          <w:p w14:paraId="0B311135" w14:textId="77777777" w:rsidR="006F0ADB" w:rsidRDefault="006F0ADB" w:rsidP="009A7CF2">
            <w:pPr>
              <w:spacing w:before="60"/>
              <w:jc w:val="both"/>
              <w:rPr>
                <w:ins w:id="2039" w:author="admin" w:date="2023-04-27T22:26:00Z"/>
                <w:rFonts w:ascii="Times New Roman" w:hAnsi="Times New Roman"/>
                <w:color w:val="111111"/>
                <w:sz w:val="26"/>
                <w:szCs w:val="26"/>
                <w:lang w:val="vi-VN"/>
              </w:rPr>
            </w:pPr>
          </w:p>
        </w:tc>
        <w:tc>
          <w:tcPr>
            <w:tcW w:w="990" w:type="dxa"/>
            <w:tcPrChange w:id="2040" w:author="Ngoc Le Van Truong" w:date="2023-04-28T10:14:00Z">
              <w:tcPr>
                <w:tcW w:w="990" w:type="dxa"/>
              </w:tcPr>
            </w:tcPrChange>
          </w:tcPr>
          <w:p w14:paraId="746DE6A2" w14:textId="77777777" w:rsidR="006F0ADB" w:rsidRDefault="006F0ADB" w:rsidP="009A7CF2">
            <w:pPr>
              <w:spacing w:before="60"/>
              <w:jc w:val="both"/>
              <w:rPr>
                <w:ins w:id="2041" w:author="admin" w:date="2023-04-27T22:26:00Z"/>
                <w:rFonts w:ascii="Times New Roman" w:hAnsi="Times New Roman"/>
                <w:color w:val="111111"/>
                <w:sz w:val="26"/>
                <w:szCs w:val="26"/>
                <w:lang w:val="vi-VN"/>
              </w:rPr>
            </w:pPr>
          </w:p>
        </w:tc>
      </w:tr>
      <w:tr w:rsidR="006F0ADB" w14:paraId="6767A4C7" w14:textId="77777777" w:rsidTr="003B4EE3">
        <w:trPr>
          <w:ins w:id="2042" w:author="admin" w:date="2023-04-27T22:26:00Z"/>
        </w:trPr>
        <w:tc>
          <w:tcPr>
            <w:tcW w:w="630" w:type="dxa"/>
            <w:tcPrChange w:id="2043" w:author="Ngoc Le Van Truong" w:date="2023-04-28T10:14:00Z">
              <w:tcPr>
                <w:tcW w:w="625" w:type="dxa"/>
              </w:tcPr>
            </w:tcPrChange>
          </w:tcPr>
          <w:p w14:paraId="2427AF45" w14:textId="77777777" w:rsidR="006F0ADB" w:rsidRDefault="006F0ADB" w:rsidP="006F0ADB">
            <w:pPr>
              <w:pStyle w:val="ListParagraph"/>
              <w:numPr>
                <w:ilvl w:val="0"/>
                <w:numId w:val="49"/>
              </w:numPr>
              <w:spacing w:before="60"/>
              <w:jc w:val="both"/>
              <w:rPr>
                <w:ins w:id="2044" w:author="admin" w:date="2023-04-27T22:26:00Z"/>
                <w:rFonts w:ascii="Times New Roman" w:hAnsi="Times New Roman"/>
                <w:color w:val="111111"/>
                <w:sz w:val="26"/>
                <w:szCs w:val="26"/>
                <w:lang w:val="vi-VN"/>
              </w:rPr>
            </w:pPr>
          </w:p>
        </w:tc>
        <w:tc>
          <w:tcPr>
            <w:tcW w:w="5040" w:type="dxa"/>
            <w:tcPrChange w:id="2045" w:author="Ngoc Le Van Truong" w:date="2023-04-28T10:14:00Z">
              <w:tcPr>
                <w:tcW w:w="4320" w:type="dxa"/>
              </w:tcPr>
            </w:tcPrChange>
          </w:tcPr>
          <w:p w14:paraId="217BB4B2" w14:textId="77777777" w:rsidR="006F0ADB" w:rsidRDefault="006F0ADB" w:rsidP="009A7CF2">
            <w:pPr>
              <w:spacing w:before="60"/>
              <w:jc w:val="both"/>
              <w:rPr>
                <w:ins w:id="2046" w:author="admin" w:date="2023-04-27T22:26:00Z"/>
                <w:rFonts w:ascii="Times New Roman" w:hAnsi="Times New Roman"/>
                <w:color w:val="111111"/>
                <w:sz w:val="26"/>
                <w:szCs w:val="26"/>
                <w:lang w:val="vi-VN"/>
              </w:rPr>
            </w:pPr>
            <w:ins w:id="2047" w:author="admin" w:date="2023-04-27T22:26:00Z">
              <w:r w:rsidRPr="000C03FA">
                <w:rPr>
                  <w:rFonts w:ascii="Times New Roman" w:hAnsi="Times New Roman"/>
                  <w:sz w:val="26"/>
                  <w:szCs w:val="26"/>
                </w:rPr>
                <w:t>Cấp cứu chấn thương sọ não</w:t>
              </w:r>
            </w:ins>
          </w:p>
        </w:tc>
        <w:tc>
          <w:tcPr>
            <w:tcW w:w="810" w:type="dxa"/>
            <w:tcPrChange w:id="2048" w:author="Ngoc Le Van Truong" w:date="2023-04-28T10:14:00Z">
              <w:tcPr>
                <w:tcW w:w="990" w:type="dxa"/>
              </w:tcPr>
            </w:tcPrChange>
          </w:tcPr>
          <w:p w14:paraId="21CFE735" w14:textId="77777777" w:rsidR="006F0ADB" w:rsidRDefault="006F0ADB" w:rsidP="009A7CF2">
            <w:pPr>
              <w:spacing w:before="60"/>
              <w:jc w:val="both"/>
              <w:rPr>
                <w:ins w:id="2049" w:author="admin" w:date="2023-04-27T22:26:00Z"/>
                <w:rFonts w:ascii="Times New Roman" w:hAnsi="Times New Roman"/>
                <w:color w:val="111111"/>
                <w:sz w:val="26"/>
                <w:szCs w:val="26"/>
                <w:lang w:val="vi-VN"/>
              </w:rPr>
            </w:pPr>
          </w:p>
        </w:tc>
        <w:tc>
          <w:tcPr>
            <w:tcW w:w="810" w:type="dxa"/>
            <w:tcPrChange w:id="2050" w:author="Ngoc Le Van Truong" w:date="2023-04-28T10:14:00Z">
              <w:tcPr>
                <w:tcW w:w="990" w:type="dxa"/>
              </w:tcPr>
            </w:tcPrChange>
          </w:tcPr>
          <w:p w14:paraId="3FE5AE3A" w14:textId="77777777" w:rsidR="006F0ADB" w:rsidRDefault="006F0ADB" w:rsidP="009A7CF2">
            <w:pPr>
              <w:spacing w:before="60"/>
              <w:jc w:val="both"/>
              <w:rPr>
                <w:ins w:id="2051" w:author="admin" w:date="2023-04-27T22:26:00Z"/>
                <w:rFonts w:ascii="Times New Roman" w:hAnsi="Times New Roman"/>
                <w:color w:val="111111"/>
                <w:sz w:val="26"/>
                <w:szCs w:val="26"/>
                <w:lang w:val="vi-VN"/>
              </w:rPr>
            </w:pPr>
          </w:p>
        </w:tc>
        <w:tc>
          <w:tcPr>
            <w:tcW w:w="1530" w:type="dxa"/>
            <w:tcPrChange w:id="2052" w:author="Ngoc Le Van Truong" w:date="2023-04-28T10:14:00Z">
              <w:tcPr>
                <w:tcW w:w="990" w:type="dxa"/>
              </w:tcPr>
            </w:tcPrChange>
          </w:tcPr>
          <w:p w14:paraId="6959B5F8" w14:textId="77777777" w:rsidR="006F0ADB" w:rsidRDefault="006F0ADB" w:rsidP="009A7CF2">
            <w:pPr>
              <w:spacing w:before="60"/>
              <w:jc w:val="both"/>
              <w:rPr>
                <w:ins w:id="2053" w:author="admin" w:date="2023-04-27T22:26:00Z"/>
                <w:rFonts w:ascii="Times New Roman" w:hAnsi="Times New Roman"/>
                <w:color w:val="111111"/>
                <w:sz w:val="26"/>
                <w:szCs w:val="26"/>
                <w:lang w:val="vi-VN"/>
              </w:rPr>
            </w:pPr>
          </w:p>
        </w:tc>
        <w:tc>
          <w:tcPr>
            <w:tcW w:w="990" w:type="dxa"/>
            <w:tcPrChange w:id="2054" w:author="Ngoc Le Van Truong" w:date="2023-04-28T10:14:00Z">
              <w:tcPr>
                <w:tcW w:w="990" w:type="dxa"/>
              </w:tcPr>
            </w:tcPrChange>
          </w:tcPr>
          <w:p w14:paraId="31A6CF33" w14:textId="77777777" w:rsidR="006F0ADB" w:rsidRDefault="006F0ADB" w:rsidP="009A7CF2">
            <w:pPr>
              <w:spacing w:before="60"/>
              <w:jc w:val="both"/>
              <w:rPr>
                <w:ins w:id="2055" w:author="admin" w:date="2023-04-27T22:26:00Z"/>
                <w:rFonts w:ascii="Times New Roman" w:hAnsi="Times New Roman"/>
                <w:color w:val="111111"/>
                <w:sz w:val="26"/>
                <w:szCs w:val="26"/>
                <w:lang w:val="vi-VN"/>
              </w:rPr>
            </w:pPr>
          </w:p>
        </w:tc>
      </w:tr>
      <w:tr w:rsidR="006F0ADB" w14:paraId="4FE44109" w14:textId="77777777" w:rsidTr="003B4EE3">
        <w:trPr>
          <w:ins w:id="2056" w:author="admin" w:date="2023-04-27T22:26:00Z"/>
        </w:trPr>
        <w:tc>
          <w:tcPr>
            <w:tcW w:w="630" w:type="dxa"/>
            <w:tcPrChange w:id="2057" w:author="Ngoc Le Van Truong" w:date="2023-04-28T10:14:00Z">
              <w:tcPr>
                <w:tcW w:w="625" w:type="dxa"/>
              </w:tcPr>
            </w:tcPrChange>
          </w:tcPr>
          <w:p w14:paraId="0E294A8D" w14:textId="77777777" w:rsidR="006F0ADB" w:rsidRDefault="006F0ADB" w:rsidP="006F0ADB">
            <w:pPr>
              <w:pStyle w:val="ListParagraph"/>
              <w:numPr>
                <w:ilvl w:val="0"/>
                <w:numId w:val="49"/>
              </w:numPr>
              <w:spacing w:before="60"/>
              <w:jc w:val="both"/>
              <w:rPr>
                <w:ins w:id="2058" w:author="admin" w:date="2023-04-27T22:26:00Z"/>
                <w:rFonts w:ascii="Times New Roman" w:hAnsi="Times New Roman"/>
                <w:color w:val="111111"/>
                <w:sz w:val="26"/>
                <w:szCs w:val="26"/>
                <w:lang w:val="vi-VN"/>
              </w:rPr>
            </w:pPr>
          </w:p>
        </w:tc>
        <w:tc>
          <w:tcPr>
            <w:tcW w:w="5040" w:type="dxa"/>
            <w:tcPrChange w:id="2059" w:author="Ngoc Le Van Truong" w:date="2023-04-28T10:14:00Z">
              <w:tcPr>
                <w:tcW w:w="4320" w:type="dxa"/>
              </w:tcPr>
            </w:tcPrChange>
          </w:tcPr>
          <w:p w14:paraId="611DB80C" w14:textId="77777777" w:rsidR="006F0ADB" w:rsidRDefault="006F0ADB" w:rsidP="009A7CF2">
            <w:pPr>
              <w:spacing w:before="60"/>
              <w:jc w:val="both"/>
              <w:rPr>
                <w:ins w:id="2060" w:author="admin" w:date="2023-04-27T22:26:00Z"/>
                <w:rFonts w:ascii="Times New Roman" w:hAnsi="Times New Roman"/>
                <w:color w:val="111111"/>
                <w:sz w:val="26"/>
                <w:szCs w:val="26"/>
                <w:lang w:val="vi-VN"/>
              </w:rPr>
            </w:pPr>
            <w:ins w:id="2061" w:author="admin" w:date="2023-04-27T22:26:00Z">
              <w:r w:rsidRPr="000C03FA">
                <w:rPr>
                  <w:rFonts w:ascii="Times New Roman" w:hAnsi="Times New Roman"/>
                  <w:sz w:val="26"/>
                  <w:szCs w:val="26"/>
                </w:rPr>
                <w:t>Cấp cứu chấn thương cột sống</w:t>
              </w:r>
            </w:ins>
          </w:p>
        </w:tc>
        <w:tc>
          <w:tcPr>
            <w:tcW w:w="810" w:type="dxa"/>
            <w:tcPrChange w:id="2062" w:author="Ngoc Le Van Truong" w:date="2023-04-28T10:14:00Z">
              <w:tcPr>
                <w:tcW w:w="990" w:type="dxa"/>
              </w:tcPr>
            </w:tcPrChange>
          </w:tcPr>
          <w:p w14:paraId="4C2A805F" w14:textId="77777777" w:rsidR="006F0ADB" w:rsidRDefault="006F0ADB" w:rsidP="009A7CF2">
            <w:pPr>
              <w:spacing w:before="60"/>
              <w:jc w:val="both"/>
              <w:rPr>
                <w:ins w:id="2063" w:author="admin" w:date="2023-04-27T22:26:00Z"/>
                <w:rFonts w:ascii="Times New Roman" w:hAnsi="Times New Roman"/>
                <w:color w:val="111111"/>
                <w:sz w:val="26"/>
                <w:szCs w:val="26"/>
                <w:lang w:val="vi-VN"/>
              </w:rPr>
            </w:pPr>
          </w:p>
        </w:tc>
        <w:tc>
          <w:tcPr>
            <w:tcW w:w="810" w:type="dxa"/>
            <w:tcPrChange w:id="2064" w:author="Ngoc Le Van Truong" w:date="2023-04-28T10:14:00Z">
              <w:tcPr>
                <w:tcW w:w="990" w:type="dxa"/>
              </w:tcPr>
            </w:tcPrChange>
          </w:tcPr>
          <w:p w14:paraId="158B9874" w14:textId="77777777" w:rsidR="006F0ADB" w:rsidRDefault="006F0ADB" w:rsidP="009A7CF2">
            <w:pPr>
              <w:spacing w:before="60"/>
              <w:jc w:val="both"/>
              <w:rPr>
                <w:ins w:id="2065" w:author="admin" w:date="2023-04-27T22:26:00Z"/>
                <w:rFonts w:ascii="Times New Roman" w:hAnsi="Times New Roman"/>
                <w:color w:val="111111"/>
                <w:sz w:val="26"/>
                <w:szCs w:val="26"/>
                <w:lang w:val="vi-VN"/>
              </w:rPr>
            </w:pPr>
          </w:p>
        </w:tc>
        <w:tc>
          <w:tcPr>
            <w:tcW w:w="1530" w:type="dxa"/>
            <w:tcPrChange w:id="2066" w:author="Ngoc Le Van Truong" w:date="2023-04-28T10:14:00Z">
              <w:tcPr>
                <w:tcW w:w="990" w:type="dxa"/>
              </w:tcPr>
            </w:tcPrChange>
          </w:tcPr>
          <w:p w14:paraId="276448BF" w14:textId="77777777" w:rsidR="006F0ADB" w:rsidRDefault="006F0ADB" w:rsidP="009A7CF2">
            <w:pPr>
              <w:spacing w:before="60"/>
              <w:jc w:val="both"/>
              <w:rPr>
                <w:ins w:id="2067" w:author="admin" w:date="2023-04-27T22:26:00Z"/>
                <w:rFonts w:ascii="Times New Roman" w:hAnsi="Times New Roman"/>
                <w:color w:val="111111"/>
                <w:sz w:val="26"/>
                <w:szCs w:val="26"/>
                <w:lang w:val="vi-VN"/>
              </w:rPr>
            </w:pPr>
          </w:p>
        </w:tc>
        <w:tc>
          <w:tcPr>
            <w:tcW w:w="990" w:type="dxa"/>
            <w:tcPrChange w:id="2068" w:author="Ngoc Le Van Truong" w:date="2023-04-28T10:14:00Z">
              <w:tcPr>
                <w:tcW w:w="990" w:type="dxa"/>
              </w:tcPr>
            </w:tcPrChange>
          </w:tcPr>
          <w:p w14:paraId="4D47A07A" w14:textId="77777777" w:rsidR="006F0ADB" w:rsidRDefault="006F0ADB" w:rsidP="009A7CF2">
            <w:pPr>
              <w:spacing w:before="60"/>
              <w:jc w:val="both"/>
              <w:rPr>
                <w:ins w:id="2069" w:author="admin" w:date="2023-04-27T22:26:00Z"/>
                <w:rFonts w:ascii="Times New Roman" w:hAnsi="Times New Roman"/>
                <w:color w:val="111111"/>
                <w:sz w:val="26"/>
                <w:szCs w:val="26"/>
                <w:lang w:val="vi-VN"/>
              </w:rPr>
            </w:pPr>
          </w:p>
        </w:tc>
      </w:tr>
      <w:tr w:rsidR="006F0ADB" w14:paraId="7A7697EE" w14:textId="77777777" w:rsidTr="003B4EE3">
        <w:trPr>
          <w:ins w:id="2070" w:author="admin" w:date="2023-04-27T22:26:00Z"/>
        </w:trPr>
        <w:tc>
          <w:tcPr>
            <w:tcW w:w="630" w:type="dxa"/>
            <w:tcPrChange w:id="2071" w:author="Ngoc Le Van Truong" w:date="2023-04-28T10:14:00Z">
              <w:tcPr>
                <w:tcW w:w="625" w:type="dxa"/>
              </w:tcPr>
            </w:tcPrChange>
          </w:tcPr>
          <w:p w14:paraId="029FD283" w14:textId="77777777" w:rsidR="006F0ADB" w:rsidRDefault="006F0ADB" w:rsidP="006F0ADB">
            <w:pPr>
              <w:pStyle w:val="ListParagraph"/>
              <w:numPr>
                <w:ilvl w:val="0"/>
                <w:numId w:val="49"/>
              </w:numPr>
              <w:spacing w:before="60"/>
              <w:jc w:val="both"/>
              <w:rPr>
                <w:ins w:id="2072" w:author="admin" w:date="2023-04-27T22:26:00Z"/>
                <w:rFonts w:ascii="Times New Roman" w:hAnsi="Times New Roman"/>
                <w:color w:val="111111"/>
                <w:sz w:val="26"/>
                <w:szCs w:val="26"/>
                <w:lang w:val="vi-VN"/>
              </w:rPr>
            </w:pPr>
          </w:p>
        </w:tc>
        <w:tc>
          <w:tcPr>
            <w:tcW w:w="5040" w:type="dxa"/>
            <w:tcPrChange w:id="2073" w:author="Ngoc Le Van Truong" w:date="2023-04-28T10:14:00Z">
              <w:tcPr>
                <w:tcW w:w="4320" w:type="dxa"/>
              </w:tcPr>
            </w:tcPrChange>
          </w:tcPr>
          <w:p w14:paraId="485B8FB5" w14:textId="77777777" w:rsidR="006F0ADB" w:rsidRDefault="006F0ADB" w:rsidP="009A7CF2">
            <w:pPr>
              <w:spacing w:before="60"/>
              <w:jc w:val="both"/>
              <w:rPr>
                <w:ins w:id="2074" w:author="admin" w:date="2023-04-27T22:26:00Z"/>
                <w:rFonts w:ascii="Times New Roman" w:hAnsi="Times New Roman"/>
                <w:color w:val="111111"/>
                <w:sz w:val="26"/>
                <w:szCs w:val="26"/>
                <w:lang w:val="vi-VN"/>
              </w:rPr>
            </w:pPr>
            <w:ins w:id="2075" w:author="admin" w:date="2023-04-27T22:26:00Z">
              <w:r w:rsidRPr="000C03FA">
                <w:rPr>
                  <w:rFonts w:ascii="Times New Roman" w:hAnsi="Times New Roman"/>
                  <w:sz w:val="26"/>
                  <w:szCs w:val="26"/>
                </w:rPr>
                <w:t>Cấp cứu chấn thương ngực</w:t>
              </w:r>
            </w:ins>
          </w:p>
        </w:tc>
        <w:tc>
          <w:tcPr>
            <w:tcW w:w="810" w:type="dxa"/>
            <w:tcPrChange w:id="2076" w:author="Ngoc Le Van Truong" w:date="2023-04-28T10:14:00Z">
              <w:tcPr>
                <w:tcW w:w="990" w:type="dxa"/>
              </w:tcPr>
            </w:tcPrChange>
          </w:tcPr>
          <w:p w14:paraId="7BA4DB5C" w14:textId="77777777" w:rsidR="006F0ADB" w:rsidRDefault="006F0ADB" w:rsidP="009A7CF2">
            <w:pPr>
              <w:spacing w:before="60"/>
              <w:jc w:val="both"/>
              <w:rPr>
                <w:ins w:id="2077" w:author="admin" w:date="2023-04-27T22:26:00Z"/>
                <w:rFonts w:ascii="Times New Roman" w:hAnsi="Times New Roman"/>
                <w:color w:val="111111"/>
                <w:sz w:val="26"/>
                <w:szCs w:val="26"/>
                <w:lang w:val="vi-VN"/>
              </w:rPr>
            </w:pPr>
          </w:p>
        </w:tc>
        <w:tc>
          <w:tcPr>
            <w:tcW w:w="810" w:type="dxa"/>
            <w:tcPrChange w:id="2078" w:author="Ngoc Le Van Truong" w:date="2023-04-28T10:14:00Z">
              <w:tcPr>
                <w:tcW w:w="990" w:type="dxa"/>
              </w:tcPr>
            </w:tcPrChange>
          </w:tcPr>
          <w:p w14:paraId="7E8049A3" w14:textId="77777777" w:rsidR="006F0ADB" w:rsidRDefault="006F0ADB" w:rsidP="009A7CF2">
            <w:pPr>
              <w:spacing w:before="60"/>
              <w:jc w:val="both"/>
              <w:rPr>
                <w:ins w:id="2079" w:author="admin" w:date="2023-04-27T22:26:00Z"/>
                <w:rFonts w:ascii="Times New Roman" w:hAnsi="Times New Roman"/>
                <w:color w:val="111111"/>
                <w:sz w:val="26"/>
                <w:szCs w:val="26"/>
                <w:lang w:val="vi-VN"/>
              </w:rPr>
            </w:pPr>
          </w:p>
        </w:tc>
        <w:tc>
          <w:tcPr>
            <w:tcW w:w="1530" w:type="dxa"/>
            <w:tcPrChange w:id="2080" w:author="Ngoc Le Van Truong" w:date="2023-04-28T10:14:00Z">
              <w:tcPr>
                <w:tcW w:w="990" w:type="dxa"/>
              </w:tcPr>
            </w:tcPrChange>
          </w:tcPr>
          <w:p w14:paraId="1A95DDBD" w14:textId="77777777" w:rsidR="006F0ADB" w:rsidRDefault="006F0ADB" w:rsidP="009A7CF2">
            <w:pPr>
              <w:spacing w:before="60"/>
              <w:jc w:val="both"/>
              <w:rPr>
                <w:ins w:id="2081" w:author="admin" w:date="2023-04-27T22:26:00Z"/>
                <w:rFonts w:ascii="Times New Roman" w:hAnsi="Times New Roman"/>
                <w:color w:val="111111"/>
                <w:sz w:val="26"/>
                <w:szCs w:val="26"/>
                <w:lang w:val="vi-VN"/>
              </w:rPr>
            </w:pPr>
          </w:p>
        </w:tc>
        <w:tc>
          <w:tcPr>
            <w:tcW w:w="990" w:type="dxa"/>
            <w:tcPrChange w:id="2082" w:author="Ngoc Le Van Truong" w:date="2023-04-28T10:14:00Z">
              <w:tcPr>
                <w:tcW w:w="990" w:type="dxa"/>
              </w:tcPr>
            </w:tcPrChange>
          </w:tcPr>
          <w:p w14:paraId="02686851" w14:textId="77777777" w:rsidR="006F0ADB" w:rsidRDefault="006F0ADB" w:rsidP="009A7CF2">
            <w:pPr>
              <w:spacing w:before="60"/>
              <w:jc w:val="both"/>
              <w:rPr>
                <w:ins w:id="2083" w:author="admin" w:date="2023-04-27T22:26:00Z"/>
                <w:rFonts w:ascii="Times New Roman" w:hAnsi="Times New Roman"/>
                <w:color w:val="111111"/>
                <w:sz w:val="26"/>
                <w:szCs w:val="26"/>
                <w:lang w:val="vi-VN"/>
              </w:rPr>
            </w:pPr>
          </w:p>
        </w:tc>
      </w:tr>
      <w:tr w:rsidR="006F0ADB" w14:paraId="0124E9CA" w14:textId="77777777" w:rsidTr="003B4EE3">
        <w:trPr>
          <w:ins w:id="2084" w:author="admin" w:date="2023-04-27T22:26:00Z"/>
        </w:trPr>
        <w:tc>
          <w:tcPr>
            <w:tcW w:w="630" w:type="dxa"/>
            <w:tcPrChange w:id="2085" w:author="Ngoc Le Van Truong" w:date="2023-04-28T10:14:00Z">
              <w:tcPr>
                <w:tcW w:w="625" w:type="dxa"/>
              </w:tcPr>
            </w:tcPrChange>
          </w:tcPr>
          <w:p w14:paraId="32AF819F" w14:textId="77777777" w:rsidR="006F0ADB" w:rsidRDefault="006F0ADB" w:rsidP="006F0ADB">
            <w:pPr>
              <w:pStyle w:val="ListParagraph"/>
              <w:numPr>
                <w:ilvl w:val="0"/>
                <w:numId w:val="49"/>
              </w:numPr>
              <w:spacing w:before="60"/>
              <w:jc w:val="both"/>
              <w:rPr>
                <w:ins w:id="2086" w:author="admin" w:date="2023-04-27T22:26:00Z"/>
                <w:rFonts w:ascii="Times New Roman" w:hAnsi="Times New Roman"/>
                <w:color w:val="111111"/>
                <w:sz w:val="26"/>
                <w:szCs w:val="26"/>
                <w:lang w:val="vi-VN"/>
              </w:rPr>
            </w:pPr>
          </w:p>
        </w:tc>
        <w:tc>
          <w:tcPr>
            <w:tcW w:w="5040" w:type="dxa"/>
            <w:tcPrChange w:id="2087" w:author="Ngoc Le Van Truong" w:date="2023-04-28T10:14:00Z">
              <w:tcPr>
                <w:tcW w:w="4320" w:type="dxa"/>
              </w:tcPr>
            </w:tcPrChange>
          </w:tcPr>
          <w:p w14:paraId="120C7A6B" w14:textId="77777777" w:rsidR="006F0ADB" w:rsidRDefault="006F0ADB" w:rsidP="009A7CF2">
            <w:pPr>
              <w:spacing w:before="60"/>
              <w:jc w:val="both"/>
              <w:rPr>
                <w:ins w:id="2088" w:author="admin" w:date="2023-04-27T22:26:00Z"/>
                <w:rFonts w:ascii="Times New Roman" w:hAnsi="Times New Roman"/>
                <w:color w:val="111111"/>
                <w:sz w:val="26"/>
                <w:szCs w:val="26"/>
                <w:lang w:val="vi-VN"/>
              </w:rPr>
            </w:pPr>
            <w:ins w:id="2089" w:author="admin" w:date="2023-04-27T22:26:00Z">
              <w:r w:rsidRPr="000C03FA">
                <w:rPr>
                  <w:rFonts w:ascii="Times New Roman" w:hAnsi="Times New Roman"/>
                  <w:sz w:val="26"/>
                  <w:szCs w:val="26"/>
                </w:rPr>
                <w:t>Cấp cứu chấn thương bụng</w:t>
              </w:r>
            </w:ins>
          </w:p>
        </w:tc>
        <w:tc>
          <w:tcPr>
            <w:tcW w:w="810" w:type="dxa"/>
            <w:tcPrChange w:id="2090" w:author="Ngoc Le Van Truong" w:date="2023-04-28T10:14:00Z">
              <w:tcPr>
                <w:tcW w:w="990" w:type="dxa"/>
              </w:tcPr>
            </w:tcPrChange>
          </w:tcPr>
          <w:p w14:paraId="03C1238E" w14:textId="77777777" w:rsidR="006F0ADB" w:rsidRDefault="006F0ADB" w:rsidP="009A7CF2">
            <w:pPr>
              <w:spacing w:before="60"/>
              <w:jc w:val="both"/>
              <w:rPr>
                <w:ins w:id="2091" w:author="admin" w:date="2023-04-27T22:26:00Z"/>
                <w:rFonts w:ascii="Times New Roman" w:hAnsi="Times New Roman"/>
                <w:color w:val="111111"/>
                <w:sz w:val="26"/>
                <w:szCs w:val="26"/>
                <w:lang w:val="vi-VN"/>
              </w:rPr>
            </w:pPr>
          </w:p>
        </w:tc>
        <w:tc>
          <w:tcPr>
            <w:tcW w:w="810" w:type="dxa"/>
            <w:tcPrChange w:id="2092" w:author="Ngoc Le Van Truong" w:date="2023-04-28T10:14:00Z">
              <w:tcPr>
                <w:tcW w:w="990" w:type="dxa"/>
              </w:tcPr>
            </w:tcPrChange>
          </w:tcPr>
          <w:p w14:paraId="237DB968" w14:textId="77777777" w:rsidR="006F0ADB" w:rsidRDefault="006F0ADB" w:rsidP="009A7CF2">
            <w:pPr>
              <w:spacing w:before="60"/>
              <w:jc w:val="both"/>
              <w:rPr>
                <w:ins w:id="2093" w:author="admin" w:date="2023-04-27T22:26:00Z"/>
                <w:rFonts w:ascii="Times New Roman" w:hAnsi="Times New Roman"/>
                <w:color w:val="111111"/>
                <w:sz w:val="26"/>
                <w:szCs w:val="26"/>
                <w:lang w:val="vi-VN"/>
              </w:rPr>
            </w:pPr>
          </w:p>
        </w:tc>
        <w:tc>
          <w:tcPr>
            <w:tcW w:w="1530" w:type="dxa"/>
            <w:tcPrChange w:id="2094" w:author="Ngoc Le Van Truong" w:date="2023-04-28T10:14:00Z">
              <w:tcPr>
                <w:tcW w:w="990" w:type="dxa"/>
              </w:tcPr>
            </w:tcPrChange>
          </w:tcPr>
          <w:p w14:paraId="293E94D0" w14:textId="77777777" w:rsidR="006F0ADB" w:rsidRDefault="006F0ADB" w:rsidP="009A7CF2">
            <w:pPr>
              <w:spacing w:before="60"/>
              <w:jc w:val="both"/>
              <w:rPr>
                <w:ins w:id="2095" w:author="admin" w:date="2023-04-27T22:26:00Z"/>
                <w:rFonts w:ascii="Times New Roman" w:hAnsi="Times New Roman"/>
                <w:color w:val="111111"/>
                <w:sz w:val="26"/>
                <w:szCs w:val="26"/>
                <w:lang w:val="vi-VN"/>
              </w:rPr>
            </w:pPr>
          </w:p>
        </w:tc>
        <w:tc>
          <w:tcPr>
            <w:tcW w:w="990" w:type="dxa"/>
            <w:tcPrChange w:id="2096" w:author="Ngoc Le Van Truong" w:date="2023-04-28T10:14:00Z">
              <w:tcPr>
                <w:tcW w:w="990" w:type="dxa"/>
              </w:tcPr>
            </w:tcPrChange>
          </w:tcPr>
          <w:p w14:paraId="60DFB4B8" w14:textId="77777777" w:rsidR="006F0ADB" w:rsidRDefault="006F0ADB" w:rsidP="009A7CF2">
            <w:pPr>
              <w:spacing w:before="60"/>
              <w:jc w:val="both"/>
              <w:rPr>
                <w:ins w:id="2097" w:author="admin" w:date="2023-04-27T22:26:00Z"/>
                <w:rFonts w:ascii="Times New Roman" w:hAnsi="Times New Roman"/>
                <w:color w:val="111111"/>
                <w:sz w:val="26"/>
                <w:szCs w:val="26"/>
                <w:lang w:val="vi-VN"/>
              </w:rPr>
            </w:pPr>
          </w:p>
        </w:tc>
      </w:tr>
      <w:tr w:rsidR="006F0ADB" w14:paraId="2A459AB3" w14:textId="77777777" w:rsidTr="003B4EE3">
        <w:trPr>
          <w:ins w:id="2098" w:author="admin" w:date="2023-04-27T22:26:00Z"/>
        </w:trPr>
        <w:tc>
          <w:tcPr>
            <w:tcW w:w="630" w:type="dxa"/>
            <w:tcPrChange w:id="2099" w:author="Ngoc Le Van Truong" w:date="2023-04-28T10:14:00Z">
              <w:tcPr>
                <w:tcW w:w="625" w:type="dxa"/>
              </w:tcPr>
            </w:tcPrChange>
          </w:tcPr>
          <w:p w14:paraId="00298FED" w14:textId="77777777" w:rsidR="006F0ADB" w:rsidRDefault="006F0ADB" w:rsidP="006F0ADB">
            <w:pPr>
              <w:pStyle w:val="ListParagraph"/>
              <w:numPr>
                <w:ilvl w:val="0"/>
                <w:numId w:val="49"/>
              </w:numPr>
              <w:spacing w:before="60"/>
              <w:jc w:val="both"/>
              <w:rPr>
                <w:ins w:id="2100" w:author="admin" w:date="2023-04-27T22:26:00Z"/>
                <w:rFonts w:ascii="Times New Roman" w:hAnsi="Times New Roman"/>
                <w:color w:val="111111"/>
                <w:sz w:val="26"/>
                <w:szCs w:val="26"/>
                <w:lang w:val="vi-VN"/>
              </w:rPr>
            </w:pPr>
          </w:p>
        </w:tc>
        <w:tc>
          <w:tcPr>
            <w:tcW w:w="5040" w:type="dxa"/>
            <w:tcPrChange w:id="2101" w:author="Ngoc Le Van Truong" w:date="2023-04-28T10:14:00Z">
              <w:tcPr>
                <w:tcW w:w="4320" w:type="dxa"/>
              </w:tcPr>
            </w:tcPrChange>
          </w:tcPr>
          <w:p w14:paraId="55832AA6" w14:textId="77777777" w:rsidR="006F0ADB" w:rsidRDefault="006F0ADB" w:rsidP="009A7CF2">
            <w:pPr>
              <w:spacing w:before="60"/>
              <w:jc w:val="both"/>
              <w:rPr>
                <w:ins w:id="2102" w:author="admin" w:date="2023-04-27T22:26:00Z"/>
                <w:rFonts w:ascii="Times New Roman" w:hAnsi="Times New Roman"/>
                <w:color w:val="111111"/>
                <w:sz w:val="26"/>
                <w:szCs w:val="26"/>
                <w:lang w:val="vi-VN"/>
              </w:rPr>
            </w:pPr>
            <w:ins w:id="2103" w:author="admin" w:date="2023-04-27T22:26:00Z">
              <w:r w:rsidRPr="000C03FA">
                <w:rPr>
                  <w:rFonts w:ascii="Times New Roman" w:hAnsi="Times New Roman"/>
                  <w:sz w:val="26"/>
                  <w:szCs w:val="26"/>
                </w:rPr>
                <w:t>Chẩn đoán và xử trí cấp cứu ban đầu sốc chấn thương ở người lớn</w:t>
              </w:r>
            </w:ins>
          </w:p>
        </w:tc>
        <w:tc>
          <w:tcPr>
            <w:tcW w:w="810" w:type="dxa"/>
            <w:tcPrChange w:id="2104" w:author="Ngoc Le Van Truong" w:date="2023-04-28T10:14:00Z">
              <w:tcPr>
                <w:tcW w:w="990" w:type="dxa"/>
              </w:tcPr>
            </w:tcPrChange>
          </w:tcPr>
          <w:p w14:paraId="24080672" w14:textId="77777777" w:rsidR="006F0ADB" w:rsidRDefault="006F0ADB" w:rsidP="009A7CF2">
            <w:pPr>
              <w:spacing w:before="60"/>
              <w:jc w:val="both"/>
              <w:rPr>
                <w:ins w:id="2105" w:author="admin" w:date="2023-04-27T22:26:00Z"/>
                <w:rFonts w:ascii="Times New Roman" w:hAnsi="Times New Roman"/>
                <w:color w:val="111111"/>
                <w:sz w:val="26"/>
                <w:szCs w:val="26"/>
                <w:lang w:val="vi-VN"/>
              </w:rPr>
            </w:pPr>
          </w:p>
        </w:tc>
        <w:tc>
          <w:tcPr>
            <w:tcW w:w="810" w:type="dxa"/>
            <w:tcPrChange w:id="2106" w:author="Ngoc Le Van Truong" w:date="2023-04-28T10:14:00Z">
              <w:tcPr>
                <w:tcW w:w="990" w:type="dxa"/>
              </w:tcPr>
            </w:tcPrChange>
          </w:tcPr>
          <w:p w14:paraId="62EC1336" w14:textId="77777777" w:rsidR="006F0ADB" w:rsidRDefault="006F0ADB" w:rsidP="009A7CF2">
            <w:pPr>
              <w:spacing w:before="60"/>
              <w:jc w:val="both"/>
              <w:rPr>
                <w:ins w:id="2107" w:author="admin" w:date="2023-04-27T22:26:00Z"/>
                <w:rFonts w:ascii="Times New Roman" w:hAnsi="Times New Roman"/>
                <w:color w:val="111111"/>
                <w:sz w:val="26"/>
                <w:szCs w:val="26"/>
                <w:lang w:val="vi-VN"/>
              </w:rPr>
            </w:pPr>
          </w:p>
        </w:tc>
        <w:tc>
          <w:tcPr>
            <w:tcW w:w="1530" w:type="dxa"/>
            <w:tcPrChange w:id="2108" w:author="Ngoc Le Van Truong" w:date="2023-04-28T10:14:00Z">
              <w:tcPr>
                <w:tcW w:w="990" w:type="dxa"/>
              </w:tcPr>
            </w:tcPrChange>
          </w:tcPr>
          <w:p w14:paraId="15A9E99E" w14:textId="77777777" w:rsidR="006F0ADB" w:rsidRDefault="006F0ADB" w:rsidP="009A7CF2">
            <w:pPr>
              <w:spacing w:before="60"/>
              <w:jc w:val="both"/>
              <w:rPr>
                <w:ins w:id="2109" w:author="admin" w:date="2023-04-27T22:26:00Z"/>
                <w:rFonts w:ascii="Times New Roman" w:hAnsi="Times New Roman"/>
                <w:color w:val="111111"/>
                <w:sz w:val="26"/>
                <w:szCs w:val="26"/>
                <w:lang w:val="vi-VN"/>
              </w:rPr>
            </w:pPr>
          </w:p>
        </w:tc>
        <w:tc>
          <w:tcPr>
            <w:tcW w:w="990" w:type="dxa"/>
            <w:tcPrChange w:id="2110" w:author="Ngoc Le Van Truong" w:date="2023-04-28T10:14:00Z">
              <w:tcPr>
                <w:tcW w:w="990" w:type="dxa"/>
              </w:tcPr>
            </w:tcPrChange>
          </w:tcPr>
          <w:p w14:paraId="32741490" w14:textId="77777777" w:rsidR="006F0ADB" w:rsidRDefault="006F0ADB" w:rsidP="009A7CF2">
            <w:pPr>
              <w:spacing w:before="60"/>
              <w:jc w:val="both"/>
              <w:rPr>
                <w:ins w:id="2111" w:author="admin" w:date="2023-04-27T22:26:00Z"/>
                <w:rFonts w:ascii="Times New Roman" w:hAnsi="Times New Roman"/>
                <w:color w:val="111111"/>
                <w:sz w:val="26"/>
                <w:szCs w:val="26"/>
                <w:lang w:val="vi-VN"/>
              </w:rPr>
            </w:pPr>
          </w:p>
        </w:tc>
      </w:tr>
      <w:tr w:rsidR="006F0ADB" w14:paraId="5FF766AC" w14:textId="77777777" w:rsidTr="003B4EE3">
        <w:trPr>
          <w:ins w:id="2112" w:author="admin" w:date="2023-04-27T22:26:00Z"/>
        </w:trPr>
        <w:tc>
          <w:tcPr>
            <w:tcW w:w="630" w:type="dxa"/>
            <w:tcPrChange w:id="2113" w:author="Ngoc Le Van Truong" w:date="2023-04-28T10:14:00Z">
              <w:tcPr>
                <w:tcW w:w="625" w:type="dxa"/>
              </w:tcPr>
            </w:tcPrChange>
          </w:tcPr>
          <w:p w14:paraId="4B4C9C52" w14:textId="77777777" w:rsidR="006F0ADB" w:rsidRDefault="006F0ADB" w:rsidP="006F0ADB">
            <w:pPr>
              <w:pStyle w:val="ListParagraph"/>
              <w:numPr>
                <w:ilvl w:val="0"/>
                <w:numId w:val="49"/>
              </w:numPr>
              <w:spacing w:before="60"/>
              <w:jc w:val="both"/>
              <w:rPr>
                <w:ins w:id="2114" w:author="admin" w:date="2023-04-27T22:26:00Z"/>
                <w:rFonts w:ascii="Times New Roman" w:hAnsi="Times New Roman"/>
                <w:color w:val="111111"/>
                <w:sz w:val="26"/>
                <w:szCs w:val="26"/>
                <w:lang w:val="vi-VN"/>
              </w:rPr>
            </w:pPr>
          </w:p>
        </w:tc>
        <w:tc>
          <w:tcPr>
            <w:tcW w:w="5040" w:type="dxa"/>
            <w:tcPrChange w:id="2115" w:author="Ngoc Le Van Truong" w:date="2023-04-28T10:14:00Z">
              <w:tcPr>
                <w:tcW w:w="4320" w:type="dxa"/>
              </w:tcPr>
            </w:tcPrChange>
          </w:tcPr>
          <w:p w14:paraId="5515C0B7" w14:textId="77777777" w:rsidR="006F0ADB" w:rsidRDefault="006F0ADB" w:rsidP="009A7CF2">
            <w:pPr>
              <w:spacing w:before="60"/>
              <w:jc w:val="both"/>
              <w:rPr>
                <w:ins w:id="2116" w:author="admin" w:date="2023-04-27T22:26:00Z"/>
                <w:rFonts w:ascii="Times New Roman" w:hAnsi="Times New Roman"/>
                <w:color w:val="111111"/>
                <w:sz w:val="26"/>
                <w:szCs w:val="26"/>
                <w:lang w:val="vi-VN"/>
              </w:rPr>
            </w:pPr>
            <w:ins w:id="2117" w:author="admin" w:date="2023-04-27T22:26:00Z">
              <w:r w:rsidRPr="000C03FA">
                <w:rPr>
                  <w:rFonts w:ascii="Times New Roman" w:hAnsi="Times New Roman"/>
                  <w:sz w:val="26"/>
                  <w:szCs w:val="26"/>
                </w:rPr>
                <w:t>Xử trí cấp cứu chấn thương xương, phần mềm và chi thể đứt rời</w:t>
              </w:r>
            </w:ins>
          </w:p>
        </w:tc>
        <w:tc>
          <w:tcPr>
            <w:tcW w:w="810" w:type="dxa"/>
            <w:tcPrChange w:id="2118" w:author="Ngoc Le Van Truong" w:date="2023-04-28T10:14:00Z">
              <w:tcPr>
                <w:tcW w:w="990" w:type="dxa"/>
              </w:tcPr>
            </w:tcPrChange>
          </w:tcPr>
          <w:p w14:paraId="3E8F1EE5" w14:textId="77777777" w:rsidR="006F0ADB" w:rsidRDefault="006F0ADB" w:rsidP="009A7CF2">
            <w:pPr>
              <w:spacing w:before="60"/>
              <w:jc w:val="both"/>
              <w:rPr>
                <w:ins w:id="2119" w:author="admin" w:date="2023-04-27T22:26:00Z"/>
                <w:rFonts w:ascii="Times New Roman" w:hAnsi="Times New Roman"/>
                <w:color w:val="111111"/>
                <w:sz w:val="26"/>
                <w:szCs w:val="26"/>
                <w:lang w:val="vi-VN"/>
              </w:rPr>
            </w:pPr>
          </w:p>
        </w:tc>
        <w:tc>
          <w:tcPr>
            <w:tcW w:w="810" w:type="dxa"/>
            <w:tcPrChange w:id="2120" w:author="Ngoc Le Van Truong" w:date="2023-04-28T10:14:00Z">
              <w:tcPr>
                <w:tcW w:w="990" w:type="dxa"/>
              </w:tcPr>
            </w:tcPrChange>
          </w:tcPr>
          <w:p w14:paraId="13A11F0C" w14:textId="77777777" w:rsidR="006F0ADB" w:rsidRDefault="006F0ADB" w:rsidP="009A7CF2">
            <w:pPr>
              <w:spacing w:before="60"/>
              <w:jc w:val="both"/>
              <w:rPr>
                <w:ins w:id="2121" w:author="admin" w:date="2023-04-27T22:26:00Z"/>
                <w:rFonts w:ascii="Times New Roman" w:hAnsi="Times New Roman"/>
                <w:color w:val="111111"/>
                <w:sz w:val="26"/>
                <w:szCs w:val="26"/>
                <w:lang w:val="vi-VN"/>
              </w:rPr>
            </w:pPr>
          </w:p>
        </w:tc>
        <w:tc>
          <w:tcPr>
            <w:tcW w:w="1530" w:type="dxa"/>
            <w:tcPrChange w:id="2122" w:author="Ngoc Le Van Truong" w:date="2023-04-28T10:14:00Z">
              <w:tcPr>
                <w:tcW w:w="990" w:type="dxa"/>
              </w:tcPr>
            </w:tcPrChange>
          </w:tcPr>
          <w:p w14:paraId="2730B965" w14:textId="77777777" w:rsidR="006F0ADB" w:rsidRDefault="006F0ADB" w:rsidP="009A7CF2">
            <w:pPr>
              <w:spacing w:before="60"/>
              <w:jc w:val="both"/>
              <w:rPr>
                <w:ins w:id="2123" w:author="admin" w:date="2023-04-27T22:26:00Z"/>
                <w:rFonts w:ascii="Times New Roman" w:hAnsi="Times New Roman"/>
                <w:color w:val="111111"/>
                <w:sz w:val="26"/>
                <w:szCs w:val="26"/>
                <w:lang w:val="vi-VN"/>
              </w:rPr>
            </w:pPr>
          </w:p>
        </w:tc>
        <w:tc>
          <w:tcPr>
            <w:tcW w:w="990" w:type="dxa"/>
            <w:tcPrChange w:id="2124" w:author="Ngoc Le Van Truong" w:date="2023-04-28T10:14:00Z">
              <w:tcPr>
                <w:tcW w:w="990" w:type="dxa"/>
              </w:tcPr>
            </w:tcPrChange>
          </w:tcPr>
          <w:p w14:paraId="13452DB6" w14:textId="77777777" w:rsidR="006F0ADB" w:rsidRDefault="006F0ADB" w:rsidP="009A7CF2">
            <w:pPr>
              <w:spacing w:before="60"/>
              <w:jc w:val="both"/>
              <w:rPr>
                <w:ins w:id="2125" w:author="admin" w:date="2023-04-27T22:26:00Z"/>
                <w:rFonts w:ascii="Times New Roman" w:hAnsi="Times New Roman"/>
                <w:color w:val="111111"/>
                <w:sz w:val="26"/>
                <w:szCs w:val="26"/>
                <w:lang w:val="vi-VN"/>
              </w:rPr>
            </w:pPr>
          </w:p>
        </w:tc>
      </w:tr>
      <w:tr w:rsidR="006F0ADB" w14:paraId="441FE344" w14:textId="77777777" w:rsidTr="003B4EE3">
        <w:trPr>
          <w:ins w:id="2126" w:author="admin" w:date="2023-04-27T22:26:00Z"/>
        </w:trPr>
        <w:tc>
          <w:tcPr>
            <w:tcW w:w="630" w:type="dxa"/>
            <w:tcPrChange w:id="2127" w:author="Ngoc Le Van Truong" w:date="2023-04-28T10:14:00Z">
              <w:tcPr>
                <w:tcW w:w="625" w:type="dxa"/>
              </w:tcPr>
            </w:tcPrChange>
          </w:tcPr>
          <w:p w14:paraId="312AC03C" w14:textId="77777777" w:rsidR="006F0ADB" w:rsidRDefault="006F0ADB" w:rsidP="006F0ADB">
            <w:pPr>
              <w:pStyle w:val="ListParagraph"/>
              <w:numPr>
                <w:ilvl w:val="0"/>
                <w:numId w:val="49"/>
              </w:numPr>
              <w:spacing w:before="60"/>
              <w:jc w:val="both"/>
              <w:rPr>
                <w:ins w:id="2128" w:author="admin" w:date="2023-04-27T22:26:00Z"/>
                <w:rFonts w:ascii="Times New Roman" w:hAnsi="Times New Roman"/>
                <w:color w:val="111111"/>
                <w:sz w:val="26"/>
                <w:szCs w:val="26"/>
                <w:lang w:val="vi-VN"/>
              </w:rPr>
            </w:pPr>
          </w:p>
        </w:tc>
        <w:tc>
          <w:tcPr>
            <w:tcW w:w="5040" w:type="dxa"/>
            <w:tcPrChange w:id="2129" w:author="Ngoc Le Van Truong" w:date="2023-04-28T10:14:00Z">
              <w:tcPr>
                <w:tcW w:w="4320" w:type="dxa"/>
              </w:tcPr>
            </w:tcPrChange>
          </w:tcPr>
          <w:p w14:paraId="501D78EA" w14:textId="77777777" w:rsidR="006F0ADB" w:rsidRDefault="006F0ADB" w:rsidP="009A7CF2">
            <w:pPr>
              <w:spacing w:before="60"/>
              <w:jc w:val="both"/>
              <w:rPr>
                <w:ins w:id="2130" w:author="admin" w:date="2023-04-27T22:26:00Z"/>
                <w:rFonts w:ascii="Times New Roman" w:hAnsi="Times New Roman"/>
                <w:color w:val="111111"/>
                <w:sz w:val="26"/>
                <w:szCs w:val="26"/>
                <w:lang w:val="vi-VN"/>
              </w:rPr>
            </w:pPr>
            <w:ins w:id="2131" w:author="admin" w:date="2023-04-27T22:26:00Z">
              <w:r>
                <w:rPr>
                  <w:rFonts w:ascii="Times New Roman" w:hAnsi="Times New Roman"/>
                  <w:sz w:val="26"/>
                  <w:szCs w:val="26"/>
                </w:rPr>
                <w:t>X</w:t>
              </w:r>
              <w:r w:rsidRPr="000C03FA">
                <w:rPr>
                  <w:rFonts w:ascii="Times New Roman" w:hAnsi="Times New Roman"/>
                  <w:sz w:val="26"/>
                  <w:szCs w:val="26"/>
                </w:rPr>
                <w:t>ử trí vết thương xuyên thấu</w:t>
              </w:r>
            </w:ins>
          </w:p>
        </w:tc>
        <w:tc>
          <w:tcPr>
            <w:tcW w:w="810" w:type="dxa"/>
            <w:tcPrChange w:id="2132" w:author="Ngoc Le Van Truong" w:date="2023-04-28T10:14:00Z">
              <w:tcPr>
                <w:tcW w:w="990" w:type="dxa"/>
              </w:tcPr>
            </w:tcPrChange>
          </w:tcPr>
          <w:p w14:paraId="15B48EEA" w14:textId="77777777" w:rsidR="006F0ADB" w:rsidRDefault="006F0ADB" w:rsidP="009A7CF2">
            <w:pPr>
              <w:spacing w:before="60"/>
              <w:jc w:val="both"/>
              <w:rPr>
                <w:ins w:id="2133" w:author="admin" w:date="2023-04-27T22:26:00Z"/>
                <w:rFonts w:ascii="Times New Roman" w:hAnsi="Times New Roman"/>
                <w:color w:val="111111"/>
                <w:sz w:val="26"/>
                <w:szCs w:val="26"/>
                <w:lang w:val="vi-VN"/>
              </w:rPr>
            </w:pPr>
          </w:p>
        </w:tc>
        <w:tc>
          <w:tcPr>
            <w:tcW w:w="810" w:type="dxa"/>
            <w:tcPrChange w:id="2134" w:author="Ngoc Le Van Truong" w:date="2023-04-28T10:14:00Z">
              <w:tcPr>
                <w:tcW w:w="990" w:type="dxa"/>
              </w:tcPr>
            </w:tcPrChange>
          </w:tcPr>
          <w:p w14:paraId="4ADB5BAF" w14:textId="77777777" w:rsidR="006F0ADB" w:rsidRDefault="006F0ADB" w:rsidP="009A7CF2">
            <w:pPr>
              <w:spacing w:before="60"/>
              <w:jc w:val="both"/>
              <w:rPr>
                <w:ins w:id="2135" w:author="admin" w:date="2023-04-27T22:26:00Z"/>
                <w:rFonts w:ascii="Times New Roman" w:hAnsi="Times New Roman"/>
                <w:color w:val="111111"/>
                <w:sz w:val="26"/>
                <w:szCs w:val="26"/>
                <w:lang w:val="vi-VN"/>
              </w:rPr>
            </w:pPr>
          </w:p>
        </w:tc>
        <w:tc>
          <w:tcPr>
            <w:tcW w:w="1530" w:type="dxa"/>
            <w:tcPrChange w:id="2136" w:author="Ngoc Le Van Truong" w:date="2023-04-28T10:14:00Z">
              <w:tcPr>
                <w:tcW w:w="990" w:type="dxa"/>
              </w:tcPr>
            </w:tcPrChange>
          </w:tcPr>
          <w:p w14:paraId="5C5916A6" w14:textId="77777777" w:rsidR="006F0ADB" w:rsidRDefault="006F0ADB" w:rsidP="009A7CF2">
            <w:pPr>
              <w:spacing w:before="60"/>
              <w:jc w:val="both"/>
              <w:rPr>
                <w:ins w:id="2137" w:author="admin" w:date="2023-04-27T22:26:00Z"/>
                <w:rFonts w:ascii="Times New Roman" w:hAnsi="Times New Roman"/>
                <w:color w:val="111111"/>
                <w:sz w:val="26"/>
                <w:szCs w:val="26"/>
                <w:lang w:val="vi-VN"/>
              </w:rPr>
            </w:pPr>
          </w:p>
        </w:tc>
        <w:tc>
          <w:tcPr>
            <w:tcW w:w="990" w:type="dxa"/>
            <w:tcPrChange w:id="2138" w:author="Ngoc Le Van Truong" w:date="2023-04-28T10:14:00Z">
              <w:tcPr>
                <w:tcW w:w="990" w:type="dxa"/>
              </w:tcPr>
            </w:tcPrChange>
          </w:tcPr>
          <w:p w14:paraId="60C6C27B" w14:textId="77777777" w:rsidR="006F0ADB" w:rsidRDefault="006F0ADB" w:rsidP="009A7CF2">
            <w:pPr>
              <w:spacing w:before="60"/>
              <w:jc w:val="both"/>
              <w:rPr>
                <w:ins w:id="2139" w:author="admin" w:date="2023-04-27T22:26:00Z"/>
                <w:rFonts w:ascii="Times New Roman" w:hAnsi="Times New Roman"/>
                <w:color w:val="111111"/>
                <w:sz w:val="26"/>
                <w:szCs w:val="26"/>
                <w:lang w:val="vi-VN"/>
              </w:rPr>
            </w:pPr>
          </w:p>
        </w:tc>
      </w:tr>
      <w:tr w:rsidR="006F0ADB" w14:paraId="18578BAB" w14:textId="77777777" w:rsidTr="003B4EE3">
        <w:trPr>
          <w:ins w:id="2140" w:author="admin" w:date="2023-04-27T22:26:00Z"/>
        </w:trPr>
        <w:tc>
          <w:tcPr>
            <w:tcW w:w="630" w:type="dxa"/>
            <w:tcPrChange w:id="2141" w:author="Ngoc Le Van Truong" w:date="2023-04-28T10:14:00Z">
              <w:tcPr>
                <w:tcW w:w="625" w:type="dxa"/>
              </w:tcPr>
            </w:tcPrChange>
          </w:tcPr>
          <w:p w14:paraId="165E87D7" w14:textId="77777777" w:rsidR="006F0ADB" w:rsidRDefault="006F0ADB" w:rsidP="009A7CF2">
            <w:pPr>
              <w:spacing w:before="60"/>
              <w:jc w:val="both"/>
              <w:rPr>
                <w:ins w:id="2142" w:author="admin" w:date="2023-04-27T22:26:00Z"/>
                <w:rFonts w:ascii="Times New Roman" w:hAnsi="Times New Roman"/>
                <w:color w:val="111111"/>
                <w:sz w:val="26"/>
                <w:szCs w:val="26"/>
                <w:lang w:val="vi-VN"/>
              </w:rPr>
            </w:pPr>
            <w:ins w:id="2143" w:author="admin" w:date="2023-04-27T22:26:00Z">
              <w:r w:rsidRPr="009A7CF2">
                <w:rPr>
                  <w:rFonts w:ascii="Times New Roman" w:hAnsi="Times New Roman"/>
                  <w:b/>
                  <w:sz w:val="26"/>
                  <w:szCs w:val="26"/>
                </w:rPr>
                <w:t>C.</w:t>
              </w:r>
            </w:ins>
          </w:p>
        </w:tc>
        <w:tc>
          <w:tcPr>
            <w:tcW w:w="5040" w:type="dxa"/>
            <w:tcPrChange w:id="2144" w:author="Ngoc Le Van Truong" w:date="2023-04-28T10:14:00Z">
              <w:tcPr>
                <w:tcW w:w="4320" w:type="dxa"/>
              </w:tcPr>
            </w:tcPrChange>
          </w:tcPr>
          <w:p w14:paraId="438DF84E" w14:textId="77777777" w:rsidR="006F0ADB" w:rsidRDefault="006F0ADB" w:rsidP="009A7CF2">
            <w:pPr>
              <w:spacing w:before="60"/>
              <w:jc w:val="both"/>
              <w:rPr>
                <w:ins w:id="2145" w:author="admin" w:date="2023-04-27T22:26:00Z"/>
                <w:rFonts w:ascii="Times New Roman" w:hAnsi="Times New Roman"/>
                <w:color w:val="111111"/>
                <w:sz w:val="26"/>
                <w:szCs w:val="26"/>
                <w:lang w:val="vi-VN"/>
              </w:rPr>
            </w:pPr>
            <w:ins w:id="2146" w:author="admin" w:date="2023-04-27T22:26:00Z">
              <w:r w:rsidRPr="009A7CF2">
                <w:rPr>
                  <w:rFonts w:ascii="Times New Roman" w:hAnsi="Times New Roman"/>
                  <w:b/>
                  <w:sz w:val="26"/>
                  <w:szCs w:val="26"/>
                </w:rPr>
                <w:t>Cấp cứu khác</w:t>
              </w:r>
            </w:ins>
          </w:p>
        </w:tc>
        <w:tc>
          <w:tcPr>
            <w:tcW w:w="810" w:type="dxa"/>
            <w:tcPrChange w:id="2147" w:author="Ngoc Le Van Truong" w:date="2023-04-28T10:14:00Z">
              <w:tcPr>
                <w:tcW w:w="990" w:type="dxa"/>
              </w:tcPr>
            </w:tcPrChange>
          </w:tcPr>
          <w:p w14:paraId="387BA0D4" w14:textId="77777777" w:rsidR="006F0ADB" w:rsidRDefault="006F0ADB" w:rsidP="009A7CF2">
            <w:pPr>
              <w:spacing w:before="60"/>
              <w:jc w:val="both"/>
              <w:rPr>
                <w:ins w:id="2148" w:author="admin" w:date="2023-04-27T22:26:00Z"/>
                <w:rFonts w:ascii="Times New Roman" w:hAnsi="Times New Roman"/>
                <w:color w:val="111111"/>
                <w:sz w:val="26"/>
                <w:szCs w:val="26"/>
                <w:lang w:val="vi-VN"/>
              </w:rPr>
            </w:pPr>
          </w:p>
        </w:tc>
        <w:tc>
          <w:tcPr>
            <w:tcW w:w="810" w:type="dxa"/>
            <w:tcPrChange w:id="2149" w:author="Ngoc Le Van Truong" w:date="2023-04-28T10:14:00Z">
              <w:tcPr>
                <w:tcW w:w="990" w:type="dxa"/>
              </w:tcPr>
            </w:tcPrChange>
          </w:tcPr>
          <w:p w14:paraId="79D5AC58" w14:textId="77777777" w:rsidR="006F0ADB" w:rsidRDefault="006F0ADB" w:rsidP="009A7CF2">
            <w:pPr>
              <w:spacing w:before="60"/>
              <w:jc w:val="both"/>
              <w:rPr>
                <w:ins w:id="2150" w:author="admin" w:date="2023-04-27T22:26:00Z"/>
                <w:rFonts w:ascii="Times New Roman" w:hAnsi="Times New Roman"/>
                <w:color w:val="111111"/>
                <w:sz w:val="26"/>
                <w:szCs w:val="26"/>
                <w:lang w:val="vi-VN"/>
              </w:rPr>
            </w:pPr>
          </w:p>
        </w:tc>
        <w:tc>
          <w:tcPr>
            <w:tcW w:w="1530" w:type="dxa"/>
            <w:tcPrChange w:id="2151" w:author="Ngoc Le Van Truong" w:date="2023-04-28T10:14:00Z">
              <w:tcPr>
                <w:tcW w:w="990" w:type="dxa"/>
              </w:tcPr>
            </w:tcPrChange>
          </w:tcPr>
          <w:p w14:paraId="1541A92D" w14:textId="77777777" w:rsidR="006F0ADB" w:rsidRDefault="006F0ADB" w:rsidP="009A7CF2">
            <w:pPr>
              <w:spacing w:before="60"/>
              <w:jc w:val="both"/>
              <w:rPr>
                <w:ins w:id="2152" w:author="admin" w:date="2023-04-27T22:26:00Z"/>
                <w:rFonts w:ascii="Times New Roman" w:hAnsi="Times New Roman"/>
                <w:color w:val="111111"/>
                <w:sz w:val="26"/>
                <w:szCs w:val="26"/>
                <w:lang w:val="vi-VN"/>
              </w:rPr>
            </w:pPr>
          </w:p>
        </w:tc>
        <w:tc>
          <w:tcPr>
            <w:tcW w:w="990" w:type="dxa"/>
            <w:tcPrChange w:id="2153" w:author="Ngoc Le Van Truong" w:date="2023-04-28T10:14:00Z">
              <w:tcPr>
                <w:tcW w:w="990" w:type="dxa"/>
              </w:tcPr>
            </w:tcPrChange>
          </w:tcPr>
          <w:p w14:paraId="1303EAE8" w14:textId="77777777" w:rsidR="006F0ADB" w:rsidRDefault="006F0ADB" w:rsidP="009A7CF2">
            <w:pPr>
              <w:spacing w:before="60"/>
              <w:jc w:val="both"/>
              <w:rPr>
                <w:ins w:id="2154" w:author="admin" w:date="2023-04-27T22:26:00Z"/>
                <w:rFonts w:ascii="Times New Roman" w:hAnsi="Times New Roman"/>
                <w:color w:val="111111"/>
                <w:sz w:val="26"/>
                <w:szCs w:val="26"/>
                <w:lang w:val="vi-VN"/>
              </w:rPr>
            </w:pPr>
          </w:p>
        </w:tc>
      </w:tr>
      <w:tr w:rsidR="006F0ADB" w14:paraId="5E5278F1" w14:textId="77777777" w:rsidTr="003B4EE3">
        <w:trPr>
          <w:ins w:id="2155" w:author="admin" w:date="2023-04-27T22:26:00Z"/>
        </w:trPr>
        <w:tc>
          <w:tcPr>
            <w:tcW w:w="630" w:type="dxa"/>
            <w:tcPrChange w:id="2156" w:author="Ngoc Le Van Truong" w:date="2023-04-28T10:14:00Z">
              <w:tcPr>
                <w:tcW w:w="625" w:type="dxa"/>
              </w:tcPr>
            </w:tcPrChange>
          </w:tcPr>
          <w:p w14:paraId="7195DA3D" w14:textId="77777777" w:rsidR="006F0ADB" w:rsidRDefault="006F0ADB" w:rsidP="006F0ADB">
            <w:pPr>
              <w:pStyle w:val="ListParagraph"/>
              <w:numPr>
                <w:ilvl w:val="0"/>
                <w:numId w:val="49"/>
              </w:numPr>
              <w:spacing w:before="60"/>
              <w:jc w:val="both"/>
              <w:rPr>
                <w:ins w:id="2157" w:author="admin" w:date="2023-04-27T22:26:00Z"/>
                <w:rFonts w:ascii="Times New Roman" w:hAnsi="Times New Roman"/>
                <w:color w:val="111111"/>
                <w:sz w:val="26"/>
                <w:szCs w:val="26"/>
                <w:lang w:val="vi-VN"/>
              </w:rPr>
            </w:pPr>
          </w:p>
        </w:tc>
        <w:tc>
          <w:tcPr>
            <w:tcW w:w="5040" w:type="dxa"/>
            <w:tcPrChange w:id="2158" w:author="Ngoc Le Van Truong" w:date="2023-04-28T10:14:00Z">
              <w:tcPr>
                <w:tcW w:w="4320" w:type="dxa"/>
              </w:tcPr>
            </w:tcPrChange>
          </w:tcPr>
          <w:p w14:paraId="1CE23C11" w14:textId="77777777" w:rsidR="006F0ADB" w:rsidRDefault="006F0ADB" w:rsidP="009A7CF2">
            <w:pPr>
              <w:spacing w:before="60"/>
              <w:jc w:val="both"/>
              <w:rPr>
                <w:ins w:id="2159" w:author="admin" w:date="2023-04-27T22:26:00Z"/>
                <w:rFonts w:ascii="Times New Roman" w:hAnsi="Times New Roman"/>
                <w:color w:val="111111"/>
                <w:sz w:val="26"/>
                <w:szCs w:val="26"/>
                <w:lang w:val="vi-VN"/>
              </w:rPr>
            </w:pPr>
            <w:ins w:id="2160" w:author="admin" w:date="2023-04-27T22:26:00Z">
              <w:r w:rsidRPr="000C03FA">
                <w:rPr>
                  <w:rFonts w:ascii="Times New Roman" w:hAnsi="Times New Roman"/>
                  <w:sz w:val="26"/>
                  <w:szCs w:val="26"/>
                </w:rPr>
                <w:t>Xử trí cấp cứu bỏng</w:t>
              </w:r>
            </w:ins>
          </w:p>
        </w:tc>
        <w:tc>
          <w:tcPr>
            <w:tcW w:w="810" w:type="dxa"/>
            <w:tcPrChange w:id="2161" w:author="Ngoc Le Van Truong" w:date="2023-04-28T10:14:00Z">
              <w:tcPr>
                <w:tcW w:w="990" w:type="dxa"/>
              </w:tcPr>
            </w:tcPrChange>
          </w:tcPr>
          <w:p w14:paraId="2E270CDA" w14:textId="77777777" w:rsidR="006F0ADB" w:rsidRDefault="006F0ADB" w:rsidP="009A7CF2">
            <w:pPr>
              <w:spacing w:before="60"/>
              <w:jc w:val="both"/>
              <w:rPr>
                <w:ins w:id="2162" w:author="admin" w:date="2023-04-27T22:26:00Z"/>
                <w:rFonts w:ascii="Times New Roman" w:hAnsi="Times New Roman"/>
                <w:color w:val="111111"/>
                <w:sz w:val="26"/>
                <w:szCs w:val="26"/>
                <w:lang w:val="vi-VN"/>
              </w:rPr>
            </w:pPr>
          </w:p>
        </w:tc>
        <w:tc>
          <w:tcPr>
            <w:tcW w:w="810" w:type="dxa"/>
            <w:tcPrChange w:id="2163" w:author="Ngoc Le Van Truong" w:date="2023-04-28T10:14:00Z">
              <w:tcPr>
                <w:tcW w:w="990" w:type="dxa"/>
              </w:tcPr>
            </w:tcPrChange>
          </w:tcPr>
          <w:p w14:paraId="2B24D546" w14:textId="77777777" w:rsidR="006F0ADB" w:rsidRDefault="006F0ADB" w:rsidP="009A7CF2">
            <w:pPr>
              <w:spacing w:before="60"/>
              <w:jc w:val="both"/>
              <w:rPr>
                <w:ins w:id="2164" w:author="admin" w:date="2023-04-27T22:26:00Z"/>
                <w:rFonts w:ascii="Times New Roman" w:hAnsi="Times New Roman"/>
                <w:color w:val="111111"/>
                <w:sz w:val="26"/>
                <w:szCs w:val="26"/>
                <w:lang w:val="vi-VN"/>
              </w:rPr>
            </w:pPr>
          </w:p>
        </w:tc>
        <w:tc>
          <w:tcPr>
            <w:tcW w:w="1530" w:type="dxa"/>
            <w:tcPrChange w:id="2165" w:author="Ngoc Le Van Truong" w:date="2023-04-28T10:14:00Z">
              <w:tcPr>
                <w:tcW w:w="990" w:type="dxa"/>
              </w:tcPr>
            </w:tcPrChange>
          </w:tcPr>
          <w:p w14:paraId="3F169C3F" w14:textId="77777777" w:rsidR="006F0ADB" w:rsidRDefault="006F0ADB" w:rsidP="009A7CF2">
            <w:pPr>
              <w:spacing w:before="60"/>
              <w:jc w:val="both"/>
              <w:rPr>
                <w:ins w:id="2166" w:author="admin" w:date="2023-04-27T22:26:00Z"/>
                <w:rFonts w:ascii="Times New Roman" w:hAnsi="Times New Roman"/>
                <w:color w:val="111111"/>
                <w:sz w:val="26"/>
                <w:szCs w:val="26"/>
                <w:lang w:val="vi-VN"/>
              </w:rPr>
            </w:pPr>
          </w:p>
        </w:tc>
        <w:tc>
          <w:tcPr>
            <w:tcW w:w="990" w:type="dxa"/>
            <w:tcPrChange w:id="2167" w:author="Ngoc Le Van Truong" w:date="2023-04-28T10:14:00Z">
              <w:tcPr>
                <w:tcW w:w="990" w:type="dxa"/>
              </w:tcPr>
            </w:tcPrChange>
          </w:tcPr>
          <w:p w14:paraId="6174F11B" w14:textId="77777777" w:rsidR="006F0ADB" w:rsidRDefault="006F0ADB" w:rsidP="009A7CF2">
            <w:pPr>
              <w:spacing w:before="60"/>
              <w:jc w:val="both"/>
              <w:rPr>
                <w:ins w:id="2168" w:author="admin" w:date="2023-04-27T22:26:00Z"/>
                <w:rFonts w:ascii="Times New Roman" w:hAnsi="Times New Roman"/>
                <w:color w:val="111111"/>
                <w:sz w:val="26"/>
                <w:szCs w:val="26"/>
                <w:lang w:val="vi-VN"/>
              </w:rPr>
            </w:pPr>
          </w:p>
        </w:tc>
      </w:tr>
      <w:tr w:rsidR="006F0ADB" w14:paraId="007FF675" w14:textId="77777777" w:rsidTr="003B4EE3">
        <w:trPr>
          <w:ins w:id="2169" w:author="admin" w:date="2023-04-27T22:26:00Z"/>
        </w:trPr>
        <w:tc>
          <w:tcPr>
            <w:tcW w:w="630" w:type="dxa"/>
            <w:tcPrChange w:id="2170" w:author="Ngoc Le Van Truong" w:date="2023-04-28T10:14:00Z">
              <w:tcPr>
                <w:tcW w:w="625" w:type="dxa"/>
              </w:tcPr>
            </w:tcPrChange>
          </w:tcPr>
          <w:p w14:paraId="1CF6911E" w14:textId="77777777" w:rsidR="006F0ADB" w:rsidRDefault="006F0ADB" w:rsidP="006F0ADB">
            <w:pPr>
              <w:pStyle w:val="ListParagraph"/>
              <w:numPr>
                <w:ilvl w:val="0"/>
                <w:numId w:val="49"/>
              </w:numPr>
              <w:spacing w:before="60"/>
              <w:jc w:val="both"/>
              <w:rPr>
                <w:ins w:id="2171" w:author="admin" w:date="2023-04-27T22:26:00Z"/>
                <w:rFonts w:ascii="Times New Roman" w:hAnsi="Times New Roman"/>
                <w:color w:val="111111"/>
                <w:sz w:val="26"/>
                <w:szCs w:val="26"/>
                <w:lang w:val="vi-VN"/>
              </w:rPr>
            </w:pPr>
          </w:p>
        </w:tc>
        <w:tc>
          <w:tcPr>
            <w:tcW w:w="5040" w:type="dxa"/>
            <w:tcPrChange w:id="2172" w:author="Ngoc Le Van Truong" w:date="2023-04-28T10:14:00Z">
              <w:tcPr>
                <w:tcW w:w="4320" w:type="dxa"/>
              </w:tcPr>
            </w:tcPrChange>
          </w:tcPr>
          <w:p w14:paraId="3A29DE07" w14:textId="77777777" w:rsidR="006F0ADB" w:rsidRDefault="006F0ADB" w:rsidP="009A7CF2">
            <w:pPr>
              <w:spacing w:before="60"/>
              <w:jc w:val="both"/>
              <w:rPr>
                <w:ins w:id="2173" w:author="admin" w:date="2023-04-27T22:26:00Z"/>
                <w:rFonts w:ascii="Times New Roman" w:hAnsi="Times New Roman"/>
                <w:color w:val="111111"/>
                <w:sz w:val="26"/>
                <w:szCs w:val="26"/>
                <w:lang w:val="vi-VN"/>
              </w:rPr>
            </w:pPr>
            <w:ins w:id="2174" w:author="admin" w:date="2023-04-27T22:26:00Z">
              <w:r w:rsidRPr="000C03FA">
                <w:rPr>
                  <w:rFonts w:ascii="Times New Roman" w:hAnsi="Times New Roman"/>
                  <w:sz w:val="26"/>
                  <w:szCs w:val="26"/>
                </w:rPr>
                <w:t>Chẩn đoán, xử trí ngộ độc cấp</w:t>
              </w:r>
            </w:ins>
          </w:p>
        </w:tc>
        <w:tc>
          <w:tcPr>
            <w:tcW w:w="810" w:type="dxa"/>
            <w:tcPrChange w:id="2175" w:author="Ngoc Le Van Truong" w:date="2023-04-28T10:14:00Z">
              <w:tcPr>
                <w:tcW w:w="990" w:type="dxa"/>
              </w:tcPr>
            </w:tcPrChange>
          </w:tcPr>
          <w:p w14:paraId="733779DF" w14:textId="77777777" w:rsidR="006F0ADB" w:rsidRDefault="006F0ADB" w:rsidP="009A7CF2">
            <w:pPr>
              <w:spacing w:before="60"/>
              <w:jc w:val="both"/>
              <w:rPr>
                <w:ins w:id="2176" w:author="admin" w:date="2023-04-27T22:26:00Z"/>
                <w:rFonts w:ascii="Times New Roman" w:hAnsi="Times New Roman"/>
                <w:color w:val="111111"/>
                <w:sz w:val="26"/>
                <w:szCs w:val="26"/>
                <w:lang w:val="vi-VN"/>
              </w:rPr>
            </w:pPr>
          </w:p>
        </w:tc>
        <w:tc>
          <w:tcPr>
            <w:tcW w:w="810" w:type="dxa"/>
            <w:tcPrChange w:id="2177" w:author="Ngoc Le Van Truong" w:date="2023-04-28T10:14:00Z">
              <w:tcPr>
                <w:tcW w:w="990" w:type="dxa"/>
              </w:tcPr>
            </w:tcPrChange>
          </w:tcPr>
          <w:p w14:paraId="324B5D38" w14:textId="77777777" w:rsidR="006F0ADB" w:rsidRDefault="006F0ADB" w:rsidP="009A7CF2">
            <w:pPr>
              <w:spacing w:before="60"/>
              <w:jc w:val="both"/>
              <w:rPr>
                <w:ins w:id="2178" w:author="admin" w:date="2023-04-27T22:26:00Z"/>
                <w:rFonts w:ascii="Times New Roman" w:hAnsi="Times New Roman"/>
                <w:color w:val="111111"/>
                <w:sz w:val="26"/>
                <w:szCs w:val="26"/>
                <w:lang w:val="vi-VN"/>
              </w:rPr>
            </w:pPr>
          </w:p>
        </w:tc>
        <w:tc>
          <w:tcPr>
            <w:tcW w:w="1530" w:type="dxa"/>
            <w:tcPrChange w:id="2179" w:author="Ngoc Le Van Truong" w:date="2023-04-28T10:14:00Z">
              <w:tcPr>
                <w:tcW w:w="990" w:type="dxa"/>
              </w:tcPr>
            </w:tcPrChange>
          </w:tcPr>
          <w:p w14:paraId="1043F4E7" w14:textId="77777777" w:rsidR="006F0ADB" w:rsidRDefault="006F0ADB" w:rsidP="009A7CF2">
            <w:pPr>
              <w:spacing w:before="60"/>
              <w:jc w:val="both"/>
              <w:rPr>
                <w:ins w:id="2180" w:author="admin" w:date="2023-04-27T22:26:00Z"/>
                <w:rFonts w:ascii="Times New Roman" w:hAnsi="Times New Roman"/>
                <w:color w:val="111111"/>
                <w:sz w:val="26"/>
                <w:szCs w:val="26"/>
                <w:lang w:val="vi-VN"/>
              </w:rPr>
            </w:pPr>
          </w:p>
        </w:tc>
        <w:tc>
          <w:tcPr>
            <w:tcW w:w="990" w:type="dxa"/>
            <w:tcPrChange w:id="2181" w:author="Ngoc Le Van Truong" w:date="2023-04-28T10:14:00Z">
              <w:tcPr>
                <w:tcW w:w="990" w:type="dxa"/>
              </w:tcPr>
            </w:tcPrChange>
          </w:tcPr>
          <w:p w14:paraId="1A17074E" w14:textId="77777777" w:rsidR="006F0ADB" w:rsidRDefault="006F0ADB" w:rsidP="009A7CF2">
            <w:pPr>
              <w:spacing w:before="60"/>
              <w:jc w:val="both"/>
              <w:rPr>
                <w:ins w:id="2182" w:author="admin" w:date="2023-04-27T22:26:00Z"/>
                <w:rFonts w:ascii="Times New Roman" w:hAnsi="Times New Roman"/>
                <w:color w:val="111111"/>
                <w:sz w:val="26"/>
                <w:szCs w:val="26"/>
                <w:lang w:val="vi-VN"/>
              </w:rPr>
            </w:pPr>
          </w:p>
        </w:tc>
      </w:tr>
      <w:tr w:rsidR="006F0ADB" w14:paraId="75809214" w14:textId="77777777" w:rsidTr="003B4EE3">
        <w:trPr>
          <w:ins w:id="2183" w:author="admin" w:date="2023-04-27T22:26:00Z"/>
        </w:trPr>
        <w:tc>
          <w:tcPr>
            <w:tcW w:w="630" w:type="dxa"/>
            <w:tcPrChange w:id="2184" w:author="Ngoc Le Van Truong" w:date="2023-04-28T10:14:00Z">
              <w:tcPr>
                <w:tcW w:w="625" w:type="dxa"/>
              </w:tcPr>
            </w:tcPrChange>
          </w:tcPr>
          <w:p w14:paraId="481EA60B" w14:textId="77777777" w:rsidR="006F0ADB" w:rsidRDefault="006F0ADB" w:rsidP="009A7CF2">
            <w:pPr>
              <w:spacing w:before="60"/>
              <w:jc w:val="both"/>
              <w:rPr>
                <w:ins w:id="2185" w:author="admin" w:date="2023-04-27T22:26:00Z"/>
                <w:rFonts w:ascii="Times New Roman" w:hAnsi="Times New Roman"/>
                <w:color w:val="111111"/>
                <w:sz w:val="26"/>
                <w:szCs w:val="26"/>
                <w:lang w:val="vi-VN"/>
              </w:rPr>
            </w:pPr>
            <w:ins w:id="2186" w:author="admin" w:date="2023-04-27T22:26:00Z">
              <w:r w:rsidRPr="009A7CF2">
                <w:rPr>
                  <w:rFonts w:ascii="Times New Roman" w:hAnsi="Times New Roman"/>
                  <w:b/>
                  <w:sz w:val="26"/>
                  <w:szCs w:val="26"/>
                </w:rPr>
                <w:t>D.</w:t>
              </w:r>
            </w:ins>
          </w:p>
        </w:tc>
        <w:tc>
          <w:tcPr>
            <w:tcW w:w="5040" w:type="dxa"/>
            <w:tcPrChange w:id="2187" w:author="Ngoc Le Van Truong" w:date="2023-04-28T10:14:00Z">
              <w:tcPr>
                <w:tcW w:w="4320" w:type="dxa"/>
              </w:tcPr>
            </w:tcPrChange>
          </w:tcPr>
          <w:p w14:paraId="5AD4CF09" w14:textId="77777777" w:rsidR="006F0ADB" w:rsidRDefault="006F0ADB" w:rsidP="009A7CF2">
            <w:pPr>
              <w:spacing w:before="60"/>
              <w:jc w:val="both"/>
              <w:rPr>
                <w:ins w:id="2188" w:author="admin" w:date="2023-04-27T22:26:00Z"/>
                <w:rFonts w:ascii="Times New Roman" w:hAnsi="Times New Roman"/>
                <w:color w:val="111111"/>
                <w:sz w:val="26"/>
                <w:szCs w:val="26"/>
                <w:lang w:val="vi-VN"/>
              </w:rPr>
            </w:pPr>
            <w:ins w:id="2189" w:author="admin" w:date="2023-04-27T22:26:00Z">
              <w:r w:rsidRPr="009A7CF2">
                <w:rPr>
                  <w:rFonts w:ascii="Times New Roman" w:hAnsi="Times New Roman"/>
                  <w:b/>
                  <w:sz w:val="26"/>
                  <w:szCs w:val="26"/>
                </w:rPr>
                <w:t xml:space="preserve">Thực hiện kỹ thuật </w:t>
              </w:r>
            </w:ins>
          </w:p>
        </w:tc>
        <w:tc>
          <w:tcPr>
            <w:tcW w:w="810" w:type="dxa"/>
            <w:tcPrChange w:id="2190" w:author="Ngoc Le Van Truong" w:date="2023-04-28T10:14:00Z">
              <w:tcPr>
                <w:tcW w:w="990" w:type="dxa"/>
              </w:tcPr>
            </w:tcPrChange>
          </w:tcPr>
          <w:p w14:paraId="311765CF" w14:textId="77777777" w:rsidR="006F0ADB" w:rsidRDefault="006F0ADB" w:rsidP="009A7CF2">
            <w:pPr>
              <w:spacing w:before="60"/>
              <w:jc w:val="both"/>
              <w:rPr>
                <w:ins w:id="2191" w:author="admin" w:date="2023-04-27T22:26:00Z"/>
                <w:rFonts w:ascii="Times New Roman" w:hAnsi="Times New Roman"/>
                <w:color w:val="111111"/>
                <w:sz w:val="26"/>
                <w:szCs w:val="26"/>
                <w:lang w:val="vi-VN"/>
              </w:rPr>
            </w:pPr>
          </w:p>
        </w:tc>
        <w:tc>
          <w:tcPr>
            <w:tcW w:w="810" w:type="dxa"/>
            <w:tcPrChange w:id="2192" w:author="Ngoc Le Van Truong" w:date="2023-04-28T10:14:00Z">
              <w:tcPr>
                <w:tcW w:w="990" w:type="dxa"/>
              </w:tcPr>
            </w:tcPrChange>
          </w:tcPr>
          <w:p w14:paraId="69A9925C" w14:textId="77777777" w:rsidR="006F0ADB" w:rsidRDefault="006F0ADB" w:rsidP="009A7CF2">
            <w:pPr>
              <w:spacing w:before="60"/>
              <w:jc w:val="both"/>
              <w:rPr>
                <w:ins w:id="2193" w:author="admin" w:date="2023-04-27T22:26:00Z"/>
                <w:rFonts w:ascii="Times New Roman" w:hAnsi="Times New Roman"/>
                <w:color w:val="111111"/>
                <w:sz w:val="26"/>
                <w:szCs w:val="26"/>
                <w:lang w:val="vi-VN"/>
              </w:rPr>
            </w:pPr>
          </w:p>
        </w:tc>
        <w:tc>
          <w:tcPr>
            <w:tcW w:w="1530" w:type="dxa"/>
            <w:tcPrChange w:id="2194" w:author="Ngoc Le Van Truong" w:date="2023-04-28T10:14:00Z">
              <w:tcPr>
                <w:tcW w:w="990" w:type="dxa"/>
              </w:tcPr>
            </w:tcPrChange>
          </w:tcPr>
          <w:p w14:paraId="2960BD4C" w14:textId="77777777" w:rsidR="006F0ADB" w:rsidRDefault="006F0ADB" w:rsidP="009A7CF2">
            <w:pPr>
              <w:spacing w:before="60"/>
              <w:jc w:val="both"/>
              <w:rPr>
                <w:ins w:id="2195" w:author="admin" w:date="2023-04-27T22:26:00Z"/>
                <w:rFonts w:ascii="Times New Roman" w:hAnsi="Times New Roman"/>
                <w:color w:val="111111"/>
                <w:sz w:val="26"/>
                <w:szCs w:val="26"/>
                <w:lang w:val="vi-VN"/>
              </w:rPr>
            </w:pPr>
          </w:p>
        </w:tc>
        <w:tc>
          <w:tcPr>
            <w:tcW w:w="990" w:type="dxa"/>
            <w:tcPrChange w:id="2196" w:author="Ngoc Le Van Truong" w:date="2023-04-28T10:14:00Z">
              <w:tcPr>
                <w:tcW w:w="990" w:type="dxa"/>
              </w:tcPr>
            </w:tcPrChange>
          </w:tcPr>
          <w:p w14:paraId="7F4AD955" w14:textId="77777777" w:rsidR="006F0ADB" w:rsidRDefault="006F0ADB" w:rsidP="009A7CF2">
            <w:pPr>
              <w:spacing w:before="60"/>
              <w:jc w:val="both"/>
              <w:rPr>
                <w:ins w:id="2197" w:author="admin" w:date="2023-04-27T22:26:00Z"/>
                <w:rFonts w:ascii="Times New Roman" w:hAnsi="Times New Roman"/>
                <w:color w:val="111111"/>
                <w:sz w:val="26"/>
                <w:szCs w:val="26"/>
                <w:lang w:val="vi-VN"/>
              </w:rPr>
            </w:pPr>
          </w:p>
        </w:tc>
      </w:tr>
      <w:tr w:rsidR="006F0ADB" w14:paraId="558BA730" w14:textId="77777777" w:rsidTr="003B4EE3">
        <w:trPr>
          <w:ins w:id="2198" w:author="admin" w:date="2023-04-27T22:26:00Z"/>
        </w:trPr>
        <w:tc>
          <w:tcPr>
            <w:tcW w:w="630" w:type="dxa"/>
            <w:tcPrChange w:id="2199" w:author="Ngoc Le Van Truong" w:date="2023-04-28T10:14:00Z">
              <w:tcPr>
                <w:tcW w:w="625" w:type="dxa"/>
              </w:tcPr>
            </w:tcPrChange>
          </w:tcPr>
          <w:p w14:paraId="60710160" w14:textId="77777777" w:rsidR="006F0ADB" w:rsidRDefault="006F0ADB" w:rsidP="009A7CF2">
            <w:pPr>
              <w:spacing w:before="60"/>
              <w:jc w:val="both"/>
              <w:rPr>
                <w:ins w:id="2200" w:author="admin" w:date="2023-04-27T22:26:00Z"/>
                <w:rFonts w:ascii="Times New Roman" w:hAnsi="Times New Roman"/>
                <w:color w:val="111111"/>
                <w:sz w:val="26"/>
                <w:szCs w:val="26"/>
                <w:lang w:val="vi-VN"/>
              </w:rPr>
            </w:pPr>
          </w:p>
        </w:tc>
        <w:tc>
          <w:tcPr>
            <w:tcW w:w="5040" w:type="dxa"/>
            <w:vAlign w:val="center"/>
            <w:tcPrChange w:id="2201" w:author="Ngoc Le Van Truong" w:date="2023-04-28T10:14:00Z">
              <w:tcPr>
                <w:tcW w:w="4320" w:type="dxa"/>
                <w:vAlign w:val="center"/>
              </w:tcPr>
            </w:tcPrChange>
          </w:tcPr>
          <w:p w14:paraId="6A4EA04E" w14:textId="77777777" w:rsidR="006F0ADB" w:rsidRDefault="006F0ADB" w:rsidP="009A7CF2">
            <w:pPr>
              <w:spacing w:before="60"/>
              <w:jc w:val="both"/>
              <w:rPr>
                <w:ins w:id="2202" w:author="admin" w:date="2023-04-27T22:26:00Z"/>
                <w:rFonts w:ascii="Times New Roman" w:hAnsi="Times New Roman"/>
                <w:color w:val="111111"/>
                <w:sz w:val="26"/>
                <w:szCs w:val="26"/>
                <w:lang w:val="vi-VN"/>
              </w:rPr>
            </w:pPr>
            <w:ins w:id="2203" w:author="admin" w:date="2023-04-27T22:26:00Z">
              <w:r w:rsidRPr="009A7CF2">
                <w:rPr>
                  <w:rFonts w:ascii="Times New Roman" w:hAnsi="Times New Roman"/>
                  <w:b/>
                  <w:sz w:val="26"/>
                  <w:szCs w:val="26"/>
                </w:rPr>
                <w:t>Tuần hoàn</w:t>
              </w:r>
            </w:ins>
          </w:p>
        </w:tc>
        <w:tc>
          <w:tcPr>
            <w:tcW w:w="810" w:type="dxa"/>
            <w:tcPrChange w:id="2204" w:author="Ngoc Le Van Truong" w:date="2023-04-28T10:14:00Z">
              <w:tcPr>
                <w:tcW w:w="990" w:type="dxa"/>
              </w:tcPr>
            </w:tcPrChange>
          </w:tcPr>
          <w:p w14:paraId="6568C7C5" w14:textId="77777777" w:rsidR="006F0ADB" w:rsidRDefault="006F0ADB" w:rsidP="009A7CF2">
            <w:pPr>
              <w:spacing w:before="60"/>
              <w:jc w:val="both"/>
              <w:rPr>
                <w:ins w:id="2205" w:author="admin" w:date="2023-04-27T22:26:00Z"/>
                <w:rFonts w:ascii="Times New Roman" w:hAnsi="Times New Roman"/>
                <w:color w:val="111111"/>
                <w:sz w:val="26"/>
                <w:szCs w:val="26"/>
                <w:lang w:val="vi-VN"/>
              </w:rPr>
            </w:pPr>
          </w:p>
        </w:tc>
        <w:tc>
          <w:tcPr>
            <w:tcW w:w="810" w:type="dxa"/>
            <w:tcPrChange w:id="2206" w:author="Ngoc Le Van Truong" w:date="2023-04-28T10:14:00Z">
              <w:tcPr>
                <w:tcW w:w="990" w:type="dxa"/>
              </w:tcPr>
            </w:tcPrChange>
          </w:tcPr>
          <w:p w14:paraId="7FC4BEEF" w14:textId="77777777" w:rsidR="006F0ADB" w:rsidRDefault="006F0ADB" w:rsidP="009A7CF2">
            <w:pPr>
              <w:spacing w:before="60"/>
              <w:jc w:val="both"/>
              <w:rPr>
                <w:ins w:id="2207" w:author="admin" w:date="2023-04-27T22:26:00Z"/>
                <w:rFonts w:ascii="Times New Roman" w:hAnsi="Times New Roman"/>
                <w:color w:val="111111"/>
                <w:sz w:val="26"/>
                <w:szCs w:val="26"/>
                <w:lang w:val="vi-VN"/>
              </w:rPr>
            </w:pPr>
          </w:p>
        </w:tc>
        <w:tc>
          <w:tcPr>
            <w:tcW w:w="1530" w:type="dxa"/>
            <w:tcPrChange w:id="2208" w:author="Ngoc Le Van Truong" w:date="2023-04-28T10:14:00Z">
              <w:tcPr>
                <w:tcW w:w="990" w:type="dxa"/>
              </w:tcPr>
            </w:tcPrChange>
          </w:tcPr>
          <w:p w14:paraId="39DDC605" w14:textId="77777777" w:rsidR="006F0ADB" w:rsidRDefault="006F0ADB" w:rsidP="009A7CF2">
            <w:pPr>
              <w:spacing w:before="60"/>
              <w:jc w:val="both"/>
              <w:rPr>
                <w:ins w:id="2209" w:author="admin" w:date="2023-04-27T22:26:00Z"/>
                <w:rFonts w:ascii="Times New Roman" w:hAnsi="Times New Roman"/>
                <w:color w:val="111111"/>
                <w:sz w:val="26"/>
                <w:szCs w:val="26"/>
                <w:lang w:val="vi-VN"/>
              </w:rPr>
            </w:pPr>
          </w:p>
        </w:tc>
        <w:tc>
          <w:tcPr>
            <w:tcW w:w="990" w:type="dxa"/>
            <w:tcPrChange w:id="2210" w:author="Ngoc Le Van Truong" w:date="2023-04-28T10:14:00Z">
              <w:tcPr>
                <w:tcW w:w="990" w:type="dxa"/>
              </w:tcPr>
            </w:tcPrChange>
          </w:tcPr>
          <w:p w14:paraId="0C027693" w14:textId="77777777" w:rsidR="006F0ADB" w:rsidRDefault="006F0ADB" w:rsidP="009A7CF2">
            <w:pPr>
              <w:spacing w:before="60"/>
              <w:jc w:val="both"/>
              <w:rPr>
                <w:ins w:id="2211" w:author="admin" w:date="2023-04-27T22:26:00Z"/>
                <w:rFonts w:ascii="Times New Roman" w:hAnsi="Times New Roman"/>
                <w:color w:val="111111"/>
                <w:sz w:val="26"/>
                <w:szCs w:val="26"/>
                <w:lang w:val="vi-VN"/>
              </w:rPr>
            </w:pPr>
          </w:p>
        </w:tc>
      </w:tr>
      <w:tr w:rsidR="006F0ADB" w14:paraId="6CC32B2C" w14:textId="77777777" w:rsidTr="003B4EE3">
        <w:trPr>
          <w:ins w:id="2212" w:author="admin" w:date="2023-04-27T22:26:00Z"/>
        </w:trPr>
        <w:tc>
          <w:tcPr>
            <w:tcW w:w="630" w:type="dxa"/>
            <w:tcPrChange w:id="2213" w:author="Ngoc Le Van Truong" w:date="2023-04-28T10:14:00Z">
              <w:tcPr>
                <w:tcW w:w="625" w:type="dxa"/>
              </w:tcPr>
            </w:tcPrChange>
          </w:tcPr>
          <w:p w14:paraId="6999C8B5" w14:textId="77777777" w:rsidR="006F0ADB" w:rsidRDefault="006F0ADB" w:rsidP="006F0ADB">
            <w:pPr>
              <w:pStyle w:val="ListParagraph"/>
              <w:numPr>
                <w:ilvl w:val="0"/>
                <w:numId w:val="49"/>
              </w:numPr>
              <w:spacing w:before="60"/>
              <w:jc w:val="both"/>
              <w:rPr>
                <w:ins w:id="2214" w:author="admin" w:date="2023-04-27T22:26:00Z"/>
                <w:rFonts w:ascii="Times New Roman" w:hAnsi="Times New Roman"/>
                <w:color w:val="111111"/>
                <w:sz w:val="26"/>
                <w:szCs w:val="26"/>
                <w:lang w:val="vi-VN"/>
              </w:rPr>
            </w:pPr>
          </w:p>
        </w:tc>
        <w:tc>
          <w:tcPr>
            <w:tcW w:w="5040" w:type="dxa"/>
            <w:tcPrChange w:id="2215" w:author="Ngoc Le Van Truong" w:date="2023-04-28T10:14:00Z">
              <w:tcPr>
                <w:tcW w:w="4320" w:type="dxa"/>
              </w:tcPr>
            </w:tcPrChange>
          </w:tcPr>
          <w:p w14:paraId="4BB5B3A6" w14:textId="77777777" w:rsidR="006F0ADB" w:rsidRDefault="006F0ADB" w:rsidP="009A7CF2">
            <w:pPr>
              <w:spacing w:before="60"/>
              <w:jc w:val="both"/>
              <w:rPr>
                <w:ins w:id="2216" w:author="admin" w:date="2023-04-27T22:26:00Z"/>
                <w:rFonts w:ascii="Times New Roman" w:hAnsi="Times New Roman"/>
                <w:color w:val="111111"/>
                <w:sz w:val="26"/>
                <w:szCs w:val="26"/>
                <w:lang w:val="vi-VN"/>
              </w:rPr>
            </w:pPr>
            <w:ins w:id="2217" w:author="admin" w:date="2023-04-27T22:26:00Z">
              <w:r>
                <w:rPr>
                  <w:rFonts w:ascii="Times New Roman" w:hAnsi="Times New Roman"/>
                  <w:sz w:val="26"/>
                  <w:szCs w:val="26"/>
                </w:rPr>
                <w:t>Ép tim ngoài lồng ngực</w:t>
              </w:r>
            </w:ins>
          </w:p>
        </w:tc>
        <w:tc>
          <w:tcPr>
            <w:tcW w:w="810" w:type="dxa"/>
            <w:tcPrChange w:id="2218" w:author="Ngoc Le Van Truong" w:date="2023-04-28T10:14:00Z">
              <w:tcPr>
                <w:tcW w:w="990" w:type="dxa"/>
              </w:tcPr>
            </w:tcPrChange>
          </w:tcPr>
          <w:p w14:paraId="14B9D6BA" w14:textId="77777777" w:rsidR="006F0ADB" w:rsidRDefault="006F0ADB" w:rsidP="009A7CF2">
            <w:pPr>
              <w:spacing w:before="60"/>
              <w:jc w:val="both"/>
              <w:rPr>
                <w:ins w:id="2219" w:author="admin" w:date="2023-04-27T22:26:00Z"/>
                <w:rFonts w:ascii="Times New Roman" w:hAnsi="Times New Roman"/>
                <w:color w:val="111111"/>
                <w:sz w:val="26"/>
                <w:szCs w:val="26"/>
                <w:lang w:val="vi-VN"/>
              </w:rPr>
            </w:pPr>
          </w:p>
        </w:tc>
        <w:tc>
          <w:tcPr>
            <w:tcW w:w="810" w:type="dxa"/>
            <w:tcPrChange w:id="2220" w:author="Ngoc Le Van Truong" w:date="2023-04-28T10:14:00Z">
              <w:tcPr>
                <w:tcW w:w="990" w:type="dxa"/>
              </w:tcPr>
            </w:tcPrChange>
          </w:tcPr>
          <w:p w14:paraId="386F54DE" w14:textId="77777777" w:rsidR="006F0ADB" w:rsidRDefault="006F0ADB" w:rsidP="009A7CF2">
            <w:pPr>
              <w:spacing w:before="60"/>
              <w:jc w:val="both"/>
              <w:rPr>
                <w:ins w:id="2221" w:author="admin" w:date="2023-04-27T22:26:00Z"/>
                <w:rFonts w:ascii="Times New Roman" w:hAnsi="Times New Roman"/>
                <w:color w:val="111111"/>
                <w:sz w:val="26"/>
                <w:szCs w:val="26"/>
                <w:lang w:val="vi-VN"/>
              </w:rPr>
            </w:pPr>
          </w:p>
        </w:tc>
        <w:tc>
          <w:tcPr>
            <w:tcW w:w="1530" w:type="dxa"/>
            <w:tcPrChange w:id="2222" w:author="Ngoc Le Van Truong" w:date="2023-04-28T10:14:00Z">
              <w:tcPr>
                <w:tcW w:w="990" w:type="dxa"/>
              </w:tcPr>
            </w:tcPrChange>
          </w:tcPr>
          <w:p w14:paraId="2217A470" w14:textId="77777777" w:rsidR="006F0ADB" w:rsidRDefault="006F0ADB" w:rsidP="009A7CF2">
            <w:pPr>
              <w:spacing w:before="60"/>
              <w:jc w:val="both"/>
              <w:rPr>
                <w:ins w:id="2223" w:author="admin" w:date="2023-04-27T22:26:00Z"/>
                <w:rFonts w:ascii="Times New Roman" w:hAnsi="Times New Roman"/>
                <w:color w:val="111111"/>
                <w:sz w:val="26"/>
                <w:szCs w:val="26"/>
                <w:lang w:val="vi-VN"/>
              </w:rPr>
            </w:pPr>
          </w:p>
        </w:tc>
        <w:tc>
          <w:tcPr>
            <w:tcW w:w="990" w:type="dxa"/>
            <w:tcPrChange w:id="2224" w:author="Ngoc Le Van Truong" w:date="2023-04-28T10:14:00Z">
              <w:tcPr>
                <w:tcW w:w="990" w:type="dxa"/>
              </w:tcPr>
            </w:tcPrChange>
          </w:tcPr>
          <w:p w14:paraId="000C23B9" w14:textId="77777777" w:rsidR="006F0ADB" w:rsidRDefault="006F0ADB" w:rsidP="009A7CF2">
            <w:pPr>
              <w:spacing w:before="60"/>
              <w:jc w:val="both"/>
              <w:rPr>
                <w:ins w:id="2225" w:author="admin" w:date="2023-04-27T22:26:00Z"/>
                <w:rFonts w:ascii="Times New Roman" w:hAnsi="Times New Roman"/>
                <w:color w:val="111111"/>
                <w:sz w:val="26"/>
                <w:szCs w:val="26"/>
                <w:lang w:val="vi-VN"/>
              </w:rPr>
            </w:pPr>
          </w:p>
        </w:tc>
      </w:tr>
      <w:tr w:rsidR="006F0ADB" w14:paraId="381A7E99" w14:textId="77777777" w:rsidTr="003B4EE3">
        <w:trPr>
          <w:ins w:id="2226" w:author="admin" w:date="2023-04-27T22:26:00Z"/>
        </w:trPr>
        <w:tc>
          <w:tcPr>
            <w:tcW w:w="630" w:type="dxa"/>
            <w:tcPrChange w:id="2227" w:author="Ngoc Le Van Truong" w:date="2023-04-28T10:14:00Z">
              <w:tcPr>
                <w:tcW w:w="625" w:type="dxa"/>
              </w:tcPr>
            </w:tcPrChange>
          </w:tcPr>
          <w:p w14:paraId="165C3551" w14:textId="77777777" w:rsidR="006F0ADB" w:rsidRDefault="006F0ADB" w:rsidP="006F0ADB">
            <w:pPr>
              <w:pStyle w:val="ListParagraph"/>
              <w:numPr>
                <w:ilvl w:val="0"/>
                <w:numId w:val="49"/>
              </w:numPr>
              <w:spacing w:before="60"/>
              <w:jc w:val="both"/>
              <w:rPr>
                <w:ins w:id="2228" w:author="admin" w:date="2023-04-27T22:26:00Z"/>
                <w:rFonts w:ascii="Times New Roman" w:hAnsi="Times New Roman"/>
                <w:color w:val="111111"/>
                <w:sz w:val="26"/>
                <w:szCs w:val="26"/>
                <w:lang w:val="vi-VN"/>
              </w:rPr>
            </w:pPr>
          </w:p>
        </w:tc>
        <w:tc>
          <w:tcPr>
            <w:tcW w:w="5040" w:type="dxa"/>
            <w:tcPrChange w:id="2229" w:author="Ngoc Le Van Truong" w:date="2023-04-28T10:14:00Z">
              <w:tcPr>
                <w:tcW w:w="4320" w:type="dxa"/>
              </w:tcPr>
            </w:tcPrChange>
          </w:tcPr>
          <w:p w14:paraId="6A762F21" w14:textId="77777777" w:rsidR="006F0ADB" w:rsidRDefault="006F0ADB" w:rsidP="009A7CF2">
            <w:pPr>
              <w:spacing w:before="60"/>
              <w:jc w:val="both"/>
              <w:rPr>
                <w:ins w:id="2230" w:author="admin" w:date="2023-04-27T22:26:00Z"/>
                <w:rFonts w:ascii="Times New Roman" w:hAnsi="Times New Roman"/>
                <w:color w:val="111111"/>
                <w:sz w:val="26"/>
                <w:szCs w:val="26"/>
                <w:lang w:val="vi-VN"/>
              </w:rPr>
            </w:pPr>
            <w:ins w:id="2231" w:author="admin" w:date="2023-04-27T22:26:00Z">
              <w:r>
                <w:rPr>
                  <w:rFonts w:ascii="Times New Roman" w:hAnsi="Times New Roman"/>
                  <w:sz w:val="26"/>
                  <w:szCs w:val="26"/>
                </w:rPr>
                <w:t xml:space="preserve">Đặt đường truyền tĩnh mạch </w:t>
              </w:r>
            </w:ins>
          </w:p>
        </w:tc>
        <w:tc>
          <w:tcPr>
            <w:tcW w:w="810" w:type="dxa"/>
            <w:tcPrChange w:id="2232" w:author="Ngoc Le Van Truong" w:date="2023-04-28T10:14:00Z">
              <w:tcPr>
                <w:tcW w:w="990" w:type="dxa"/>
              </w:tcPr>
            </w:tcPrChange>
          </w:tcPr>
          <w:p w14:paraId="52FAE27F" w14:textId="77777777" w:rsidR="006F0ADB" w:rsidRDefault="006F0ADB" w:rsidP="009A7CF2">
            <w:pPr>
              <w:spacing w:before="60"/>
              <w:jc w:val="both"/>
              <w:rPr>
                <w:ins w:id="2233" w:author="admin" w:date="2023-04-27T22:26:00Z"/>
                <w:rFonts w:ascii="Times New Roman" w:hAnsi="Times New Roman"/>
                <w:color w:val="111111"/>
                <w:sz w:val="26"/>
                <w:szCs w:val="26"/>
                <w:lang w:val="vi-VN"/>
              </w:rPr>
            </w:pPr>
          </w:p>
        </w:tc>
        <w:tc>
          <w:tcPr>
            <w:tcW w:w="810" w:type="dxa"/>
            <w:tcPrChange w:id="2234" w:author="Ngoc Le Van Truong" w:date="2023-04-28T10:14:00Z">
              <w:tcPr>
                <w:tcW w:w="990" w:type="dxa"/>
              </w:tcPr>
            </w:tcPrChange>
          </w:tcPr>
          <w:p w14:paraId="7DD01659" w14:textId="77777777" w:rsidR="006F0ADB" w:rsidRDefault="006F0ADB" w:rsidP="009A7CF2">
            <w:pPr>
              <w:spacing w:before="60"/>
              <w:jc w:val="both"/>
              <w:rPr>
                <w:ins w:id="2235" w:author="admin" w:date="2023-04-27T22:26:00Z"/>
                <w:rFonts w:ascii="Times New Roman" w:hAnsi="Times New Roman"/>
                <w:color w:val="111111"/>
                <w:sz w:val="26"/>
                <w:szCs w:val="26"/>
                <w:lang w:val="vi-VN"/>
              </w:rPr>
            </w:pPr>
          </w:p>
        </w:tc>
        <w:tc>
          <w:tcPr>
            <w:tcW w:w="1530" w:type="dxa"/>
            <w:tcPrChange w:id="2236" w:author="Ngoc Le Van Truong" w:date="2023-04-28T10:14:00Z">
              <w:tcPr>
                <w:tcW w:w="990" w:type="dxa"/>
              </w:tcPr>
            </w:tcPrChange>
          </w:tcPr>
          <w:p w14:paraId="32F649F8" w14:textId="77777777" w:rsidR="006F0ADB" w:rsidRDefault="006F0ADB" w:rsidP="009A7CF2">
            <w:pPr>
              <w:spacing w:before="60"/>
              <w:jc w:val="both"/>
              <w:rPr>
                <w:ins w:id="2237" w:author="admin" w:date="2023-04-27T22:26:00Z"/>
                <w:rFonts w:ascii="Times New Roman" w:hAnsi="Times New Roman"/>
                <w:color w:val="111111"/>
                <w:sz w:val="26"/>
                <w:szCs w:val="26"/>
                <w:lang w:val="vi-VN"/>
              </w:rPr>
            </w:pPr>
          </w:p>
        </w:tc>
        <w:tc>
          <w:tcPr>
            <w:tcW w:w="990" w:type="dxa"/>
            <w:tcPrChange w:id="2238" w:author="Ngoc Le Van Truong" w:date="2023-04-28T10:14:00Z">
              <w:tcPr>
                <w:tcW w:w="990" w:type="dxa"/>
              </w:tcPr>
            </w:tcPrChange>
          </w:tcPr>
          <w:p w14:paraId="2D808FD4" w14:textId="77777777" w:rsidR="006F0ADB" w:rsidRDefault="006F0ADB" w:rsidP="009A7CF2">
            <w:pPr>
              <w:spacing w:before="60"/>
              <w:jc w:val="both"/>
              <w:rPr>
                <w:ins w:id="2239" w:author="admin" w:date="2023-04-27T22:26:00Z"/>
                <w:rFonts w:ascii="Times New Roman" w:hAnsi="Times New Roman"/>
                <w:color w:val="111111"/>
                <w:sz w:val="26"/>
                <w:szCs w:val="26"/>
                <w:lang w:val="vi-VN"/>
              </w:rPr>
            </w:pPr>
          </w:p>
        </w:tc>
      </w:tr>
      <w:tr w:rsidR="006F0ADB" w14:paraId="4CE42022" w14:textId="77777777" w:rsidTr="003B4EE3">
        <w:trPr>
          <w:ins w:id="2240" w:author="admin" w:date="2023-04-27T22:26:00Z"/>
        </w:trPr>
        <w:tc>
          <w:tcPr>
            <w:tcW w:w="630" w:type="dxa"/>
            <w:tcPrChange w:id="2241" w:author="Ngoc Le Van Truong" w:date="2023-04-28T10:14:00Z">
              <w:tcPr>
                <w:tcW w:w="625" w:type="dxa"/>
              </w:tcPr>
            </w:tcPrChange>
          </w:tcPr>
          <w:p w14:paraId="6B779177" w14:textId="77777777" w:rsidR="006F0ADB" w:rsidRDefault="006F0ADB" w:rsidP="006F0ADB">
            <w:pPr>
              <w:pStyle w:val="ListParagraph"/>
              <w:numPr>
                <w:ilvl w:val="0"/>
                <w:numId w:val="49"/>
              </w:numPr>
              <w:spacing w:before="60"/>
              <w:jc w:val="both"/>
              <w:rPr>
                <w:ins w:id="2242" w:author="admin" w:date="2023-04-27T22:26:00Z"/>
                <w:rFonts w:ascii="Times New Roman" w:hAnsi="Times New Roman"/>
                <w:color w:val="111111"/>
                <w:sz w:val="26"/>
                <w:szCs w:val="26"/>
                <w:lang w:val="vi-VN"/>
              </w:rPr>
            </w:pPr>
          </w:p>
        </w:tc>
        <w:tc>
          <w:tcPr>
            <w:tcW w:w="5040" w:type="dxa"/>
            <w:tcPrChange w:id="2243" w:author="Ngoc Le Van Truong" w:date="2023-04-28T10:14:00Z">
              <w:tcPr>
                <w:tcW w:w="4320" w:type="dxa"/>
              </w:tcPr>
            </w:tcPrChange>
          </w:tcPr>
          <w:p w14:paraId="651472EC" w14:textId="77777777" w:rsidR="006F0ADB" w:rsidRDefault="006F0ADB" w:rsidP="009A7CF2">
            <w:pPr>
              <w:spacing w:before="60"/>
              <w:jc w:val="both"/>
              <w:rPr>
                <w:ins w:id="2244" w:author="admin" w:date="2023-04-27T22:26:00Z"/>
                <w:rFonts w:ascii="Times New Roman" w:hAnsi="Times New Roman"/>
                <w:color w:val="111111"/>
                <w:sz w:val="26"/>
                <w:szCs w:val="26"/>
                <w:lang w:val="vi-VN"/>
              </w:rPr>
            </w:pPr>
            <w:ins w:id="2245" w:author="admin" w:date="2023-04-27T22:26:00Z">
              <w:r>
                <w:rPr>
                  <w:rFonts w:ascii="Times New Roman" w:hAnsi="Times New Roman"/>
                  <w:sz w:val="26"/>
                  <w:szCs w:val="26"/>
                </w:rPr>
                <w:t xml:space="preserve">Đặt catheter tĩnh mạch trung tâm </w:t>
              </w:r>
            </w:ins>
          </w:p>
        </w:tc>
        <w:tc>
          <w:tcPr>
            <w:tcW w:w="810" w:type="dxa"/>
            <w:tcPrChange w:id="2246" w:author="Ngoc Le Van Truong" w:date="2023-04-28T10:14:00Z">
              <w:tcPr>
                <w:tcW w:w="990" w:type="dxa"/>
              </w:tcPr>
            </w:tcPrChange>
          </w:tcPr>
          <w:p w14:paraId="5C89A8C4" w14:textId="77777777" w:rsidR="006F0ADB" w:rsidRDefault="006F0ADB" w:rsidP="009A7CF2">
            <w:pPr>
              <w:spacing w:before="60"/>
              <w:jc w:val="both"/>
              <w:rPr>
                <w:ins w:id="2247" w:author="admin" w:date="2023-04-27T22:26:00Z"/>
                <w:rFonts w:ascii="Times New Roman" w:hAnsi="Times New Roman"/>
                <w:color w:val="111111"/>
                <w:sz w:val="26"/>
                <w:szCs w:val="26"/>
                <w:lang w:val="vi-VN"/>
              </w:rPr>
            </w:pPr>
          </w:p>
        </w:tc>
        <w:tc>
          <w:tcPr>
            <w:tcW w:w="810" w:type="dxa"/>
            <w:tcPrChange w:id="2248" w:author="Ngoc Le Van Truong" w:date="2023-04-28T10:14:00Z">
              <w:tcPr>
                <w:tcW w:w="990" w:type="dxa"/>
              </w:tcPr>
            </w:tcPrChange>
          </w:tcPr>
          <w:p w14:paraId="281C49A9" w14:textId="77777777" w:rsidR="006F0ADB" w:rsidRDefault="006F0ADB" w:rsidP="009A7CF2">
            <w:pPr>
              <w:spacing w:before="60"/>
              <w:jc w:val="both"/>
              <w:rPr>
                <w:ins w:id="2249" w:author="admin" w:date="2023-04-27T22:26:00Z"/>
                <w:rFonts w:ascii="Times New Roman" w:hAnsi="Times New Roman"/>
                <w:color w:val="111111"/>
                <w:sz w:val="26"/>
                <w:szCs w:val="26"/>
                <w:lang w:val="vi-VN"/>
              </w:rPr>
            </w:pPr>
          </w:p>
        </w:tc>
        <w:tc>
          <w:tcPr>
            <w:tcW w:w="1530" w:type="dxa"/>
            <w:tcPrChange w:id="2250" w:author="Ngoc Le Van Truong" w:date="2023-04-28T10:14:00Z">
              <w:tcPr>
                <w:tcW w:w="990" w:type="dxa"/>
              </w:tcPr>
            </w:tcPrChange>
          </w:tcPr>
          <w:p w14:paraId="6042A5CB" w14:textId="77777777" w:rsidR="006F0ADB" w:rsidRDefault="006F0ADB" w:rsidP="009A7CF2">
            <w:pPr>
              <w:spacing w:before="60"/>
              <w:jc w:val="both"/>
              <w:rPr>
                <w:ins w:id="2251" w:author="admin" w:date="2023-04-27T22:26:00Z"/>
                <w:rFonts w:ascii="Times New Roman" w:hAnsi="Times New Roman"/>
                <w:color w:val="111111"/>
                <w:sz w:val="26"/>
                <w:szCs w:val="26"/>
                <w:lang w:val="vi-VN"/>
              </w:rPr>
            </w:pPr>
          </w:p>
        </w:tc>
        <w:tc>
          <w:tcPr>
            <w:tcW w:w="990" w:type="dxa"/>
            <w:tcPrChange w:id="2252" w:author="Ngoc Le Van Truong" w:date="2023-04-28T10:14:00Z">
              <w:tcPr>
                <w:tcW w:w="990" w:type="dxa"/>
              </w:tcPr>
            </w:tcPrChange>
          </w:tcPr>
          <w:p w14:paraId="77DF4EEF" w14:textId="77777777" w:rsidR="006F0ADB" w:rsidRDefault="006F0ADB" w:rsidP="009A7CF2">
            <w:pPr>
              <w:spacing w:before="60"/>
              <w:jc w:val="both"/>
              <w:rPr>
                <w:ins w:id="2253" w:author="admin" w:date="2023-04-27T22:26:00Z"/>
                <w:rFonts w:ascii="Times New Roman" w:hAnsi="Times New Roman"/>
                <w:color w:val="111111"/>
                <w:sz w:val="26"/>
                <w:szCs w:val="26"/>
                <w:lang w:val="vi-VN"/>
              </w:rPr>
            </w:pPr>
          </w:p>
        </w:tc>
      </w:tr>
      <w:tr w:rsidR="006F0ADB" w14:paraId="34A52536" w14:textId="77777777" w:rsidTr="003B4EE3">
        <w:trPr>
          <w:ins w:id="2254" w:author="admin" w:date="2023-04-27T22:26:00Z"/>
        </w:trPr>
        <w:tc>
          <w:tcPr>
            <w:tcW w:w="630" w:type="dxa"/>
            <w:tcPrChange w:id="2255" w:author="Ngoc Le Van Truong" w:date="2023-04-28T10:14:00Z">
              <w:tcPr>
                <w:tcW w:w="625" w:type="dxa"/>
              </w:tcPr>
            </w:tcPrChange>
          </w:tcPr>
          <w:p w14:paraId="66B19530" w14:textId="77777777" w:rsidR="006F0ADB" w:rsidRDefault="006F0ADB" w:rsidP="006F0ADB">
            <w:pPr>
              <w:pStyle w:val="ListParagraph"/>
              <w:numPr>
                <w:ilvl w:val="0"/>
                <w:numId w:val="49"/>
              </w:numPr>
              <w:spacing w:before="60"/>
              <w:jc w:val="both"/>
              <w:rPr>
                <w:ins w:id="2256" w:author="admin" w:date="2023-04-27T22:26:00Z"/>
                <w:rFonts w:ascii="Times New Roman" w:hAnsi="Times New Roman"/>
                <w:color w:val="111111"/>
                <w:sz w:val="26"/>
                <w:szCs w:val="26"/>
                <w:lang w:val="vi-VN"/>
              </w:rPr>
            </w:pPr>
          </w:p>
        </w:tc>
        <w:tc>
          <w:tcPr>
            <w:tcW w:w="5040" w:type="dxa"/>
            <w:vAlign w:val="center"/>
            <w:tcPrChange w:id="2257" w:author="Ngoc Le Van Truong" w:date="2023-04-28T10:14:00Z">
              <w:tcPr>
                <w:tcW w:w="4320" w:type="dxa"/>
                <w:vAlign w:val="center"/>
              </w:tcPr>
            </w:tcPrChange>
          </w:tcPr>
          <w:p w14:paraId="45B52E4D" w14:textId="77777777" w:rsidR="006F0ADB" w:rsidRDefault="006F0ADB" w:rsidP="009A7CF2">
            <w:pPr>
              <w:spacing w:before="60"/>
              <w:jc w:val="both"/>
              <w:rPr>
                <w:ins w:id="2258" w:author="admin" w:date="2023-04-27T22:26:00Z"/>
                <w:rFonts w:ascii="Times New Roman" w:hAnsi="Times New Roman"/>
                <w:color w:val="111111"/>
                <w:sz w:val="26"/>
                <w:szCs w:val="26"/>
                <w:lang w:val="vi-VN"/>
              </w:rPr>
            </w:pPr>
            <w:ins w:id="2259" w:author="admin" w:date="2023-04-27T22:26:00Z">
              <w:r>
                <w:rPr>
                  <w:rFonts w:ascii="Times New Roman" w:hAnsi="Times New Roman"/>
                  <w:sz w:val="26"/>
                  <w:szCs w:val="26"/>
                </w:rPr>
                <w:t>Theo dõi SpO2</w:t>
              </w:r>
            </w:ins>
          </w:p>
        </w:tc>
        <w:tc>
          <w:tcPr>
            <w:tcW w:w="810" w:type="dxa"/>
            <w:tcPrChange w:id="2260" w:author="Ngoc Le Van Truong" w:date="2023-04-28T10:14:00Z">
              <w:tcPr>
                <w:tcW w:w="990" w:type="dxa"/>
              </w:tcPr>
            </w:tcPrChange>
          </w:tcPr>
          <w:p w14:paraId="52BE0DF9" w14:textId="77777777" w:rsidR="006F0ADB" w:rsidRDefault="006F0ADB" w:rsidP="009A7CF2">
            <w:pPr>
              <w:spacing w:before="60"/>
              <w:jc w:val="both"/>
              <w:rPr>
                <w:ins w:id="2261" w:author="admin" w:date="2023-04-27T22:26:00Z"/>
                <w:rFonts w:ascii="Times New Roman" w:hAnsi="Times New Roman"/>
                <w:color w:val="111111"/>
                <w:sz w:val="26"/>
                <w:szCs w:val="26"/>
                <w:lang w:val="vi-VN"/>
              </w:rPr>
            </w:pPr>
          </w:p>
        </w:tc>
        <w:tc>
          <w:tcPr>
            <w:tcW w:w="810" w:type="dxa"/>
            <w:tcPrChange w:id="2262" w:author="Ngoc Le Van Truong" w:date="2023-04-28T10:14:00Z">
              <w:tcPr>
                <w:tcW w:w="990" w:type="dxa"/>
              </w:tcPr>
            </w:tcPrChange>
          </w:tcPr>
          <w:p w14:paraId="602AE6AB" w14:textId="77777777" w:rsidR="006F0ADB" w:rsidRDefault="006F0ADB" w:rsidP="009A7CF2">
            <w:pPr>
              <w:spacing w:before="60"/>
              <w:jc w:val="both"/>
              <w:rPr>
                <w:ins w:id="2263" w:author="admin" w:date="2023-04-27T22:26:00Z"/>
                <w:rFonts w:ascii="Times New Roman" w:hAnsi="Times New Roman"/>
                <w:color w:val="111111"/>
                <w:sz w:val="26"/>
                <w:szCs w:val="26"/>
                <w:lang w:val="vi-VN"/>
              </w:rPr>
            </w:pPr>
          </w:p>
        </w:tc>
        <w:tc>
          <w:tcPr>
            <w:tcW w:w="1530" w:type="dxa"/>
            <w:tcPrChange w:id="2264" w:author="Ngoc Le Van Truong" w:date="2023-04-28T10:14:00Z">
              <w:tcPr>
                <w:tcW w:w="990" w:type="dxa"/>
              </w:tcPr>
            </w:tcPrChange>
          </w:tcPr>
          <w:p w14:paraId="68E00676" w14:textId="77777777" w:rsidR="006F0ADB" w:rsidRDefault="006F0ADB" w:rsidP="009A7CF2">
            <w:pPr>
              <w:spacing w:before="60"/>
              <w:jc w:val="both"/>
              <w:rPr>
                <w:ins w:id="2265" w:author="admin" w:date="2023-04-27T22:26:00Z"/>
                <w:rFonts w:ascii="Times New Roman" w:hAnsi="Times New Roman"/>
                <w:color w:val="111111"/>
                <w:sz w:val="26"/>
                <w:szCs w:val="26"/>
                <w:lang w:val="vi-VN"/>
              </w:rPr>
            </w:pPr>
          </w:p>
        </w:tc>
        <w:tc>
          <w:tcPr>
            <w:tcW w:w="990" w:type="dxa"/>
            <w:tcPrChange w:id="2266" w:author="Ngoc Le Van Truong" w:date="2023-04-28T10:14:00Z">
              <w:tcPr>
                <w:tcW w:w="990" w:type="dxa"/>
              </w:tcPr>
            </w:tcPrChange>
          </w:tcPr>
          <w:p w14:paraId="7564BC9F" w14:textId="77777777" w:rsidR="006F0ADB" w:rsidRDefault="006F0ADB" w:rsidP="009A7CF2">
            <w:pPr>
              <w:spacing w:before="60"/>
              <w:jc w:val="both"/>
              <w:rPr>
                <w:ins w:id="2267" w:author="admin" w:date="2023-04-27T22:26:00Z"/>
                <w:rFonts w:ascii="Times New Roman" w:hAnsi="Times New Roman"/>
                <w:color w:val="111111"/>
                <w:sz w:val="26"/>
                <w:szCs w:val="26"/>
                <w:lang w:val="vi-VN"/>
              </w:rPr>
            </w:pPr>
          </w:p>
        </w:tc>
      </w:tr>
      <w:tr w:rsidR="006F0ADB" w14:paraId="2C3719F1" w14:textId="77777777" w:rsidTr="003B4EE3">
        <w:trPr>
          <w:ins w:id="2268" w:author="admin" w:date="2023-04-27T22:26:00Z"/>
        </w:trPr>
        <w:tc>
          <w:tcPr>
            <w:tcW w:w="630" w:type="dxa"/>
            <w:tcPrChange w:id="2269" w:author="Ngoc Le Van Truong" w:date="2023-04-28T10:14:00Z">
              <w:tcPr>
                <w:tcW w:w="625" w:type="dxa"/>
              </w:tcPr>
            </w:tcPrChange>
          </w:tcPr>
          <w:p w14:paraId="3E914F6D" w14:textId="77777777" w:rsidR="006F0ADB" w:rsidRDefault="006F0ADB" w:rsidP="006F0ADB">
            <w:pPr>
              <w:pStyle w:val="ListParagraph"/>
              <w:numPr>
                <w:ilvl w:val="0"/>
                <w:numId w:val="49"/>
              </w:numPr>
              <w:spacing w:before="60"/>
              <w:jc w:val="both"/>
              <w:rPr>
                <w:ins w:id="2270" w:author="admin" w:date="2023-04-27T22:26:00Z"/>
                <w:rFonts w:ascii="Times New Roman" w:hAnsi="Times New Roman"/>
                <w:color w:val="111111"/>
                <w:sz w:val="26"/>
                <w:szCs w:val="26"/>
                <w:lang w:val="vi-VN"/>
              </w:rPr>
            </w:pPr>
          </w:p>
        </w:tc>
        <w:tc>
          <w:tcPr>
            <w:tcW w:w="5040" w:type="dxa"/>
            <w:tcPrChange w:id="2271" w:author="Ngoc Le Van Truong" w:date="2023-04-28T10:14:00Z">
              <w:tcPr>
                <w:tcW w:w="4320" w:type="dxa"/>
              </w:tcPr>
            </w:tcPrChange>
          </w:tcPr>
          <w:p w14:paraId="67A0D506" w14:textId="77777777" w:rsidR="006F0ADB" w:rsidRDefault="006F0ADB" w:rsidP="009A7CF2">
            <w:pPr>
              <w:spacing w:before="60"/>
              <w:jc w:val="both"/>
              <w:rPr>
                <w:ins w:id="2272" w:author="admin" w:date="2023-04-27T22:26:00Z"/>
                <w:rFonts w:ascii="Times New Roman" w:hAnsi="Times New Roman"/>
                <w:color w:val="111111"/>
                <w:sz w:val="26"/>
                <w:szCs w:val="26"/>
                <w:lang w:val="vi-VN"/>
              </w:rPr>
            </w:pPr>
            <w:ins w:id="2273" w:author="admin" w:date="2023-04-27T22:26:00Z">
              <w:r>
                <w:rPr>
                  <w:rFonts w:ascii="Times New Roman" w:hAnsi="Times New Roman"/>
                  <w:sz w:val="26"/>
                  <w:szCs w:val="26"/>
                </w:rPr>
                <w:t>Sốc điện ngoài lồng ngực cấp cứu</w:t>
              </w:r>
            </w:ins>
          </w:p>
        </w:tc>
        <w:tc>
          <w:tcPr>
            <w:tcW w:w="810" w:type="dxa"/>
            <w:tcPrChange w:id="2274" w:author="Ngoc Le Van Truong" w:date="2023-04-28T10:14:00Z">
              <w:tcPr>
                <w:tcW w:w="990" w:type="dxa"/>
              </w:tcPr>
            </w:tcPrChange>
          </w:tcPr>
          <w:p w14:paraId="20192B83" w14:textId="77777777" w:rsidR="006F0ADB" w:rsidRDefault="006F0ADB" w:rsidP="009A7CF2">
            <w:pPr>
              <w:spacing w:before="60"/>
              <w:jc w:val="both"/>
              <w:rPr>
                <w:ins w:id="2275" w:author="admin" w:date="2023-04-27T22:26:00Z"/>
                <w:rFonts w:ascii="Times New Roman" w:hAnsi="Times New Roman"/>
                <w:color w:val="111111"/>
                <w:sz w:val="26"/>
                <w:szCs w:val="26"/>
                <w:lang w:val="vi-VN"/>
              </w:rPr>
            </w:pPr>
          </w:p>
        </w:tc>
        <w:tc>
          <w:tcPr>
            <w:tcW w:w="810" w:type="dxa"/>
            <w:tcPrChange w:id="2276" w:author="Ngoc Le Van Truong" w:date="2023-04-28T10:14:00Z">
              <w:tcPr>
                <w:tcW w:w="990" w:type="dxa"/>
              </w:tcPr>
            </w:tcPrChange>
          </w:tcPr>
          <w:p w14:paraId="00A6FC63" w14:textId="77777777" w:rsidR="006F0ADB" w:rsidRDefault="006F0ADB" w:rsidP="009A7CF2">
            <w:pPr>
              <w:spacing w:before="60"/>
              <w:jc w:val="both"/>
              <w:rPr>
                <w:ins w:id="2277" w:author="admin" w:date="2023-04-27T22:26:00Z"/>
                <w:rFonts w:ascii="Times New Roman" w:hAnsi="Times New Roman"/>
                <w:color w:val="111111"/>
                <w:sz w:val="26"/>
                <w:szCs w:val="26"/>
                <w:lang w:val="vi-VN"/>
              </w:rPr>
            </w:pPr>
          </w:p>
        </w:tc>
        <w:tc>
          <w:tcPr>
            <w:tcW w:w="1530" w:type="dxa"/>
            <w:tcPrChange w:id="2278" w:author="Ngoc Le Van Truong" w:date="2023-04-28T10:14:00Z">
              <w:tcPr>
                <w:tcW w:w="990" w:type="dxa"/>
              </w:tcPr>
            </w:tcPrChange>
          </w:tcPr>
          <w:p w14:paraId="212D137F" w14:textId="77777777" w:rsidR="006F0ADB" w:rsidRDefault="006F0ADB" w:rsidP="009A7CF2">
            <w:pPr>
              <w:spacing w:before="60"/>
              <w:jc w:val="both"/>
              <w:rPr>
                <w:ins w:id="2279" w:author="admin" w:date="2023-04-27T22:26:00Z"/>
                <w:rFonts w:ascii="Times New Roman" w:hAnsi="Times New Roman"/>
                <w:color w:val="111111"/>
                <w:sz w:val="26"/>
                <w:szCs w:val="26"/>
                <w:lang w:val="vi-VN"/>
              </w:rPr>
            </w:pPr>
          </w:p>
        </w:tc>
        <w:tc>
          <w:tcPr>
            <w:tcW w:w="990" w:type="dxa"/>
            <w:tcPrChange w:id="2280" w:author="Ngoc Le Van Truong" w:date="2023-04-28T10:14:00Z">
              <w:tcPr>
                <w:tcW w:w="990" w:type="dxa"/>
              </w:tcPr>
            </w:tcPrChange>
          </w:tcPr>
          <w:p w14:paraId="5951A516" w14:textId="77777777" w:rsidR="006F0ADB" w:rsidRDefault="006F0ADB" w:rsidP="009A7CF2">
            <w:pPr>
              <w:spacing w:before="60"/>
              <w:jc w:val="both"/>
              <w:rPr>
                <w:ins w:id="2281" w:author="admin" w:date="2023-04-27T22:26:00Z"/>
                <w:rFonts w:ascii="Times New Roman" w:hAnsi="Times New Roman"/>
                <w:color w:val="111111"/>
                <w:sz w:val="26"/>
                <w:szCs w:val="26"/>
                <w:lang w:val="vi-VN"/>
              </w:rPr>
            </w:pPr>
          </w:p>
        </w:tc>
      </w:tr>
      <w:tr w:rsidR="006F0ADB" w14:paraId="2A9B7002" w14:textId="77777777" w:rsidTr="003B4EE3">
        <w:trPr>
          <w:ins w:id="2282" w:author="admin" w:date="2023-04-27T22:26:00Z"/>
        </w:trPr>
        <w:tc>
          <w:tcPr>
            <w:tcW w:w="630" w:type="dxa"/>
            <w:tcPrChange w:id="2283" w:author="Ngoc Le Van Truong" w:date="2023-04-28T10:14:00Z">
              <w:tcPr>
                <w:tcW w:w="625" w:type="dxa"/>
              </w:tcPr>
            </w:tcPrChange>
          </w:tcPr>
          <w:p w14:paraId="58EB05B8" w14:textId="77777777" w:rsidR="006F0ADB" w:rsidRDefault="006F0ADB" w:rsidP="006F0ADB">
            <w:pPr>
              <w:pStyle w:val="ListParagraph"/>
              <w:numPr>
                <w:ilvl w:val="0"/>
                <w:numId w:val="49"/>
              </w:numPr>
              <w:spacing w:before="60"/>
              <w:jc w:val="both"/>
              <w:rPr>
                <w:ins w:id="2284" w:author="admin" w:date="2023-04-27T22:26:00Z"/>
                <w:rFonts w:ascii="Times New Roman" w:hAnsi="Times New Roman"/>
                <w:color w:val="111111"/>
                <w:sz w:val="26"/>
                <w:szCs w:val="26"/>
                <w:lang w:val="vi-VN"/>
              </w:rPr>
            </w:pPr>
          </w:p>
        </w:tc>
        <w:tc>
          <w:tcPr>
            <w:tcW w:w="5040" w:type="dxa"/>
            <w:tcPrChange w:id="2285" w:author="Ngoc Le Van Truong" w:date="2023-04-28T10:14:00Z">
              <w:tcPr>
                <w:tcW w:w="4320" w:type="dxa"/>
              </w:tcPr>
            </w:tcPrChange>
          </w:tcPr>
          <w:p w14:paraId="4B475582" w14:textId="77777777" w:rsidR="006F0ADB" w:rsidRDefault="006F0ADB" w:rsidP="009A7CF2">
            <w:pPr>
              <w:spacing w:before="60"/>
              <w:jc w:val="both"/>
              <w:rPr>
                <w:ins w:id="2286" w:author="admin" w:date="2023-04-27T22:26:00Z"/>
                <w:rFonts w:ascii="Times New Roman" w:hAnsi="Times New Roman"/>
                <w:color w:val="111111"/>
                <w:sz w:val="26"/>
                <w:szCs w:val="26"/>
                <w:lang w:val="vi-VN"/>
              </w:rPr>
            </w:pPr>
            <w:ins w:id="2287" w:author="admin" w:date="2023-04-27T22:26:00Z">
              <w:r w:rsidRPr="00C277BB">
                <w:rPr>
                  <w:rFonts w:ascii="Times New Roman" w:hAnsi="Times New Roman"/>
                  <w:sz w:val="26"/>
                  <w:szCs w:val="26"/>
                </w:rPr>
                <w:t xml:space="preserve">Sốc </w:t>
              </w:r>
              <w:r w:rsidRPr="00C277BB">
                <w:rPr>
                  <w:rFonts w:ascii="Times New Roman" w:hAnsi="Times New Roman" w:hint="eastAsia"/>
                  <w:sz w:val="26"/>
                  <w:szCs w:val="26"/>
                </w:rPr>
                <w:t>đ</w:t>
              </w:r>
              <w:r w:rsidRPr="00C277BB">
                <w:rPr>
                  <w:rFonts w:ascii="Times New Roman" w:hAnsi="Times New Roman"/>
                  <w:sz w:val="26"/>
                  <w:szCs w:val="26"/>
                </w:rPr>
                <w:t xml:space="preserve">iện </w:t>
              </w:r>
              <w:r w:rsidRPr="00C277BB">
                <w:rPr>
                  <w:rFonts w:ascii="Times New Roman" w:hAnsi="Times New Roman" w:hint="eastAsia"/>
                  <w:sz w:val="26"/>
                  <w:szCs w:val="26"/>
                </w:rPr>
                <w:t>đ</w:t>
              </w:r>
              <w:r w:rsidRPr="00C277BB">
                <w:rPr>
                  <w:rFonts w:ascii="Times New Roman" w:hAnsi="Times New Roman"/>
                  <w:sz w:val="26"/>
                  <w:szCs w:val="26"/>
                </w:rPr>
                <w:t>iều trị các rối loạn nhịp nhanh</w:t>
              </w:r>
            </w:ins>
          </w:p>
        </w:tc>
        <w:tc>
          <w:tcPr>
            <w:tcW w:w="810" w:type="dxa"/>
            <w:tcPrChange w:id="2288" w:author="Ngoc Le Van Truong" w:date="2023-04-28T10:14:00Z">
              <w:tcPr>
                <w:tcW w:w="990" w:type="dxa"/>
              </w:tcPr>
            </w:tcPrChange>
          </w:tcPr>
          <w:p w14:paraId="0AA84B20" w14:textId="77777777" w:rsidR="006F0ADB" w:rsidRDefault="006F0ADB" w:rsidP="009A7CF2">
            <w:pPr>
              <w:spacing w:before="60"/>
              <w:jc w:val="both"/>
              <w:rPr>
                <w:ins w:id="2289" w:author="admin" w:date="2023-04-27T22:26:00Z"/>
                <w:rFonts w:ascii="Times New Roman" w:hAnsi="Times New Roman"/>
                <w:color w:val="111111"/>
                <w:sz w:val="26"/>
                <w:szCs w:val="26"/>
                <w:lang w:val="vi-VN"/>
              </w:rPr>
            </w:pPr>
          </w:p>
        </w:tc>
        <w:tc>
          <w:tcPr>
            <w:tcW w:w="810" w:type="dxa"/>
            <w:tcPrChange w:id="2290" w:author="Ngoc Le Van Truong" w:date="2023-04-28T10:14:00Z">
              <w:tcPr>
                <w:tcW w:w="990" w:type="dxa"/>
              </w:tcPr>
            </w:tcPrChange>
          </w:tcPr>
          <w:p w14:paraId="7556B781" w14:textId="77777777" w:rsidR="006F0ADB" w:rsidRDefault="006F0ADB" w:rsidP="009A7CF2">
            <w:pPr>
              <w:spacing w:before="60"/>
              <w:jc w:val="both"/>
              <w:rPr>
                <w:ins w:id="2291" w:author="admin" w:date="2023-04-27T22:26:00Z"/>
                <w:rFonts w:ascii="Times New Roman" w:hAnsi="Times New Roman"/>
                <w:color w:val="111111"/>
                <w:sz w:val="26"/>
                <w:szCs w:val="26"/>
                <w:lang w:val="vi-VN"/>
              </w:rPr>
            </w:pPr>
          </w:p>
        </w:tc>
        <w:tc>
          <w:tcPr>
            <w:tcW w:w="1530" w:type="dxa"/>
            <w:tcPrChange w:id="2292" w:author="Ngoc Le Van Truong" w:date="2023-04-28T10:14:00Z">
              <w:tcPr>
                <w:tcW w:w="990" w:type="dxa"/>
              </w:tcPr>
            </w:tcPrChange>
          </w:tcPr>
          <w:p w14:paraId="1ACAC880" w14:textId="77777777" w:rsidR="006F0ADB" w:rsidRDefault="006F0ADB" w:rsidP="009A7CF2">
            <w:pPr>
              <w:spacing w:before="60"/>
              <w:jc w:val="both"/>
              <w:rPr>
                <w:ins w:id="2293" w:author="admin" w:date="2023-04-27T22:26:00Z"/>
                <w:rFonts w:ascii="Times New Roman" w:hAnsi="Times New Roman"/>
                <w:color w:val="111111"/>
                <w:sz w:val="26"/>
                <w:szCs w:val="26"/>
                <w:lang w:val="vi-VN"/>
              </w:rPr>
            </w:pPr>
          </w:p>
        </w:tc>
        <w:tc>
          <w:tcPr>
            <w:tcW w:w="990" w:type="dxa"/>
            <w:tcPrChange w:id="2294" w:author="Ngoc Le Van Truong" w:date="2023-04-28T10:14:00Z">
              <w:tcPr>
                <w:tcW w:w="990" w:type="dxa"/>
              </w:tcPr>
            </w:tcPrChange>
          </w:tcPr>
          <w:p w14:paraId="707A9B0F" w14:textId="77777777" w:rsidR="006F0ADB" w:rsidRDefault="006F0ADB" w:rsidP="009A7CF2">
            <w:pPr>
              <w:spacing w:before="60"/>
              <w:jc w:val="both"/>
              <w:rPr>
                <w:ins w:id="2295" w:author="admin" w:date="2023-04-27T22:26:00Z"/>
                <w:rFonts w:ascii="Times New Roman" w:hAnsi="Times New Roman"/>
                <w:color w:val="111111"/>
                <w:sz w:val="26"/>
                <w:szCs w:val="26"/>
                <w:lang w:val="vi-VN"/>
              </w:rPr>
            </w:pPr>
          </w:p>
        </w:tc>
      </w:tr>
      <w:tr w:rsidR="006F0ADB" w14:paraId="7656A4DD" w14:textId="77777777" w:rsidTr="003B4EE3">
        <w:trPr>
          <w:ins w:id="2296" w:author="admin" w:date="2023-04-27T22:26:00Z"/>
        </w:trPr>
        <w:tc>
          <w:tcPr>
            <w:tcW w:w="630" w:type="dxa"/>
            <w:tcPrChange w:id="2297" w:author="Ngoc Le Van Truong" w:date="2023-04-28T10:14:00Z">
              <w:tcPr>
                <w:tcW w:w="625" w:type="dxa"/>
              </w:tcPr>
            </w:tcPrChange>
          </w:tcPr>
          <w:p w14:paraId="2824C363" w14:textId="77777777" w:rsidR="006F0ADB" w:rsidRDefault="006F0ADB" w:rsidP="006F0ADB">
            <w:pPr>
              <w:pStyle w:val="ListParagraph"/>
              <w:numPr>
                <w:ilvl w:val="0"/>
                <w:numId w:val="49"/>
              </w:numPr>
              <w:spacing w:before="60"/>
              <w:jc w:val="both"/>
              <w:rPr>
                <w:ins w:id="2298" w:author="admin" w:date="2023-04-27T22:26:00Z"/>
                <w:rFonts w:ascii="Times New Roman" w:hAnsi="Times New Roman"/>
                <w:color w:val="111111"/>
                <w:sz w:val="26"/>
                <w:szCs w:val="26"/>
                <w:lang w:val="vi-VN"/>
              </w:rPr>
            </w:pPr>
          </w:p>
        </w:tc>
        <w:tc>
          <w:tcPr>
            <w:tcW w:w="5040" w:type="dxa"/>
            <w:tcPrChange w:id="2299" w:author="Ngoc Le Van Truong" w:date="2023-04-28T10:14:00Z">
              <w:tcPr>
                <w:tcW w:w="4320" w:type="dxa"/>
              </w:tcPr>
            </w:tcPrChange>
          </w:tcPr>
          <w:p w14:paraId="25686B75" w14:textId="77777777" w:rsidR="006F0ADB" w:rsidRDefault="006F0ADB" w:rsidP="009A7CF2">
            <w:pPr>
              <w:spacing w:before="60"/>
              <w:jc w:val="both"/>
              <w:rPr>
                <w:ins w:id="2300" w:author="admin" w:date="2023-04-27T22:26:00Z"/>
                <w:rFonts w:ascii="Times New Roman" w:hAnsi="Times New Roman"/>
                <w:color w:val="111111"/>
                <w:sz w:val="26"/>
                <w:szCs w:val="26"/>
                <w:lang w:val="vi-VN"/>
              </w:rPr>
            </w:pPr>
            <w:ins w:id="2301" w:author="admin" w:date="2023-04-27T22:26:00Z">
              <w:r w:rsidRPr="00C277BB">
                <w:rPr>
                  <w:rFonts w:ascii="Times New Roman" w:hAnsi="Times New Roman"/>
                  <w:sz w:val="26"/>
                  <w:szCs w:val="26"/>
                </w:rPr>
                <w:t xml:space="preserve">Sốc </w:t>
              </w:r>
              <w:r w:rsidRPr="00C277BB">
                <w:rPr>
                  <w:rFonts w:ascii="Times New Roman" w:hAnsi="Times New Roman" w:hint="eastAsia"/>
                  <w:sz w:val="26"/>
                  <w:szCs w:val="26"/>
                </w:rPr>
                <w:t>đ</w:t>
              </w:r>
              <w:r w:rsidRPr="00C277BB">
                <w:rPr>
                  <w:rFonts w:ascii="Times New Roman" w:hAnsi="Times New Roman"/>
                  <w:sz w:val="26"/>
                  <w:szCs w:val="26"/>
                </w:rPr>
                <w:t>iện phá rung nhĩ, c</w:t>
              </w:r>
              <w:r w:rsidRPr="00C277BB">
                <w:rPr>
                  <w:rFonts w:ascii="Times New Roman" w:hAnsi="Times New Roman" w:hint="eastAsia"/>
                  <w:sz w:val="26"/>
                  <w:szCs w:val="26"/>
                </w:rPr>
                <w:t>ơ</w:t>
              </w:r>
              <w:r w:rsidRPr="00C277BB">
                <w:rPr>
                  <w:rFonts w:ascii="Times New Roman" w:hAnsi="Times New Roman"/>
                  <w:sz w:val="26"/>
                  <w:szCs w:val="26"/>
                </w:rPr>
                <w:t xml:space="preserve">n tim </w:t>
              </w:r>
              <w:r w:rsidRPr="00C277BB">
                <w:rPr>
                  <w:rFonts w:ascii="Times New Roman" w:hAnsi="Times New Roman" w:hint="eastAsia"/>
                  <w:sz w:val="26"/>
                  <w:szCs w:val="26"/>
                </w:rPr>
                <w:t>đ</w:t>
              </w:r>
              <w:r w:rsidRPr="00C277BB">
                <w:rPr>
                  <w:rFonts w:ascii="Times New Roman" w:hAnsi="Times New Roman"/>
                  <w:sz w:val="26"/>
                  <w:szCs w:val="26"/>
                </w:rPr>
                <w:t>ập nhanh</w:t>
              </w:r>
            </w:ins>
          </w:p>
        </w:tc>
        <w:tc>
          <w:tcPr>
            <w:tcW w:w="810" w:type="dxa"/>
            <w:tcPrChange w:id="2302" w:author="Ngoc Le Van Truong" w:date="2023-04-28T10:14:00Z">
              <w:tcPr>
                <w:tcW w:w="990" w:type="dxa"/>
              </w:tcPr>
            </w:tcPrChange>
          </w:tcPr>
          <w:p w14:paraId="31EF2DB7" w14:textId="77777777" w:rsidR="006F0ADB" w:rsidRDefault="006F0ADB" w:rsidP="009A7CF2">
            <w:pPr>
              <w:spacing w:before="60"/>
              <w:jc w:val="both"/>
              <w:rPr>
                <w:ins w:id="2303" w:author="admin" w:date="2023-04-27T22:26:00Z"/>
                <w:rFonts w:ascii="Times New Roman" w:hAnsi="Times New Roman"/>
                <w:color w:val="111111"/>
                <w:sz w:val="26"/>
                <w:szCs w:val="26"/>
                <w:lang w:val="vi-VN"/>
              </w:rPr>
            </w:pPr>
          </w:p>
        </w:tc>
        <w:tc>
          <w:tcPr>
            <w:tcW w:w="810" w:type="dxa"/>
            <w:tcPrChange w:id="2304" w:author="Ngoc Le Van Truong" w:date="2023-04-28T10:14:00Z">
              <w:tcPr>
                <w:tcW w:w="990" w:type="dxa"/>
              </w:tcPr>
            </w:tcPrChange>
          </w:tcPr>
          <w:p w14:paraId="3FB98086" w14:textId="77777777" w:rsidR="006F0ADB" w:rsidRDefault="006F0ADB" w:rsidP="009A7CF2">
            <w:pPr>
              <w:spacing w:before="60"/>
              <w:jc w:val="both"/>
              <w:rPr>
                <w:ins w:id="2305" w:author="admin" w:date="2023-04-27T22:26:00Z"/>
                <w:rFonts w:ascii="Times New Roman" w:hAnsi="Times New Roman"/>
                <w:color w:val="111111"/>
                <w:sz w:val="26"/>
                <w:szCs w:val="26"/>
                <w:lang w:val="vi-VN"/>
              </w:rPr>
            </w:pPr>
          </w:p>
        </w:tc>
        <w:tc>
          <w:tcPr>
            <w:tcW w:w="1530" w:type="dxa"/>
            <w:tcPrChange w:id="2306" w:author="Ngoc Le Van Truong" w:date="2023-04-28T10:14:00Z">
              <w:tcPr>
                <w:tcW w:w="990" w:type="dxa"/>
              </w:tcPr>
            </w:tcPrChange>
          </w:tcPr>
          <w:p w14:paraId="4A84739D" w14:textId="77777777" w:rsidR="006F0ADB" w:rsidRDefault="006F0ADB" w:rsidP="009A7CF2">
            <w:pPr>
              <w:spacing w:before="60"/>
              <w:jc w:val="both"/>
              <w:rPr>
                <w:ins w:id="2307" w:author="admin" w:date="2023-04-27T22:26:00Z"/>
                <w:rFonts w:ascii="Times New Roman" w:hAnsi="Times New Roman"/>
                <w:color w:val="111111"/>
                <w:sz w:val="26"/>
                <w:szCs w:val="26"/>
                <w:lang w:val="vi-VN"/>
              </w:rPr>
            </w:pPr>
          </w:p>
        </w:tc>
        <w:tc>
          <w:tcPr>
            <w:tcW w:w="990" w:type="dxa"/>
            <w:tcPrChange w:id="2308" w:author="Ngoc Le Van Truong" w:date="2023-04-28T10:14:00Z">
              <w:tcPr>
                <w:tcW w:w="990" w:type="dxa"/>
              </w:tcPr>
            </w:tcPrChange>
          </w:tcPr>
          <w:p w14:paraId="56542D31" w14:textId="77777777" w:rsidR="006F0ADB" w:rsidRDefault="006F0ADB" w:rsidP="009A7CF2">
            <w:pPr>
              <w:spacing w:before="60"/>
              <w:jc w:val="both"/>
              <w:rPr>
                <w:ins w:id="2309" w:author="admin" w:date="2023-04-27T22:26:00Z"/>
                <w:rFonts w:ascii="Times New Roman" w:hAnsi="Times New Roman"/>
                <w:color w:val="111111"/>
                <w:sz w:val="26"/>
                <w:szCs w:val="26"/>
                <w:lang w:val="vi-VN"/>
              </w:rPr>
            </w:pPr>
          </w:p>
        </w:tc>
      </w:tr>
      <w:tr w:rsidR="006F0ADB" w14:paraId="7FE16B4F" w14:textId="77777777" w:rsidTr="003B4EE3">
        <w:trPr>
          <w:ins w:id="2310" w:author="admin" w:date="2023-04-27T22:26:00Z"/>
        </w:trPr>
        <w:tc>
          <w:tcPr>
            <w:tcW w:w="630" w:type="dxa"/>
            <w:tcPrChange w:id="2311" w:author="Ngoc Le Van Truong" w:date="2023-04-28T10:14:00Z">
              <w:tcPr>
                <w:tcW w:w="625" w:type="dxa"/>
              </w:tcPr>
            </w:tcPrChange>
          </w:tcPr>
          <w:p w14:paraId="74FF99FC" w14:textId="77777777" w:rsidR="006F0ADB" w:rsidRDefault="006F0ADB" w:rsidP="006F0ADB">
            <w:pPr>
              <w:pStyle w:val="ListParagraph"/>
              <w:numPr>
                <w:ilvl w:val="0"/>
                <w:numId w:val="49"/>
              </w:numPr>
              <w:spacing w:before="60"/>
              <w:jc w:val="both"/>
              <w:rPr>
                <w:ins w:id="2312" w:author="admin" w:date="2023-04-27T22:26:00Z"/>
                <w:rFonts w:ascii="Times New Roman" w:hAnsi="Times New Roman"/>
                <w:color w:val="111111"/>
                <w:sz w:val="26"/>
                <w:szCs w:val="26"/>
                <w:lang w:val="vi-VN"/>
              </w:rPr>
            </w:pPr>
          </w:p>
        </w:tc>
        <w:tc>
          <w:tcPr>
            <w:tcW w:w="5040" w:type="dxa"/>
            <w:vAlign w:val="center"/>
            <w:tcPrChange w:id="2313" w:author="Ngoc Le Van Truong" w:date="2023-04-28T10:14:00Z">
              <w:tcPr>
                <w:tcW w:w="4320" w:type="dxa"/>
                <w:vAlign w:val="center"/>
              </w:tcPr>
            </w:tcPrChange>
          </w:tcPr>
          <w:p w14:paraId="0CC34160" w14:textId="77777777" w:rsidR="006F0ADB" w:rsidRDefault="006F0ADB" w:rsidP="009A7CF2">
            <w:pPr>
              <w:spacing w:before="60"/>
              <w:jc w:val="both"/>
              <w:rPr>
                <w:ins w:id="2314" w:author="admin" w:date="2023-04-27T22:26:00Z"/>
                <w:rFonts w:ascii="Times New Roman" w:hAnsi="Times New Roman"/>
                <w:color w:val="111111"/>
                <w:sz w:val="26"/>
                <w:szCs w:val="26"/>
                <w:lang w:val="vi-VN"/>
              </w:rPr>
            </w:pPr>
            <w:ins w:id="2315" w:author="admin" w:date="2023-04-27T22:26:00Z">
              <w:r>
                <w:rPr>
                  <w:rFonts w:ascii="Times New Roman" w:hAnsi="Times New Roman"/>
                  <w:sz w:val="26"/>
                  <w:szCs w:val="26"/>
                </w:rPr>
                <w:t>Dùng thuốc chống đông</w:t>
              </w:r>
            </w:ins>
          </w:p>
        </w:tc>
        <w:tc>
          <w:tcPr>
            <w:tcW w:w="810" w:type="dxa"/>
            <w:tcPrChange w:id="2316" w:author="Ngoc Le Van Truong" w:date="2023-04-28T10:14:00Z">
              <w:tcPr>
                <w:tcW w:w="990" w:type="dxa"/>
              </w:tcPr>
            </w:tcPrChange>
          </w:tcPr>
          <w:p w14:paraId="39AFB7D9" w14:textId="77777777" w:rsidR="006F0ADB" w:rsidRDefault="006F0ADB" w:rsidP="009A7CF2">
            <w:pPr>
              <w:spacing w:before="60"/>
              <w:jc w:val="both"/>
              <w:rPr>
                <w:ins w:id="2317" w:author="admin" w:date="2023-04-27T22:26:00Z"/>
                <w:rFonts w:ascii="Times New Roman" w:hAnsi="Times New Roman"/>
                <w:color w:val="111111"/>
                <w:sz w:val="26"/>
                <w:szCs w:val="26"/>
                <w:lang w:val="vi-VN"/>
              </w:rPr>
            </w:pPr>
          </w:p>
        </w:tc>
        <w:tc>
          <w:tcPr>
            <w:tcW w:w="810" w:type="dxa"/>
            <w:tcPrChange w:id="2318" w:author="Ngoc Le Van Truong" w:date="2023-04-28T10:14:00Z">
              <w:tcPr>
                <w:tcW w:w="990" w:type="dxa"/>
              </w:tcPr>
            </w:tcPrChange>
          </w:tcPr>
          <w:p w14:paraId="252CCD9C" w14:textId="77777777" w:rsidR="006F0ADB" w:rsidRDefault="006F0ADB" w:rsidP="009A7CF2">
            <w:pPr>
              <w:spacing w:before="60"/>
              <w:jc w:val="both"/>
              <w:rPr>
                <w:ins w:id="2319" w:author="admin" w:date="2023-04-27T22:26:00Z"/>
                <w:rFonts w:ascii="Times New Roman" w:hAnsi="Times New Roman"/>
                <w:color w:val="111111"/>
                <w:sz w:val="26"/>
                <w:szCs w:val="26"/>
                <w:lang w:val="vi-VN"/>
              </w:rPr>
            </w:pPr>
          </w:p>
        </w:tc>
        <w:tc>
          <w:tcPr>
            <w:tcW w:w="1530" w:type="dxa"/>
            <w:tcPrChange w:id="2320" w:author="Ngoc Le Van Truong" w:date="2023-04-28T10:14:00Z">
              <w:tcPr>
                <w:tcW w:w="990" w:type="dxa"/>
              </w:tcPr>
            </w:tcPrChange>
          </w:tcPr>
          <w:p w14:paraId="42D8A1FA" w14:textId="77777777" w:rsidR="006F0ADB" w:rsidRDefault="006F0ADB" w:rsidP="009A7CF2">
            <w:pPr>
              <w:spacing w:before="60"/>
              <w:jc w:val="both"/>
              <w:rPr>
                <w:ins w:id="2321" w:author="admin" w:date="2023-04-27T22:26:00Z"/>
                <w:rFonts w:ascii="Times New Roman" w:hAnsi="Times New Roman"/>
                <w:color w:val="111111"/>
                <w:sz w:val="26"/>
                <w:szCs w:val="26"/>
                <w:lang w:val="vi-VN"/>
              </w:rPr>
            </w:pPr>
          </w:p>
        </w:tc>
        <w:tc>
          <w:tcPr>
            <w:tcW w:w="990" w:type="dxa"/>
            <w:tcPrChange w:id="2322" w:author="Ngoc Le Van Truong" w:date="2023-04-28T10:14:00Z">
              <w:tcPr>
                <w:tcW w:w="990" w:type="dxa"/>
              </w:tcPr>
            </w:tcPrChange>
          </w:tcPr>
          <w:p w14:paraId="0BCAD887" w14:textId="77777777" w:rsidR="006F0ADB" w:rsidRDefault="006F0ADB" w:rsidP="009A7CF2">
            <w:pPr>
              <w:spacing w:before="60"/>
              <w:jc w:val="both"/>
              <w:rPr>
                <w:ins w:id="2323" w:author="admin" w:date="2023-04-27T22:26:00Z"/>
                <w:rFonts w:ascii="Times New Roman" w:hAnsi="Times New Roman"/>
                <w:color w:val="111111"/>
                <w:sz w:val="26"/>
                <w:szCs w:val="26"/>
                <w:lang w:val="vi-VN"/>
              </w:rPr>
            </w:pPr>
          </w:p>
        </w:tc>
      </w:tr>
      <w:tr w:rsidR="006F0ADB" w14:paraId="388ECC19" w14:textId="77777777" w:rsidTr="003B4EE3">
        <w:trPr>
          <w:ins w:id="2324" w:author="admin" w:date="2023-04-27T22:26:00Z"/>
        </w:trPr>
        <w:tc>
          <w:tcPr>
            <w:tcW w:w="630" w:type="dxa"/>
            <w:tcPrChange w:id="2325" w:author="Ngoc Le Van Truong" w:date="2023-04-28T10:14:00Z">
              <w:tcPr>
                <w:tcW w:w="625" w:type="dxa"/>
              </w:tcPr>
            </w:tcPrChange>
          </w:tcPr>
          <w:p w14:paraId="05DEC5B7" w14:textId="77777777" w:rsidR="006F0ADB" w:rsidRDefault="006F0ADB" w:rsidP="009A7CF2">
            <w:pPr>
              <w:spacing w:before="60"/>
              <w:jc w:val="both"/>
              <w:rPr>
                <w:ins w:id="2326" w:author="admin" w:date="2023-04-27T22:26:00Z"/>
                <w:rFonts w:ascii="Times New Roman" w:hAnsi="Times New Roman"/>
                <w:color w:val="111111"/>
                <w:sz w:val="26"/>
                <w:szCs w:val="26"/>
                <w:lang w:val="vi-VN"/>
              </w:rPr>
            </w:pPr>
          </w:p>
        </w:tc>
        <w:tc>
          <w:tcPr>
            <w:tcW w:w="5040" w:type="dxa"/>
            <w:vAlign w:val="center"/>
            <w:tcPrChange w:id="2327" w:author="Ngoc Le Van Truong" w:date="2023-04-28T10:14:00Z">
              <w:tcPr>
                <w:tcW w:w="4320" w:type="dxa"/>
                <w:vAlign w:val="center"/>
              </w:tcPr>
            </w:tcPrChange>
          </w:tcPr>
          <w:p w14:paraId="4E53B574" w14:textId="77777777" w:rsidR="006F0ADB" w:rsidRDefault="006F0ADB" w:rsidP="009A7CF2">
            <w:pPr>
              <w:spacing w:before="60"/>
              <w:jc w:val="both"/>
              <w:rPr>
                <w:ins w:id="2328" w:author="admin" w:date="2023-04-27T22:26:00Z"/>
                <w:rFonts w:ascii="Times New Roman" w:hAnsi="Times New Roman"/>
                <w:color w:val="111111"/>
                <w:sz w:val="26"/>
                <w:szCs w:val="26"/>
                <w:lang w:val="vi-VN"/>
              </w:rPr>
            </w:pPr>
            <w:ins w:id="2329" w:author="admin" w:date="2023-04-27T22:26:00Z">
              <w:r w:rsidRPr="009A7CF2">
                <w:rPr>
                  <w:rFonts w:ascii="Times New Roman" w:hAnsi="Times New Roman"/>
                  <w:b/>
                  <w:sz w:val="26"/>
                  <w:szCs w:val="26"/>
                </w:rPr>
                <w:t>Hô hấp</w:t>
              </w:r>
            </w:ins>
          </w:p>
        </w:tc>
        <w:tc>
          <w:tcPr>
            <w:tcW w:w="810" w:type="dxa"/>
            <w:tcPrChange w:id="2330" w:author="Ngoc Le Van Truong" w:date="2023-04-28T10:14:00Z">
              <w:tcPr>
                <w:tcW w:w="990" w:type="dxa"/>
              </w:tcPr>
            </w:tcPrChange>
          </w:tcPr>
          <w:p w14:paraId="7C64F0EA" w14:textId="77777777" w:rsidR="006F0ADB" w:rsidRDefault="006F0ADB" w:rsidP="009A7CF2">
            <w:pPr>
              <w:spacing w:before="60"/>
              <w:jc w:val="both"/>
              <w:rPr>
                <w:ins w:id="2331" w:author="admin" w:date="2023-04-27T22:26:00Z"/>
                <w:rFonts w:ascii="Times New Roman" w:hAnsi="Times New Roman"/>
                <w:color w:val="111111"/>
                <w:sz w:val="26"/>
                <w:szCs w:val="26"/>
                <w:lang w:val="vi-VN"/>
              </w:rPr>
            </w:pPr>
          </w:p>
        </w:tc>
        <w:tc>
          <w:tcPr>
            <w:tcW w:w="810" w:type="dxa"/>
            <w:tcPrChange w:id="2332" w:author="Ngoc Le Van Truong" w:date="2023-04-28T10:14:00Z">
              <w:tcPr>
                <w:tcW w:w="990" w:type="dxa"/>
              </w:tcPr>
            </w:tcPrChange>
          </w:tcPr>
          <w:p w14:paraId="477B2FAD" w14:textId="77777777" w:rsidR="006F0ADB" w:rsidRDefault="006F0ADB" w:rsidP="009A7CF2">
            <w:pPr>
              <w:spacing w:before="60"/>
              <w:jc w:val="both"/>
              <w:rPr>
                <w:ins w:id="2333" w:author="admin" w:date="2023-04-27T22:26:00Z"/>
                <w:rFonts w:ascii="Times New Roman" w:hAnsi="Times New Roman"/>
                <w:color w:val="111111"/>
                <w:sz w:val="26"/>
                <w:szCs w:val="26"/>
                <w:lang w:val="vi-VN"/>
              </w:rPr>
            </w:pPr>
          </w:p>
        </w:tc>
        <w:tc>
          <w:tcPr>
            <w:tcW w:w="1530" w:type="dxa"/>
            <w:tcPrChange w:id="2334" w:author="Ngoc Le Van Truong" w:date="2023-04-28T10:14:00Z">
              <w:tcPr>
                <w:tcW w:w="990" w:type="dxa"/>
              </w:tcPr>
            </w:tcPrChange>
          </w:tcPr>
          <w:p w14:paraId="5BE0E4A0" w14:textId="77777777" w:rsidR="006F0ADB" w:rsidRDefault="006F0ADB" w:rsidP="009A7CF2">
            <w:pPr>
              <w:spacing w:before="60"/>
              <w:jc w:val="both"/>
              <w:rPr>
                <w:ins w:id="2335" w:author="admin" w:date="2023-04-27T22:26:00Z"/>
                <w:rFonts w:ascii="Times New Roman" w:hAnsi="Times New Roman"/>
                <w:color w:val="111111"/>
                <w:sz w:val="26"/>
                <w:szCs w:val="26"/>
                <w:lang w:val="vi-VN"/>
              </w:rPr>
            </w:pPr>
          </w:p>
        </w:tc>
        <w:tc>
          <w:tcPr>
            <w:tcW w:w="990" w:type="dxa"/>
            <w:tcPrChange w:id="2336" w:author="Ngoc Le Van Truong" w:date="2023-04-28T10:14:00Z">
              <w:tcPr>
                <w:tcW w:w="990" w:type="dxa"/>
              </w:tcPr>
            </w:tcPrChange>
          </w:tcPr>
          <w:p w14:paraId="5DAFB3BA" w14:textId="77777777" w:rsidR="006F0ADB" w:rsidRDefault="006F0ADB" w:rsidP="009A7CF2">
            <w:pPr>
              <w:spacing w:before="60"/>
              <w:jc w:val="both"/>
              <w:rPr>
                <w:ins w:id="2337" w:author="admin" w:date="2023-04-27T22:26:00Z"/>
                <w:rFonts w:ascii="Times New Roman" w:hAnsi="Times New Roman"/>
                <w:color w:val="111111"/>
                <w:sz w:val="26"/>
                <w:szCs w:val="26"/>
                <w:lang w:val="vi-VN"/>
              </w:rPr>
            </w:pPr>
          </w:p>
        </w:tc>
      </w:tr>
      <w:tr w:rsidR="006F0ADB" w14:paraId="3C5A26EA" w14:textId="77777777" w:rsidTr="003B4EE3">
        <w:trPr>
          <w:ins w:id="2338" w:author="admin" w:date="2023-04-27T22:26:00Z"/>
        </w:trPr>
        <w:tc>
          <w:tcPr>
            <w:tcW w:w="630" w:type="dxa"/>
            <w:tcPrChange w:id="2339" w:author="Ngoc Le Van Truong" w:date="2023-04-28T10:14:00Z">
              <w:tcPr>
                <w:tcW w:w="625" w:type="dxa"/>
              </w:tcPr>
            </w:tcPrChange>
          </w:tcPr>
          <w:p w14:paraId="5938B9A4" w14:textId="77777777" w:rsidR="006F0ADB" w:rsidRDefault="006F0ADB" w:rsidP="006F0ADB">
            <w:pPr>
              <w:pStyle w:val="ListParagraph"/>
              <w:numPr>
                <w:ilvl w:val="0"/>
                <w:numId w:val="49"/>
              </w:numPr>
              <w:spacing w:before="60"/>
              <w:jc w:val="both"/>
              <w:rPr>
                <w:ins w:id="2340" w:author="admin" w:date="2023-04-27T22:26:00Z"/>
                <w:rFonts w:ascii="Times New Roman" w:hAnsi="Times New Roman"/>
                <w:color w:val="111111"/>
                <w:sz w:val="26"/>
                <w:szCs w:val="26"/>
                <w:lang w:val="vi-VN"/>
              </w:rPr>
            </w:pPr>
          </w:p>
        </w:tc>
        <w:tc>
          <w:tcPr>
            <w:tcW w:w="5040" w:type="dxa"/>
            <w:tcPrChange w:id="2341" w:author="Ngoc Le Van Truong" w:date="2023-04-28T10:14:00Z">
              <w:tcPr>
                <w:tcW w:w="4320" w:type="dxa"/>
              </w:tcPr>
            </w:tcPrChange>
          </w:tcPr>
          <w:p w14:paraId="7036AB42" w14:textId="77777777" w:rsidR="006F0ADB" w:rsidRDefault="006F0ADB" w:rsidP="009A7CF2">
            <w:pPr>
              <w:spacing w:before="60"/>
              <w:jc w:val="both"/>
              <w:rPr>
                <w:ins w:id="2342" w:author="admin" w:date="2023-04-27T22:26:00Z"/>
                <w:rFonts w:ascii="Times New Roman" w:hAnsi="Times New Roman"/>
                <w:color w:val="111111"/>
                <w:sz w:val="26"/>
                <w:szCs w:val="26"/>
                <w:lang w:val="vi-VN"/>
              </w:rPr>
            </w:pPr>
            <w:ins w:id="2343" w:author="admin" w:date="2023-04-27T22:26:00Z">
              <w:r>
                <w:rPr>
                  <w:rFonts w:ascii="Times New Roman" w:hAnsi="Times New Roman"/>
                  <w:sz w:val="26"/>
                  <w:szCs w:val="26"/>
                </w:rPr>
                <w:t>Thổi ngạt</w:t>
              </w:r>
            </w:ins>
          </w:p>
        </w:tc>
        <w:tc>
          <w:tcPr>
            <w:tcW w:w="810" w:type="dxa"/>
            <w:tcPrChange w:id="2344" w:author="Ngoc Le Van Truong" w:date="2023-04-28T10:14:00Z">
              <w:tcPr>
                <w:tcW w:w="990" w:type="dxa"/>
              </w:tcPr>
            </w:tcPrChange>
          </w:tcPr>
          <w:p w14:paraId="7C54E547" w14:textId="77777777" w:rsidR="006F0ADB" w:rsidRDefault="006F0ADB" w:rsidP="009A7CF2">
            <w:pPr>
              <w:spacing w:before="60"/>
              <w:jc w:val="both"/>
              <w:rPr>
                <w:ins w:id="2345" w:author="admin" w:date="2023-04-27T22:26:00Z"/>
                <w:rFonts w:ascii="Times New Roman" w:hAnsi="Times New Roman"/>
                <w:color w:val="111111"/>
                <w:sz w:val="26"/>
                <w:szCs w:val="26"/>
                <w:lang w:val="vi-VN"/>
              </w:rPr>
            </w:pPr>
          </w:p>
        </w:tc>
        <w:tc>
          <w:tcPr>
            <w:tcW w:w="810" w:type="dxa"/>
            <w:tcPrChange w:id="2346" w:author="Ngoc Le Van Truong" w:date="2023-04-28T10:14:00Z">
              <w:tcPr>
                <w:tcW w:w="990" w:type="dxa"/>
              </w:tcPr>
            </w:tcPrChange>
          </w:tcPr>
          <w:p w14:paraId="5FECE0FB" w14:textId="77777777" w:rsidR="006F0ADB" w:rsidRDefault="006F0ADB" w:rsidP="009A7CF2">
            <w:pPr>
              <w:spacing w:before="60"/>
              <w:jc w:val="both"/>
              <w:rPr>
                <w:ins w:id="2347" w:author="admin" w:date="2023-04-27T22:26:00Z"/>
                <w:rFonts w:ascii="Times New Roman" w:hAnsi="Times New Roman"/>
                <w:color w:val="111111"/>
                <w:sz w:val="26"/>
                <w:szCs w:val="26"/>
                <w:lang w:val="vi-VN"/>
              </w:rPr>
            </w:pPr>
          </w:p>
        </w:tc>
        <w:tc>
          <w:tcPr>
            <w:tcW w:w="1530" w:type="dxa"/>
            <w:tcPrChange w:id="2348" w:author="Ngoc Le Van Truong" w:date="2023-04-28T10:14:00Z">
              <w:tcPr>
                <w:tcW w:w="990" w:type="dxa"/>
              </w:tcPr>
            </w:tcPrChange>
          </w:tcPr>
          <w:p w14:paraId="1D7FF7B2" w14:textId="77777777" w:rsidR="006F0ADB" w:rsidRDefault="006F0ADB" w:rsidP="009A7CF2">
            <w:pPr>
              <w:spacing w:before="60"/>
              <w:jc w:val="both"/>
              <w:rPr>
                <w:ins w:id="2349" w:author="admin" w:date="2023-04-27T22:26:00Z"/>
                <w:rFonts w:ascii="Times New Roman" w:hAnsi="Times New Roman"/>
                <w:color w:val="111111"/>
                <w:sz w:val="26"/>
                <w:szCs w:val="26"/>
                <w:lang w:val="vi-VN"/>
              </w:rPr>
            </w:pPr>
          </w:p>
        </w:tc>
        <w:tc>
          <w:tcPr>
            <w:tcW w:w="990" w:type="dxa"/>
            <w:tcPrChange w:id="2350" w:author="Ngoc Le Van Truong" w:date="2023-04-28T10:14:00Z">
              <w:tcPr>
                <w:tcW w:w="990" w:type="dxa"/>
              </w:tcPr>
            </w:tcPrChange>
          </w:tcPr>
          <w:p w14:paraId="514E1A77" w14:textId="77777777" w:rsidR="006F0ADB" w:rsidRDefault="006F0ADB" w:rsidP="009A7CF2">
            <w:pPr>
              <w:spacing w:before="60"/>
              <w:jc w:val="both"/>
              <w:rPr>
                <w:ins w:id="2351" w:author="admin" w:date="2023-04-27T22:26:00Z"/>
                <w:rFonts w:ascii="Times New Roman" w:hAnsi="Times New Roman"/>
                <w:color w:val="111111"/>
                <w:sz w:val="26"/>
                <w:szCs w:val="26"/>
                <w:lang w:val="vi-VN"/>
              </w:rPr>
            </w:pPr>
          </w:p>
        </w:tc>
      </w:tr>
      <w:tr w:rsidR="006F0ADB" w14:paraId="675021E2" w14:textId="77777777" w:rsidTr="003B4EE3">
        <w:trPr>
          <w:ins w:id="2352" w:author="admin" w:date="2023-04-27T22:26:00Z"/>
        </w:trPr>
        <w:tc>
          <w:tcPr>
            <w:tcW w:w="630" w:type="dxa"/>
            <w:tcPrChange w:id="2353" w:author="Ngoc Le Van Truong" w:date="2023-04-28T10:14:00Z">
              <w:tcPr>
                <w:tcW w:w="625" w:type="dxa"/>
              </w:tcPr>
            </w:tcPrChange>
          </w:tcPr>
          <w:p w14:paraId="6993B71F" w14:textId="77777777" w:rsidR="006F0ADB" w:rsidRDefault="006F0ADB" w:rsidP="006F0ADB">
            <w:pPr>
              <w:pStyle w:val="ListParagraph"/>
              <w:numPr>
                <w:ilvl w:val="0"/>
                <w:numId w:val="49"/>
              </w:numPr>
              <w:spacing w:before="60"/>
              <w:jc w:val="both"/>
              <w:rPr>
                <w:ins w:id="2354" w:author="admin" w:date="2023-04-27T22:26:00Z"/>
                <w:rFonts w:ascii="Times New Roman" w:hAnsi="Times New Roman"/>
                <w:color w:val="111111"/>
                <w:sz w:val="26"/>
                <w:szCs w:val="26"/>
                <w:lang w:val="vi-VN"/>
              </w:rPr>
            </w:pPr>
          </w:p>
        </w:tc>
        <w:tc>
          <w:tcPr>
            <w:tcW w:w="5040" w:type="dxa"/>
            <w:vAlign w:val="center"/>
            <w:tcPrChange w:id="2355" w:author="Ngoc Le Van Truong" w:date="2023-04-28T10:14:00Z">
              <w:tcPr>
                <w:tcW w:w="4320" w:type="dxa"/>
                <w:vAlign w:val="center"/>
              </w:tcPr>
            </w:tcPrChange>
          </w:tcPr>
          <w:p w14:paraId="62E5117A" w14:textId="77777777" w:rsidR="006F0ADB" w:rsidRDefault="006F0ADB" w:rsidP="009A7CF2">
            <w:pPr>
              <w:spacing w:before="60"/>
              <w:jc w:val="both"/>
              <w:rPr>
                <w:ins w:id="2356" w:author="admin" w:date="2023-04-27T22:26:00Z"/>
                <w:rFonts w:ascii="Times New Roman" w:hAnsi="Times New Roman"/>
                <w:color w:val="111111"/>
                <w:sz w:val="26"/>
                <w:szCs w:val="26"/>
                <w:lang w:val="vi-VN"/>
              </w:rPr>
            </w:pPr>
            <w:ins w:id="2357" w:author="admin" w:date="2023-04-27T22:26:00Z">
              <w:r>
                <w:rPr>
                  <w:rFonts w:ascii="Times New Roman" w:hAnsi="Times New Roman"/>
                  <w:sz w:val="26"/>
                  <w:szCs w:val="26"/>
                </w:rPr>
                <w:t>Vỗ lưng và ép ngực</w:t>
              </w:r>
            </w:ins>
          </w:p>
        </w:tc>
        <w:tc>
          <w:tcPr>
            <w:tcW w:w="810" w:type="dxa"/>
            <w:tcPrChange w:id="2358" w:author="Ngoc Le Van Truong" w:date="2023-04-28T10:14:00Z">
              <w:tcPr>
                <w:tcW w:w="990" w:type="dxa"/>
              </w:tcPr>
            </w:tcPrChange>
          </w:tcPr>
          <w:p w14:paraId="08DC60C5" w14:textId="77777777" w:rsidR="006F0ADB" w:rsidRDefault="006F0ADB" w:rsidP="009A7CF2">
            <w:pPr>
              <w:spacing w:before="60"/>
              <w:jc w:val="both"/>
              <w:rPr>
                <w:ins w:id="2359" w:author="admin" w:date="2023-04-27T22:26:00Z"/>
                <w:rFonts w:ascii="Times New Roman" w:hAnsi="Times New Roman"/>
                <w:color w:val="111111"/>
                <w:sz w:val="26"/>
                <w:szCs w:val="26"/>
                <w:lang w:val="vi-VN"/>
              </w:rPr>
            </w:pPr>
          </w:p>
        </w:tc>
        <w:tc>
          <w:tcPr>
            <w:tcW w:w="810" w:type="dxa"/>
            <w:tcPrChange w:id="2360" w:author="Ngoc Le Van Truong" w:date="2023-04-28T10:14:00Z">
              <w:tcPr>
                <w:tcW w:w="990" w:type="dxa"/>
              </w:tcPr>
            </w:tcPrChange>
          </w:tcPr>
          <w:p w14:paraId="09792B2E" w14:textId="77777777" w:rsidR="006F0ADB" w:rsidRDefault="006F0ADB" w:rsidP="009A7CF2">
            <w:pPr>
              <w:spacing w:before="60"/>
              <w:jc w:val="both"/>
              <w:rPr>
                <w:ins w:id="2361" w:author="admin" w:date="2023-04-27T22:26:00Z"/>
                <w:rFonts w:ascii="Times New Roman" w:hAnsi="Times New Roman"/>
                <w:color w:val="111111"/>
                <w:sz w:val="26"/>
                <w:szCs w:val="26"/>
                <w:lang w:val="vi-VN"/>
              </w:rPr>
            </w:pPr>
          </w:p>
        </w:tc>
        <w:tc>
          <w:tcPr>
            <w:tcW w:w="1530" w:type="dxa"/>
            <w:tcPrChange w:id="2362" w:author="Ngoc Le Van Truong" w:date="2023-04-28T10:14:00Z">
              <w:tcPr>
                <w:tcW w:w="990" w:type="dxa"/>
              </w:tcPr>
            </w:tcPrChange>
          </w:tcPr>
          <w:p w14:paraId="087A2D60" w14:textId="77777777" w:rsidR="006F0ADB" w:rsidRDefault="006F0ADB" w:rsidP="009A7CF2">
            <w:pPr>
              <w:spacing w:before="60"/>
              <w:jc w:val="both"/>
              <w:rPr>
                <w:ins w:id="2363" w:author="admin" w:date="2023-04-27T22:26:00Z"/>
                <w:rFonts w:ascii="Times New Roman" w:hAnsi="Times New Roman"/>
                <w:color w:val="111111"/>
                <w:sz w:val="26"/>
                <w:szCs w:val="26"/>
                <w:lang w:val="vi-VN"/>
              </w:rPr>
            </w:pPr>
          </w:p>
        </w:tc>
        <w:tc>
          <w:tcPr>
            <w:tcW w:w="990" w:type="dxa"/>
            <w:tcPrChange w:id="2364" w:author="Ngoc Le Van Truong" w:date="2023-04-28T10:14:00Z">
              <w:tcPr>
                <w:tcW w:w="990" w:type="dxa"/>
              </w:tcPr>
            </w:tcPrChange>
          </w:tcPr>
          <w:p w14:paraId="522B6F0D" w14:textId="77777777" w:rsidR="006F0ADB" w:rsidRDefault="006F0ADB" w:rsidP="009A7CF2">
            <w:pPr>
              <w:spacing w:before="60"/>
              <w:jc w:val="both"/>
              <w:rPr>
                <w:ins w:id="2365" w:author="admin" w:date="2023-04-27T22:26:00Z"/>
                <w:rFonts w:ascii="Times New Roman" w:hAnsi="Times New Roman"/>
                <w:color w:val="111111"/>
                <w:sz w:val="26"/>
                <w:szCs w:val="26"/>
                <w:lang w:val="vi-VN"/>
              </w:rPr>
            </w:pPr>
          </w:p>
        </w:tc>
      </w:tr>
      <w:tr w:rsidR="006F0ADB" w14:paraId="7C2624D5" w14:textId="77777777" w:rsidTr="003B4EE3">
        <w:trPr>
          <w:ins w:id="2366" w:author="admin" w:date="2023-04-27T22:26:00Z"/>
        </w:trPr>
        <w:tc>
          <w:tcPr>
            <w:tcW w:w="630" w:type="dxa"/>
            <w:tcPrChange w:id="2367" w:author="Ngoc Le Van Truong" w:date="2023-04-28T10:14:00Z">
              <w:tcPr>
                <w:tcW w:w="625" w:type="dxa"/>
              </w:tcPr>
            </w:tcPrChange>
          </w:tcPr>
          <w:p w14:paraId="0830C4FB" w14:textId="77777777" w:rsidR="006F0ADB" w:rsidRDefault="006F0ADB" w:rsidP="006F0ADB">
            <w:pPr>
              <w:pStyle w:val="ListParagraph"/>
              <w:numPr>
                <w:ilvl w:val="0"/>
                <w:numId w:val="49"/>
              </w:numPr>
              <w:spacing w:before="60"/>
              <w:jc w:val="both"/>
              <w:rPr>
                <w:ins w:id="2368" w:author="admin" w:date="2023-04-27T22:26:00Z"/>
                <w:rFonts w:ascii="Times New Roman" w:hAnsi="Times New Roman"/>
                <w:color w:val="111111"/>
                <w:sz w:val="26"/>
                <w:szCs w:val="26"/>
                <w:lang w:val="vi-VN"/>
              </w:rPr>
            </w:pPr>
          </w:p>
        </w:tc>
        <w:tc>
          <w:tcPr>
            <w:tcW w:w="5040" w:type="dxa"/>
            <w:vAlign w:val="center"/>
            <w:tcPrChange w:id="2369" w:author="Ngoc Le Van Truong" w:date="2023-04-28T10:14:00Z">
              <w:tcPr>
                <w:tcW w:w="4320" w:type="dxa"/>
                <w:vAlign w:val="center"/>
              </w:tcPr>
            </w:tcPrChange>
          </w:tcPr>
          <w:p w14:paraId="5201778C" w14:textId="77777777" w:rsidR="006F0ADB" w:rsidRDefault="006F0ADB" w:rsidP="009A7CF2">
            <w:pPr>
              <w:spacing w:before="60"/>
              <w:jc w:val="both"/>
              <w:rPr>
                <w:ins w:id="2370" w:author="admin" w:date="2023-04-27T22:26:00Z"/>
                <w:rFonts w:ascii="Times New Roman" w:hAnsi="Times New Roman"/>
                <w:color w:val="111111"/>
                <w:sz w:val="26"/>
                <w:szCs w:val="26"/>
                <w:lang w:val="vi-VN"/>
              </w:rPr>
            </w:pPr>
            <w:ins w:id="2371" w:author="admin" w:date="2023-04-27T22:26:00Z">
              <w:r>
                <w:rPr>
                  <w:rFonts w:ascii="Times New Roman" w:hAnsi="Times New Roman"/>
                  <w:sz w:val="26"/>
                  <w:szCs w:val="26"/>
                </w:rPr>
                <w:t>Thở oxy qua gọng kính</w:t>
              </w:r>
            </w:ins>
          </w:p>
        </w:tc>
        <w:tc>
          <w:tcPr>
            <w:tcW w:w="810" w:type="dxa"/>
            <w:tcPrChange w:id="2372" w:author="Ngoc Le Van Truong" w:date="2023-04-28T10:14:00Z">
              <w:tcPr>
                <w:tcW w:w="990" w:type="dxa"/>
              </w:tcPr>
            </w:tcPrChange>
          </w:tcPr>
          <w:p w14:paraId="1D540FB3" w14:textId="77777777" w:rsidR="006F0ADB" w:rsidRDefault="006F0ADB" w:rsidP="009A7CF2">
            <w:pPr>
              <w:spacing w:before="60"/>
              <w:jc w:val="both"/>
              <w:rPr>
                <w:ins w:id="2373" w:author="admin" w:date="2023-04-27T22:26:00Z"/>
                <w:rFonts w:ascii="Times New Roman" w:hAnsi="Times New Roman"/>
                <w:color w:val="111111"/>
                <w:sz w:val="26"/>
                <w:szCs w:val="26"/>
                <w:lang w:val="vi-VN"/>
              </w:rPr>
            </w:pPr>
          </w:p>
        </w:tc>
        <w:tc>
          <w:tcPr>
            <w:tcW w:w="810" w:type="dxa"/>
            <w:tcPrChange w:id="2374" w:author="Ngoc Le Van Truong" w:date="2023-04-28T10:14:00Z">
              <w:tcPr>
                <w:tcW w:w="990" w:type="dxa"/>
              </w:tcPr>
            </w:tcPrChange>
          </w:tcPr>
          <w:p w14:paraId="3CEB17B3" w14:textId="77777777" w:rsidR="006F0ADB" w:rsidRDefault="006F0ADB" w:rsidP="009A7CF2">
            <w:pPr>
              <w:spacing w:before="60"/>
              <w:jc w:val="both"/>
              <w:rPr>
                <w:ins w:id="2375" w:author="admin" w:date="2023-04-27T22:26:00Z"/>
                <w:rFonts w:ascii="Times New Roman" w:hAnsi="Times New Roman"/>
                <w:color w:val="111111"/>
                <w:sz w:val="26"/>
                <w:szCs w:val="26"/>
                <w:lang w:val="vi-VN"/>
              </w:rPr>
            </w:pPr>
          </w:p>
        </w:tc>
        <w:tc>
          <w:tcPr>
            <w:tcW w:w="1530" w:type="dxa"/>
            <w:tcPrChange w:id="2376" w:author="Ngoc Le Van Truong" w:date="2023-04-28T10:14:00Z">
              <w:tcPr>
                <w:tcW w:w="990" w:type="dxa"/>
              </w:tcPr>
            </w:tcPrChange>
          </w:tcPr>
          <w:p w14:paraId="21F9076B" w14:textId="77777777" w:rsidR="006F0ADB" w:rsidRDefault="006F0ADB" w:rsidP="009A7CF2">
            <w:pPr>
              <w:spacing w:before="60"/>
              <w:jc w:val="both"/>
              <w:rPr>
                <w:ins w:id="2377" w:author="admin" w:date="2023-04-27T22:26:00Z"/>
                <w:rFonts w:ascii="Times New Roman" w:hAnsi="Times New Roman"/>
                <w:color w:val="111111"/>
                <w:sz w:val="26"/>
                <w:szCs w:val="26"/>
                <w:lang w:val="vi-VN"/>
              </w:rPr>
            </w:pPr>
          </w:p>
        </w:tc>
        <w:tc>
          <w:tcPr>
            <w:tcW w:w="990" w:type="dxa"/>
            <w:tcPrChange w:id="2378" w:author="Ngoc Le Van Truong" w:date="2023-04-28T10:14:00Z">
              <w:tcPr>
                <w:tcW w:w="990" w:type="dxa"/>
              </w:tcPr>
            </w:tcPrChange>
          </w:tcPr>
          <w:p w14:paraId="699E6218" w14:textId="77777777" w:rsidR="006F0ADB" w:rsidRDefault="006F0ADB" w:rsidP="009A7CF2">
            <w:pPr>
              <w:spacing w:before="60"/>
              <w:jc w:val="both"/>
              <w:rPr>
                <w:ins w:id="2379" w:author="admin" w:date="2023-04-27T22:26:00Z"/>
                <w:rFonts w:ascii="Times New Roman" w:hAnsi="Times New Roman"/>
                <w:color w:val="111111"/>
                <w:sz w:val="26"/>
                <w:szCs w:val="26"/>
                <w:lang w:val="vi-VN"/>
              </w:rPr>
            </w:pPr>
          </w:p>
        </w:tc>
      </w:tr>
      <w:tr w:rsidR="006F0ADB" w14:paraId="0612B70A" w14:textId="77777777" w:rsidTr="003B4EE3">
        <w:trPr>
          <w:ins w:id="2380" w:author="admin" w:date="2023-04-27T22:26:00Z"/>
        </w:trPr>
        <w:tc>
          <w:tcPr>
            <w:tcW w:w="630" w:type="dxa"/>
            <w:tcPrChange w:id="2381" w:author="Ngoc Le Van Truong" w:date="2023-04-28T10:14:00Z">
              <w:tcPr>
                <w:tcW w:w="625" w:type="dxa"/>
              </w:tcPr>
            </w:tcPrChange>
          </w:tcPr>
          <w:p w14:paraId="5E5FF1B8" w14:textId="77777777" w:rsidR="006F0ADB" w:rsidRDefault="006F0ADB" w:rsidP="006F0ADB">
            <w:pPr>
              <w:pStyle w:val="ListParagraph"/>
              <w:numPr>
                <w:ilvl w:val="0"/>
                <w:numId w:val="49"/>
              </w:numPr>
              <w:spacing w:before="60"/>
              <w:jc w:val="both"/>
              <w:rPr>
                <w:ins w:id="2382" w:author="admin" w:date="2023-04-27T22:26:00Z"/>
                <w:rFonts w:ascii="Times New Roman" w:hAnsi="Times New Roman"/>
                <w:color w:val="111111"/>
                <w:sz w:val="26"/>
                <w:szCs w:val="26"/>
                <w:lang w:val="vi-VN"/>
              </w:rPr>
            </w:pPr>
          </w:p>
        </w:tc>
        <w:tc>
          <w:tcPr>
            <w:tcW w:w="5040" w:type="dxa"/>
            <w:vAlign w:val="center"/>
            <w:tcPrChange w:id="2383" w:author="Ngoc Le Van Truong" w:date="2023-04-28T10:14:00Z">
              <w:tcPr>
                <w:tcW w:w="4320" w:type="dxa"/>
                <w:vAlign w:val="center"/>
              </w:tcPr>
            </w:tcPrChange>
          </w:tcPr>
          <w:p w14:paraId="21C900E1" w14:textId="77777777" w:rsidR="006F0ADB" w:rsidRDefault="006F0ADB" w:rsidP="009A7CF2">
            <w:pPr>
              <w:spacing w:before="60"/>
              <w:jc w:val="both"/>
              <w:rPr>
                <w:ins w:id="2384" w:author="admin" w:date="2023-04-27T22:26:00Z"/>
                <w:rFonts w:ascii="Times New Roman" w:hAnsi="Times New Roman"/>
                <w:color w:val="111111"/>
                <w:sz w:val="26"/>
                <w:szCs w:val="26"/>
                <w:lang w:val="vi-VN"/>
              </w:rPr>
            </w:pPr>
            <w:ins w:id="2385" w:author="admin" w:date="2023-04-27T22:26:00Z">
              <w:r>
                <w:rPr>
                  <w:rFonts w:ascii="Times New Roman" w:hAnsi="Times New Roman"/>
                  <w:sz w:val="26"/>
                  <w:szCs w:val="26"/>
                </w:rPr>
                <w:t>Thở oxy qua mặt nạ</w:t>
              </w:r>
            </w:ins>
          </w:p>
        </w:tc>
        <w:tc>
          <w:tcPr>
            <w:tcW w:w="810" w:type="dxa"/>
            <w:tcPrChange w:id="2386" w:author="Ngoc Le Van Truong" w:date="2023-04-28T10:14:00Z">
              <w:tcPr>
                <w:tcW w:w="990" w:type="dxa"/>
              </w:tcPr>
            </w:tcPrChange>
          </w:tcPr>
          <w:p w14:paraId="373373D5" w14:textId="77777777" w:rsidR="006F0ADB" w:rsidRDefault="006F0ADB" w:rsidP="009A7CF2">
            <w:pPr>
              <w:spacing w:before="60"/>
              <w:jc w:val="both"/>
              <w:rPr>
                <w:ins w:id="2387" w:author="admin" w:date="2023-04-27T22:26:00Z"/>
                <w:rFonts w:ascii="Times New Roman" w:hAnsi="Times New Roman"/>
                <w:color w:val="111111"/>
                <w:sz w:val="26"/>
                <w:szCs w:val="26"/>
                <w:lang w:val="vi-VN"/>
              </w:rPr>
            </w:pPr>
          </w:p>
        </w:tc>
        <w:tc>
          <w:tcPr>
            <w:tcW w:w="810" w:type="dxa"/>
            <w:tcPrChange w:id="2388" w:author="Ngoc Le Van Truong" w:date="2023-04-28T10:14:00Z">
              <w:tcPr>
                <w:tcW w:w="990" w:type="dxa"/>
              </w:tcPr>
            </w:tcPrChange>
          </w:tcPr>
          <w:p w14:paraId="4BEF7FC8" w14:textId="77777777" w:rsidR="006F0ADB" w:rsidRDefault="006F0ADB" w:rsidP="009A7CF2">
            <w:pPr>
              <w:spacing w:before="60"/>
              <w:jc w:val="both"/>
              <w:rPr>
                <w:ins w:id="2389" w:author="admin" w:date="2023-04-27T22:26:00Z"/>
                <w:rFonts w:ascii="Times New Roman" w:hAnsi="Times New Roman"/>
                <w:color w:val="111111"/>
                <w:sz w:val="26"/>
                <w:szCs w:val="26"/>
                <w:lang w:val="vi-VN"/>
              </w:rPr>
            </w:pPr>
          </w:p>
        </w:tc>
        <w:tc>
          <w:tcPr>
            <w:tcW w:w="1530" w:type="dxa"/>
            <w:tcPrChange w:id="2390" w:author="Ngoc Le Van Truong" w:date="2023-04-28T10:14:00Z">
              <w:tcPr>
                <w:tcW w:w="990" w:type="dxa"/>
              </w:tcPr>
            </w:tcPrChange>
          </w:tcPr>
          <w:p w14:paraId="3E05E77C" w14:textId="77777777" w:rsidR="006F0ADB" w:rsidRDefault="006F0ADB" w:rsidP="009A7CF2">
            <w:pPr>
              <w:spacing w:before="60"/>
              <w:jc w:val="both"/>
              <w:rPr>
                <w:ins w:id="2391" w:author="admin" w:date="2023-04-27T22:26:00Z"/>
                <w:rFonts w:ascii="Times New Roman" w:hAnsi="Times New Roman"/>
                <w:color w:val="111111"/>
                <w:sz w:val="26"/>
                <w:szCs w:val="26"/>
                <w:lang w:val="vi-VN"/>
              </w:rPr>
            </w:pPr>
          </w:p>
        </w:tc>
        <w:tc>
          <w:tcPr>
            <w:tcW w:w="990" w:type="dxa"/>
            <w:tcPrChange w:id="2392" w:author="Ngoc Le Van Truong" w:date="2023-04-28T10:14:00Z">
              <w:tcPr>
                <w:tcW w:w="990" w:type="dxa"/>
              </w:tcPr>
            </w:tcPrChange>
          </w:tcPr>
          <w:p w14:paraId="038E52FF" w14:textId="77777777" w:rsidR="006F0ADB" w:rsidRDefault="006F0ADB" w:rsidP="009A7CF2">
            <w:pPr>
              <w:spacing w:before="60"/>
              <w:jc w:val="both"/>
              <w:rPr>
                <w:ins w:id="2393" w:author="admin" w:date="2023-04-27T22:26:00Z"/>
                <w:rFonts w:ascii="Times New Roman" w:hAnsi="Times New Roman"/>
                <w:color w:val="111111"/>
                <w:sz w:val="26"/>
                <w:szCs w:val="26"/>
                <w:lang w:val="vi-VN"/>
              </w:rPr>
            </w:pPr>
          </w:p>
        </w:tc>
      </w:tr>
      <w:tr w:rsidR="006F0ADB" w14:paraId="41F13EC9" w14:textId="77777777" w:rsidTr="003B4EE3">
        <w:trPr>
          <w:ins w:id="2394" w:author="admin" w:date="2023-04-27T22:26:00Z"/>
        </w:trPr>
        <w:tc>
          <w:tcPr>
            <w:tcW w:w="630" w:type="dxa"/>
            <w:tcPrChange w:id="2395" w:author="Ngoc Le Van Truong" w:date="2023-04-28T10:14:00Z">
              <w:tcPr>
                <w:tcW w:w="625" w:type="dxa"/>
              </w:tcPr>
            </w:tcPrChange>
          </w:tcPr>
          <w:p w14:paraId="1704A92B" w14:textId="77777777" w:rsidR="006F0ADB" w:rsidRDefault="006F0ADB" w:rsidP="006F0ADB">
            <w:pPr>
              <w:pStyle w:val="ListParagraph"/>
              <w:numPr>
                <w:ilvl w:val="0"/>
                <w:numId w:val="49"/>
              </w:numPr>
              <w:spacing w:before="60"/>
              <w:jc w:val="both"/>
              <w:rPr>
                <w:ins w:id="2396" w:author="admin" w:date="2023-04-27T22:26:00Z"/>
                <w:rFonts w:ascii="Times New Roman" w:hAnsi="Times New Roman"/>
                <w:color w:val="111111"/>
                <w:sz w:val="26"/>
                <w:szCs w:val="26"/>
                <w:lang w:val="vi-VN"/>
              </w:rPr>
            </w:pPr>
          </w:p>
        </w:tc>
        <w:tc>
          <w:tcPr>
            <w:tcW w:w="5040" w:type="dxa"/>
            <w:vAlign w:val="center"/>
            <w:tcPrChange w:id="2397" w:author="Ngoc Le Van Truong" w:date="2023-04-28T10:14:00Z">
              <w:tcPr>
                <w:tcW w:w="4320" w:type="dxa"/>
                <w:vAlign w:val="center"/>
              </w:tcPr>
            </w:tcPrChange>
          </w:tcPr>
          <w:p w14:paraId="28DA8262" w14:textId="77777777" w:rsidR="006F0ADB" w:rsidRDefault="006F0ADB" w:rsidP="009A7CF2">
            <w:pPr>
              <w:spacing w:before="60"/>
              <w:jc w:val="both"/>
              <w:rPr>
                <w:ins w:id="2398" w:author="admin" w:date="2023-04-27T22:26:00Z"/>
                <w:rFonts w:ascii="Times New Roman" w:hAnsi="Times New Roman"/>
                <w:color w:val="111111"/>
                <w:sz w:val="26"/>
                <w:szCs w:val="26"/>
                <w:lang w:val="vi-VN"/>
              </w:rPr>
            </w:pPr>
            <w:ins w:id="2399" w:author="admin" w:date="2023-04-27T22:26:00Z">
              <w:r>
                <w:rPr>
                  <w:rFonts w:ascii="Times New Roman" w:hAnsi="Times New Roman"/>
                  <w:sz w:val="26"/>
                  <w:szCs w:val="26"/>
                </w:rPr>
                <w:t>Thở oxy qua mặt nạ có túi có hít lại/có túi không hít lại</w:t>
              </w:r>
            </w:ins>
          </w:p>
        </w:tc>
        <w:tc>
          <w:tcPr>
            <w:tcW w:w="810" w:type="dxa"/>
            <w:tcPrChange w:id="2400" w:author="Ngoc Le Van Truong" w:date="2023-04-28T10:14:00Z">
              <w:tcPr>
                <w:tcW w:w="990" w:type="dxa"/>
              </w:tcPr>
            </w:tcPrChange>
          </w:tcPr>
          <w:p w14:paraId="61C8A013" w14:textId="77777777" w:rsidR="006F0ADB" w:rsidRDefault="006F0ADB" w:rsidP="009A7CF2">
            <w:pPr>
              <w:spacing w:before="60"/>
              <w:jc w:val="both"/>
              <w:rPr>
                <w:ins w:id="2401" w:author="admin" w:date="2023-04-27T22:26:00Z"/>
                <w:rFonts w:ascii="Times New Roman" w:hAnsi="Times New Roman"/>
                <w:color w:val="111111"/>
                <w:sz w:val="26"/>
                <w:szCs w:val="26"/>
                <w:lang w:val="vi-VN"/>
              </w:rPr>
            </w:pPr>
          </w:p>
        </w:tc>
        <w:tc>
          <w:tcPr>
            <w:tcW w:w="810" w:type="dxa"/>
            <w:tcPrChange w:id="2402" w:author="Ngoc Le Van Truong" w:date="2023-04-28T10:14:00Z">
              <w:tcPr>
                <w:tcW w:w="990" w:type="dxa"/>
              </w:tcPr>
            </w:tcPrChange>
          </w:tcPr>
          <w:p w14:paraId="68B1D4C3" w14:textId="77777777" w:rsidR="006F0ADB" w:rsidRDefault="006F0ADB" w:rsidP="009A7CF2">
            <w:pPr>
              <w:spacing w:before="60"/>
              <w:jc w:val="both"/>
              <w:rPr>
                <w:ins w:id="2403" w:author="admin" w:date="2023-04-27T22:26:00Z"/>
                <w:rFonts w:ascii="Times New Roman" w:hAnsi="Times New Roman"/>
                <w:color w:val="111111"/>
                <w:sz w:val="26"/>
                <w:szCs w:val="26"/>
                <w:lang w:val="vi-VN"/>
              </w:rPr>
            </w:pPr>
          </w:p>
        </w:tc>
        <w:tc>
          <w:tcPr>
            <w:tcW w:w="1530" w:type="dxa"/>
            <w:tcPrChange w:id="2404" w:author="Ngoc Le Van Truong" w:date="2023-04-28T10:14:00Z">
              <w:tcPr>
                <w:tcW w:w="990" w:type="dxa"/>
              </w:tcPr>
            </w:tcPrChange>
          </w:tcPr>
          <w:p w14:paraId="093C3135" w14:textId="77777777" w:rsidR="006F0ADB" w:rsidRDefault="006F0ADB" w:rsidP="009A7CF2">
            <w:pPr>
              <w:spacing w:before="60"/>
              <w:jc w:val="both"/>
              <w:rPr>
                <w:ins w:id="2405" w:author="admin" w:date="2023-04-27T22:26:00Z"/>
                <w:rFonts w:ascii="Times New Roman" w:hAnsi="Times New Roman"/>
                <w:color w:val="111111"/>
                <w:sz w:val="26"/>
                <w:szCs w:val="26"/>
                <w:lang w:val="vi-VN"/>
              </w:rPr>
            </w:pPr>
          </w:p>
        </w:tc>
        <w:tc>
          <w:tcPr>
            <w:tcW w:w="990" w:type="dxa"/>
            <w:tcPrChange w:id="2406" w:author="Ngoc Le Van Truong" w:date="2023-04-28T10:14:00Z">
              <w:tcPr>
                <w:tcW w:w="990" w:type="dxa"/>
              </w:tcPr>
            </w:tcPrChange>
          </w:tcPr>
          <w:p w14:paraId="65387519" w14:textId="77777777" w:rsidR="006F0ADB" w:rsidRDefault="006F0ADB" w:rsidP="009A7CF2">
            <w:pPr>
              <w:spacing w:before="60"/>
              <w:jc w:val="both"/>
              <w:rPr>
                <w:ins w:id="2407" w:author="admin" w:date="2023-04-27T22:26:00Z"/>
                <w:rFonts w:ascii="Times New Roman" w:hAnsi="Times New Roman"/>
                <w:color w:val="111111"/>
                <w:sz w:val="26"/>
                <w:szCs w:val="26"/>
                <w:lang w:val="vi-VN"/>
              </w:rPr>
            </w:pPr>
          </w:p>
        </w:tc>
      </w:tr>
      <w:tr w:rsidR="006F0ADB" w14:paraId="2DD777EF" w14:textId="77777777" w:rsidTr="003B4EE3">
        <w:trPr>
          <w:ins w:id="2408" w:author="admin" w:date="2023-04-27T22:26:00Z"/>
        </w:trPr>
        <w:tc>
          <w:tcPr>
            <w:tcW w:w="630" w:type="dxa"/>
            <w:tcPrChange w:id="2409" w:author="Ngoc Le Van Truong" w:date="2023-04-28T10:14:00Z">
              <w:tcPr>
                <w:tcW w:w="625" w:type="dxa"/>
              </w:tcPr>
            </w:tcPrChange>
          </w:tcPr>
          <w:p w14:paraId="5F0284C7" w14:textId="77777777" w:rsidR="006F0ADB" w:rsidRDefault="006F0ADB" w:rsidP="006F0ADB">
            <w:pPr>
              <w:pStyle w:val="ListParagraph"/>
              <w:numPr>
                <w:ilvl w:val="0"/>
                <w:numId w:val="49"/>
              </w:numPr>
              <w:spacing w:before="60"/>
              <w:jc w:val="both"/>
              <w:rPr>
                <w:ins w:id="2410" w:author="admin" w:date="2023-04-27T22:26:00Z"/>
                <w:rFonts w:ascii="Times New Roman" w:hAnsi="Times New Roman"/>
                <w:color w:val="111111"/>
                <w:sz w:val="26"/>
                <w:szCs w:val="26"/>
                <w:lang w:val="vi-VN"/>
              </w:rPr>
            </w:pPr>
          </w:p>
        </w:tc>
        <w:tc>
          <w:tcPr>
            <w:tcW w:w="5040" w:type="dxa"/>
            <w:vAlign w:val="center"/>
            <w:tcPrChange w:id="2411" w:author="Ngoc Le Van Truong" w:date="2023-04-28T10:14:00Z">
              <w:tcPr>
                <w:tcW w:w="4320" w:type="dxa"/>
                <w:vAlign w:val="center"/>
              </w:tcPr>
            </w:tcPrChange>
          </w:tcPr>
          <w:p w14:paraId="7EACA560" w14:textId="77777777" w:rsidR="006F0ADB" w:rsidRDefault="006F0ADB" w:rsidP="009A7CF2">
            <w:pPr>
              <w:spacing w:before="60"/>
              <w:jc w:val="both"/>
              <w:rPr>
                <w:ins w:id="2412" w:author="admin" w:date="2023-04-27T22:26:00Z"/>
                <w:rFonts w:ascii="Times New Roman" w:hAnsi="Times New Roman"/>
                <w:color w:val="111111"/>
                <w:sz w:val="26"/>
                <w:szCs w:val="26"/>
                <w:lang w:val="vi-VN"/>
              </w:rPr>
            </w:pPr>
            <w:ins w:id="2413" w:author="admin" w:date="2023-04-27T22:26:00Z">
              <w:r>
                <w:rPr>
                  <w:rFonts w:ascii="Times New Roman" w:hAnsi="Times New Roman"/>
                  <w:sz w:val="26"/>
                  <w:szCs w:val="26"/>
                </w:rPr>
                <w:t>Thở oxy qua ống chữ T</w:t>
              </w:r>
            </w:ins>
          </w:p>
        </w:tc>
        <w:tc>
          <w:tcPr>
            <w:tcW w:w="810" w:type="dxa"/>
            <w:tcPrChange w:id="2414" w:author="Ngoc Le Van Truong" w:date="2023-04-28T10:14:00Z">
              <w:tcPr>
                <w:tcW w:w="990" w:type="dxa"/>
              </w:tcPr>
            </w:tcPrChange>
          </w:tcPr>
          <w:p w14:paraId="405140F9" w14:textId="77777777" w:rsidR="006F0ADB" w:rsidRDefault="006F0ADB" w:rsidP="009A7CF2">
            <w:pPr>
              <w:spacing w:before="60"/>
              <w:jc w:val="both"/>
              <w:rPr>
                <w:ins w:id="2415" w:author="admin" w:date="2023-04-27T22:26:00Z"/>
                <w:rFonts w:ascii="Times New Roman" w:hAnsi="Times New Roman"/>
                <w:color w:val="111111"/>
                <w:sz w:val="26"/>
                <w:szCs w:val="26"/>
                <w:lang w:val="vi-VN"/>
              </w:rPr>
            </w:pPr>
          </w:p>
        </w:tc>
        <w:tc>
          <w:tcPr>
            <w:tcW w:w="810" w:type="dxa"/>
            <w:tcPrChange w:id="2416" w:author="Ngoc Le Van Truong" w:date="2023-04-28T10:14:00Z">
              <w:tcPr>
                <w:tcW w:w="990" w:type="dxa"/>
              </w:tcPr>
            </w:tcPrChange>
          </w:tcPr>
          <w:p w14:paraId="083655EB" w14:textId="77777777" w:rsidR="006F0ADB" w:rsidRDefault="006F0ADB" w:rsidP="009A7CF2">
            <w:pPr>
              <w:spacing w:before="60"/>
              <w:jc w:val="both"/>
              <w:rPr>
                <w:ins w:id="2417" w:author="admin" w:date="2023-04-27T22:26:00Z"/>
                <w:rFonts w:ascii="Times New Roman" w:hAnsi="Times New Roman"/>
                <w:color w:val="111111"/>
                <w:sz w:val="26"/>
                <w:szCs w:val="26"/>
                <w:lang w:val="vi-VN"/>
              </w:rPr>
            </w:pPr>
          </w:p>
        </w:tc>
        <w:tc>
          <w:tcPr>
            <w:tcW w:w="1530" w:type="dxa"/>
            <w:tcPrChange w:id="2418" w:author="Ngoc Le Van Truong" w:date="2023-04-28T10:14:00Z">
              <w:tcPr>
                <w:tcW w:w="990" w:type="dxa"/>
              </w:tcPr>
            </w:tcPrChange>
          </w:tcPr>
          <w:p w14:paraId="278ADA76" w14:textId="77777777" w:rsidR="006F0ADB" w:rsidRDefault="006F0ADB" w:rsidP="009A7CF2">
            <w:pPr>
              <w:spacing w:before="60"/>
              <w:jc w:val="both"/>
              <w:rPr>
                <w:ins w:id="2419" w:author="admin" w:date="2023-04-27T22:26:00Z"/>
                <w:rFonts w:ascii="Times New Roman" w:hAnsi="Times New Roman"/>
                <w:color w:val="111111"/>
                <w:sz w:val="26"/>
                <w:szCs w:val="26"/>
                <w:lang w:val="vi-VN"/>
              </w:rPr>
            </w:pPr>
          </w:p>
        </w:tc>
        <w:tc>
          <w:tcPr>
            <w:tcW w:w="990" w:type="dxa"/>
            <w:tcPrChange w:id="2420" w:author="Ngoc Le Van Truong" w:date="2023-04-28T10:14:00Z">
              <w:tcPr>
                <w:tcW w:w="990" w:type="dxa"/>
              </w:tcPr>
            </w:tcPrChange>
          </w:tcPr>
          <w:p w14:paraId="14EB9C4A" w14:textId="77777777" w:rsidR="006F0ADB" w:rsidRDefault="006F0ADB" w:rsidP="009A7CF2">
            <w:pPr>
              <w:spacing w:before="60"/>
              <w:jc w:val="both"/>
              <w:rPr>
                <w:ins w:id="2421" w:author="admin" w:date="2023-04-27T22:26:00Z"/>
                <w:rFonts w:ascii="Times New Roman" w:hAnsi="Times New Roman"/>
                <w:color w:val="111111"/>
                <w:sz w:val="26"/>
                <w:szCs w:val="26"/>
                <w:lang w:val="vi-VN"/>
              </w:rPr>
            </w:pPr>
          </w:p>
        </w:tc>
      </w:tr>
      <w:tr w:rsidR="006F0ADB" w14:paraId="2C6C7657" w14:textId="77777777" w:rsidTr="003B4EE3">
        <w:trPr>
          <w:ins w:id="2422" w:author="admin" w:date="2023-04-27T22:26:00Z"/>
        </w:trPr>
        <w:tc>
          <w:tcPr>
            <w:tcW w:w="630" w:type="dxa"/>
            <w:tcPrChange w:id="2423" w:author="Ngoc Le Van Truong" w:date="2023-04-28T10:14:00Z">
              <w:tcPr>
                <w:tcW w:w="625" w:type="dxa"/>
              </w:tcPr>
            </w:tcPrChange>
          </w:tcPr>
          <w:p w14:paraId="3E20D661" w14:textId="77777777" w:rsidR="006F0ADB" w:rsidRDefault="006F0ADB" w:rsidP="006F0ADB">
            <w:pPr>
              <w:pStyle w:val="ListParagraph"/>
              <w:numPr>
                <w:ilvl w:val="0"/>
                <w:numId w:val="49"/>
              </w:numPr>
              <w:spacing w:before="60"/>
              <w:jc w:val="both"/>
              <w:rPr>
                <w:ins w:id="2424" w:author="admin" w:date="2023-04-27T22:26:00Z"/>
                <w:rFonts w:ascii="Times New Roman" w:hAnsi="Times New Roman"/>
                <w:color w:val="111111"/>
                <w:sz w:val="26"/>
                <w:szCs w:val="26"/>
                <w:lang w:val="vi-VN"/>
              </w:rPr>
            </w:pPr>
          </w:p>
        </w:tc>
        <w:tc>
          <w:tcPr>
            <w:tcW w:w="5040" w:type="dxa"/>
            <w:vAlign w:val="center"/>
            <w:tcPrChange w:id="2425" w:author="Ngoc Le Van Truong" w:date="2023-04-28T10:14:00Z">
              <w:tcPr>
                <w:tcW w:w="4320" w:type="dxa"/>
                <w:vAlign w:val="center"/>
              </w:tcPr>
            </w:tcPrChange>
          </w:tcPr>
          <w:p w14:paraId="0CCD16D1" w14:textId="77777777" w:rsidR="006F0ADB" w:rsidRDefault="006F0ADB" w:rsidP="009A7CF2">
            <w:pPr>
              <w:spacing w:before="60"/>
              <w:jc w:val="both"/>
              <w:rPr>
                <w:ins w:id="2426" w:author="admin" w:date="2023-04-27T22:26:00Z"/>
                <w:rFonts w:ascii="Times New Roman" w:hAnsi="Times New Roman"/>
                <w:color w:val="111111"/>
                <w:sz w:val="26"/>
                <w:szCs w:val="26"/>
                <w:lang w:val="vi-VN"/>
              </w:rPr>
            </w:pPr>
            <w:ins w:id="2427" w:author="admin" w:date="2023-04-27T22:26:00Z">
              <w:r w:rsidRPr="0090688E">
                <w:rPr>
                  <w:rFonts w:ascii="Times New Roman" w:hAnsi="Times New Roman"/>
                  <w:sz w:val="26"/>
                  <w:szCs w:val="26"/>
                </w:rPr>
                <w:t>Thở oxy qua mặt nạ venturi</w:t>
              </w:r>
            </w:ins>
          </w:p>
        </w:tc>
        <w:tc>
          <w:tcPr>
            <w:tcW w:w="810" w:type="dxa"/>
            <w:tcPrChange w:id="2428" w:author="Ngoc Le Van Truong" w:date="2023-04-28T10:14:00Z">
              <w:tcPr>
                <w:tcW w:w="990" w:type="dxa"/>
              </w:tcPr>
            </w:tcPrChange>
          </w:tcPr>
          <w:p w14:paraId="32F0FFA8" w14:textId="77777777" w:rsidR="006F0ADB" w:rsidRDefault="006F0ADB" w:rsidP="009A7CF2">
            <w:pPr>
              <w:spacing w:before="60"/>
              <w:jc w:val="both"/>
              <w:rPr>
                <w:ins w:id="2429" w:author="admin" w:date="2023-04-27T22:26:00Z"/>
                <w:rFonts w:ascii="Times New Roman" w:hAnsi="Times New Roman"/>
                <w:color w:val="111111"/>
                <w:sz w:val="26"/>
                <w:szCs w:val="26"/>
                <w:lang w:val="vi-VN"/>
              </w:rPr>
            </w:pPr>
          </w:p>
        </w:tc>
        <w:tc>
          <w:tcPr>
            <w:tcW w:w="810" w:type="dxa"/>
            <w:tcPrChange w:id="2430" w:author="Ngoc Le Van Truong" w:date="2023-04-28T10:14:00Z">
              <w:tcPr>
                <w:tcW w:w="990" w:type="dxa"/>
              </w:tcPr>
            </w:tcPrChange>
          </w:tcPr>
          <w:p w14:paraId="628C9E8E" w14:textId="77777777" w:rsidR="006F0ADB" w:rsidRDefault="006F0ADB" w:rsidP="009A7CF2">
            <w:pPr>
              <w:spacing w:before="60"/>
              <w:jc w:val="both"/>
              <w:rPr>
                <w:ins w:id="2431" w:author="admin" w:date="2023-04-27T22:26:00Z"/>
                <w:rFonts w:ascii="Times New Roman" w:hAnsi="Times New Roman"/>
                <w:color w:val="111111"/>
                <w:sz w:val="26"/>
                <w:szCs w:val="26"/>
                <w:lang w:val="vi-VN"/>
              </w:rPr>
            </w:pPr>
          </w:p>
        </w:tc>
        <w:tc>
          <w:tcPr>
            <w:tcW w:w="1530" w:type="dxa"/>
            <w:tcPrChange w:id="2432" w:author="Ngoc Le Van Truong" w:date="2023-04-28T10:14:00Z">
              <w:tcPr>
                <w:tcW w:w="990" w:type="dxa"/>
              </w:tcPr>
            </w:tcPrChange>
          </w:tcPr>
          <w:p w14:paraId="47AB9536" w14:textId="77777777" w:rsidR="006F0ADB" w:rsidRDefault="006F0ADB" w:rsidP="009A7CF2">
            <w:pPr>
              <w:spacing w:before="60"/>
              <w:jc w:val="both"/>
              <w:rPr>
                <w:ins w:id="2433" w:author="admin" w:date="2023-04-27T22:26:00Z"/>
                <w:rFonts w:ascii="Times New Roman" w:hAnsi="Times New Roman"/>
                <w:color w:val="111111"/>
                <w:sz w:val="26"/>
                <w:szCs w:val="26"/>
                <w:lang w:val="vi-VN"/>
              </w:rPr>
            </w:pPr>
          </w:p>
        </w:tc>
        <w:tc>
          <w:tcPr>
            <w:tcW w:w="990" w:type="dxa"/>
            <w:tcPrChange w:id="2434" w:author="Ngoc Le Van Truong" w:date="2023-04-28T10:14:00Z">
              <w:tcPr>
                <w:tcW w:w="990" w:type="dxa"/>
              </w:tcPr>
            </w:tcPrChange>
          </w:tcPr>
          <w:p w14:paraId="1C881A7A" w14:textId="77777777" w:rsidR="006F0ADB" w:rsidRDefault="006F0ADB" w:rsidP="009A7CF2">
            <w:pPr>
              <w:spacing w:before="60"/>
              <w:jc w:val="both"/>
              <w:rPr>
                <w:ins w:id="2435" w:author="admin" w:date="2023-04-27T22:26:00Z"/>
                <w:rFonts w:ascii="Times New Roman" w:hAnsi="Times New Roman"/>
                <w:color w:val="111111"/>
                <w:sz w:val="26"/>
                <w:szCs w:val="26"/>
                <w:lang w:val="vi-VN"/>
              </w:rPr>
            </w:pPr>
          </w:p>
        </w:tc>
      </w:tr>
      <w:tr w:rsidR="006F0ADB" w14:paraId="61F88E43" w14:textId="77777777" w:rsidTr="003B4EE3">
        <w:trPr>
          <w:ins w:id="2436" w:author="admin" w:date="2023-04-27T22:26:00Z"/>
        </w:trPr>
        <w:tc>
          <w:tcPr>
            <w:tcW w:w="630" w:type="dxa"/>
            <w:tcPrChange w:id="2437" w:author="Ngoc Le Van Truong" w:date="2023-04-28T10:14:00Z">
              <w:tcPr>
                <w:tcW w:w="625" w:type="dxa"/>
              </w:tcPr>
            </w:tcPrChange>
          </w:tcPr>
          <w:p w14:paraId="5804AE09" w14:textId="77777777" w:rsidR="006F0ADB" w:rsidRDefault="006F0ADB" w:rsidP="006F0ADB">
            <w:pPr>
              <w:pStyle w:val="ListParagraph"/>
              <w:numPr>
                <w:ilvl w:val="0"/>
                <w:numId w:val="49"/>
              </w:numPr>
              <w:spacing w:before="60"/>
              <w:jc w:val="both"/>
              <w:rPr>
                <w:ins w:id="2438" w:author="admin" w:date="2023-04-27T22:26:00Z"/>
                <w:rFonts w:ascii="Times New Roman" w:hAnsi="Times New Roman"/>
                <w:color w:val="111111"/>
                <w:sz w:val="26"/>
                <w:szCs w:val="26"/>
                <w:lang w:val="vi-VN"/>
              </w:rPr>
            </w:pPr>
          </w:p>
        </w:tc>
        <w:tc>
          <w:tcPr>
            <w:tcW w:w="5040" w:type="dxa"/>
            <w:vAlign w:val="center"/>
            <w:tcPrChange w:id="2439" w:author="Ngoc Le Van Truong" w:date="2023-04-28T10:14:00Z">
              <w:tcPr>
                <w:tcW w:w="4320" w:type="dxa"/>
                <w:vAlign w:val="center"/>
              </w:tcPr>
            </w:tcPrChange>
          </w:tcPr>
          <w:p w14:paraId="46958595" w14:textId="77777777" w:rsidR="006F0ADB" w:rsidRDefault="006F0ADB" w:rsidP="009A7CF2">
            <w:pPr>
              <w:spacing w:before="60"/>
              <w:jc w:val="both"/>
              <w:rPr>
                <w:ins w:id="2440" w:author="admin" w:date="2023-04-27T22:26:00Z"/>
                <w:rFonts w:ascii="Times New Roman" w:hAnsi="Times New Roman"/>
                <w:color w:val="111111"/>
                <w:sz w:val="26"/>
                <w:szCs w:val="26"/>
                <w:lang w:val="vi-VN"/>
              </w:rPr>
            </w:pPr>
            <w:ins w:id="2441" w:author="admin" w:date="2023-04-27T22:26:00Z">
              <w:r w:rsidRPr="00926B7A">
                <w:rPr>
                  <w:rFonts w:ascii="Times New Roman" w:hAnsi="Times New Roman"/>
                  <w:sz w:val="26"/>
                  <w:szCs w:val="26"/>
                </w:rPr>
                <w:t xml:space="preserve">Thủ thuật Heimlich (lấy dị vật </w:t>
              </w:r>
              <w:r w:rsidRPr="00926B7A">
                <w:rPr>
                  <w:rFonts w:ascii="Times New Roman" w:hAnsi="Times New Roman" w:hint="eastAsia"/>
                  <w:sz w:val="26"/>
                  <w:szCs w:val="26"/>
                </w:rPr>
                <w:t>đư</w:t>
              </w:r>
              <w:r w:rsidRPr="00926B7A">
                <w:rPr>
                  <w:rFonts w:ascii="Times New Roman" w:hAnsi="Times New Roman"/>
                  <w:sz w:val="26"/>
                  <w:szCs w:val="26"/>
                </w:rPr>
                <w:t>ờng thở) cho ng</w:t>
              </w:r>
              <w:r w:rsidRPr="00926B7A">
                <w:rPr>
                  <w:rFonts w:ascii="Times New Roman" w:hAnsi="Times New Roman" w:hint="eastAsia"/>
                  <w:sz w:val="26"/>
                  <w:szCs w:val="26"/>
                </w:rPr>
                <w:t>ư</w:t>
              </w:r>
              <w:r w:rsidRPr="00926B7A">
                <w:rPr>
                  <w:rFonts w:ascii="Times New Roman" w:hAnsi="Times New Roman"/>
                  <w:sz w:val="26"/>
                  <w:szCs w:val="26"/>
                </w:rPr>
                <w:t>ời lớn và trẻ em</w:t>
              </w:r>
            </w:ins>
          </w:p>
        </w:tc>
        <w:tc>
          <w:tcPr>
            <w:tcW w:w="810" w:type="dxa"/>
            <w:tcPrChange w:id="2442" w:author="Ngoc Le Van Truong" w:date="2023-04-28T10:14:00Z">
              <w:tcPr>
                <w:tcW w:w="990" w:type="dxa"/>
              </w:tcPr>
            </w:tcPrChange>
          </w:tcPr>
          <w:p w14:paraId="713277B2" w14:textId="77777777" w:rsidR="006F0ADB" w:rsidRDefault="006F0ADB" w:rsidP="009A7CF2">
            <w:pPr>
              <w:spacing w:before="60"/>
              <w:jc w:val="both"/>
              <w:rPr>
                <w:ins w:id="2443" w:author="admin" w:date="2023-04-27T22:26:00Z"/>
                <w:rFonts w:ascii="Times New Roman" w:hAnsi="Times New Roman"/>
                <w:color w:val="111111"/>
                <w:sz w:val="26"/>
                <w:szCs w:val="26"/>
                <w:lang w:val="vi-VN"/>
              </w:rPr>
            </w:pPr>
          </w:p>
        </w:tc>
        <w:tc>
          <w:tcPr>
            <w:tcW w:w="810" w:type="dxa"/>
            <w:tcPrChange w:id="2444" w:author="Ngoc Le Van Truong" w:date="2023-04-28T10:14:00Z">
              <w:tcPr>
                <w:tcW w:w="990" w:type="dxa"/>
              </w:tcPr>
            </w:tcPrChange>
          </w:tcPr>
          <w:p w14:paraId="3826EE50" w14:textId="77777777" w:rsidR="006F0ADB" w:rsidRDefault="006F0ADB" w:rsidP="009A7CF2">
            <w:pPr>
              <w:spacing w:before="60"/>
              <w:jc w:val="both"/>
              <w:rPr>
                <w:ins w:id="2445" w:author="admin" w:date="2023-04-27T22:26:00Z"/>
                <w:rFonts w:ascii="Times New Roman" w:hAnsi="Times New Roman"/>
                <w:color w:val="111111"/>
                <w:sz w:val="26"/>
                <w:szCs w:val="26"/>
                <w:lang w:val="vi-VN"/>
              </w:rPr>
            </w:pPr>
          </w:p>
        </w:tc>
        <w:tc>
          <w:tcPr>
            <w:tcW w:w="1530" w:type="dxa"/>
            <w:tcPrChange w:id="2446" w:author="Ngoc Le Van Truong" w:date="2023-04-28T10:14:00Z">
              <w:tcPr>
                <w:tcW w:w="990" w:type="dxa"/>
              </w:tcPr>
            </w:tcPrChange>
          </w:tcPr>
          <w:p w14:paraId="48913646" w14:textId="77777777" w:rsidR="006F0ADB" w:rsidRDefault="006F0ADB" w:rsidP="009A7CF2">
            <w:pPr>
              <w:spacing w:before="60"/>
              <w:jc w:val="both"/>
              <w:rPr>
                <w:ins w:id="2447" w:author="admin" w:date="2023-04-27T22:26:00Z"/>
                <w:rFonts w:ascii="Times New Roman" w:hAnsi="Times New Roman"/>
                <w:color w:val="111111"/>
                <w:sz w:val="26"/>
                <w:szCs w:val="26"/>
                <w:lang w:val="vi-VN"/>
              </w:rPr>
            </w:pPr>
          </w:p>
        </w:tc>
        <w:tc>
          <w:tcPr>
            <w:tcW w:w="990" w:type="dxa"/>
            <w:tcPrChange w:id="2448" w:author="Ngoc Le Van Truong" w:date="2023-04-28T10:14:00Z">
              <w:tcPr>
                <w:tcW w:w="990" w:type="dxa"/>
              </w:tcPr>
            </w:tcPrChange>
          </w:tcPr>
          <w:p w14:paraId="05DBF2A6" w14:textId="77777777" w:rsidR="006F0ADB" w:rsidRDefault="006F0ADB" w:rsidP="009A7CF2">
            <w:pPr>
              <w:spacing w:before="60"/>
              <w:jc w:val="both"/>
              <w:rPr>
                <w:ins w:id="2449" w:author="admin" w:date="2023-04-27T22:26:00Z"/>
                <w:rFonts w:ascii="Times New Roman" w:hAnsi="Times New Roman"/>
                <w:color w:val="111111"/>
                <w:sz w:val="26"/>
                <w:szCs w:val="26"/>
                <w:lang w:val="vi-VN"/>
              </w:rPr>
            </w:pPr>
          </w:p>
        </w:tc>
      </w:tr>
      <w:tr w:rsidR="006F0ADB" w14:paraId="7F9BD1E4" w14:textId="77777777" w:rsidTr="003B4EE3">
        <w:trPr>
          <w:ins w:id="2450" w:author="admin" w:date="2023-04-27T22:26:00Z"/>
        </w:trPr>
        <w:tc>
          <w:tcPr>
            <w:tcW w:w="630" w:type="dxa"/>
            <w:tcPrChange w:id="2451" w:author="Ngoc Le Van Truong" w:date="2023-04-28T10:14:00Z">
              <w:tcPr>
                <w:tcW w:w="625" w:type="dxa"/>
              </w:tcPr>
            </w:tcPrChange>
          </w:tcPr>
          <w:p w14:paraId="177696E1" w14:textId="77777777" w:rsidR="006F0ADB" w:rsidRDefault="006F0ADB" w:rsidP="006F0ADB">
            <w:pPr>
              <w:pStyle w:val="ListParagraph"/>
              <w:numPr>
                <w:ilvl w:val="0"/>
                <w:numId w:val="49"/>
              </w:numPr>
              <w:spacing w:before="60"/>
              <w:jc w:val="both"/>
              <w:rPr>
                <w:ins w:id="2452" w:author="admin" w:date="2023-04-27T22:26:00Z"/>
                <w:rFonts w:ascii="Times New Roman" w:hAnsi="Times New Roman"/>
                <w:color w:val="111111"/>
                <w:sz w:val="26"/>
                <w:szCs w:val="26"/>
                <w:lang w:val="vi-VN"/>
              </w:rPr>
            </w:pPr>
          </w:p>
        </w:tc>
        <w:tc>
          <w:tcPr>
            <w:tcW w:w="5040" w:type="dxa"/>
            <w:vAlign w:val="center"/>
            <w:tcPrChange w:id="2453" w:author="Ngoc Le Van Truong" w:date="2023-04-28T10:14:00Z">
              <w:tcPr>
                <w:tcW w:w="4320" w:type="dxa"/>
                <w:vAlign w:val="center"/>
              </w:tcPr>
            </w:tcPrChange>
          </w:tcPr>
          <w:p w14:paraId="3B86F6DA" w14:textId="77777777" w:rsidR="006F0ADB" w:rsidRDefault="006F0ADB" w:rsidP="009A7CF2">
            <w:pPr>
              <w:spacing w:before="60"/>
              <w:jc w:val="both"/>
              <w:rPr>
                <w:ins w:id="2454" w:author="admin" w:date="2023-04-27T22:26:00Z"/>
                <w:rFonts w:ascii="Times New Roman" w:hAnsi="Times New Roman"/>
                <w:color w:val="111111"/>
                <w:sz w:val="26"/>
                <w:szCs w:val="26"/>
                <w:lang w:val="vi-VN"/>
              </w:rPr>
            </w:pPr>
            <w:ins w:id="2455" w:author="admin" w:date="2023-04-27T22:26:00Z">
              <w:r w:rsidRPr="00926B7A">
                <w:rPr>
                  <w:rFonts w:ascii="Times New Roman" w:hAnsi="Times New Roman"/>
                  <w:sz w:val="26"/>
                  <w:szCs w:val="26"/>
                </w:rPr>
                <w:t>Bóp bóng Ambu qua mặt nạ</w:t>
              </w:r>
            </w:ins>
          </w:p>
        </w:tc>
        <w:tc>
          <w:tcPr>
            <w:tcW w:w="810" w:type="dxa"/>
            <w:tcPrChange w:id="2456" w:author="Ngoc Le Van Truong" w:date="2023-04-28T10:14:00Z">
              <w:tcPr>
                <w:tcW w:w="990" w:type="dxa"/>
              </w:tcPr>
            </w:tcPrChange>
          </w:tcPr>
          <w:p w14:paraId="43B8DD1D" w14:textId="77777777" w:rsidR="006F0ADB" w:rsidRDefault="006F0ADB" w:rsidP="009A7CF2">
            <w:pPr>
              <w:spacing w:before="60"/>
              <w:jc w:val="both"/>
              <w:rPr>
                <w:ins w:id="2457" w:author="admin" w:date="2023-04-27T22:26:00Z"/>
                <w:rFonts w:ascii="Times New Roman" w:hAnsi="Times New Roman"/>
                <w:color w:val="111111"/>
                <w:sz w:val="26"/>
                <w:szCs w:val="26"/>
                <w:lang w:val="vi-VN"/>
              </w:rPr>
            </w:pPr>
          </w:p>
        </w:tc>
        <w:tc>
          <w:tcPr>
            <w:tcW w:w="810" w:type="dxa"/>
            <w:tcPrChange w:id="2458" w:author="Ngoc Le Van Truong" w:date="2023-04-28T10:14:00Z">
              <w:tcPr>
                <w:tcW w:w="990" w:type="dxa"/>
              </w:tcPr>
            </w:tcPrChange>
          </w:tcPr>
          <w:p w14:paraId="26078C29" w14:textId="77777777" w:rsidR="006F0ADB" w:rsidRDefault="006F0ADB" w:rsidP="009A7CF2">
            <w:pPr>
              <w:spacing w:before="60"/>
              <w:jc w:val="both"/>
              <w:rPr>
                <w:ins w:id="2459" w:author="admin" w:date="2023-04-27T22:26:00Z"/>
                <w:rFonts w:ascii="Times New Roman" w:hAnsi="Times New Roman"/>
                <w:color w:val="111111"/>
                <w:sz w:val="26"/>
                <w:szCs w:val="26"/>
                <w:lang w:val="vi-VN"/>
              </w:rPr>
            </w:pPr>
          </w:p>
        </w:tc>
        <w:tc>
          <w:tcPr>
            <w:tcW w:w="1530" w:type="dxa"/>
            <w:tcPrChange w:id="2460" w:author="Ngoc Le Van Truong" w:date="2023-04-28T10:14:00Z">
              <w:tcPr>
                <w:tcW w:w="990" w:type="dxa"/>
              </w:tcPr>
            </w:tcPrChange>
          </w:tcPr>
          <w:p w14:paraId="0A98C695" w14:textId="77777777" w:rsidR="006F0ADB" w:rsidRDefault="006F0ADB" w:rsidP="009A7CF2">
            <w:pPr>
              <w:spacing w:before="60"/>
              <w:jc w:val="both"/>
              <w:rPr>
                <w:ins w:id="2461" w:author="admin" w:date="2023-04-27T22:26:00Z"/>
                <w:rFonts w:ascii="Times New Roman" w:hAnsi="Times New Roman"/>
                <w:color w:val="111111"/>
                <w:sz w:val="26"/>
                <w:szCs w:val="26"/>
                <w:lang w:val="vi-VN"/>
              </w:rPr>
            </w:pPr>
          </w:p>
        </w:tc>
        <w:tc>
          <w:tcPr>
            <w:tcW w:w="990" w:type="dxa"/>
            <w:tcPrChange w:id="2462" w:author="Ngoc Le Van Truong" w:date="2023-04-28T10:14:00Z">
              <w:tcPr>
                <w:tcW w:w="990" w:type="dxa"/>
              </w:tcPr>
            </w:tcPrChange>
          </w:tcPr>
          <w:p w14:paraId="2206F2C2" w14:textId="77777777" w:rsidR="006F0ADB" w:rsidRDefault="006F0ADB" w:rsidP="009A7CF2">
            <w:pPr>
              <w:spacing w:before="60"/>
              <w:jc w:val="both"/>
              <w:rPr>
                <w:ins w:id="2463" w:author="admin" w:date="2023-04-27T22:26:00Z"/>
                <w:rFonts w:ascii="Times New Roman" w:hAnsi="Times New Roman"/>
                <w:color w:val="111111"/>
                <w:sz w:val="26"/>
                <w:szCs w:val="26"/>
                <w:lang w:val="vi-VN"/>
              </w:rPr>
            </w:pPr>
          </w:p>
        </w:tc>
      </w:tr>
      <w:tr w:rsidR="006F0ADB" w14:paraId="06252980" w14:textId="77777777" w:rsidTr="003B4EE3">
        <w:trPr>
          <w:ins w:id="2464" w:author="admin" w:date="2023-04-27T22:26:00Z"/>
        </w:trPr>
        <w:tc>
          <w:tcPr>
            <w:tcW w:w="630" w:type="dxa"/>
            <w:tcPrChange w:id="2465" w:author="Ngoc Le Van Truong" w:date="2023-04-28T10:14:00Z">
              <w:tcPr>
                <w:tcW w:w="625" w:type="dxa"/>
              </w:tcPr>
            </w:tcPrChange>
          </w:tcPr>
          <w:p w14:paraId="17D01ABB" w14:textId="77777777" w:rsidR="006F0ADB" w:rsidRDefault="006F0ADB" w:rsidP="006F0ADB">
            <w:pPr>
              <w:pStyle w:val="ListParagraph"/>
              <w:numPr>
                <w:ilvl w:val="0"/>
                <w:numId w:val="49"/>
              </w:numPr>
              <w:spacing w:before="60"/>
              <w:jc w:val="both"/>
              <w:rPr>
                <w:ins w:id="2466" w:author="admin" w:date="2023-04-27T22:26:00Z"/>
                <w:rFonts w:ascii="Times New Roman" w:hAnsi="Times New Roman"/>
                <w:color w:val="111111"/>
                <w:sz w:val="26"/>
                <w:szCs w:val="26"/>
                <w:lang w:val="vi-VN"/>
              </w:rPr>
            </w:pPr>
          </w:p>
        </w:tc>
        <w:tc>
          <w:tcPr>
            <w:tcW w:w="5040" w:type="dxa"/>
            <w:vAlign w:val="center"/>
            <w:tcPrChange w:id="2467" w:author="Ngoc Le Van Truong" w:date="2023-04-28T10:14:00Z">
              <w:tcPr>
                <w:tcW w:w="4320" w:type="dxa"/>
                <w:vAlign w:val="center"/>
              </w:tcPr>
            </w:tcPrChange>
          </w:tcPr>
          <w:p w14:paraId="259E3800" w14:textId="77777777" w:rsidR="006F0ADB" w:rsidRDefault="006F0ADB" w:rsidP="009A7CF2">
            <w:pPr>
              <w:spacing w:before="60"/>
              <w:jc w:val="both"/>
              <w:rPr>
                <w:ins w:id="2468" w:author="admin" w:date="2023-04-27T22:26:00Z"/>
                <w:rFonts w:ascii="Times New Roman" w:hAnsi="Times New Roman"/>
                <w:color w:val="111111"/>
                <w:sz w:val="26"/>
                <w:szCs w:val="26"/>
                <w:lang w:val="vi-VN"/>
              </w:rPr>
            </w:pPr>
            <w:ins w:id="2469" w:author="admin" w:date="2023-04-27T22:26:00Z">
              <w:r>
                <w:rPr>
                  <w:rFonts w:ascii="Times New Roman" w:hAnsi="Times New Roman"/>
                  <w:sz w:val="26"/>
                  <w:szCs w:val="26"/>
                </w:rPr>
                <w:t>Đặt Canuyn mũi hầu, miệng hầu</w:t>
              </w:r>
            </w:ins>
          </w:p>
        </w:tc>
        <w:tc>
          <w:tcPr>
            <w:tcW w:w="810" w:type="dxa"/>
            <w:tcPrChange w:id="2470" w:author="Ngoc Le Van Truong" w:date="2023-04-28T10:14:00Z">
              <w:tcPr>
                <w:tcW w:w="990" w:type="dxa"/>
              </w:tcPr>
            </w:tcPrChange>
          </w:tcPr>
          <w:p w14:paraId="41D71717" w14:textId="77777777" w:rsidR="006F0ADB" w:rsidRDefault="006F0ADB" w:rsidP="009A7CF2">
            <w:pPr>
              <w:spacing w:before="60"/>
              <w:jc w:val="both"/>
              <w:rPr>
                <w:ins w:id="2471" w:author="admin" w:date="2023-04-27T22:26:00Z"/>
                <w:rFonts w:ascii="Times New Roman" w:hAnsi="Times New Roman"/>
                <w:color w:val="111111"/>
                <w:sz w:val="26"/>
                <w:szCs w:val="26"/>
                <w:lang w:val="vi-VN"/>
              </w:rPr>
            </w:pPr>
          </w:p>
        </w:tc>
        <w:tc>
          <w:tcPr>
            <w:tcW w:w="810" w:type="dxa"/>
            <w:tcPrChange w:id="2472" w:author="Ngoc Le Van Truong" w:date="2023-04-28T10:14:00Z">
              <w:tcPr>
                <w:tcW w:w="990" w:type="dxa"/>
              </w:tcPr>
            </w:tcPrChange>
          </w:tcPr>
          <w:p w14:paraId="739DA4F2" w14:textId="77777777" w:rsidR="006F0ADB" w:rsidRDefault="006F0ADB" w:rsidP="009A7CF2">
            <w:pPr>
              <w:spacing w:before="60"/>
              <w:jc w:val="both"/>
              <w:rPr>
                <w:ins w:id="2473" w:author="admin" w:date="2023-04-27T22:26:00Z"/>
                <w:rFonts w:ascii="Times New Roman" w:hAnsi="Times New Roman"/>
                <w:color w:val="111111"/>
                <w:sz w:val="26"/>
                <w:szCs w:val="26"/>
                <w:lang w:val="vi-VN"/>
              </w:rPr>
            </w:pPr>
          </w:p>
        </w:tc>
        <w:tc>
          <w:tcPr>
            <w:tcW w:w="1530" w:type="dxa"/>
            <w:tcPrChange w:id="2474" w:author="Ngoc Le Van Truong" w:date="2023-04-28T10:14:00Z">
              <w:tcPr>
                <w:tcW w:w="990" w:type="dxa"/>
              </w:tcPr>
            </w:tcPrChange>
          </w:tcPr>
          <w:p w14:paraId="01CDBEB8" w14:textId="77777777" w:rsidR="006F0ADB" w:rsidRDefault="006F0ADB" w:rsidP="009A7CF2">
            <w:pPr>
              <w:spacing w:before="60"/>
              <w:jc w:val="both"/>
              <w:rPr>
                <w:ins w:id="2475" w:author="admin" w:date="2023-04-27T22:26:00Z"/>
                <w:rFonts w:ascii="Times New Roman" w:hAnsi="Times New Roman"/>
                <w:color w:val="111111"/>
                <w:sz w:val="26"/>
                <w:szCs w:val="26"/>
                <w:lang w:val="vi-VN"/>
              </w:rPr>
            </w:pPr>
          </w:p>
        </w:tc>
        <w:tc>
          <w:tcPr>
            <w:tcW w:w="990" w:type="dxa"/>
            <w:tcPrChange w:id="2476" w:author="Ngoc Le Van Truong" w:date="2023-04-28T10:14:00Z">
              <w:tcPr>
                <w:tcW w:w="990" w:type="dxa"/>
              </w:tcPr>
            </w:tcPrChange>
          </w:tcPr>
          <w:p w14:paraId="4D1A5469" w14:textId="77777777" w:rsidR="006F0ADB" w:rsidRDefault="006F0ADB" w:rsidP="009A7CF2">
            <w:pPr>
              <w:spacing w:before="60"/>
              <w:jc w:val="both"/>
              <w:rPr>
                <w:ins w:id="2477" w:author="admin" w:date="2023-04-27T22:26:00Z"/>
                <w:rFonts w:ascii="Times New Roman" w:hAnsi="Times New Roman"/>
                <w:color w:val="111111"/>
                <w:sz w:val="26"/>
                <w:szCs w:val="26"/>
                <w:lang w:val="vi-VN"/>
              </w:rPr>
            </w:pPr>
          </w:p>
        </w:tc>
      </w:tr>
      <w:tr w:rsidR="006F0ADB" w14:paraId="738F55A7" w14:textId="77777777" w:rsidTr="003B4EE3">
        <w:trPr>
          <w:ins w:id="2478" w:author="admin" w:date="2023-04-27T22:26:00Z"/>
        </w:trPr>
        <w:tc>
          <w:tcPr>
            <w:tcW w:w="630" w:type="dxa"/>
            <w:tcPrChange w:id="2479" w:author="Ngoc Le Van Truong" w:date="2023-04-28T10:14:00Z">
              <w:tcPr>
                <w:tcW w:w="625" w:type="dxa"/>
              </w:tcPr>
            </w:tcPrChange>
          </w:tcPr>
          <w:p w14:paraId="5AB5C673" w14:textId="77777777" w:rsidR="006F0ADB" w:rsidRDefault="006F0ADB" w:rsidP="006F0ADB">
            <w:pPr>
              <w:pStyle w:val="ListParagraph"/>
              <w:numPr>
                <w:ilvl w:val="0"/>
                <w:numId w:val="49"/>
              </w:numPr>
              <w:spacing w:before="60"/>
              <w:jc w:val="both"/>
              <w:rPr>
                <w:ins w:id="2480" w:author="admin" w:date="2023-04-27T22:26:00Z"/>
                <w:rFonts w:ascii="Times New Roman" w:hAnsi="Times New Roman"/>
                <w:color w:val="111111"/>
                <w:sz w:val="26"/>
                <w:szCs w:val="26"/>
                <w:lang w:val="vi-VN"/>
              </w:rPr>
            </w:pPr>
          </w:p>
        </w:tc>
        <w:tc>
          <w:tcPr>
            <w:tcW w:w="5040" w:type="dxa"/>
            <w:vAlign w:val="center"/>
            <w:tcPrChange w:id="2481" w:author="Ngoc Le Van Truong" w:date="2023-04-28T10:14:00Z">
              <w:tcPr>
                <w:tcW w:w="4320" w:type="dxa"/>
                <w:vAlign w:val="center"/>
              </w:tcPr>
            </w:tcPrChange>
          </w:tcPr>
          <w:p w14:paraId="0A8B1767" w14:textId="77777777" w:rsidR="006F0ADB" w:rsidRDefault="006F0ADB" w:rsidP="009A7CF2">
            <w:pPr>
              <w:spacing w:before="60"/>
              <w:jc w:val="both"/>
              <w:rPr>
                <w:ins w:id="2482" w:author="admin" w:date="2023-04-27T22:26:00Z"/>
                <w:rFonts w:ascii="Times New Roman" w:hAnsi="Times New Roman"/>
                <w:color w:val="111111"/>
                <w:sz w:val="26"/>
                <w:szCs w:val="26"/>
                <w:lang w:val="vi-VN"/>
              </w:rPr>
            </w:pPr>
            <w:ins w:id="2483" w:author="admin" w:date="2023-04-27T22:26:00Z">
              <w:r>
                <w:rPr>
                  <w:rFonts w:ascii="Times New Roman" w:hAnsi="Times New Roman"/>
                  <w:sz w:val="26"/>
                  <w:szCs w:val="26"/>
                </w:rPr>
                <w:t>Đặt ống nội khí quản</w:t>
              </w:r>
            </w:ins>
          </w:p>
        </w:tc>
        <w:tc>
          <w:tcPr>
            <w:tcW w:w="810" w:type="dxa"/>
            <w:tcPrChange w:id="2484" w:author="Ngoc Le Van Truong" w:date="2023-04-28T10:14:00Z">
              <w:tcPr>
                <w:tcW w:w="990" w:type="dxa"/>
              </w:tcPr>
            </w:tcPrChange>
          </w:tcPr>
          <w:p w14:paraId="150D73EE" w14:textId="77777777" w:rsidR="006F0ADB" w:rsidRDefault="006F0ADB" w:rsidP="009A7CF2">
            <w:pPr>
              <w:spacing w:before="60"/>
              <w:jc w:val="both"/>
              <w:rPr>
                <w:ins w:id="2485" w:author="admin" w:date="2023-04-27T22:26:00Z"/>
                <w:rFonts w:ascii="Times New Roman" w:hAnsi="Times New Roman"/>
                <w:color w:val="111111"/>
                <w:sz w:val="26"/>
                <w:szCs w:val="26"/>
                <w:lang w:val="vi-VN"/>
              </w:rPr>
            </w:pPr>
          </w:p>
        </w:tc>
        <w:tc>
          <w:tcPr>
            <w:tcW w:w="810" w:type="dxa"/>
            <w:tcPrChange w:id="2486" w:author="Ngoc Le Van Truong" w:date="2023-04-28T10:14:00Z">
              <w:tcPr>
                <w:tcW w:w="990" w:type="dxa"/>
              </w:tcPr>
            </w:tcPrChange>
          </w:tcPr>
          <w:p w14:paraId="40253D10" w14:textId="77777777" w:rsidR="006F0ADB" w:rsidRDefault="006F0ADB" w:rsidP="009A7CF2">
            <w:pPr>
              <w:spacing w:before="60"/>
              <w:jc w:val="both"/>
              <w:rPr>
                <w:ins w:id="2487" w:author="admin" w:date="2023-04-27T22:26:00Z"/>
                <w:rFonts w:ascii="Times New Roman" w:hAnsi="Times New Roman"/>
                <w:color w:val="111111"/>
                <w:sz w:val="26"/>
                <w:szCs w:val="26"/>
                <w:lang w:val="vi-VN"/>
              </w:rPr>
            </w:pPr>
          </w:p>
        </w:tc>
        <w:tc>
          <w:tcPr>
            <w:tcW w:w="1530" w:type="dxa"/>
            <w:tcPrChange w:id="2488" w:author="Ngoc Le Van Truong" w:date="2023-04-28T10:14:00Z">
              <w:tcPr>
                <w:tcW w:w="990" w:type="dxa"/>
              </w:tcPr>
            </w:tcPrChange>
          </w:tcPr>
          <w:p w14:paraId="6FA47337" w14:textId="77777777" w:rsidR="006F0ADB" w:rsidRDefault="006F0ADB" w:rsidP="009A7CF2">
            <w:pPr>
              <w:spacing w:before="60"/>
              <w:jc w:val="both"/>
              <w:rPr>
                <w:ins w:id="2489" w:author="admin" w:date="2023-04-27T22:26:00Z"/>
                <w:rFonts w:ascii="Times New Roman" w:hAnsi="Times New Roman"/>
                <w:color w:val="111111"/>
                <w:sz w:val="26"/>
                <w:szCs w:val="26"/>
                <w:lang w:val="vi-VN"/>
              </w:rPr>
            </w:pPr>
          </w:p>
        </w:tc>
        <w:tc>
          <w:tcPr>
            <w:tcW w:w="990" w:type="dxa"/>
            <w:tcPrChange w:id="2490" w:author="Ngoc Le Van Truong" w:date="2023-04-28T10:14:00Z">
              <w:tcPr>
                <w:tcW w:w="990" w:type="dxa"/>
              </w:tcPr>
            </w:tcPrChange>
          </w:tcPr>
          <w:p w14:paraId="12E4EE1C" w14:textId="77777777" w:rsidR="006F0ADB" w:rsidRDefault="006F0ADB" w:rsidP="009A7CF2">
            <w:pPr>
              <w:spacing w:before="60"/>
              <w:jc w:val="both"/>
              <w:rPr>
                <w:ins w:id="2491" w:author="admin" w:date="2023-04-27T22:26:00Z"/>
                <w:rFonts w:ascii="Times New Roman" w:hAnsi="Times New Roman"/>
                <w:color w:val="111111"/>
                <w:sz w:val="26"/>
                <w:szCs w:val="26"/>
                <w:lang w:val="vi-VN"/>
              </w:rPr>
            </w:pPr>
          </w:p>
        </w:tc>
      </w:tr>
      <w:tr w:rsidR="006F0ADB" w14:paraId="16E16811" w14:textId="77777777" w:rsidTr="003B4EE3">
        <w:trPr>
          <w:ins w:id="2492" w:author="admin" w:date="2023-04-27T22:26:00Z"/>
        </w:trPr>
        <w:tc>
          <w:tcPr>
            <w:tcW w:w="630" w:type="dxa"/>
            <w:tcPrChange w:id="2493" w:author="Ngoc Le Van Truong" w:date="2023-04-28T10:14:00Z">
              <w:tcPr>
                <w:tcW w:w="625" w:type="dxa"/>
              </w:tcPr>
            </w:tcPrChange>
          </w:tcPr>
          <w:p w14:paraId="5CD5CB52" w14:textId="77777777" w:rsidR="006F0ADB" w:rsidRDefault="006F0ADB" w:rsidP="006F0ADB">
            <w:pPr>
              <w:pStyle w:val="ListParagraph"/>
              <w:numPr>
                <w:ilvl w:val="0"/>
                <w:numId w:val="49"/>
              </w:numPr>
              <w:spacing w:before="60"/>
              <w:jc w:val="both"/>
              <w:rPr>
                <w:ins w:id="2494" w:author="admin" w:date="2023-04-27T22:26:00Z"/>
                <w:rFonts w:ascii="Times New Roman" w:hAnsi="Times New Roman"/>
                <w:color w:val="111111"/>
                <w:sz w:val="26"/>
                <w:szCs w:val="26"/>
                <w:lang w:val="vi-VN"/>
              </w:rPr>
            </w:pPr>
          </w:p>
        </w:tc>
        <w:tc>
          <w:tcPr>
            <w:tcW w:w="5040" w:type="dxa"/>
            <w:vAlign w:val="center"/>
            <w:tcPrChange w:id="2495" w:author="Ngoc Le Van Truong" w:date="2023-04-28T10:14:00Z">
              <w:tcPr>
                <w:tcW w:w="4320" w:type="dxa"/>
                <w:vAlign w:val="center"/>
              </w:tcPr>
            </w:tcPrChange>
          </w:tcPr>
          <w:p w14:paraId="10E5F91C" w14:textId="77777777" w:rsidR="006F0ADB" w:rsidRDefault="006F0ADB" w:rsidP="009A7CF2">
            <w:pPr>
              <w:spacing w:before="60"/>
              <w:jc w:val="both"/>
              <w:rPr>
                <w:ins w:id="2496" w:author="admin" w:date="2023-04-27T22:26:00Z"/>
                <w:rFonts w:ascii="Times New Roman" w:hAnsi="Times New Roman"/>
                <w:color w:val="111111"/>
                <w:sz w:val="26"/>
                <w:szCs w:val="26"/>
                <w:lang w:val="vi-VN"/>
              </w:rPr>
            </w:pPr>
            <w:ins w:id="2497" w:author="admin" w:date="2023-04-27T22:26:00Z">
              <w:r>
                <w:t>Đặt mặt nạ thanh quản cấp cứu</w:t>
              </w:r>
            </w:ins>
          </w:p>
        </w:tc>
        <w:tc>
          <w:tcPr>
            <w:tcW w:w="810" w:type="dxa"/>
            <w:tcPrChange w:id="2498" w:author="Ngoc Le Van Truong" w:date="2023-04-28T10:14:00Z">
              <w:tcPr>
                <w:tcW w:w="990" w:type="dxa"/>
              </w:tcPr>
            </w:tcPrChange>
          </w:tcPr>
          <w:p w14:paraId="6192655C" w14:textId="77777777" w:rsidR="006F0ADB" w:rsidRDefault="006F0ADB" w:rsidP="009A7CF2">
            <w:pPr>
              <w:spacing w:before="60"/>
              <w:jc w:val="both"/>
              <w:rPr>
                <w:ins w:id="2499" w:author="admin" w:date="2023-04-27T22:26:00Z"/>
                <w:rFonts w:ascii="Times New Roman" w:hAnsi="Times New Roman"/>
                <w:color w:val="111111"/>
                <w:sz w:val="26"/>
                <w:szCs w:val="26"/>
                <w:lang w:val="vi-VN"/>
              </w:rPr>
            </w:pPr>
          </w:p>
        </w:tc>
        <w:tc>
          <w:tcPr>
            <w:tcW w:w="810" w:type="dxa"/>
            <w:tcPrChange w:id="2500" w:author="Ngoc Le Van Truong" w:date="2023-04-28T10:14:00Z">
              <w:tcPr>
                <w:tcW w:w="990" w:type="dxa"/>
              </w:tcPr>
            </w:tcPrChange>
          </w:tcPr>
          <w:p w14:paraId="4847717C" w14:textId="77777777" w:rsidR="006F0ADB" w:rsidRDefault="006F0ADB" w:rsidP="009A7CF2">
            <w:pPr>
              <w:spacing w:before="60"/>
              <w:jc w:val="both"/>
              <w:rPr>
                <w:ins w:id="2501" w:author="admin" w:date="2023-04-27T22:26:00Z"/>
                <w:rFonts w:ascii="Times New Roman" w:hAnsi="Times New Roman"/>
                <w:color w:val="111111"/>
                <w:sz w:val="26"/>
                <w:szCs w:val="26"/>
                <w:lang w:val="vi-VN"/>
              </w:rPr>
            </w:pPr>
          </w:p>
        </w:tc>
        <w:tc>
          <w:tcPr>
            <w:tcW w:w="1530" w:type="dxa"/>
            <w:tcPrChange w:id="2502" w:author="Ngoc Le Van Truong" w:date="2023-04-28T10:14:00Z">
              <w:tcPr>
                <w:tcW w:w="990" w:type="dxa"/>
              </w:tcPr>
            </w:tcPrChange>
          </w:tcPr>
          <w:p w14:paraId="77D96D92" w14:textId="77777777" w:rsidR="006F0ADB" w:rsidRDefault="006F0ADB" w:rsidP="009A7CF2">
            <w:pPr>
              <w:spacing w:before="60"/>
              <w:jc w:val="both"/>
              <w:rPr>
                <w:ins w:id="2503" w:author="admin" w:date="2023-04-27T22:26:00Z"/>
                <w:rFonts w:ascii="Times New Roman" w:hAnsi="Times New Roman"/>
                <w:color w:val="111111"/>
                <w:sz w:val="26"/>
                <w:szCs w:val="26"/>
                <w:lang w:val="vi-VN"/>
              </w:rPr>
            </w:pPr>
          </w:p>
        </w:tc>
        <w:tc>
          <w:tcPr>
            <w:tcW w:w="990" w:type="dxa"/>
            <w:tcPrChange w:id="2504" w:author="Ngoc Le Van Truong" w:date="2023-04-28T10:14:00Z">
              <w:tcPr>
                <w:tcW w:w="990" w:type="dxa"/>
              </w:tcPr>
            </w:tcPrChange>
          </w:tcPr>
          <w:p w14:paraId="6B4D7DD6" w14:textId="77777777" w:rsidR="006F0ADB" w:rsidRDefault="006F0ADB" w:rsidP="009A7CF2">
            <w:pPr>
              <w:spacing w:before="60"/>
              <w:jc w:val="both"/>
              <w:rPr>
                <w:ins w:id="2505" w:author="admin" w:date="2023-04-27T22:26:00Z"/>
                <w:rFonts w:ascii="Times New Roman" w:hAnsi="Times New Roman"/>
                <w:color w:val="111111"/>
                <w:sz w:val="26"/>
                <w:szCs w:val="26"/>
                <w:lang w:val="vi-VN"/>
              </w:rPr>
            </w:pPr>
          </w:p>
        </w:tc>
      </w:tr>
      <w:tr w:rsidR="006F0ADB" w14:paraId="220678CB" w14:textId="77777777" w:rsidTr="003B4EE3">
        <w:trPr>
          <w:ins w:id="2506" w:author="admin" w:date="2023-04-27T22:26:00Z"/>
        </w:trPr>
        <w:tc>
          <w:tcPr>
            <w:tcW w:w="630" w:type="dxa"/>
            <w:tcPrChange w:id="2507" w:author="Ngoc Le Van Truong" w:date="2023-04-28T10:14:00Z">
              <w:tcPr>
                <w:tcW w:w="625" w:type="dxa"/>
              </w:tcPr>
            </w:tcPrChange>
          </w:tcPr>
          <w:p w14:paraId="60620840" w14:textId="77777777" w:rsidR="006F0ADB" w:rsidRDefault="006F0ADB" w:rsidP="006F0ADB">
            <w:pPr>
              <w:pStyle w:val="ListParagraph"/>
              <w:numPr>
                <w:ilvl w:val="0"/>
                <w:numId w:val="49"/>
              </w:numPr>
              <w:spacing w:before="60"/>
              <w:jc w:val="both"/>
              <w:rPr>
                <w:ins w:id="2508" w:author="admin" w:date="2023-04-27T22:26:00Z"/>
                <w:rFonts w:ascii="Times New Roman" w:hAnsi="Times New Roman"/>
                <w:color w:val="111111"/>
                <w:sz w:val="26"/>
                <w:szCs w:val="26"/>
                <w:lang w:val="vi-VN"/>
              </w:rPr>
            </w:pPr>
          </w:p>
        </w:tc>
        <w:tc>
          <w:tcPr>
            <w:tcW w:w="5040" w:type="dxa"/>
            <w:vAlign w:val="center"/>
            <w:tcPrChange w:id="2509" w:author="Ngoc Le Van Truong" w:date="2023-04-28T10:14:00Z">
              <w:tcPr>
                <w:tcW w:w="4320" w:type="dxa"/>
                <w:vAlign w:val="center"/>
              </w:tcPr>
            </w:tcPrChange>
          </w:tcPr>
          <w:p w14:paraId="2BE3624F" w14:textId="77777777" w:rsidR="006F0ADB" w:rsidRDefault="006F0ADB" w:rsidP="009A7CF2">
            <w:pPr>
              <w:spacing w:before="60"/>
              <w:jc w:val="both"/>
              <w:rPr>
                <w:ins w:id="2510" w:author="admin" w:date="2023-04-27T22:26:00Z"/>
                <w:rFonts w:ascii="Times New Roman" w:hAnsi="Times New Roman"/>
                <w:color w:val="111111"/>
                <w:sz w:val="26"/>
                <w:szCs w:val="26"/>
                <w:lang w:val="vi-VN"/>
              </w:rPr>
            </w:pPr>
            <w:ins w:id="2511" w:author="admin" w:date="2023-04-27T22:26:00Z">
              <w:r>
                <w:rPr>
                  <w:rFonts w:ascii="Times New Roman" w:hAnsi="Times New Roman"/>
                  <w:sz w:val="26"/>
                  <w:szCs w:val="26"/>
                </w:rPr>
                <w:t>Mở khí quản cấp cứu</w:t>
              </w:r>
            </w:ins>
          </w:p>
        </w:tc>
        <w:tc>
          <w:tcPr>
            <w:tcW w:w="810" w:type="dxa"/>
            <w:tcPrChange w:id="2512" w:author="Ngoc Le Van Truong" w:date="2023-04-28T10:14:00Z">
              <w:tcPr>
                <w:tcW w:w="990" w:type="dxa"/>
              </w:tcPr>
            </w:tcPrChange>
          </w:tcPr>
          <w:p w14:paraId="4D3F291F" w14:textId="77777777" w:rsidR="006F0ADB" w:rsidRDefault="006F0ADB" w:rsidP="009A7CF2">
            <w:pPr>
              <w:spacing w:before="60"/>
              <w:jc w:val="both"/>
              <w:rPr>
                <w:ins w:id="2513" w:author="admin" w:date="2023-04-27T22:26:00Z"/>
                <w:rFonts w:ascii="Times New Roman" w:hAnsi="Times New Roman"/>
                <w:color w:val="111111"/>
                <w:sz w:val="26"/>
                <w:szCs w:val="26"/>
                <w:lang w:val="vi-VN"/>
              </w:rPr>
            </w:pPr>
          </w:p>
        </w:tc>
        <w:tc>
          <w:tcPr>
            <w:tcW w:w="810" w:type="dxa"/>
            <w:tcPrChange w:id="2514" w:author="Ngoc Le Van Truong" w:date="2023-04-28T10:14:00Z">
              <w:tcPr>
                <w:tcW w:w="990" w:type="dxa"/>
              </w:tcPr>
            </w:tcPrChange>
          </w:tcPr>
          <w:p w14:paraId="0B195B7D" w14:textId="77777777" w:rsidR="006F0ADB" w:rsidRDefault="006F0ADB" w:rsidP="009A7CF2">
            <w:pPr>
              <w:spacing w:before="60"/>
              <w:jc w:val="both"/>
              <w:rPr>
                <w:ins w:id="2515" w:author="admin" w:date="2023-04-27T22:26:00Z"/>
                <w:rFonts w:ascii="Times New Roman" w:hAnsi="Times New Roman"/>
                <w:color w:val="111111"/>
                <w:sz w:val="26"/>
                <w:szCs w:val="26"/>
                <w:lang w:val="vi-VN"/>
              </w:rPr>
            </w:pPr>
          </w:p>
        </w:tc>
        <w:tc>
          <w:tcPr>
            <w:tcW w:w="1530" w:type="dxa"/>
            <w:tcPrChange w:id="2516" w:author="Ngoc Le Van Truong" w:date="2023-04-28T10:14:00Z">
              <w:tcPr>
                <w:tcW w:w="990" w:type="dxa"/>
              </w:tcPr>
            </w:tcPrChange>
          </w:tcPr>
          <w:p w14:paraId="66D779FD" w14:textId="77777777" w:rsidR="006F0ADB" w:rsidRDefault="006F0ADB" w:rsidP="009A7CF2">
            <w:pPr>
              <w:spacing w:before="60"/>
              <w:jc w:val="both"/>
              <w:rPr>
                <w:ins w:id="2517" w:author="admin" w:date="2023-04-27T22:26:00Z"/>
                <w:rFonts w:ascii="Times New Roman" w:hAnsi="Times New Roman"/>
                <w:color w:val="111111"/>
                <w:sz w:val="26"/>
                <w:szCs w:val="26"/>
                <w:lang w:val="vi-VN"/>
              </w:rPr>
            </w:pPr>
          </w:p>
        </w:tc>
        <w:tc>
          <w:tcPr>
            <w:tcW w:w="990" w:type="dxa"/>
            <w:tcPrChange w:id="2518" w:author="Ngoc Le Van Truong" w:date="2023-04-28T10:14:00Z">
              <w:tcPr>
                <w:tcW w:w="990" w:type="dxa"/>
              </w:tcPr>
            </w:tcPrChange>
          </w:tcPr>
          <w:p w14:paraId="736FC5DC" w14:textId="77777777" w:rsidR="006F0ADB" w:rsidRDefault="006F0ADB" w:rsidP="009A7CF2">
            <w:pPr>
              <w:spacing w:before="60"/>
              <w:jc w:val="both"/>
              <w:rPr>
                <w:ins w:id="2519" w:author="admin" w:date="2023-04-27T22:26:00Z"/>
                <w:rFonts w:ascii="Times New Roman" w:hAnsi="Times New Roman"/>
                <w:color w:val="111111"/>
                <w:sz w:val="26"/>
                <w:szCs w:val="26"/>
                <w:lang w:val="vi-VN"/>
              </w:rPr>
            </w:pPr>
          </w:p>
        </w:tc>
      </w:tr>
      <w:tr w:rsidR="006F0ADB" w14:paraId="6885CBF2" w14:textId="77777777" w:rsidTr="003B4EE3">
        <w:trPr>
          <w:ins w:id="2520" w:author="admin" w:date="2023-04-27T22:26:00Z"/>
        </w:trPr>
        <w:tc>
          <w:tcPr>
            <w:tcW w:w="630" w:type="dxa"/>
            <w:tcPrChange w:id="2521" w:author="Ngoc Le Van Truong" w:date="2023-04-28T10:14:00Z">
              <w:tcPr>
                <w:tcW w:w="625" w:type="dxa"/>
              </w:tcPr>
            </w:tcPrChange>
          </w:tcPr>
          <w:p w14:paraId="6D54BE90" w14:textId="77777777" w:rsidR="006F0ADB" w:rsidRDefault="006F0ADB" w:rsidP="006F0ADB">
            <w:pPr>
              <w:pStyle w:val="ListParagraph"/>
              <w:numPr>
                <w:ilvl w:val="0"/>
                <w:numId w:val="49"/>
              </w:numPr>
              <w:spacing w:before="60"/>
              <w:jc w:val="both"/>
              <w:rPr>
                <w:ins w:id="2522" w:author="admin" w:date="2023-04-27T22:26:00Z"/>
                <w:rFonts w:ascii="Times New Roman" w:hAnsi="Times New Roman"/>
                <w:color w:val="111111"/>
                <w:sz w:val="26"/>
                <w:szCs w:val="26"/>
                <w:lang w:val="vi-VN"/>
              </w:rPr>
            </w:pPr>
          </w:p>
        </w:tc>
        <w:tc>
          <w:tcPr>
            <w:tcW w:w="5040" w:type="dxa"/>
            <w:vAlign w:val="center"/>
            <w:tcPrChange w:id="2523" w:author="Ngoc Le Van Truong" w:date="2023-04-28T10:14:00Z">
              <w:tcPr>
                <w:tcW w:w="4320" w:type="dxa"/>
                <w:vAlign w:val="center"/>
              </w:tcPr>
            </w:tcPrChange>
          </w:tcPr>
          <w:p w14:paraId="671F8AB4" w14:textId="77777777" w:rsidR="006F0ADB" w:rsidRDefault="006F0ADB" w:rsidP="009A7CF2">
            <w:pPr>
              <w:spacing w:before="60"/>
              <w:jc w:val="both"/>
              <w:rPr>
                <w:ins w:id="2524" w:author="admin" w:date="2023-04-27T22:26:00Z"/>
                <w:rFonts w:ascii="Times New Roman" w:hAnsi="Times New Roman"/>
                <w:color w:val="111111"/>
                <w:sz w:val="26"/>
                <w:szCs w:val="26"/>
                <w:lang w:val="vi-VN"/>
              </w:rPr>
            </w:pPr>
            <w:ins w:id="2525" w:author="admin" w:date="2023-04-27T22:26:00Z">
              <w:r>
                <w:rPr>
                  <w:rFonts w:ascii="Times New Roman" w:hAnsi="Times New Roman"/>
                  <w:sz w:val="26"/>
                  <w:szCs w:val="26"/>
                </w:rPr>
                <w:t>Mở khí quản qua màng nhẫn giáp</w:t>
              </w:r>
            </w:ins>
          </w:p>
        </w:tc>
        <w:tc>
          <w:tcPr>
            <w:tcW w:w="810" w:type="dxa"/>
            <w:tcPrChange w:id="2526" w:author="Ngoc Le Van Truong" w:date="2023-04-28T10:14:00Z">
              <w:tcPr>
                <w:tcW w:w="990" w:type="dxa"/>
              </w:tcPr>
            </w:tcPrChange>
          </w:tcPr>
          <w:p w14:paraId="401906EA" w14:textId="77777777" w:rsidR="006F0ADB" w:rsidRDefault="006F0ADB" w:rsidP="009A7CF2">
            <w:pPr>
              <w:spacing w:before="60"/>
              <w:jc w:val="both"/>
              <w:rPr>
                <w:ins w:id="2527" w:author="admin" w:date="2023-04-27T22:26:00Z"/>
                <w:rFonts w:ascii="Times New Roman" w:hAnsi="Times New Roman"/>
                <w:color w:val="111111"/>
                <w:sz w:val="26"/>
                <w:szCs w:val="26"/>
                <w:lang w:val="vi-VN"/>
              </w:rPr>
            </w:pPr>
          </w:p>
        </w:tc>
        <w:tc>
          <w:tcPr>
            <w:tcW w:w="810" w:type="dxa"/>
            <w:tcPrChange w:id="2528" w:author="Ngoc Le Van Truong" w:date="2023-04-28T10:14:00Z">
              <w:tcPr>
                <w:tcW w:w="990" w:type="dxa"/>
              </w:tcPr>
            </w:tcPrChange>
          </w:tcPr>
          <w:p w14:paraId="1B2B0B96" w14:textId="77777777" w:rsidR="006F0ADB" w:rsidRDefault="006F0ADB" w:rsidP="009A7CF2">
            <w:pPr>
              <w:spacing w:before="60"/>
              <w:jc w:val="both"/>
              <w:rPr>
                <w:ins w:id="2529" w:author="admin" w:date="2023-04-27T22:26:00Z"/>
                <w:rFonts w:ascii="Times New Roman" w:hAnsi="Times New Roman"/>
                <w:color w:val="111111"/>
                <w:sz w:val="26"/>
                <w:szCs w:val="26"/>
                <w:lang w:val="vi-VN"/>
              </w:rPr>
            </w:pPr>
          </w:p>
        </w:tc>
        <w:tc>
          <w:tcPr>
            <w:tcW w:w="1530" w:type="dxa"/>
            <w:tcPrChange w:id="2530" w:author="Ngoc Le Van Truong" w:date="2023-04-28T10:14:00Z">
              <w:tcPr>
                <w:tcW w:w="990" w:type="dxa"/>
              </w:tcPr>
            </w:tcPrChange>
          </w:tcPr>
          <w:p w14:paraId="5D684565" w14:textId="77777777" w:rsidR="006F0ADB" w:rsidRDefault="006F0ADB" w:rsidP="009A7CF2">
            <w:pPr>
              <w:spacing w:before="60"/>
              <w:jc w:val="both"/>
              <w:rPr>
                <w:ins w:id="2531" w:author="admin" w:date="2023-04-27T22:26:00Z"/>
                <w:rFonts w:ascii="Times New Roman" w:hAnsi="Times New Roman"/>
                <w:color w:val="111111"/>
                <w:sz w:val="26"/>
                <w:szCs w:val="26"/>
                <w:lang w:val="vi-VN"/>
              </w:rPr>
            </w:pPr>
          </w:p>
        </w:tc>
        <w:tc>
          <w:tcPr>
            <w:tcW w:w="990" w:type="dxa"/>
            <w:tcPrChange w:id="2532" w:author="Ngoc Le Van Truong" w:date="2023-04-28T10:14:00Z">
              <w:tcPr>
                <w:tcW w:w="990" w:type="dxa"/>
              </w:tcPr>
            </w:tcPrChange>
          </w:tcPr>
          <w:p w14:paraId="043B0D9C" w14:textId="77777777" w:rsidR="006F0ADB" w:rsidRDefault="006F0ADB" w:rsidP="009A7CF2">
            <w:pPr>
              <w:spacing w:before="60"/>
              <w:jc w:val="both"/>
              <w:rPr>
                <w:ins w:id="2533" w:author="admin" w:date="2023-04-27T22:26:00Z"/>
                <w:rFonts w:ascii="Times New Roman" w:hAnsi="Times New Roman"/>
                <w:color w:val="111111"/>
                <w:sz w:val="26"/>
                <w:szCs w:val="26"/>
                <w:lang w:val="vi-VN"/>
              </w:rPr>
            </w:pPr>
          </w:p>
        </w:tc>
      </w:tr>
      <w:tr w:rsidR="006F0ADB" w14:paraId="35DEC420" w14:textId="77777777" w:rsidTr="003B4EE3">
        <w:trPr>
          <w:ins w:id="2534" w:author="admin" w:date="2023-04-27T22:26:00Z"/>
        </w:trPr>
        <w:tc>
          <w:tcPr>
            <w:tcW w:w="630" w:type="dxa"/>
            <w:tcPrChange w:id="2535" w:author="Ngoc Le Van Truong" w:date="2023-04-28T10:14:00Z">
              <w:tcPr>
                <w:tcW w:w="625" w:type="dxa"/>
              </w:tcPr>
            </w:tcPrChange>
          </w:tcPr>
          <w:p w14:paraId="6FEDFE8B" w14:textId="77777777" w:rsidR="006F0ADB" w:rsidRDefault="006F0ADB" w:rsidP="006F0ADB">
            <w:pPr>
              <w:pStyle w:val="ListParagraph"/>
              <w:numPr>
                <w:ilvl w:val="0"/>
                <w:numId w:val="49"/>
              </w:numPr>
              <w:spacing w:before="60"/>
              <w:jc w:val="both"/>
              <w:rPr>
                <w:ins w:id="2536" w:author="admin" w:date="2023-04-27T22:26:00Z"/>
                <w:rFonts w:ascii="Times New Roman" w:hAnsi="Times New Roman"/>
                <w:color w:val="111111"/>
                <w:sz w:val="26"/>
                <w:szCs w:val="26"/>
                <w:lang w:val="vi-VN"/>
              </w:rPr>
            </w:pPr>
          </w:p>
        </w:tc>
        <w:tc>
          <w:tcPr>
            <w:tcW w:w="5040" w:type="dxa"/>
            <w:vAlign w:val="center"/>
            <w:tcPrChange w:id="2537" w:author="Ngoc Le Van Truong" w:date="2023-04-28T10:14:00Z">
              <w:tcPr>
                <w:tcW w:w="4320" w:type="dxa"/>
                <w:vAlign w:val="center"/>
              </w:tcPr>
            </w:tcPrChange>
          </w:tcPr>
          <w:p w14:paraId="184B0F76" w14:textId="77777777" w:rsidR="006F0ADB" w:rsidRDefault="006F0ADB" w:rsidP="009A7CF2">
            <w:pPr>
              <w:spacing w:before="60"/>
              <w:jc w:val="both"/>
              <w:rPr>
                <w:ins w:id="2538" w:author="admin" w:date="2023-04-27T22:26:00Z"/>
                <w:rFonts w:ascii="Times New Roman" w:hAnsi="Times New Roman"/>
                <w:color w:val="111111"/>
                <w:sz w:val="26"/>
                <w:szCs w:val="26"/>
                <w:lang w:val="vi-VN"/>
              </w:rPr>
            </w:pPr>
            <w:ins w:id="2539" w:author="admin" w:date="2023-04-27T22:26:00Z">
              <w:r w:rsidRPr="00926B7A">
                <w:rPr>
                  <w:rFonts w:ascii="Times New Roman" w:hAnsi="Times New Roman"/>
                  <w:sz w:val="26"/>
                  <w:szCs w:val="26"/>
                </w:rPr>
                <w:t>Chọc hút dịch – khí màng phổi bằng kim hay catheter</w:t>
              </w:r>
            </w:ins>
          </w:p>
        </w:tc>
        <w:tc>
          <w:tcPr>
            <w:tcW w:w="810" w:type="dxa"/>
            <w:tcPrChange w:id="2540" w:author="Ngoc Le Van Truong" w:date="2023-04-28T10:14:00Z">
              <w:tcPr>
                <w:tcW w:w="990" w:type="dxa"/>
              </w:tcPr>
            </w:tcPrChange>
          </w:tcPr>
          <w:p w14:paraId="129CEA2D" w14:textId="77777777" w:rsidR="006F0ADB" w:rsidRDefault="006F0ADB" w:rsidP="009A7CF2">
            <w:pPr>
              <w:spacing w:before="60"/>
              <w:jc w:val="both"/>
              <w:rPr>
                <w:ins w:id="2541" w:author="admin" w:date="2023-04-27T22:26:00Z"/>
                <w:rFonts w:ascii="Times New Roman" w:hAnsi="Times New Roman"/>
                <w:color w:val="111111"/>
                <w:sz w:val="26"/>
                <w:szCs w:val="26"/>
                <w:lang w:val="vi-VN"/>
              </w:rPr>
            </w:pPr>
          </w:p>
        </w:tc>
        <w:tc>
          <w:tcPr>
            <w:tcW w:w="810" w:type="dxa"/>
            <w:tcPrChange w:id="2542" w:author="Ngoc Le Van Truong" w:date="2023-04-28T10:14:00Z">
              <w:tcPr>
                <w:tcW w:w="990" w:type="dxa"/>
              </w:tcPr>
            </w:tcPrChange>
          </w:tcPr>
          <w:p w14:paraId="28D07EB1" w14:textId="77777777" w:rsidR="006F0ADB" w:rsidRDefault="006F0ADB" w:rsidP="009A7CF2">
            <w:pPr>
              <w:spacing w:before="60"/>
              <w:jc w:val="both"/>
              <w:rPr>
                <w:ins w:id="2543" w:author="admin" w:date="2023-04-27T22:26:00Z"/>
                <w:rFonts w:ascii="Times New Roman" w:hAnsi="Times New Roman"/>
                <w:color w:val="111111"/>
                <w:sz w:val="26"/>
                <w:szCs w:val="26"/>
                <w:lang w:val="vi-VN"/>
              </w:rPr>
            </w:pPr>
          </w:p>
        </w:tc>
        <w:tc>
          <w:tcPr>
            <w:tcW w:w="1530" w:type="dxa"/>
            <w:tcPrChange w:id="2544" w:author="Ngoc Le Van Truong" w:date="2023-04-28T10:14:00Z">
              <w:tcPr>
                <w:tcW w:w="990" w:type="dxa"/>
              </w:tcPr>
            </w:tcPrChange>
          </w:tcPr>
          <w:p w14:paraId="61990492" w14:textId="77777777" w:rsidR="006F0ADB" w:rsidRDefault="006F0ADB" w:rsidP="009A7CF2">
            <w:pPr>
              <w:spacing w:before="60"/>
              <w:jc w:val="both"/>
              <w:rPr>
                <w:ins w:id="2545" w:author="admin" w:date="2023-04-27T22:26:00Z"/>
                <w:rFonts w:ascii="Times New Roman" w:hAnsi="Times New Roman"/>
                <w:color w:val="111111"/>
                <w:sz w:val="26"/>
                <w:szCs w:val="26"/>
                <w:lang w:val="vi-VN"/>
              </w:rPr>
            </w:pPr>
          </w:p>
        </w:tc>
        <w:tc>
          <w:tcPr>
            <w:tcW w:w="990" w:type="dxa"/>
            <w:tcPrChange w:id="2546" w:author="Ngoc Le Van Truong" w:date="2023-04-28T10:14:00Z">
              <w:tcPr>
                <w:tcW w:w="990" w:type="dxa"/>
              </w:tcPr>
            </w:tcPrChange>
          </w:tcPr>
          <w:p w14:paraId="46513EB0" w14:textId="77777777" w:rsidR="006F0ADB" w:rsidRDefault="006F0ADB" w:rsidP="009A7CF2">
            <w:pPr>
              <w:spacing w:before="60"/>
              <w:jc w:val="both"/>
              <w:rPr>
                <w:ins w:id="2547" w:author="admin" w:date="2023-04-27T22:26:00Z"/>
                <w:rFonts w:ascii="Times New Roman" w:hAnsi="Times New Roman"/>
                <w:color w:val="111111"/>
                <w:sz w:val="26"/>
                <w:szCs w:val="26"/>
                <w:lang w:val="vi-VN"/>
              </w:rPr>
            </w:pPr>
          </w:p>
        </w:tc>
      </w:tr>
      <w:tr w:rsidR="006F0ADB" w14:paraId="46717F45" w14:textId="77777777" w:rsidTr="003B4EE3">
        <w:trPr>
          <w:ins w:id="2548" w:author="admin" w:date="2023-04-27T22:26:00Z"/>
        </w:trPr>
        <w:tc>
          <w:tcPr>
            <w:tcW w:w="630" w:type="dxa"/>
            <w:tcPrChange w:id="2549" w:author="Ngoc Le Van Truong" w:date="2023-04-28T10:14:00Z">
              <w:tcPr>
                <w:tcW w:w="625" w:type="dxa"/>
              </w:tcPr>
            </w:tcPrChange>
          </w:tcPr>
          <w:p w14:paraId="3E16BF77" w14:textId="77777777" w:rsidR="006F0ADB" w:rsidRDefault="006F0ADB" w:rsidP="006F0ADB">
            <w:pPr>
              <w:pStyle w:val="ListParagraph"/>
              <w:numPr>
                <w:ilvl w:val="0"/>
                <w:numId w:val="49"/>
              </w:numPr>
              <w:spacing w:before="60"/>
              <w:jc w:val="both"/>
              <w:rPr>
                <w:ins w:id="2550" w:author="admin" w:date="2023-04-27T22:26:00Z"/>
                <w:rFonts w:ascii="Times New Roman" w:hAnsi="Times New Roman"/>
                <w:color w:val="111111"/>
                <w:sz w:val="26"/>
                <w:szCs w:val="26"/>
                <w:lang w:val="vi-VN"/>
              </w:rPr>
            </w:pPr>
          </w:p>
        </w:tc>
        <w:tc>
          <w:tcPr>
            <w:tcW w:w="5040" w:type="dxa"/>
            <w:tcPrChange w:id="2551" w:author="Ngoc Le Van Truong" w:date="2023-04-28T10:14:00Z">
              <w:tcPr>
                <w:tcW w:w="4320" w:type="dxa"/>
              </w:tcPr>
            </w:tcPrChange>
          </w:tcPr>
          <w:p w14:paraId="09BC08C8" w14:textId="77777777" w:rsidR="006F0ADB" w:rsidRDefault="006F0ADB" w:rsidP="009A7CF2">
            <w:pPr>
              <w:spacing w:before="60"/>
              <w:jc w:val="both"/>
              <w:rPr>
                <w:ins w:id="2552" w:author="admin" w:date="2023-04-27T22:26:00Z"/>
                <w:rFonts w:ascii="Times New Roman" w:hAnsi="Times New Roman"/>
                <w:color w:val="111111"/>
                <w:sz w:val="26"/>
                <w:szCs w:val="26"/>
                <w:lang w:val="vi-VN"/>
              </w:rPr>
            </w:pPr>
            <w:ins w:id="2553" w:author="admin" w:date="2023-04-27T22:26:00Z">
              <w:r w:rsidRPr="0090688E">
                <w:rPr>
                  <w:rFonts w:ascii="Times New Roman" w:hAnsi="Times New Roman"/>
                  <w:sz w:val="26"/>
                  <w:szCs w:val="26"/>
                </w:rPr>
                <w:t xml:space="preserve">Cố </w:t>
              </w:r>
              <w:r w:rsidRPr="0090688E">
                <w:rPr>
                  <w:rFonts w:ascii="Times New Roman" w:hAnsi="Times New Roman" w:hint="eastAsia"/>
                  <w:sz w:val="26"/>
                  <w:szCs w:val="26"/>
                </w:rPr>
                <w:t>đ</w:t>
              </w:r>
              <w:r>
                <w:rPr>
                  <w:rFonts w:ascii="Times New Roman" w:hAnsi="Times New Roman"/>
                  <w:sz w:val="26"/>
                  <w:szCs w:val="26"/>
                </w:rPr>
                <w:t>ịnh lồng ngực do chấn th</w:t>
              </w:r>
              <w:r w:rsidRPr="0090688E">
                <w:rPr>
                  <w:rFonts w:ascii="Times New Roman" w:hAnsi="Times New Roman" w:hint="eastAsia"/>
                  <w:sz w:val="26"/>
                  <w:szCs w:val="26"/>
                </w:rPr>
                <w:t>ươ</w:t>
              </w:r>
              <w:r w:rsidRPr="0090688E">
                <w:rPr>
                  <w:rFonts w:ascii="Times New Roman" w:hAnsi="Times New Roman"/>
                  <w:sz w:val="26"/>
                  <w:szCs w:val="26"/>
                </w:rPr>
                <w:t>ng gãy x</w:t>
              </w:r>
              <w:r w:rsidRPr="0090688E">
                <w:rPr>
                  <w:rFonts w:ascii="Times New Roman" w:hAnsi="Times New Roman" w:hint="eastAsia"/>
                  <w:sz w:val="26"/>
                  <w:szCs w:val="26"/>
                </w:rPr>
                <w:t>ươ</w:t>
              </w:r>
              <w:r w:rsidRPr="0090688E">
                <w:rPr>
                  <w:rFonts w:ascii="Times New Roman" w:hAnsi="Times New Roman"/>
                  <w:sz w:val="26"/>
                  <w:szCs w:val="26"/>
                </w:rPr>
                <w:t>ng s</w:t>
              </w:r>
              <w:r w:rsidRPr="0090688E">
                <w:rPr>
                  <w:rFonts w:ascii="Times New Roman" w:hAnsi="Times New Roman" w:hint="eastAsia"/>
                  <w:sz w:val="26"/>
                  <w:szCs w:val="26"/>
                </w:rPr>
                <w:t>ư</w:t>
              </w:r>
              <w:r w:rsidRPr="0090688E">
                <w:rPr>
                  <w:rFonts w:ascii="Times New Roman" w:hAnsi="Times New Roman"/>
                  <w:sz w:val="26"/>
                  <w:szCs w:val="26"/>
                </w:rPr>
                <w:t>ờn</w:t>
              </w:r>
            </w:ins>
          </w:p>
        </w:tc>
        <w:tc>
          <w:tcPr>
            <w:tcW w:w="810" w:type="dxa"/>
            <w:tcPrChange w:id="2554" w:author="Ngoc Le Van Truong" w:date="2023-04-28T10:14:00Z">
              <w:tcPr>
                <w:tcW w:w="990" w:type="dxa"/>
              </w:tcPr>
            </w:tcPrChange>
          </w:tcPr>
          <w:p w14:paraId="0DA99E40" w14:textId="77777777" w:rsidR="006F0ADB" w:rsidRDefault="006F0ADB" w:rsidP="009A7CF2">
            <w:pPr>
              <w:spacing w:before="60"/>
              <w:jc w:val="both"/>
              <w:rPr>
                <w:ins w:id="2555" w:author="admin" w:date="2023-04-27T22:26:00Z"/>
                <w:rFonts w:ascii="Times New Roman" w:hAnsi="Times New Roman"/>
                <w:color w:val="111111"/>
                <w:sz w:val="26"/>
                <w:szCs w:val="26"/>
                <w:lang w:val="vi-VN"/>
              </w:rPr>
            </w:pPr>
          </w:p>
        </w:tc>
        <w:tc>
          <w:tcPr>
            <w:tcW w:w="810" w:type="dxa"/>
            <w:tcPrChange w:id="2556" w:author="Ngoc Le Van Truong" w:date="2023-04-28T10:14:00Z">
              <w:tcPr>
                <w:tcW w:w="990" w:type="dxa"/>
              </w:tcPr>
            </w:tcPrChange>
          </w:tcPr>
          <w:p w14:paraId="3F28BC91" w14:textId="77777777" w:rsidR="006F0ADB" w:rsidRDefault="006F0ADB" w:rsidP="009A7CF2">
            <w:pPr>
              <w:spacing w:before="60"/>
              <w:jc w:val="both"/>
              <w:rPr>
                <w:ins w:id="2557" w:author="admin" w:date="2023-04-27T22:26:00Z"/>
                <w:rFonts w:ascii="Times New Roman" w:hAnsi="Times New Roman"/>
                <w:color w:val="111111"/>
                <w:sz w:val="26"/>
                <w:szCs w:val="26"/>
                <w:lang w:val="vi-VN"/>
              </w:rPr>
            </w:pPr>
          </w:p>
        </w:tc>
        <w:tc>
          <w:tcPr>
            <w:tcW w:w="1530" w:type="dxa"/>
            <w:tcPrChange w:id="2558" w:author="Ngoc Le Van Truong" w:date="2023-04-28T10:14:00Z">
              <w:tcPr>
                <w:tcW w:w="990" w:type="dxa"/>
              </w:tcPr>
            </w:tcPrChange>
          </w:tcPr>
          <w:p w14:paraId="18D6CCD0" w14:textId="77777777" w:rsidR="006F0ADB" w:rsidRDefault="006F0ADB" w:rsidP="009A7CF2">
            <w:pPr>
              <w:spacing w:before="60"/>
              <w:jc w:val="both"/>
              <w:rPr>
                <w:ins w:id="2559" w:author="admin" w:date="2023-04-27T22:26:00Z"/>
                <w:rFonts w:ascii="Times New Roman" w:hAnsi="Times New Roman"/>
                <w:color w:val="111111"/>
                <w:sz w:val="26"/>
                <w:szCs w:val="26"/>
                <w:lang w:val="vi-VN"/>
              </w:rPr>
            </w:pPr>
          </w:p>
        </w:tc>
        <w:tc>
          <w:tcPr>
            <w:tcW w:w="990" w:type="dxa"/>
            <w:tcPrChange w:id="2560" w:author="Ngoc Le Van Truong" w:date="2023-04-28T10:14:00Z">
              <w:tcPr>
                <w:tcW w:w="990" w:type="dxa"/>
              </w:tcPr>
            </w:tcPrChange>
          </w:tcPr>
          <w:p w14:paraId="037BFBA4" w14:textId="77777777" w:rsidR="006F0ADB" w:rsidRDefault="006F0ADB" w:rsidP="009A7CF2">
            <w:pPr>
              <w:spacing w:before="60"/>
              <w:jc w:val="both"/>
              <w:rPr>
                <w:ins w:id="2561" w:author="admin" w:date="2023-04-27T22:26:00Z"/>
                <w:rFonts w:ascii="Times New Roman" w:hAnsi="Times New Roman"/>
                <w:color w:val="111111"/>
                <w:sz w:val="26"/>
                <w:szCs w:val="26"/>
                <w:lang w:val="vi-VN"/>
              </w:rPr>
            </w:pPr>
          </w:p>
        </w:tc>
      </w:tr>
      <w:tr w:rsidR="006F0ADB" w14:paraId="7A354418" w14:textId="77777777" w:rsidTr="003B4EE3">
        <w:trPr>
          <w:ins w:id="2562" w:author="admin" w:date="2023-04-27T22:26:00Z"/>
        </w:trPr>
        <w:tc>
          <w:tcPr>
            <w:tcW w:w="630" w:type="dxa"/>
            <w:tcPrChange w:id="2563" w:author="Ngoc Le Van Truong" w:date="2023-04-28T10:14:00Z">
              <w:tcPr>
                <w:tcW w:w="625" w:type="dxa"/>
              </w:tcPr>
            </w:tcPrChange>
          </w:tcPr>
          <w:p w14:paraId="0B2C58DB" w14:textId="77777777" w:rsidR="006F0ADB" w:rsidRDefault="006F0ADB" w:rsidP="006F0ADB">
            <w:pPr>
              <w:pStyle w:val="ListParagraph"/>
              <w:numPr>
                <w:ilvl w:val="0"/>
                <w:numId w:val="49"/>
              </w:numPr>
              <w:spacing w:before="60"/>
              <w:jc w:val="both"/>
              <w:rPr>
                <w:ins w:id="2564" w:author="admin" w:date="2023-04-27T22:26:00Z"/>
                <w:rFonts w:ascii="Times New Roman" w:hAnsi="Times New Roman"/>
                <w:color w:val="111111"/>
                <w:sz w:val="26"/>
                <w:szCs w:val="26"/>
                <w:lang w:val="vi-VN"/>
              </w:rPr>
            </w:pPr>
          </w:p>
        </w:tc>
        <w:tc>
          <w:tcPr>
            <w:tcW w:w="5040" w:type="dxa"/>
            <w:tcPrChange w:id="2565" w:author="Ngoc Le Van Truong" w:date="2023-04-28T10:14:00Z">
              <w:tcPr>
                <w:tcW w:w="4320" w:type="dxa"/>
              </w:tcPr>
            </w:tcPrChange>
          </w:tcPr>
          <w:p w14:paraId="3F59746B" w14:textId="77777777" w:rsidR="006F0ADB" w:rsidRDefault="006F0ADB" w:rsidP="009A7CF2">
            <w:pPr>
              <w:spacing w:before="60"/>
              <w:jc w:val="both"/>
              <w:rPr>
                <w:ins w:id="2566" w:author="admin" w:date="2023-04-27T22:26:00Z"/>
                <w:rFonts w:ascii="Times New Roman" w:hAnsi="Times New Roman"/>
                <w:color w:val="111111"/>
                <w:sz w:val="26"/>
                <w:szCs w:val="26"/>
                <w:lang w:val="vi-VN"/>
              </w:rPr>
            </w:pPr>
            <w:ins w:id="2567" w:author="admin" w:date="2023-04-27T22:26: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cơ bản</w:t>
              </w:r>
            </w:ins>
          </w:p>
        </w:tc>
        <w:tc>
          <w:tcPr>
            <w:tcW w:w="810" w:type="dxa"/>
            <w:tcPrChange w:id="2568" w:author="Ngoc Le Van Truong" w:date="2023-04-28T10:14:00Z">
              <w:tcPr>
                <w:tcW w:w="990" w:type="dxa"/>
              </w:tcPr>
            </w:tcPrChange>
          </w:tcPr>
          <w:p w14:paraId="65D402D0" w14:textId="77777777" w:rsidR="006F0ADB" w:rsidRDefault="006F0ADB" w:rsidP="009A7CF2">
            <w:pPr>
              <w:spacing w:before="60"/>
              <w:jc w:val="both"/>
              <w:rPr>
                <w:ins w:id="2569" w:author="admin" w:date="2023-04-27T22:26:00Z"/>
                <w:rFonts w:ascii="Times New Roman" w:hAnsi="Times New Roman"/>
                <w:color w:val="111111"/>
                <w:sz w:val="26"/>
                <w:szCs w:val="26"/>
                <w:lang w:val="vi-VN"/>
              </w:rPr>
            </w:pPr>
          </w:p>
        </w:tc>
        <w:tc>
          <w:tcPr>
            <w:tcW w:w="810" w:type="dxa"/>
            <w:tcPrChange w:id="2570" w:author="Ngoc Le Van Truong" w:date="2023-04-28T10:14:00Z">
              <w:tcPr>
                <w:tcW w:w="990" w:type="dxa"/>
              </w:tcPr>
            </w:tcPrChange>
          </w:tcPr>
          <w:p w14:paraId="117CCC84" w14:textId="77777777" w:rsidR="006F0ADB" w:rsidRDefault="006F0ADB" w:rsidP="009A7CF2">
            <w:pPr>
              <w:spacing w:before="60"/>
              <w:jc w:val="both"/>
              <w:rPr>
                <w:ins w:id="2571" w:author="admin" w:date="2023-04-27T22:26:00Z"/>
                <w:rFonts w:ascii="Times New Roman" w:hAnsi="Times New Roman"/>
                <w:color w:val="111111"/>
                <w:sz w:val="26"/>
                <w:szCs w:val="26"/>
                <w:lang w:val="vi-VN"/>
              </w:rPr>
            </w:pPr>
          </w:p>
        </w:tc>
        <w:tc>
          <w:tcPr>
            <w:tcW w:w="1530" w:type="dxa"/>
            <w:tcPrChange w:id="2572" w:author="Ngoc Le Van Truong" w:date="2023-04-28T10:14:00Z">
              <w:tcPr>
                <w:tcW w:w="990" w:type="dxa"/>
              </w:tcPr>
            </w:tcPrChange>
          </w:tcPr>
          <w:p w14:paraId="7BBEAD74" w14:textId="77777777" w:rsidR="006F0ADB" w:rsidRDefault="006F0ADB" w:rsidP="009A7CF2">
            <w:pPr>
              <w:spacing w:before="60"/>
              <w:jc w:val="both"/>
              <w:rPr>
                <w:ins w:id="2573" w:author="admin" w:date="2023-04-27T22:26:00Z"/>
                <w:rFonts w:ascii="Times New Roman" w:hAnsi="Times New Roman"/>
                <w:color w:val="111111"/>
                <w:sz w:val="26"/>
                <w:szCs w:val="26"/>
                <w:lang w:val="vi-VN"/>
              </w:rPr>
            </w:pPr>
          </w:p>
        </w:tc>
        <w:tc>
          <w:tcPr>
            <w:tcW w:w="990" w:type="dxa"/>
            <w:tcPrChange w:id="2574" w:author="Ngoc Le Van Truong" w:date="2023-04-28T10:14:00Z">
              <w:tcPr>
                <w:tcW w:w="990" w:type="dxa"/>
              </w:tcPr>
            </w:tcPrChange>
          </w:tcPr>
          <w:p w14:paraId="5D11429C" w14:textId="77777777" w:rsidR="006F0ADB" w:rsidRDefault="006F0ADB" w:rsidP="009A7CF2">
            <w:pPr>
              <w:spacing w:before="60"/>
              <w:jc w:val="both"/>
              <w:rPr>
                <w:ins w:id="2575" w:author="admin" w:date="2023-04-27T22:26:00Z"/>
                <w:rFonts w:ascii="Times New Roman" w:hAnsi="Times New Roman"/>
                <w:color w:val="111111"/>
                <w:sz w:val="26"/>
                <w:szCs w:val="26"/>
                <w:lang w:val="vi-VN"/>
              </w:rPr>
            </w:pPr>
          </w:p>
        </w:tc>
      </w:tr>
      <w:tr w:rsidR="006F0ADB" w14:paraId="158AEEF9" w14:textId="77777777" w:rsidTr="003B4EE3">
        <w:trPr>
          <w:ins w:id="2576" w:author="admin" w:date="2023-04-27T22:26:00Z"/>
        </w:trPr>
        <w:tc>
          <w:tcPr>
            <w:tcW w:w="630" w:type="dxa"/>
            <w:tcPrChange w:id="2577" w:author="Ngoc Le Van Truong" w:date="2023-04-28T10:14:00Z">
              <w:tcPr>
                <w:tcW w:w="625" w:type="dxa"/>
              </w:tcPr>
            </w:tcPrChange>
          </w:tcPr>
          <w:p w14:paraId="68823C5C" w14:textId="77777777" w:rsidR="006F0ADB" w:rsidRDefault="006F0ADB" w:rsidP="006F0ADB">
            <w:pPr>
              <w:pStyle w:val="ListParagraph"/>
              <w:numPr>
                <w:ilvl w:val="0"/>
                <w:numId w:val="49"/>
              </w:numPr>
              <w:spacing w:before="60"/>
              <w:jc w:val="both"/>
              <w:rPr>
                <w:ins w:id="2578" w:author="admin" w:date="2023-04-27T22:26:00Z"/>
                <w:rFonts w:ascii="Times New Roman" w:hAnsi="Times New Roman"/>
                <w:color w:val="111111"/>
                <w:sz w:val="26"/>
                <w:szCs w:val="26"/>
                <w:lang w:val="vi-VN"/>
              </w:rPr>
            </w:pPr>
          </w:p>
        </w:tc>
        <w:tc>
          <w:tcPr>
            <w:tcW w:w="5040" w:type="dxa"/>
            <w:tcPrChange w:id="2579" w:author="Ngoc Le Van Truong" w:date="2023-04-28T10:14:00Z">
              <w:tcPr>
                <w:tcW w:w="4320" w:type="dxa"/>
              </w:tcPr>
            </w:tcPrChange>
          </w:tcPr>
          <w:p w14:paraId="67528823" w14:textId="77777777" w:rsidR="006F0ADB" w:rsidRDefault="006F0ADB" w:rsidP="009A7CF2">
            <w:pPr>
              <w:spacing w:before="60"/>
              <w:jc w:val="both"/>
              <w:rPr>
                <w:ins w:id="2580" w:author="admin" w:date="2023-04-27T22:26:00Z"/>
                <w:rFonts w:ascii="Times New Roman" w:hAnsi="Times New Roman"/>
                <w:color w:val="111111"/>
                <w:sz w:val="26"/>
                <w:szCs w:val="26"/>
                <w:lang w:val="vi-VN"/>
              </w:rPr>
            </w:pPr>
            <w:ins w:id="2581" w:author="admin" w:date="2023-04-27T22:26:00Z">
              <w:r w:rsidRPr="000C03FA">
                <w:rPr>
                  <w:rFonts w:ascii="Times New Roman" w:hAnsi="Times New Roman"/>
                  <w:sz w:val="26"/>
                  <w:szCs w:val="26"/>
                </w:rPr>
                <w:t>Cấp cứu ngừng tuần hoàn</w:t>
              </w:r>
              <w:r>
                <w:rPr>
                  <w:rFonts w:ascii="Times New Roman" w:hAnsi="Times New Roman"/>
                  <w:sz w:val="26"/>
                  <w:szCs w:val="26"/>
                </w:rPr>
                <w:t>, hô hấp</w:t>
              </w:r>
              <w:r w:rsidRPr="000C03FA">
                <w:rPr>
                  <w:rFonts w:ascii="Times New Roman" w:hAnsi="Times New Roman"/>
                  <w:sz w:val="26"/>
                  <w:szCs w:val="26"/>
                </w:rPr>
                <w:t xml:space="preserve"> nâng cao</w:t>
              </w:r>
            </w:ins>
          </w:p>
        </w:tc>
        <w:tc>
          <w:tcPr>
            <w:tcW w:w="810" w:type="dxa"/>
            <w:tcPrChange w:id="2582" w:author="Ngoc Le Van Truong" w:date="2023-04-28T10:14:00Z">
              <w:tcPr>
                <w:tcW w:w="990" w:type="dxa"/>
              </w:tcPr>
            </w:tcPrChange>
          </w:tcPr>
          <w:p w14:paraId="643D8413" w14:textId="77777777" w:rsidR="006F0ADB" w:rsidRDefault="006F0ADB" w:rsidP="009A7CF2">
            <w:pPr>
              <w:spacing w:before="60"/>
              <w:jc w:val="both"/>
              <w:rPr>
                <w:ins w:id="2583" w:author="admin" w:date="2023-04-27T22:26:00Z"/>
                <w:rFonts w:ascii="Times New Roman" w:hAnsi="Times New Roman"/>
                <w:color w:val="111111"/>
                <w:sz w:val="26"/>
                <w:szCs w:val="26"/>
                <w:lang w:val="vi-VN"/>
              </w:rPr>
            </w:pPr>
          </w:p>
        </w:tc>
        <w:tc>
          <w:tcPr>
            <w:tcW w:w="810" w:type="dxa"/>
            <w:tcPrChange w:id="2584" w:author="Ngoc Le Van Truong" w:date="2023-04-28T10:14:00Z">
              <w:tcPr>
                <w:tcW w:w="990" w:type="dxa"/>
              </w:tcPr>
            </w:tcPrChange>
          </w:tcPr>
          <w:p w14:paraId="2700B32E" w14:textId="77777777" w:rsidR="006F0ADB" w:rsidRDefault="006F0ADB" w:rsidP="009A7CF2">
            <w:pPr>
              <w:spacing w:before="60"/>
              <w:jc w:val="both"/>
              <w:rPr>
                <w:ins w:id="2585" w:author="admin" w:date="2023-04-27T22:26:00Z"/>
                <w:rFonts w:ascii="Times New Roman" w:hAnsi="Times New Roman"/>
                <w:color w:val="111111"/>
                <w:sz w:val="26"/>
                <w:szCs w:val="26"/>
                <w:lang w:val="vi-VN"/>
              </w:rPr>
            </w:pPr>
          </w:p>
        </w:tc>
        <w:tc>
          <w:tcPr>
            <w:tcW w:w="1530" w:type="dxa"/>
            <w:tcPrChange w:id="2586" w:author="Ngoc Le Van Truong" w:date="2023-04-28T10:14:00Z">
              <w:tcPr>
                <w:tcW w:w="990" w:type="dxa"/>
              </w:tcPr>
            </w:tcPrChange>
          </w:tcPr>
          <w:p w14:paraId="60E6C33A" w14:textId="77777777" w:rsidR="006F0ADB" w:rsidRDefault="006F0ADB" w:rsidP="009A7CF2">
            <w:pPr>
              <w:spacing w:before="60"/>
              <w:jc w:val="both"/>
              <w:rPr>
                <w:ins w:id="2587" w:author="admin" w:date="2023-04-27T22:26:00Z"/>
                <w:rFonts w:ascii="Times New Roman" w:hAnsi="Times New Roman"/>
                <w:color w:val="111111"/>
                <w:sz w:val="26"/>
                <w:szCs w:val="26"/>
                <w:lang w:val="vi-VN"/>
              </w:rPr>
            </w:pPr>
          </w:p>
        </w:tc>
        <w:tc>
          <w:tcPr>
            <w:tcW w:w="990" w:type="dxa"/>
            <w:tcPrChange w:id="2588" w:author="Ngoc Le Van Truong" w:date="2023-04-28T10:14:00Z">
              <w:tcPr>
                <w:tcW w:w="990" w:type="dxa"/>
              </w:tcPr>
            </w:tcPrChange>
          </w:tcPr>
          <w:p w14:paraId="0FDC67E8" w14:textId="77777777" w:rsidR="006F0ADB" w:rsidRDefault="006F0ADB" w:rsidP="009A7CF2">
            <w:pPr>
              <w:spacing w:before="60"/>
              <w:jc w:val="both"/>
              <w:rPr>
                <w:ins w:id="2589" w:author="admin" w:date="2023-04-27T22:26:00Z"/>
                <w:rFonts w:ascii="Times New Roman" w:hAnsi="Times New Roman"/>
                <w:color w:val="111111"/>
                <w:sz w:val="26"/>
                <w:szCs w:val="26"/>
                <w:lang w:val="vi-VN"/>
              </w:rPr>
            </w:pPr>
          </w:p>
        </w:tc>
      </w:tr>
      <w:tr w:rsidR="006F0ADB" w14:paraId="3B960FFD" w14:textId="77777777" w:rsidTr="003B4EE3">
        <w:trPr>
          <w:ins w:id="2590" w:author="admin" w:date="2023-04-27T22:26:00Z"/>
        </w:trPr>
        <w:tc>
          <w:tcPr>
            <w:tcW w:w="630" w:type="dxa"/>
            <w:tcPrChange w:id="2591" w:author="Ngoc Le Van Truong" w:date="2023-04-28T10:14:00Z">
              <w:tcPr>
                <w:tcW w:w="625" w:type="dxa"/>
              </w:tcPr>
            </w:tcPrChange>
          </w:tcPr>
          <w:p w14:paraId="0DFE8912" w14:textId="77777777" w:rsidR="006F0ADB" w:rsidRDefault="006F0ADB" w:rsidP="006F0ADB">
            <w:pPr>
              <w:pStyle w:val="ListParagraph"/>
              <w:numPr>
                <w:ilvl w:val="0"/>
                <w:numId w:val="49"/>
              </w:numPr>
              <w:spacing w:before="60"/>
              <w:jc w:val="both"/>
              <w:rPr>
                <w:ins w:id="2592" w:author="admin" w:date="2023-04-27T22:26:00Z"/>
                <w:rFonts w:ascii="Times New Roman" w:hAnsi="Times New Roman"/>
                <w:color w:val="111111"/>
                <w:sz w:val="26"/>
                <w:szCs w:val="26"/>
                <w:lang w:val="vi-VN"/>
              </w:rPr>
            </w:pPr>
          </w:p>
        </w:tc>
        <w:tc>
          <w:tcPr>
            <w:tcW w:w="5040" w:type="dxa"/>
            <w:tcPrChange w:id="2593" w:author="Ngoc Le Van Truong" w:date="2023-04-28T10:14:00Z">
              <w:tcPr>
                <w:tcW w:w="4320" w:type="dxa"/>
              </w:tcPr>
            </w:tcPrChange>
          </w:tcPr>
          <w:p w14:paraId="78DD3D5E" w14:textId="77777777" w:rsidR="006F0ADB" w:rsidRDefault="006F0ADB" w:rsidP="009A7CF2">
            <w:pPr>
              <w:spacing w:before="60"/>
              <w:jc w:val="both"/>
              <w:rPr>
                <w:ins w:id="2594" w:author="admin" w:date="2023-04-27T22:26:00Z"/>
                <w:rFonts w:ascii="Times New Roman" w:hAnsi="Times New Roman"/>
                <w:color w:val="111111"/>
                <w:sz w:val="26"/>
                <w:szCs w:val="26"/>
                <w:lang w:val="vi-VN"/>
              </w:rPr>
            </w:pPr>
            <w:ins w:id="2595" w:author="admin" w:date="2023-04-27T22:26:00Z">
              <w:r>
                <w:rPr>
                  <w:rFonts w:ascii="Times New Roman" w:hAnsi="Times New Roman"/>
                  <w:sz w:val="26"/>
                  <w:szCs w:val="26"/>
                </w:rPr>
                <w:t>Thông khí nhân tạo không xâm nhập</w:t>
              </w:r>
            </w:ins>
          </w:p>
        </w:tc>
        <w:tc>
          <w:tcPr>
            <w:tcW w:w="810" w:type="dxa"/>
            <w:tcPrChange w:id="2596" w:author="Ngoc Le Van Truong" w:date="2023-04-28T10:14:00Z">
              <w:tcPr>
                <w:tcW w:w="990" w:type="dxa"/>
              </w:tcPr>
            </w:tcPrChange>
          </w:tcPr>
          <w:p w14:paraId="5A884A70" w14:textId="77777777" w:rsidR="006F0ADB" w:rsidRDefault="006F0ADB" w:rsidP="009A7CF2">
            <w:pPr>
              <w:spacing w:before="60"/>
              <w:jc w:val="both"/>
              <w:rPr>
                <w:ins w:id="2597" w:author="admin" w:date="2023-04-27T22:26:00Z"/>
                <w:rFonts w:ascii="Times New Roman" w:hAnsi="Times New Roman"/>
                <w:color w:val="111111"/>
                <w:sz w:val="26"/>
                <w:szCs w:val="26"/>
                <w:lang w:val="vi-VN"/>
              </w:rPr>
            </w:pPr>
          </w:p>
        </w:tc>
        <w:tc>
          <w:tcPr>
            <w:tcW w:w="810" w:type="dxa"/>
            <w:tcPrChange w:id="2598" w:author="Ngoc Le Van Truong" w:date="2023-04-28T10:14:00Z">
              <w:tcPr>
                <w:tcW w:w="990" w:type="dxa"/>
              </w:tcPr>
            </w:tcPrChange>
          </w:tcPr>
          <w:p w14:paraId="399C9E4D" w14:textId="77777777" w:rsidR="006F0ADB" w:rsidRDefault="006F0ADB" w:rsidP="009A7CF2">
            <w:pPr>
              <w:spacing w:before="60"/>
              <w:jc w:val="both"/>
              <w:rPr>
                <w:ins w:id="2599" w:author="admin" w:date="2023-04-27T22:26:00Z"/>
                <w:rFonts w:ascii="Times New Roman" w:hAnsi="Times New Roman"/>
                <w:color w:val="111111"/>
                <w:sz w:val="26"/>
                <w:szCs w:val="26"/>
                <w:lang w:val="vi-VN"/>
              </w:rPr>
            </w:pPr>
          </w:p>
        </w:tc>
        <w:tc>
          <w:tcPr>
            <w:tcW w:w="1530" w:type="dxa"/>
            <w:tcPrChange w:id="2600" w:author="Ngoc Le Van Truong" w:date="2023-04-28T10:14:00Z">
              <w:tcPr>
                <w:tcW w:w="990" w:type="dxa"/>
              </w:tcPr>
            </w:tcPrChange>
          </w:tcPr>
          <w:p w14:paraId="4871D43A" w14:textId="77777777" w:rsidR="006F0ADB" w:rsidRDefault="006F0ADB" w:rsidP="009A7CF2">
            <w:pPr>
              <w:spacing w:before="60"/>
              <w:jc w:val="both"/>
              <w:rPr>
                <w:ins w:id="2601" w:author="admin" w:date="2023-04-27T22:26:00Z"/>
                <w:rFonts w:ascii="Times New Roman" w:hAnsi="Times New Roman"/>
                <w:color w:val="111111"/>
                <w:sz w:val="26"/>
                <w:szCs w:val="26"/>
                <w:lang w:val="vi-VN"/>
              </w:rPr>
            </w:pPr>
          </w:p>
        </w:tc>
        <w:tc>
          <w:tcPr>
            <w:tcW w:w="990" w:type="dxa"/>
            <w:tcPrChange w:id="2602" w:author="Ngoc Le Van Truong" w:date="2023-04-28T10:14:00Z">
              <w:tcPr>
                <w:tcW w:w="990" w:type="dxa"/>
              </w:tcPr>
            </w:tcPrChange>
          </w:tcPr>
          <w:p w14:paraId="51E79042" w14:textId="77777777" w:rsidR="006F0ADB" w:rsidRDefault="006F0ADB" w:rsidP="009A7CF2">
            <w:pPr>
              <w:spacing w:before="60"/>
              <w:jc w:val="both"/>
              <w:rPr>
                <w:ins w:id="2603" w:author="admin" w:date="2023-04-27T22:26:00Z"/>
                <w:rFonts w:ascii="Times New Roman" w:hAnsi="Times New Roman"/>
                <w:color w:val="111111"/>
                <w:sz w:val="26"/>
                <w:szCs w:val="26"/>
                <w:lang w:val="vi-VN"/>
              </w:rPr>
            </w:pPr>
          </w:p>
        </w:tc>
      </w:tr>
      <w:tr w:rsidR="006F0ADB" w14:paraId="6DC96551" w14:textId="77777777" w:rsidTr="003B4EE3">
        <w:trPr>
          <w:ins w:id="2604" w:author="admin" w:date="2023-04-27T22:26:00Z"/>
        </w:trPr>
        <w:tc>
          <w:tcPr>
            <w:tcW w:w="630" w:type="dxa"/>
            <w:tcPrChange w:id="2605" w:author="Ngoc Le Van Truong" w:date="2023-04-28T10:14:00Z">
              <w:tcPr>
                <w:tcW w:w="625" w:type="dxa"/>
              </w:tcPr>
            </w:tcPrChange>
          </w:tcPr>
          <w:p w14:paraId="06F038DA" w14:textId="77777777" w:rsidR="006F0ADB" w:rsidRDefault="006F0ADB" w:rsidP="006F0ADB">
            <w:pPr>
              <w:pStyle w:val="ListParagraph"/>
              <w:numPr>
                <w:ilvl w:val="0"/>
                <w:numId w:val="49"/>
              </w:numPr>
              <w:spacing w:before="60"/>
              <w:jc w:val="both"/>
              <w:rPr>
                <w:ins w:id="2606" w:author="admin" w:date="2023-04-27T22:26:00Z"/>
                <w:rFonts w:ascii="Times New Roman" w:hAnsi="Times New Roman"/>
                <w:color w:val="111111"/>
                <w:sz w:val="26"/>
                <w:szCs w:val="26"/>
                <w:lang w:val="vi-VN"/>
              </w:rPr>
            </w:pPr>
          </w:p>
        </w:tc>
        <w:tc>
          <w:tcPr>
            <w:tcW w:w="5040" w:type="dxa"/>
            <w:tcPrChange w:id="2607" w:author="Ngoc Le Van Truong" w:date="2023-04-28T10:14:00Z">
              <w:tcPr>
                <w:tcW w:w="4320" w:type="dxa"/>
              </w:tcPr>
            </w:tcPrChange>
          </w:tcPr>
          <w:p w14:paraId="48C1B1CD" w14:textId="77777777" w:rsidR="006F0ADB" w:rsidRDefault="006F0ADB" w:rsidP="009A7CF2">
            <w:pPr>
              <w:spacing w:before="60"/>
              <w:jc w:val="both"/>
              <w:rPr>
                <w:ins w:id="2608" w:author="admin" w:date="2023-04-27T22:26:00Z"/>
                <w:rFonts w:ascii="Times New Roman" w:hAnsi="Times New Roman"/>
                <w:color w:val="111111"/>
                <w:sz w:val="26"/>
                <w:szCs w:val="26"/>
                <w:lang w:val="vi-VN"/>
              </w:rPr>
            </w:pPr>
            <w:ins w:id="2609" w:author="admin" w:date="2023-04-27T22:26:00Z">
              <w:r>
                <w:rPr>
                  <w:rFonts w:ascii="Times New Roman" w:hAnsi="Times New Roman"/>
                  <w:sz w:val="26"/>
                  <w:szCs w:val="26"/>
                </w:rPr>
                <w:t>Thông khí nhân tạo xâm nhập</w:t>
              </w:r>
            </w:ins>
          </w:p>
        </w:tc>
        <w:tc>
          <w:tcPr>
            <w:tcW w:w="810" w:type="dxa"/>
            <w:tcPrChange w:id="2610" w:author="Ngoc Le Van Truong" w:date="2023-04-28T10:14:00Z">
              <w:tcPr>
                <w:tcW w:w="990" w:type="dxa"/>
              </w:tcPr>
            </w:tcPrChange>
          </w:tcPr>
          <w:p w14:paraId="49CEDE90" w14:textId="77777777" w:rsidR="006F0ADB" w:rsidRDefault="006F0ADB" w:rsidP="009A7CF2">
            <w:pPr>
              <w:spacing w:before="60"/>
              <w:jc w:val="both"/>
              <w:rPr>
                <w:ins w:id="2611" w:author="admin" w:date="2023-04-27T22:26:00Z"/>
                <w:rFonts w:ascii="Times New Roman" w:hAnsi="Times New Roman"/>
                <w:color w:val="111111"/>
                <w:sz w:val="26"/>
                <w:szCs w:val="26"/>
                <w:lang w:val="vi-VN"/>
              </w:rPr>
            </w:pPr>
          </w:p>
        </w:tc>
        <w:tc>
          <w:tcPr>
            <w:tcW w:w="810" w:type="dxa"/>
            <w:tcPrChange w:id="2612" w:author="Ngoc Le Van Truong" w:date="2023-04-28T10:14:00Z">
              <w:tcPr>
                <w:tcW w:w="990" w:type="dxa"/>
              </w:tcPr>
            </w:tcPrChange>
          </w:tcPr>
          <w:p w14:paraId="203D1308" w14:textId="77777777" w:rsidR="006F0ADB" w:rsidRDefault="006F0ADB" w:rsidP="009A7CF2">
            <w:pPr>
              <w:spacing w:before="60"/>
              <w:jc w:val="both"/>
              <w:rPr>
                <w:ins w:id="2613" w:author="admin" w:date="2023-04-27T22:26:00Z"/>
                <w:rFonts w:ascii="Times New Roman" w:hAnsi="Times New Roman"/>
                <w:color w:val="111111"/>
                <w:sz w:val="26"/>
                <w:szCs w:val="26"/>
                <w:lang w:val="vi-VN"/>
              </w:rPr>
            </w:pPr>
          </w:p>
        </w:tc>
        <w:tc>
          <w:tcPr>
            <w:tcW w:w="1530" w:type="dxa"/>
            <w:tcPrChange w:id="2614" w:author="Ngoc Le Van Truong" w:date="2023-04-28T10:14:00Z">
              <w:tcPr>
                <w:tcW w:w="990" w:type="dxa"/>
              </w:tcPr>
            </w:tcPrChange>
          </w:tcPr>
          <w:p w14:paraId="620FCFC7" w14:textId="77777777" w:rsidR="006F0ADB" w:rsidRDefault="006F0ADB" w:rsidP="009A7CF2">
            <w:pPr>
              <w:spacing w:before="60"/>
              <w:jc w:val="both"/>
              <w:rPr>
                <w:ins w:id="2615" w:author="admin" w:date="2023-04-27T22:26:00Z"/>
                <w:rFonts w:ascii="Times New Roman" w:hAnsi="Times New Roman"/>
                <w:color w:val="111111"/>
                <w:sz w:val="26"/>
                <w:szCs w:val="26"/>
                <w:lang w:val="vi-VN"/>
              </w:rPr>
            </w:pPr>
          </w:p>
        </w:tc>
        <w:tc>
          <w:tcPr>
            <w:tcW w:w="990" w:type="dxa"/>
            <w:tcPrChange w:id="2616" w:author="Ngoc Le Van Truong" w:date="2023-04-28T10:14:00Z">
              <w:tcPr>
                <w:tcW w:w="990" w:type="dxa"/>
              </w:tcPr>
            </w:tcPrChange>
          </w:tcPr>
          <w:p w14:paraId="13A2F623" w14:textId="77777777" w:rsidR="006F0ADB" w:rsidRDefault="006F0ADB" w:rsidP="009A7CF2">
            <w:pPr>
              <w:spacing w:before="60"/>
              <w:jc w:val="both"/>
              <w:rPr>
                <w:ins w:id="2617" w:author="admin" w:date="2023-04-27T22:26:00Z"/>
                <w:rFonts w:ascii="Times New Roman" w:hAnsi="Times New Roman"/>
                <w:color w:val="111111"/>
                <w:sz w:val="26"/>
                <w:szCs w:val="26"/>
                <w:lang w:val="vi-VN"/>
              </w:rPr>
            </w:pPr>
          </w:p>
        </w:tc>
      </w:tr>
      <w:tr w:rsidR="006F0ADB" w14:paraId="228FFD26" w14:textId="77777777" w:rsidTr="003B4EE3">
        <w:trPr>
          <w:ins w:id="2618" w:author="admin" w:date="2023-04-27T22:26:00Z"/>
        </w:trPr>
        <w:tc>
          <w:tcPr>
            <w:tcW w:w="630" w:type="dxa"/>
            <w:tcPrChange w:id="2619" w:author="Ngoc Le Van Truong" w:date="2023-04-28T10:14:00Z">
              <w:tcPr>
                <w:tcW w:w="625" w:type="dxa"/>
              </w:tcPr>
            </w:tcPrChange>
          </w:tcPr>
          <w:p w14:paraId="6240D500" w14:textId="77777777" w:rsidR="006F0ADB" w:rsidRDefault="006F0ADB" w:rsidP="009A7CF2">
            <w:pPr>
              <w:spacing w:before="60"/>
              <w:jc w:val="both"/>
              <w:rPr>
                <w:ins w:id="2620" w:author="admin" w:date="2023-04-27T22:26:00Z"/>
                <w:rFonts w:ascii="Times New Roman" w:hAnsi="Times New Roman"/>
                <w:color w:val="111111"/>
                <w:sz w:val="26"/>
                <w:szCs w:val="26"/>
                <w:lang w:val="vi-VN"/>
              </w:rPr>
            </w:pPr>
          </w:p>
        </w:tc>
        <w:tc>
          <w:tcPr>
            <w:tcW w:w="5040" w:type="dxa"/>
            <w:tcPrChange w:id="2621" w:author="Ngoc Le Van Truong" w:date="2023-04-28T10:14:00Z">
              <w:tcPr>
                <w:tcW w:w="4320" w:type="dxa"/>
              </w:tcPr>
            </w:tcPrChange>
          </w:tcPr>
          <w:p w14:paraId="6C385583" w14:textId="77777777" w:rsidR="006F0ADB" w:rsidRDefault="006F0ADB" w:rsidP="009A7CF2">
            <w:pPr>
              <w:spacing w:before="60"/>
              <w:jc w:val="both"/>
              <w:rPr>
                <w:ins w:id="2622" w:author="admin" w:date="2023-04-27T22:26:00Z"/>
                <w:rFonts w:ascii="Times New Roman" w:hAnsi="Times New Roman"/>
                <w:color w:val="111111"/>
                <w:sz w:val="26"/>
                <w:szCs w:val="26"/>
                <w:lang w:val="vi-VN"/>
              </w:rPr>
            </w:pPr>
            <w:ins w:id="2623" w:author="admin" w:date="2023-04-27T22:26:00Z">
              <w:r w:rsidRPr="009A7CF2">
                <w:rPr>
                  <w:rFonts w:ascii="Times New Roman" w:hAnsi="Times New Roman"/>
                  <w:b/>
                  <w:sz w:val="26"/>
                  <w:szCs w:val="26"/>
                </w:rPr>
                <w:t>Toàn thân</w:t>
              </w:r>
            </w:ins>
          </w:p>
        </w:tc>
        <w:tc>
          <w:tcPr>
            <w:tcW w:w="810" w:type="dxa"/>
            <w:tcPrChange w:id="2624" w:author="Ngoc Le Van Truong" w:date="2023-04-28T10:14:00Z">
              <w:tcPr>
                <w:tcW w:w="990" w:type="dxa"/>
              </w:tcPr>
            </w:tcPrChange>
          </w:tcPr>
          <w:p w14:paraId="48356DBD" w14:textId="77777777" w:rsidR="006F0ADB" w:rsidRDefault="006F0ADB" w:rsidP="009A7CF2">
            <w:pPr>
              <w:spacing w:before="60"/>
              <w:jc w:val="both"/>
              <w:rPr>
                <w:ins w:id="2625" w:author="admin" w:date="2023-04-27T22:26:00Z"/>
                <w:rFonts w:ascii="Times New Roman" w:hAnsi="Times New Roman"/>
                <w:color w:val="111111"/>
                <w:sz w:val="26"/>
                <w:szCs w:val="26"/>
                <w:lang w:val="vi-VN"/>
              </w:rPr>
            </w:pPr>
          </w:p>
        </w:tc>
        <w:tc>
          <w:tcPr>
            <w:tcW w:w="810" w:type="dxa"/>
            <w:tcPrChange w:id="2626" w:author="Ngoc Le Van Truong" w:date="2023-04-28T10:14:00Z">
              <w:tcPr>
                <w:tcW w:w="990" w:type="dxa"/>
              </w:tcPr>
            </w:tcPrChange>
          </w:tcPr>
          <w:p w14:paraId="44BFBBE9" w14:textId="77777777" w:rsidR="006F0ADB" w:rsidRDefault="006F0ADB" w:rsidP="009A7CF2">
            <w:pPr>
              <w:spacing w:before="60"/>
              <w:jc w:val="both"/>
              <w:rPr>
                <w:ins w:id="2627" w:author="admin" w:date="2023-04-27T22:26:00Z"/>
                <w:rFonts w:ascii="Times New Roman" w:hAnsi="Times New Roman"/>
                <w:color w:val="111111"/>
                <w:sz w:val="26"/>
                <w:szCs w:val="26"/>
                <w:lang w:val="vi-VN"/>
              </w:rPr>
            </w:pPr>
          </w:p>
        </w:tc>
        <w:tc>
          <w:tcPr>
            <w:tcW w:w="1530" w:type="dxa"/>
            <w:tcPrChange w:id="2628" w:author="Ngoc Le Van Truong" w:date="2023-04-28T10:14:00Z">
              <w:tcPr>
                <w:tcW w:w="990" w:type="dxa"/>
              </w:tcPr>
            </w:tcPrChange>
          </w:tcPr>
          <w:p w14:paraId="0A98A1BB" w14:textId="77777777" w:rsidR="006F0ADB" w:rsidRDefault="006F0ADB" w:rsidP="009A7CF2">
            <w:pPr>
              <w:spacing w:before="60"/>
              <w:jc w:val="both"/>
              <w:rPr>
                <w:ins w:id="2629" w:author="admin" w:date="2023-04-27T22:26:00Z"/>
                <w:rFonts w:ascii="Times New Roman" w:hAnsi="Times New Roman"/>
                <w:color w:val="111111"/>
                <w:sz w:val="26"/>
                <w:szCs w:val="26"/>
                <w:lang w:val="vi-VN"/>
              </w:rPr>
            </w:pPr>
          </w:p>
        </w:tc>
        <w:tc>
          <w:tcPr>
            <w:tcW w:w="990" w:type="dxa"/>
            <w:tcPrChange w:id="2630" w:author="Ngoc Le Van Truong" w:date="2023-04-28T10:14:00Z">
              <w:tcPr>
                <w:tcW w:w="990" w:type="dxa"/>
              </w:tcPr>
            </w:tcPrChange>
          </w:tcPr>
          <w:p w14:paraId="1C812C5F" w14:textId="77777777" w:rsidR="006F0ADB" w:rsidRDefault="006F0ADB" w:rsidP="009A7CF2">
            <w:pPr>
              <w:spacing w:before="60"/>
              <w:jc w:val="both"/>
              <w:rPr>
                <w:ins w:id="2631" w:author="admin" w:date="2023-04-27T22:26:00Z"/>
                <w:rFonts w:ascii="Times New Roman" w:hAnsi="Times New Roman"/>
                <w:color w:val="111111"/>
                <w:sz w:val="26"/>
                <w:szCs w:val="26"/>
                <w:lang w:val="vi-VN"/>
              </w:rPr>
            </w:pPr>
          </w:p>
        </w:tc>
      </w:tr>
      <w:tr w:rsidR="006F0ADB" w14:paraId="42174BB3" w14:textId="77777777" w:rsidTr="003B4EE3">
        <w:trPr>
          <w:ins w:id="2632" w:author="admin" w:date="2023-04-27T22:26:00Z"/>
        </w:trPr>
        <w:tc>
          <w:tcPr>
            <w:tcW w:w="630" w:type="dxa"/>
            <w:tcPrChange w:id="2633" w:author="Ngoc Le Van Truong" w:date="2023-04-28T10:14:00Z">
              <w:tcPr>
                <w:tcW w:w="625" w:type="dxa"/>
              </w:tcPr>
            </w:tcPrChange>
          </w:tcPr>
          <w:p w14:paraId="08EF5CF8" w14:textId="77777777" w:rsidR="006F0ADB" w:rsidRDefault="006F0ADB" w:rsidP="006F0ADB">
            <w:pPr>
              <w:pStyle w:val="ListParagraph"/>
              <w:numPr>
                <w:ilvl w:val="0"/>
                <w:numId w:val="49"/>
              </w:numPr>
              <w:spacing w:before="60"/>
              <w:jc w:val="both"/>
              <w:rPr>
                <w:ins w:id="2634" w:author="admin" w:date="2023-04-27T22:26:00Z"/>
                <w:rFonts w:ascii="Times New Roman" w:hAnsi="Times New Roman"/>
                <w:color w:val="111111"/>
                <w:sz w:val="26"/>
                <w:szCs w:val="26"/>
                <w:lang w:val="vi-VN"/>
              </w:rPr>
            </w:pPr>
          </w:p>
        </w:tc>
        <w:tc>
          <w:tcPr>
            <w:tcW w:w="5040" w:type="dxa"/>
            <w:vAlign w:val="center"/>
            <w:tcPrChange w:id="2635" w:author="Ngoc Le Van Truong" w:date="2023-04-28T10:14:00Z">
              <w:tcPr>
                <w:tcW w:w="4320" w:type="dxa"/>
                <w:vAlign w:val="center"/>
              </w:tcPr>
            </w:tcPrChange>
          </w:tcPr>
          <w:p w14:paraId="61CE587A" w14:textId="77777777" w:rsidR="006F0ADB" w:rsidRDefault="006F0ADB" w:rsidP="009A7CF2">
            <w:pPr>
              <w:spacing w:before="60"/>
              <w:jc w:val="both"/>
              <w:rPr>
                <w:ins w:id="2636" w:author="admin" w:date="2023-04-27T22:26:00Z"/>
                <w:rFonts w:ascii="Times New Roman" w:hAnsi="Times New Roman"/>
                <w:color w:val="111111"/>
                <w:sz w:val="26"/>
                <w:szCs w:val="26"/>
                <w:lang w:val="vi-VN"/>
              </w:rPr>
            </w:pPr>
            <w:ins w:id="2637" w:author="admin" w:date="2023-04-27T22:26:00Z">
              <w:r w:rsidRPr="00EE137B">
                <w:t>Ga rô hoặc b</w:t>
              </w:r>
              <w:r w:rsidRPr="00EE137B">
                <w:rPr>
                  <w:rFonts w:hint="eastAsia"/>
                </w:rPr>
                <w:t>ă</w:t>
              </w:r>
              <w:r w:rsidRPr="00EE137B">
                <w:t>ng ép cầm máu</w:t>
              </w:r>
            </w:ins>
          </w:p>
        </w:tc>
        <w:tc>
          <w:tcPr>
            <w:tcW w:w="810" w:type="dxa"/>
            <w:tcPrChange w:id="2638" w:author="Ngoc Le Van Truong" w:date="2023-04-28T10:14:00Z">
              <w:tcPr>
                <w:tcW w:w="990" w:type="dxa"/>
              </w:tcPr>
            </w:tcPrChange>
          </w:tcPr>
          <w:p w14:paraId="44253DFA" w14:textId="77777777" w:rsidR="006F0ADB" w:rsidRDefault="006F0ADB" w:rsidP="009A7CF2">
            <w:pPr>
              <w:spacing w:before="60"/>
              <w:jc w:val="both"/>
              <w:rPr>
                <w:ins w:id="2639" w:author="admin" w:date="2023-04-27T22:26:00Z"/>
                <w:rFonts w:ascii="Times New Roman" w:hAnsi="Times New Roman"/>
                <w:color w:val="111111"/>
                <w:sz w:val="26"/>
                <w:szCs w:val="26"/>
                <w:lang w:val="vi-VN"/>
              </w:rPr>
            </w:pPr>
          </w:p>
        </w:tc>
        <w:tc>
          <w:tcPr>
            <w:tcW w:w="810" w:type="dxa"/>
            <w:tcPrChange w:id="2640" w:author="Ngoc Le Van Truong" w:date="2023-04-28T10:14:00Z">
              <w:tcPr>
                <w:tcW w:w="990" w:type="dxa"/>
              </w:tcPr>
            </w:tcPrChange>
          </w:tcPr>
          <w:p w14:paraId="63C76ABF" w14:textId="77777777" w:rsidR="006F0ADB" w:rsidRDefault="006F0ADB" w:rsidP="009A7CF2">
            <w:pPr>
              <w:spacing w:before="60"/>
              <w:jc w:val="both"/>
              <w:rPr>
                <w:ins w:id="2641" w:author="admin" w:date="2023-04-27T22:26:00Z"/>
                <w:rFonts w:ascii="Times New Roman" w:hAnsi="Times New Roman"/>
                <w:color w:val="111111"/>
                <w:sz w:val="26"/>
                <w:szCs w:val="26"/>
                <w:lang w:val="vi-VN"/>
              </w:rPr>
            </w:pPr>
          </w:p>
        </w:tc>
        <w:tc>
          <w:tcPr>
            <w:tcW w:w="1530" w:type="dxa"/>
            <w:tcPrChange w:id="2642" w:author="Ngoc Le Van Truong" w:date="2023-04-28T10:14:00Z">
              <w:tcPr>
                <w:tcW w:w="990" w:type="dxa"/>
              </w:tcPr>
            </w:tcPrChange>
          </w:tcPr>
          <w:p w14:paraId="745713CD" w14:textId="77777777" w:rsidR="006F0ADB" w:rsidRDefault="006F0ADB" w:rsidP="009A7CF2">
            <w:pPr>
              <w:spacing w:before="60"/>
              <w:jc w:val="both"/>
              <w:rPr>
                <w:ins w:id="2643" w:author="admin" w:date="2023-04-27T22:26:00Z"/>
                <w:rFonts w:ascii="Times New Roman" w:hAnsi="Times New Roman"/>
                <w:color w:val="111111"/>
                <w:sz w:val="26"/>
                <w:szCs w:val="26"/>
                <w:lang w:val="vi-VN"/>
              </w:rPr>
            </w:pPr>
          </w:p>
        </w:tc>
        <w:tc>
          <w:tcPr>
            <w:tcW w:w="990" w:type="dxa"/>
            <w:tcPrChange w:id="2644" w:author="Ngoc Le Van Truong" w:date="2023-04-28T10:14:00Z">
              <w:tcPr>
                <w:tcW w:w="990" w:type="dxa"/>
              </w:tcPr>
            </w:tcPrChange>
          </w:tcPr>
          <w:p w14:paraId="4B9F8753" w14:textId="77777777" w:rsidR="006F0ADB" w:rsidRDefault="006F0ADB" w:rsidP="009A7CF2">
            <w:pPr>
              <w:spacing w:before="60"/>
              <w:jc w:val="both"/>
              <w:rPr>
                <w:ins w:id="2645" w:author="admin" w:date="2023-04-27T22:26:00Z"/>
                <w:rFonts w:ascii="Times New Roman" w:hAnsi="Times New Roman"/>
                <w:color w:val="111111"/>
                <w:sz w:val="26"/>
                <w:szCs w:val="26"/>
                <w:lang w:val="vi-VN"/>
              </w:rPr>
            </w:pPr>
          </w:p>
        </w:tc>
      </w:tr>
      <w:tr w:rsidR="006F0ADB" w14:paraId="4A7CC5C7" w14:textId="77777777" w:rsidTr="003B4EE3">
        <w:trPr>
          <w:ins w:id="2646" w:author="admin" w:date="2023-04-27T22:26:00Z"/>
        </w:trPr>
        <w:tc>
          <w:tcPr>
            <w:tcW w:w="630" w:type="dxa"/>
            <w:tcPrChange w:id="2647" w:author="Ngoc Le Van Truong" w:date="2023-04-28T10:14:00Z">
              <w:tcPr>
                <w:tcW w:w="625" w:type="dxa"/>
              </w:tcPr>
            </w:tcPrChange>
          </w:tcPr>
          <w:p w14:paraId="12BFF5FC" w14:textId="77777777" w:rsidR="006F0ADB" w:rsidRDefault="006F0ADB" w:rsidP="006F0ADB">
            <w:pPr>
              <w:pStyle w:val="ListParagraph"/>
              <w:numPr>
                <w:ilvl w:val="0"/>
                <w:numId w:val="49"/>
              </w:numPr>
              <w:spacing w:before="60"/>
              <w:jc w:val="both"/>
              <w:rPr>
                <w:ins w:id="2648" w:author="admin" w:date="2023-04-27T22:26:00Z"/>
                <w:rFonts w:ascii="Times New Roman" w:hAnsi="Times New Roman"/>
                <w:color w:val="111111"/>
                <w:sz w:val="26"/>
                <w:szCs w:val="26"/>
                <w:lang w:val="vi-VN"/>
              </w:rPr>
            </w:pPr>
          </w:p>
        </w:tc>
        <w:tc>
          <w:tcPr>
            <w:tcW w:w="5040" w:type="dxa"/>
            <w:vAlign w:val="center"/>
            <w:tcPrChange w:id="2649" w:author="Ngoc Le Van Truong" w:date="2023-04-28T10:14:00Z">
              <w:tcPr>
                <w:tcW w:w="4320" w:type="dxa"/>
                <w:vAlign w:val="center"/>
              </w:tcPr>
            </w:tcPrChange>
          </w:tcPr>
          <w:p w14:paraId="694C83DC" w14:textId="77777777" w:rsidR="006F0ADB" w:rsidRDefault="006F0ADB" w:rsidP="009A7CF2">
            <w:pPr>
              <w:spacing w:before="60"/>
              <w:jc w:val="both"/>
              <w:rPr>
                <w:ins w:id="2650" w:author="admin" w:date="2023-04-27T22:26:00Z"/>
                <w:rFonts w:ascii="Times New Roman" w:hAnsi="Times New Roman"/>
                <w:color w:val="111111"/>
                <w:sz w:val="26"/>
                <w:szCs w:val="26"/>
                <w:lang w:val="vi-VN"/>
              </w:rPr>
            </w:pPr>
            <w:ins w:id="2651" w:author="admin" w:date="2023-04-27T22:26:00Z">
              <w:r w:rsidRPr="00EE137B">
                <w:t>B</w:t>
              </w:r>
              <w:r w:rsidRPr="00EE137B">
                <w:rPr>
                  <w:rFonts w:hint="eastAsia"/>
                </w:rPr>
                <w:t>ă</w:t>
              </w:r>
              <w:r w:rsidRPr="00EE137B">
                <w:t>ng bó vết th</w:t>
              </w:r>
              <w:r w:rsidRPr="00EE137B">
                <w:rPr>
                  <w:rFonts w:hint="eastAsia"/>
                </w:rPr>
                <w:t>ươ</w:t>
              </w:r>
              <w:r w:rsidRPr="00EE137B">
                <w:t>ng</w:t>
              </w:r>
            </w:ins>
          </w:p>
        </w:tc>
        <w:tc>
          <w:tcPr>
            <w:tcW w:w="810" w:type="dxa"/>
            <w:tcPrChange w:id="2652" w:author="Ngoc Le Van Truong" w:date="2023-04-28T10:14:00Z">
              <w:tcPr>
                <w:tcW w:w="990" w:type="dxa"/>
              </w:tcPr>
            </w:tcPrChange>
          </w:tcPr>
          <w:p w14:paraId="376B7B6B" w14:textId="77777777" w:rsidR="006F0ADB" w:rsidRDefault="006F0ADB" w:rsidP="009A7CF2">
            <w:pPr>
              <w:spacing w:before="60"/>
              <w:jc w:val="both"/>
              <w:rPr>
                <w:ins w:id="2653" w:author="admin" w:date="2023-04-27T22:26:00Z"/>
                <w:rFonts w:ascii="Times New Roman" w:hAnsi="Times New Roman"/>
                <w:color w:val="111111"/>
                <w:sz w:val="26"/>
                <w:szCs w:val="26"/>
                <w:lang w:val="vi-VN"/>
              </w:rPr>
            </w:pPr>
          </w:p>
        </w:tc>
        <w:tc>
          <w:tcPr>
            <w:tcW w:w="810" w:type="dxa"/>
            <w:tcPrChange w:id="2654" w:author="Ngoc Le Van Truong" w:date="2023-04-28T10:14:00Z">
              <w:tcPr>
                <w:tcW w:w="990" w:type="dxa"/>
              </w:tcPr>
            </w:tcPrChange>
          </w:tcPr>
          <w:p w14:paraId="316A9250" w14:textId="77777777" w:rsidR="006F0ADB" w:rsidRDefault="006F0ADB" w:rsidP="009A7CF2">
            <w:pPr>
              <w:spacing w:before="60"/>
              <w:jc w:val="both"/>
              <w:rPr>
                <w:ins w:id="2655" w:author="admin" w:date="2023-04-27T22:26:00Z"/>
                <w:rFonts w:ascii="Times New Roman" w:hAnsi="Times New Roman"/>
                <w:color w:val="111111"/>
                <w:sz w:val="26"/>
                <w:szCs w:val="26"/>
                <w:lang w:val="vi-VN"/>
              </w:rPr>
            </w:pPr>
          </w:p>
        </w:tc>
        <w:tc>
          <w:tcPr>
            <w:tcW w:w="1530" w:type="dxa"/>
            <w:tcPrChange w:id="2656" w:author="Ngoc Le Van Truong" w:date="2023-04-28T10:14:00Z">
              <w:tcPr>
                <w:tcW w:w="990" w:type="dxa"/>
              </w:tcPr>
            </w:tcPrChange>
          </w:tcPr>
          <w:p w14:paraId="607BC3C1" w14:textId="77777777" w:rsidR="006F0ADB" w:rsidRDefault="006F0ADB" w:rsidP="009A7CF2">
            <w:pPr>
              <w:spacing w:before="60"/>
              <w:jc w:val="both"/>
              <w:rPr>
                <w:ins w:id="2657" w:author="admin" w:date="2023-04-27T22:26:00Z"/>
                <w:rFonts w:ascii="Times New Roman" w:hAnsi="Times New Roman"/>
                <w:color w:val="111111"/>
                <w:sz w:val="26"/>
                <w:szCs w:val="26"/>
                <w:lang w:val="vi-VN"/>
              </w:rPr>
            </w:pPr>
          </w:p>
        </w:tc>
        <w:tc>
          <w:tcPr>
            <w:tcW w:w="990" w:type="dxa"/>
            <w:tcPrChange w:id="2658" w:author="Ngoc Le Van Truong" w:date="2023-04-28T10:14:00Z">
              <w:tcPr>
                <w:tcW w:w="990" w:type="dxa"/>
              </w:tcPr>
            </w:tcPrChange>
          </w:tcPr>
          <w:p w14:paraId="0711A1E7" w14:textId="77777777" w:rsidR="006F0ADB" w:rsidRDefault="006F0ADB" w:rsidP="009A7CF2">
            <w:pPr>
              <w:spacing w:before="60"/>
              <w:jc w:val="both"/>
              <w:rPr>
                <w:ins w:id="2659" w:author="admin" w:date="2023-04-27T22:26:00Z"/>
                <w:rFonts w:ascii="Times New Roman" w:hAnsi="Times New Roman"/>
                <w:color w:val="111111"/>
                <w:sz w:val="26"/>
                <w:szCs w:val="26"/>
                <w:lang w:val="vi-VN"/>
              </w:rPr>
            </w:pPr>
          </w:p>
        </w:tc>
      </w:tr>
      <w:tr w:rsidR="006F0ADB" w14:paraId="21539889" w14:textId="77777777" w:rsidTr="003B4EE3">
        <w:trPr>
          <w:ins w:id="2660" w:author="admin" w:date="2023-04-27T22:26:00Z"/>
        </w:trPr>
        <w:tc>
          <w:tcPr>
            <w:tcW w:w="630" w:type="dxa"/>
            <w:tcPrChange w:id="2661" w:author="Ngoc Le Van Truong" w:date="2023-04-28T10:14:00Z">
              <w:tcPr>
                <w:tcW w:w="625" w:type="dxa"/>
              </w:tcPr>
            </w:tcPrChange>
          </w:tcPr>
          <w:p w14:paraId="2FBC393D" w14:textId="77777777" w:rsidR="006F0ADB" w:rsidRDefault="006F0ADB" w:rsidP="006F0ADB">
            <w:pPr>
              <w:pStyle w:val="ListParagraph"/>
              <w:numPr>
                <w:ilvl w:val="0"/>
                <w:numId w:val="49"/>
              </w:numPr>
              <w:spacing w:before="60"/>
              <w:jc w:val="both"/>
              <w:rPr>
                <w:ins w:id="2662" w:author="admin" w:date="2023-04-27T22:26:00Z"/>
                <w:rFonts w:ascii="Times New Roman" w:hAnsi="Times New Roman"/>
                <w:color w:val="111111"/>
                <w:sz w:val="26"/>
                <w:szCs w:val="26"/>
                <w:lang w:val="vi-VN"/>
              </w:rPr>
            </w:pPr>
          </w:p>
        </w:tc>
        <w:tc>
          <w:tcPr>
            <w:tcW w:w="5040" w:type="dxa"/>
            <w:vAlign w:val="center"/>
            <w:tcPrChange w:id="2663" w:author="Ngoc Le Van Truong" w:date="2023-04-28T10:14:00Z">
              <w:tcPr>
                <w:tcW w:w="4320" w:type="dxa"/>
                <w:vAlign w:val="center"/>
              </w:tcPr>
            </w:tcPrChange>
          </w:tcPr>
          <w:p w14:paraId="62EC99BF" w14:textId="77777777" w:rsidR="006F0ADB" w:rsidRDefault="006F0ADB" w:rsidP="009A7CF2">
            <w:pPr>
              <w:spacing w:before="60"/>
              <w:jc w:val="both"/>
              <w:rPr>
                <w:ins w:id="2664" w:author="admin" w:date="2023-04-27T22:26:00Z"/>
                <w:rFonts w:ascii="Times New Roman" w:hAnsi="Times New Roman"/>
                <w:color w:val="111111"/>
                <w:sz w:val="26"/>
                <w:szCs w:val="26"/>
                <w:lang w:val="vi-VN"/>
              </w:rPr>
            </w:pPr>
            <w:ins w:id="2665" w:author="admin" w:date="2023-04-27T22:26:00Z">
              <w:r w:rsidRPr="00EE137B">
                <w:t xml:space="preserve">Cố </w:t>
              </w:r>
              <w:r w:rsidRPr="00EE137B">
                <w:rPr>
                  <w:rFonts w:hint="eastAsia"/>
                </w:rPr>
                <w:t>đ</w:t>
              </w:r>
              <w:r w:rsidRPr="00EE137B">
                <w:t>ịnh tạm thời ng</w:t>
              </w:r>
              <w:r w:rsidRPr="00EE137B">
                <w:rPr>
                  <w:rFonts w:hint="eastAsia"/>
                </w:rPr>
                <w:t>ư</w:t>
              </w:r>
              <w:r w:rsidRPr="00EE137B">
                <w:t>ời bệnh gãy x</w:t>
              </w:r>
              <w:r w:rsidRPr="00EE137B">
                <w:rPr>
                  <w:rFonts w:hint="eastAsia"/>
                </w:rPr>
                <w:t>ươ</w:t>
              </w:r>
              <w:r w:rsidRPr="00EE137B">
                <w:t>ng</w:t>
              </w:r>
            </w:ins>
          </w:p>
        </w:tc>
        <w:tc>
          <w:tcPr>
            <w:tcW w:w="810" w:type="dxa"/>
            <w:tcPrChange w:id="2666" w:author="Ngoc Le Van Truong" w:date="2023-04-28T10:14:00Z">
              <w:tcPr>
                <w:tcW w:w="990" w:type="dxa"/>
              </w:tcPr>
            </w:tcPrChange>
          </w:tcPr>
          <w:p w14:paraId="29D32442" w14:textId="77777777" w:rsidR="006F0ADB" w:rsidRDefault="006F0ADB" w:rsidP="009A7CF2">
            <w:pPr>
              <w:spacing w:before="60"/>
              <w:jc w:val="both"/>
              <w:rPr>
                <w:ins w:id="2667" w:author="admin" w:date="2023-04-27T22:26:00Z"/>
                <w:rFonts w:ascii="Times New Roman" w:hAnsi="Times New Roman"/>
                <w:color w:val="111111"/>
                <w:sz w:val="26"/>
                <w:szCs w:val="26"/>
                <w:lang w:val="vi-VN"/>
              </w:rPr>
            </w:pPr>
          </w:p>
        </w:tc>
        <w:tc>
          <w:tcPr>
            <w:tcW w:w="810" w:type="dxa"/>
            <w:tcPrChange w:id="2668" w:author="Ngoc Le Van Truong" w:date="2023-04-28T10:14:00Z">
              <w:tcPr>
                <w:tcW w:w="990" w:type="dxa"/>
              </w:tcPr>
            </w:tcPrChange>
          </w:tcPr>
          <w:p w14:paraId="2422B2B9" w14:textId="77777777" w:rsidR="006F0ADB" w:rsidRDefault="006F0ADB" w:rsidP="009A7CF2">
            <w:pPr>
              <w:spacing w:before="60"/>
              <w:jc w:val="both"/>
              <w:rPr>
                <w:ins w:id="2669" w:author="admin" w:date="2023-04-27T22:26:00Z"/>
                <w:rFonts w:ascii="Times New Roman" w:hAnsi="Times New Roman"/>
                <w:color w:val="111111"/>
                <w:sz w:val="26"/>
                <w:szCs w:val="26"/>
                <w:lang w:val="vi-VN"/>
              </w:rPr>
            </w:pPr>
          </w:p>
        </w:tc>
        <w:tc>
          <w:tcPr>
            <w:tcW w:w="1530" w:type="dxa"/>
            <w:tcPrChange w:id="2670" w:author="Ngoc Le Van Truong" w:date="2023-04-28T10:14:00Z">
              <w:tcPr>
                <w:tcW w:w="990" w:type="dxa"/>
              </w:tcPr>
            </w:tcPrChange>
          </w:tcPr>
          <w:p w14:paraId="622F2644" w14:textId="77777777" w:rsidR="006F0ADB" w:rsidRDefault="006F0ADB" w:rsidP="009A7CF2">
            <w:pPr>
              <w:spacing w:before="60"/>
              <w:jc w:val="both"/>
              <w:rPr>
                <w:ins w:id="2671" w:author="admin" w:date="2023-04-27T22:26:00Z"/>
                <w:rFonts w:ascii="Times New Roman" w:hAnsi="Times New Roman"/>
                <w:color w:val="111111"/>
                <w:sz w:val="26"/>
                <w:szCs w:val="26"/>
                <w:lang w:val="vi-VN"/>
              </w:rPr>
            </w:pPr>
          </w:p>
        </w:tc>
        <w:tc>
          <w:tcPr>
            <w:tcW w:w="990" w:type="dxa"/>
            <w:tcPrChange w:id="2672" w:author="Ngoc Le Van Truong" w:date="2023-04-28T10:14:00Z">
              <w:tcPr>
                <w:tcW w:w="990" w:type="dxa"/>
              </w:tcPr>
            </w:tcPrChange>
          </w:tcPr>
          <w:p w14:paraId="45DBEE59" w14:textId="77777777" w:rsidR="006F0ADB" w:rsidRDefault="006F0ADB" w:rsidP="009A7CF2">
            <w:pPr>
              <w:spacing w:before="60"/>
              <w:jc w:val="both"/>
              <w:rPr>
                <w:ins w:id="2673" w:author="admin" w:date="2023-04-27T22:26:00Z"/>
                <w:rFonts w:ascii="Times New Roman" w:hAnsi="Times New Roman"/>
                <w:color w:val="111111"/>
                <w:sz w:val="26"/>
                <w:szCs w:val="26"/>
                <w:lang w:val="vi-VN"/>
              </w:rPr>
            </w:pPr>
          </w:p>
        </w:tc>
      </w:tr>
      <w:tr w:rsidR="006F0ADB" w14:paraId="2AEF7303" w14:textId="77777777" w:rsidTr="003B4EE3">
        <w:trPr>
          <w:ins w:id="2674" w:author="admin" w:date="2023-04-27T22:26:00Z"/>
        </w:trPr>
        <w:tc>
          <w:tcPr>
            <w:tcW w:w="630" w:type="dxa"/>
            <w:tcPrChange w:id="2675" w:author="Ngoc Le Van Truong" w:date="2023-04-28T10:14:00Z">
              <w:tcPr>
                <w:tcW w:w="625" w:type="dxa"/>
              </w:tcPr>
            </w:tcPrChange>
          </w:tcPr>
          <w:p w14:paraId="1F0F8F32" w14:textId="77777777" w:rsidR="006F0ADB" w:rsidRDefault="006F0ADB" w:rsidP="006F0ADB">
            <w:pPr>
              <w:pStyle w:val="ListParagraph"/>
              <w:numPr>
                <w:ilvl w:val="0"/>
                <w:numId w:val="49"/>
              </w:numPr>
              <w:spacing w:before="60"/>
              <w:jc w:val="both"/>
              <w:rPr>
                <w:ins w:id="2676" w:author="admin" w:date="2023-04-27T22:26:00Z"/>
                <w:rFonts w:ascii="Times New Roman" w:hAnsi="Times New Roman"/>
                <w:color w:val="111111"/>
                <w:sz w:val="26"/>
                <w:szCs w:val="26"/>
                <w:lang w:val="vi-VN"/>
              </w:rPr>
            </w:pPr>
          </w:p>
        </w:tc>
        <w:tc>
          <w:tcPr>
            <w:tcW w:w="5040" w:type="dxa"/>
            <w:vAlign w:val="center"/>
            <w:tcPrChange w:id="2677" w:author="Ngoc Le Van Truong" w:date="2023-04-28T10:14:00Z">
              <w:tcPr>
                <w:tcW w:w="4320" w:type="dxa"/>
                <w:vAlign w:val="center"/>
              </w:tcPr>
            </w:tcPrChange>
          </w:tcPr>
          <w:p w14:paraId="32F53952" w14:textId="77777777" w:rsidR="006F0ADB" w:rsidRDefault="006F0ADB" w:rsidP="009A7CF2">
            <w:pPr>
              <w:spacing w:before="60"/>
              <w:jc w:val="both"/>
              <w:rPr>
                <w:ins w:id="2678" w:author="admin" w:date="2023-04-27T22:26:00Z"/>
                <w:rFonts w:ascii="Times New Roman" w:hAnsi="Times New Roman"/>
                <w:color w:val="111111"/>
                <w:sz w:val="26"/>
                <w:szCs w:val="26"/>
                <w:lang w:val="vi-VN"/>
              </w:rPr>
            </w:pPr>
            <w:ins w:id="2679" w:author="admin" w:date="2023-04-27T22:26:00Z">
              <w:r w:rsidRPr="00EE137B">
                <w:t xml:space="preserve">Cố </w:t>
              </w:r>
              <w:r w:rsidRPr="00EE137B">
                <w:rPr>
                  <w:rFonts w:hint="eastAsia"/>
                </w:rPr>
                <w:t>đ</w:t>
              </w:r>
              <w:r w:rsidRPr="00EE137B">
                <w:t>ịnh cột sống cổ bằng nẹp cứng</w:t>
              </w:r>
            </w:ins>
          </w:p>
        </w:tc>
        <w:tc>
          <w:tcPr>
            <w:tcW w:w="810" w:type="dxa"/>
            <w:tcPrChange w:id="2680" w:author="Ngoc Le Van Truong" w:date="2023-04-28T10:14:00Z">
              <w:tcPr>
                <w:tcW w:w="990" w:type="dxa"/>
              </w:tcPr>
            </w:tcPrChange>
          </w:tcPr>
          <w:p w14:paraId="04A4D58F" w14:textId="77777777" w:rsidR="006F0ADB" w:rsidRDefault="006F0ADB" w:rsidP="009A7CF2">
            <w:pPr>
              <w:spacing w:before="60"/>
              <w:jc w:val="both"/>
              <w:rPr>
                <w:ins w:id="2681" w:author="admin" w:date="2023-04-27T22:26:00Z"/>
                <w:rFonts w:ascii="Times New Roman" w:hAnsi="Times New Roman"/>
                <w:color w:val="111111"/>
                <w:sz w:val="26"/>
                <w:szCs w:val="26"/>
                <w:lang w:val="vi-VN"/>
              </w:rPr>
            </w:pPr>
          </w:p>
        </w:tc>
        <w:tc>
          <w:tcPr>
            <w:tcW w:w="810" w:type="dxa"/>
            <w:tcPrChange w:id="2682" w:author="Ngoc Le Van Truong" w:date="2023-04-28T10:14:00Z">
              <w:tcPr>
                <w:tcW w:w="990" w:type="dxa"/>
              </w:tcPr>
            </w:tcPrChange>
          </w:tcPr>
          <w:p w14:paraId="42A18F76" w14:textId="77777777" w:rsidR="006F0ADB" w:rsidRDefault="006F0ADB" w:rsidP="009A7CF2">
            <w:pPr>
              <w:spacing w:before="60"/>
              <w:jc w:val="both"/>
              <w:rPr>
                <w:ins w:id="2683" w:author="admin" w:date="2023-04-27T22:26:00Z"/>
                <w:rFonts w:ascii="Times New Roman" w:hAnsi="Times New Roman"/>
                <w:color w:val="111111"/>
                <w:sz w:val="26"/>
                <w:szCs w:val="26"/>
                <w:lang w:val="vi-VN"/>
              </w:rPr>
            </w:pPr>
          </w:p>
        </w:tc>
        <w:tc>
          <w:tcPr>
            <w:tcW w:w="1530" w:type="dxa"/>
            <w:tcPrChange w:id="2684" w:author="Ngoc Le Van Truong" w:date="2023-04-28T10:14:00Z">
              <w:tcPr>
                <w:tcW w:w="990" w:type="dxa"/>
              </w:tcPr>
            </w:tcPrChange>
          </w:tcPr>
          <w:p w14:paraId="4B098AC4" w14:textId="77777777" w:rsidR="006F0ADB" w:rsidRDefault="006F0ADB" w:rsidP="009A7CF2">
            <w:pPr>
              <w:spacing w:before="60"/>
              <w:jc w:val="both"/>
              <w:rPr>
                <w:ins w:id="2685" w:author="admin" w:date="2023-04-27T22:26:00Z"/>
                <w:rFonts w:ascii="Times New Roman" w:hAnsi="Times New Roman"/>
                <w:color w:val="111111"/>
                <w:sz w:val="26"/>
                <w:szCs w:val="26"/>
                <w:lang w:val="vi-VN"/>
              </w:rPr>
            </w:pPr>
          </w:p>
        </w:tc>
        <w:tc>
          <w:tcPr>
            <w:tcW w:w="990" w:type="dxa"/>
            <w:tcPrChange w:id="2686" w:author="Ngoc Le Van Truong" w:date="2023-04-28T10:14:00Z">
              <w:tcPr>
                <w:tcW w:w="990" w:type="dxa"/>
              </w:tcPr>
            </w:tcPrChange>
          </w:tcPr>
          <w:p w14:paraId="481D666E" w14:textId="77777777" w:rsidR="006F0ADB" w:rsidRDefault="006F0ADB" w:rsidP="009A7CF2">
            <w:pPr>
              <w:spacing w:before="60"/>
              <w:jc w:val="both"/>
              <w:rPr>
                <w:ins w:id="2687" w:author="admin" w:date="2023-04-27T22:26:00Z"/>
                <w:rFonts w:ascii="Times New Roman" w:hAnsi="Times New Roman"/>
                <w:color w:val="111111"/>
                <w:sz w:val="26"/>
                <w:szCs w:val="26"/>
                <w:lang w:val="vi-VN"/>
              </w:rPr>
            </w:pPr>
          </w:p>
        </w:tc>
      </w:tr>
      <w:tr w:rsidR="006F0ADB" w14:paraId="004DBF9E" w14:textId="77777777" w:rsidTr="003B4EE3">
        <w:trPr>
          <w:ins w:id="2688" w:author="admin" w:date="2023-04-27T22:26:00Z"/>
        </w:trPr>
        <w:tc>
          <w:tcPr>
            <w:tcW w:w="630" w:type="dxa"/>
            <w:tcPrChange w:id="2689" w:author="Ngoc Le Van Truong" w:date="2023-04-28T10:14:00Z">
              <w:tcPr>
                <w:tcW w:w="625" w:type="dxa"/>
              </w:tcPr>
            </w:tcPrChange>
          </w:tcPr>
          <w:p w14:paraId="3F1C06E4" w14:textId="77777777" w:rsidR="006F0ADB" w:rsidRDefault="006F0ADB" w:rsidP="006F0ADB">
            <w:pPr>
              <w:pStyle w:val="ListParagraph"/>
              <w:numPr>
                <w:ilvl w:val="0"/>
                <w:numId w:val="49"/>
              </w:numPr>
              <w:spacing w:before="60"/>
              <w:jc w:val="both"/>
              <w:rPr>
                <w:ins w:id="2690" w:author="admin" w:date="2023-04-27T22:26:00Z"/>
                <w:rFonts w:ascii="Times New Roman" w:hAnsi="Times New Roman"/>
                <w:color w:val="111111"/>
                <w:sz w:val="26"/>
                <w:szCs w:val="26"/>
                <w:lang w:val="vi-VN"/>
              </w:rPr>
            </w:pPr>
          </w:p>
        </w:tc>
        <w:tc>
          <w:tcPr>
            <w:tcW w:w="5040" w:type="dxa"/>
            <w:vAlign w:val="center"/>
            <w:tcPrChange w:id="2691" w:author="Ngoc Le Van Truong" w:date="2023-04-28T10:14:00Z">
              <w:tcPr>
                <w:tcW w:w="4320" w:type="dxa"/>
                <w:vAlign w:val="center"/>
              </w:tcPr>
            </w:tcPrChange>
          </w:tcPr>
          <w:p w14:paraId="314139A3" w14:textId="77777777" w:rsidR="006F0ADB" w:rsidRDefault="006F0ADB" w:rsidP="009A7CF2">
            <w:pPr>
              <w:spacing w:before="60"/>
              <w:jc w:val="both"/>
              <w:rPr>
                <w:ins w:id="2692" w:author="admin" w:date="2023-04-27T22:26:00Z"/>
                <w:rFonts w:ascii="Times New Roman" w:hAnsi="Times New Roman"/>
                <w:color w:val="111111"/>
                <w:sz w:val="26"/>
                <w:szCs w:val="26"/>
                <w:lang w:val="vi-VN"/>
              </w:rPr>
            </w:pPr>
            <w:ins w:id="2693" w:author="admin" w:date="2023-04-27T22:26:00Z">
              <w:r>
                <w:t>Vận chuyển người bệnh cấp cứu</w:t>
              </w:r>
            </w:ins>
          </w:p>
        </w:tc>
        <w:tc>
          <w:tcPr>
            <w:tcW w:w="810" w:type="dxa"/>
            <w:tcPrChange w:id="2694" w:author="Ngoc Le Van Truong" w:date="2023-04-28T10:14:00Z">
              <w:tcPr>
                <w:tcW w:w="990" w:type="dxa"/>
              </w:tcPr>
            </w:tcPrChange>
          </w:tcPr>
          <w:p w14:paraId="2E4CEFC4" w14:textId="77777777" w:rsidR="006F0ADB" w:rsidRDefault="006F0ADB" w:rsidP="009A7CF2">
            <w:pPr>
              <w:spacing w:before="60"/>
              <w:jc w:val="both"/>
              <w:rPr>
                <w:ins w:id="2695" w:author="admin" w:date="2023-04-27T22:26:00Z"/>
                <w:rFonts w:ascii="Times New Roman" w:hAnsi="Times New Roman"/>
                <w:color w:val="111111"/>
                <w:sz w:val="26"/>
                <w:szCs w:val="26"/>
                <w:lang w:val="vi-VN"/>
              </w:rPr>
            </w:pPr>
          </w:p>
        </w:tc>
        <w:tc>
          <w:tcPr>
            <w:tcW w:w="810" w:type="dxa"/>
            <w:tcPrChange w:id="2696" w:author="Ngoc Le Van Truong" w:date="2023-04-28T10:14:00Z">
              <w:tcPr>
                <w:tcW w:w="990" w:type="dxa"/>
              </w:tcPr>
            </w:tcPrChange>
          </w:tcPr>
          <w:p w14:paraId="58970BF7" w14:textId="77777777" w:rsidR="006F0ADB" w:rsidRDefault="006F0ADB" w:rsidP="009A7CF2">
            <w:pPr>
              <w:spacing w:before="60"/>
              <w:jc w:val="both"/>
              <w:rPr>
                <w:ins w:id="2697" w:author="admin" w:date="2023-04-27T22:26:00Z"/>
                <w:rFonts w:ascii="Times New Roman" w:hAnsi="Times New Roman"/>
                <w:color w:val="111111"/>
                <w:sz w:val="26"/>
                <w:szCs w:val="26"/>
                <w:lang w:val="vi-VN"/>
              </w:rPr>
            </w:pPr>
          </w:p>
        </w:tc>
        <w:tc>
          <w:tcPr>
            <w:tcW w:w="1530" w:type="dxa"/>
            <w:tcPrChange w:id="2698" w:author="Ngoc Le Van Truong" w:date="2023-04-28T10:14:00Z">
              <w:tcPr>
                <w:tcW w:w="990" w:type="dxa"/>
              </w:tcPr>
            </w:tcPrChange>
          </w:tcPr>
          <w:p w14:paraId="35B2F3CC" w14:textId="77777777" w:rsidR="006F0ADB" w:rsidRDefault="006F0ADB" w:rsidP="009A7CF2">
            <w:pPr>
              <w:spacing w:before="60"/>
              <w:jc w:val="both"/>
              <w:rPr>
                <w:ins w:id="2699" w:author="admin" w:date="2023-04-27T22:26:00Z"/>
                <w:rFonts w:ascii="Times New Roman" w:hAnsi="Times New Roman"/>
                <w:color w:val="111111"/>
                <w:sz w:val="26"/>
                <w:szCs w:val="26"/>
                <w:lang w:val="vi-VN"/>
              </w:rPr>
            </w:pPr>
          </w:p>
        </w:tc>
        <w:tc>
          <w:tcPr>
            <w:tcW w:w="990" w:type="dxa"/>
            <w:tcPrChange w:id="2700" w:author="Ngoc Le Van Truong" w:date="2023-04-28T10:14:00Z">
              <w:tcPr>
                <w:tcW w:w="990" w:type="dxa"/>
              </w:tcPr>
            </w:tcPrChange>
          </w:tcPr>
          <w:p w14:paraId="2D3FB69F" w14:textId="77777777" w:rsidR="006F0ADB" w:rsidRDefault="006F0ADB" w:rsidP="009A7CF2">
            <w:pPr>
              <w:spacing w:before="60"/>
              <w:jc w:val="both"/>
              <w:rPr>
                <w:ins w:id="2701" w:author="admin" w:date="2023-04-27T22:26:00Z"/>
                <w:rFonts w:ascii="Times New Roman" w:hAnsi="Times New Roman"/>
                <w:color w:val="111111"/>
                <w:sz w:val="26"/>
                <w:szCs w:val="26"/>
                <w:lang w:val="vi-VN"/>
              </w:rPr>
            </w:pPr>
          </w:p>
        </w:tc>
      </w:tr>
      <w:tr w:rsidR="006F0ADB" w14:paraId="013A62B2" w14:textId="77777777" w:rsidTr="003B4EE3">
        <w:trPr>
          <w:ins w:id="2702" w:author="admin" w:date="2023-04-27T22:26:00Z"/>
        </w:trPr>
        <w:tc>
          <w:tcPr>
            <w:tcW w:w="630" w:type="dxa"/>
            <w:tcPrChange w:id="2703" w:author="Ngoc Le Van Truong" w:date="2023-04-28T10:14:00Z">
              <w:tcPr>
                <w:tcW w:w="625" w:type="dxa"/>
              </w:tcPr>
            </w:tcPrChange>
          </w:tcPr>
          <w:p w14:paraId="41BCB94F" w14:textId="77777777" w:rsidR="006F0ADB" w:rsidRDefault="006F0ADB" w:rsidP="006F0ADB">
            <w:pPr>
              <w:pStyle w:val="ListParagraph"/>
              <w:numPr>
                <w:ilvl w:val="0"/>
                <w:numId w:val="49"/>
              </w:numPr>
              <w:spacing w:before="60"/>
              <w:jc w:val="both"/>
              <w:rPr>
                <w:ins w:id="2704" w:author="admin" w:date="2023-04-27T22:26:00Z"/>
                <w:rFonts w:ascii="Times New Roman" w:hAnsi="Times New Roman"/>
                <w:color w:val="111111"/>
                <w:sz w:val="26"/>
                <w:szCs w:val="26"/>
                <w:lang w:val="vi-VN"/>
              </w:rPr>
            </w:pPr>
          </w:p>
        </w:tc>
        <w:tc>
          <w:tcPr>
            <w:tcW w:w="5040" w:type="dxa"/>
            <w:vAlign w:val="center"/>
            <w:tcPrChange w:id="2705" w:author="Ngoc Le Van Truong" w:date="2023-04-28T10:14:00Z">
              <w:tcPr>
                <w:tcW w:w="4320" w:type="dxa"/>
                <w:vAlign w:val="center"/>
              </w:tcPr>
            </w:tcPrChange>
          </w:tcPr>
          <w:p w14:paraId="001DEC4A" w14:textId="77777777" w:rsidR="006F0ADB" w:rsidRDefault="006F0ADB" w:rsidP="009A7CF2">
            <w:pPr>
              <w:spacing w:before="60"/>
              <w:jc w:val="both"/>
              <w:rPr>
                <w:ins w:id="2706" w:author="admin" w:date="2023-04-27T22:26:00Z"/>
                <w:rFonts w:ascii="Times New Roman" w:hAnsi="Times New Roman"/>
                <w:color w:val="111111"/>
                <w:sz w:val="26"/>
                <w:szCs w:val="26"/>
                <w:lang w:val="vi-VN"/>
              </w:rPr>
            </w:pPr>
            <w:ins w:id="2707" w:author="admin" w:date="2023-04-27T22:26:00Z">
              <w:r>
                <w:t>Vận chuyển người bệnh chấn thương cột sống thắt lưng</w:t>
              </w:r>
            </w:ins>
          </w:p>
        </w:tc>
        <w:tc>
          <w:tcPr>
            <w:tcW w:w="810" w:type="dxa"/>
            <w:tcPrChange w:id="2708" w:author="Ngoc Le Van Truong" w:date="2023-04-28T10:14:00Z">
              <w:tcPr>
                <w:tcW w:w="990" w:type="dxa"/>
              </w:tcPr>
            </w:tcPrChange>
          </w:tcPr>
          <w:p w14:paraId="16FE738E" w14:textId="77777777" w:rsidR="006F0ADB" w:rsidRDefault="006F0ADB" w:rsidP="009A7CF2">
            <w:pPr>
              <w:spacing w:before="60"/>
              <w:jc w:val="both"/>
              <w:rPr>
                <w:ins w:id="2709" w:author="admin" w:date="2023-04-27T22:26:00Z"/>
                <w:rFonts w:ascii="Times New Roman" w:hAnsi="Times New Roman"/>
                <w:color w:val="111111"/>
                <w:sz w:val="26"/>
                <w:szCs w:val="26"/>
                <w:lang w:val="vi-VN"/>
              </w:rPr>
            </w:pPr>
          </w:p>
        </w:tc>
        <w:tc>
          <w:tcPr>
            <w:tcW w:w="810" w:type="dxa"/>
            <w:tcPrChange w:id="2710" w:author="Ngoc Le Van Truong" w:date="2023-04-28T10:14:00Z">
              <w:tcPr>
                <w:tcW w:w="990" w:type="dxa"/>
              </w:tcPr>
            </w:tcPrChange>
          </w:tcPr>
          <w:p w14:paraId="3AA3C98E" w14:textId="77777777" w:rsidR="006F0ADB" w:rsidRDefault="006F0ADB" w:rsidP="009A7CF2">
            <w:pPr>
              <w:spacing w:before="60"/>
              <w:jc w:val="both"/>
              <w:rPr>
                <w:ins w:id="2711" w:author="admin" w:date="2023-04-27T22:26:00Z"/>
                <w:rFonts w:ascii="Times New Roman" w:hAnsi="Times New Roman"/>
                <w:color w:val="111111"/>
                <w:sz w:val="26"/>
                <w:szCs w:val="26"/>
                <w:lang w:val="vi-VN"/>
              </w:rPr>
            </w:pPr>
          </w:p>
        </w:tc>
        <w:tc>
          <w:tcPr>
            <w:tcW w:w="1530" w:type="dxa"/>
            <w:tcPrChange w:id="2712" w:author="Ngoc Le Van Truong" w:date="2023-04-28T10:14:00Z">
              <w:tcPr>
                <w:tcW w:w="990" w:type="dxa"/>
              </w:tcPr>
            </w:tcPrChange>
          </w:tcPr>
          <w:p w14:paraId="387832EC" w14:textId="77777777" w:rsidR="006F0ADB" w:rsidRDefault="006F0ADB" w:rsidP="009A7CF2">
            <w:pPr>
              <w:spacing w:before="60"/>
              <w:jc w:val="both"/>
              <w:rPr>
                <w:ins w:id="2713" w:author="admin" w:date="2023-04-27T22:26:00Z"/>
                <w:rFonts w:ascii="Times New Roman" w:hAnsi="Times New Roman"/>
                <w:color w:val="111111"/>
                <w:sz w:val="26"/>
                <w:szCs w:val="26"/>
                <w:lang w:val="vi-VN"/>
              </w:rPr>
            </w:pPr>
          </w:p>
        </w:tc>
        <w:tc>
          <w:tcPr>
            <w:tcW w:w="990" w:type="dxa"/>
            <w:tcPrChange w:id="2714" w:author="Ngoc Le Van Truong" w:date="2023-04-28T10:14:00Z">
              <w:tcPr>
                <w:tcW w:w="990" w:type="dxa"/>
              </w:tcPr>
            </w:tcPrChange>
          </w:tcPr>
          <w:p w14:paraId="764647B8" w14:textId="77777777" w:rsidR="006F0ADB" w:rsidRDefault="006F0ADB" w:rsidP="009A7CF2">
            <w:pPr>
              <w:spacing w:before="60"/>
              <w:jc w:val="both"/>
              <w:rPr>
                <w:ins w:id="2715" w:author="admin" w:date="2023-04-27T22:26:00Z"/>
                <w:rFonts w:ascii="Times New Roman" w:hAnsi="Times New Roman"/>
                <w:color w:val="111111"/>
                <w:sz w:val="26"/>
                <w:szCs w:val="26"/>
                <w:lang w:val="vi-VN"/>
              </w:rPr>
            </w:pPr>
          </w:p>
        </w:tc>
      </w:tr>
    </w:tbl>
    <w:p w14:paraId="2DB6CEF2" w14:textId="458A5FA8" w:rsidR="00E4669B" w:rsidRDefault="00E4669B" w:rsidP="001B7F35">
      <w:pPr>
        <w:spacing w:before="60"/>
        <w:ind w:left="360"/>
        <w:jc w:val="both"/>
        <w:rPr>
          <w:ins w:id="2716" w:author="admin" w:date="2023-04-27T22:26:00Z"/>
          <w:rFonts w:ascii="Times New Roman" w:hAnsi="Times New Roman"/>
          <w:color w:val="111111"/>
          <w:sz w:val="26"/>
          <w:szCs w:val="26"/>
          <w:lang w:val="vi-VN"/>
        </w:rPr>
      </w:pPr>
    </w:p>
    <w:p w14:paraId="68847CAE" w14:textId="639B95A7" w:rsidR="006F0ADB" w:rsidRPr="001B7F35" w:rsidDel="00184B36" w:rsidRDefault="006F0ADB" w:rsidP="001B7F35">
      <w:pPr>
        <w:spacing w:before="60"/>
        <w:ind w:left="360"/>
        <w:jc w:val="both"/>
        <w:rPr>
          <w:del w:id="2717" w:author="admin" w:date="2023-04-27T22:33:00Z"/>
          <w:rFonts w:ascii="Times New Roman" w:hAnsi="Times New Roman"/>
          <w:color w:val="111111"/>
          <w:sz w:val="26"/>
          <w:szCs w:val="26"/>
          <w:lang w:val="vi-VN"/>
        </w:rPr>
      </w:pPr>
    </w:p>
    <w:tbl>
      <w:tblPr>
        <w:tblStyle w:val="TableGrid"/>
        <w:tblW w:w="9796" w:type="dxa"/>
        <w:tblInd w:w="360" w:type="dxa"/>
        <w:tblLook w:val="04A0" w:firstRow="1" w:lastRow="0" w:firstColumn="1" w:lastColumn="0" w:noHBand="0" w:noVBand="1"/>
      </w:tblPr>
      <w:tblGrid>
        <w:gridCol w:w="748"/>
        <w:gridCol w:w="4514"/>
        <w:gridCol w:w="779"/>
        <w:gridCol w:w="1063"/>
        <w:gridCol w:w="1524"/>
        <w:gridCol w:w="1168"/>
      </w:tblGrid>
      <w:tr w:rsidR="00E4669B" w:rsidRPr="001B7F35" w:rsidDel="006F0ADB" w14:paraId="2B1ED5E0" w14:textId="09EE1A70" w:rsidTr="00ED6B8E">
        <w:trPr>
          <w:tblHeader/>
          <w:del w:id="2718" w:author="admin" w:date="2023-04-27T22:26:00Z"/>
        </w:trPr>
        <w:tc>
          <w:tcPr>
            <w:tcW w:w="748" w:type="dxa"/>
          </w:tcPr>
          <w:p w14:paraId="592DEBE2" w14:textId="4B5E7947" w:rsidR="00E4669B" w:rsidRPr="001B7F35" w:rsidDel="006F0ADB" w:rsidRDefault="00E4669B" w:rsidP="001B7F35">
            <w:pPr>
              <w:spacing w:before="60"/>
              <w:rPr>
                <w:del w:id="2719" w:author="admin" w:date="2023-04-27T22:26:00Z"/>
                <w:rFonts w:ascii="Times New Roman" w:hAnsi="Times New Roman"/>
                <w:sz w:val="26"/>
                <w:szCs w:val="26"/>
              </w:rPr>
            </w:pPr>
            <w:del w:id="2720" w:author="admin" w:date="2023-04-27T22:26:00Z">
              <w:r w:rsidRPr="001B7F35" w:rsidDel="006F0ADB">
                <w:rPr>
                  <w:rFonts w:ascii="Times New Roman" w:hAnsi="Times New Roman"/>
                  <w:sz w:val="26"/>
                  <w:szCs w:val="26"/>
                </w:rPr>
                <w:delText>TT</w:delText>
              </w:r>
            </w:del>
          </w:p>
        </w:tc>
        <w:tc>
          <w:tcPr>
            <w:tcW w:w="4514" w:type="dxa"/>
          </w:tcPr>
          <w:p w14:paraId="51BF325D" w14:textId="240533C8" w:rsidR="00E4669B" w:rsidRPr="001B7F35" w:rsidDel="006F0ADB" w:rsidRDefault="00E4669B" w:rsidP="001B7F35">
            <w:pPr>
              <w:pStyle w:val="ListParagraph"/>
              <w:spacing w:before="60"/>
              <w:ind w:left="0"/>
              <w:contextualSpacing w:val="0"/>
              <w:rPr>
                <w:del w:id="2721" w:author="admin" w:date="2023-04-27T22:26:00Z"/>
                <w:rFonts w:ascii="Times New Roman" w:hAnsi="Times New Roman"/>
                <w:sz w:val="26"/>
                <w:szCs w:val="26"/>
              </w:rPr>
            </w:pPr>
            <w:del w:id="2722" w:author="admin" w:date="2023-04-27T22:26:00Z">
              <w:r w:rsidRPr="001B7F35" w:rsidDel="006F0ADB">
                <w:rPr>
                  <w:rFonts w:ascii="Times New Roman" w:hAnsi="Times New Roman"/>
                  <w:sz w:val="26"/>
                  <w:szCs w:val="26"/>
                </w:rPr>
                <w:delText>Nội dung đào tạo</w:delText>
              </w:r>
            </w:del>
          </w:p>
        </w:tc>
        <w:tc>
          <w:tcPr>
            <w:tcW w:w="779" w:type="dxa"/>
          </w:tcPr>
          <w:p w14:paraId="2EFBFDE4" w14:textId="7F1AD6E1" w:rsidR="00E4669B" w:rsidRPr="001B7F35" w:rsidDel="006F0ADB" w:rsidRDefault="00E4669B" w:rsidP="001B7F35">
            <w:pPr>
              <w:pStyle w:val="ListParagraph"/>
              <w:spacing w:before="60"/>
              <w:ind w:left="0"/>
              <w:contextualSpacing w:val="0"/>
              <w:rPr>
                <w:del w:id="2723" w:author="admin" w:date="2023-04-27T22:26:00Z"/>
                <w:rFonts w:ascii="Times New Roman" w:hAnsi="Times New Roman"/>
                <w:sz w:val="26"/>
                <w:szCs w:val="26"/>
              </w:rPr>
            </w:pPr>
            <w:del w:id="2724" w:author="admin" w:date="2023-04-27T22:26:00Z">
              <w:r w:rsidRPr="001B7F35" w:rsidDel="006F0ADB">
                <w:rPr>
                  <w:rFonts w:ascii="Times New Roman" w:hAnsi="Times New Roman"/>
                  <w:sz w:val="26"/>
                  <w:szCs w:val="26"/>
                </w:rPr>
                <w:delText>BS</w:delText>
              </w:r>
            </w:del>
          </w:p>
        </w:tc>
        <w:tc>
          <w:tcPr>
            <w:tcW w:w="1063" w:type="dxa"/>
          </w:tcPr>
          <w:p w14:paraId="1447E115" w14:textId="3001B4B2" w:rsidR="00E4669B" w:rsidRPr="001B7F35" w:rsidDel="006F0ADB" w:rsidRDefault="00E4669B" w:rsidP="001B7F35">
            <w:pPr>
              <w:pStyle w:val="ListParagraph"/>
              <w:spacing w:before="60"/>
              <w:ind w:left="0"/>
              <w:contextualSpacing w:val="0"/>
              <w:rPr>
                <w:del w:id="2725" w:author="admin" w:date="2023-04-27T22:26:00Z"/>
                <w:rFonts w:ascii="Times New Roman" w:hAnsi="Times New Roman"/>
                <w:sz w:val="26"/>
                <w:szCs w:val="26"/>
              </w:rPr>
            </w:pPr>
            <w:del w:id="2726" w:author="admin" w:date="2023-04-27T22:26:00Z">
              <w:r w:rsidRPr="001B7F35" w:rsidDel="006F0ADB">
                <w:rPr>
                  <w:rFonts w:ascii="Times New Roman" w:hAnsi="Times New Roman"/>
                  <w:sz w:val="26"/>
                  <w:szCs w:val="26"/>
                </w:rPr>
                <w:delText>Y sỹ</w:delText>
              </w:r>
            </w:del>
          </w:p>
        </w:tc>
        <w:tc>
          <w:tcPr>
            <w:tcW w:w="1524" w:type="dxa"/>
          </w:tcPr>
          <w:p w14:paraId="2492A086" w14:textId="1494944F" w:rsidR="00E4669B" w:rsidRPr="001B7F35" w:rsidDel="006F0ADB" w:rsidRDefault="00E4669B" w:rsidP="001B7F35">
            <w:pPr>
              <w:pStyle w:val="ListParagraph"/>
              <w:spacing w:before="60"/>
              <w:ind w:left="0"/>
              <w:contextualSpacing w:val="0"/>
              <w:rPr>
                <w:del w:id="2727" w:author="admin" w:date="2023-04-27T22:26:00Z"/>
                <w:rFonts w:ascii="Times New Roman" w:hAnsi="Times New Roman"/>
                <w:sz w:val="26"/>
                <w:szCs w:val="26"/>
              </w:rPr>
            </w:pPr>
            <w:del w:id="2728" w:author="admin" w:date="2023-04-27T22:26:00Z">
              <w:r w:rsidRPr="001B7F35" w:rsidDel="006F0ADB">
                <w:rPr>
                  <w:rFonts w:ascii="Times New Roman" w:hAnsi="Times New Roman"/>
                  <w:sz w:val="26"/>
                  <w:szCs w:val="26"/>
                </w:rPr>
                <w:delText>Điều dưỡng</w:delText>
              </w:r>
            </w:del>
          </w:p>
        </w:tc>
        <w:tc>
          <w:tcPr>
            <w:tcW w:w="1168" w:type="dxa"/>
          </w:tcPr>
          <w:p w14:paraId="2824E982" w14:textId="5C0A15AB" w:rsidR="00E4669B" w:rsidRPr="001B7F35" w:rsidDel="006F0ADB" w:rsidRDefault="00E4669B" w:rsidP="001B7F35">
            <w:pPr>
              <w:pStyle w:val="ListParagraph"/>
              <w:spacing w:before="60"/>
              <w:ind w:left="0"/>
              <w:contextualSpacing w:val="0"/>
              <w:rPr>
                <w:del w:id="2729" w:author="admin" w:date="2023-04-27T22:26:00Z"/>
                <w:rFonts w:ascii="Times New Roman" w:hAnsi="Times New Roman"/>
                <w:sz w:val="26"/>
                <w:szCs w:val="26"/>
              </w:rPr>
            </w:pPr>
            <w:del w:id="2730" w:author="admin" w:date="2023-04-27T22:26:00Z">
              <w:r w:rsidRPr="001B7F35" w:rsidDel="006F0ADB">
                <w:rPr>
                  <w:rFonts w:ascii="Times New Roman" w:hAnsi="Times New Roman"/>
                  <w:sz w:val="26"/>
                  <w:szCs w:val="26"/>
                </w:rPr>
                <w:delText>Lái xe</w:delText>
              </w:r>
            </w:del>
          </w:p>
        </w:tc>
      </w:tr>
      <w:tr w:rsidR="00E4669B" w:rsidRPr="001B7F35" w:rsidDel="006F0ADB" w14:paraId="1592ADF2" w14:textId="3C8C6CB1" w:rsidTr="00ED6B8E">
        <w:trPr>
          <w:del w:id="2731" w:author="admin" w:date="2023-04-27T22:26:00Z"/>
        </w:trPr>
        <w:tc>
          <w:tcPr>
            <w:tcW w:w="748" w:type="dxa"/>
          </w:tcPr>
          <w:p w14:paraId="58FFCE50" w14:textId="534C70C9" w:rsidR="00E4669B" w:rsidRPr="001B7F35" w:rsidDel="006F0ADB" w:rsidRDefault="00E4669B" w:rsidP="001B7F35">
            <w:pPr>
              <w:spacing w:before="60"/>
              <w:rPr>
                <w:del w:id="2732" w:author="admin" w:date="2023-04-27T22:26:00Z"/>
                <w:rFonts w:ascii="Times New Roman" w:hAnsi="Times New Roman"/>
                <w:sz w:val="26"/>
                <w:szCs w:val="26"/>
              </w:rPr>
            </w:pPr>
            <w:del w:id="2733" w:author="admin" w:date="2023-04-27T22:26:00Z">
              <w:r w:rsidRPr="001B7F35" w:rsidDel="006F0ADB">
                <w:rPr>
                  <w:rFonts w:ascii="Times New Roman" w:hAnsi="Times New Roman"/>
                  <w:sz w:val="26"/>
                  <w:szCs w:val="26"/>
                </w:rPr>
                <w:delText>A.</w:delText>
              </w:r>
            </w:del>
          </w:p>
        </w:tc>
        <w:tc>
          <w:tcPr>
            <w:tcW w:w="4514" w:type="dxa"/>
          </w:tcPr>
          <w:p w14:paraId="689AA807" w14:textId="38FFBE67" w:rsidR="00E4669B" w:rsidRPr="001B7F35" w:rsidDel="006F0ADB" w:rsidRDefault="00E4669B" w:rsidP="001B7F35">
            <w:pPr>
              <w:pStyle w:val="ListParagraph"/>
              <w:spacing w:before="60"/>
              <w:ind w:left="0"/>
              <w:contextualSpacing w:val="0"/>
              <w:rPr>
                <w:del w:id="2734" w:author="admin" w:date="2023-04-27T22:26:00Z"/>
                <w:rFonts w:ascii="Times New Roman" w:hAnsi="Times New Roman"/>
                <w:sz w:val="26"/>
                <w:szCs w:val="26"/>
                <w:lang w:val="vi-VN"/>
              </w:rPr>
            </w:pPr>
            <w:del w:id="2735" w:author="admin" w:date="2023-04-27T22:26:00Z">
              <w:r w:rsidRPr="001B7F35" w:rsidDel="006F0ADB">
                <w:rPr>
                  <w:rFonts w:ascii="Times New Roman" w:hAnsi="Times New Roman"/>
                  <w:sz w:val="26"/>
                  <w:szCs w:val="26"/>
                </w:rPr>
                <w:delText>Cấp c</w:delText>
              </w:r>
              <w:r w:rsidRPr="001B7F35" w:rsidDel="006F0ADB">
                <w:rPr>
                  <w:rFonts w:ascii="Times New Roman" w:hAnsi="Times New Roman"/>
                  <w:sz w:val="26"/>
                  <w:szCs w:val="26"/>
                  <w:lang w:val="vi-VN"/>
                </w:rPr>
                <w:delText>ứu nội khoa</w:delText>
              </w:r>
            </w:del>
          </w:p>
        </w:tc>
        <w:tc>
          <w:tcPr>
            <w:tcW w:w="779" w:type="dxa"/>
          </w:tcPr>
          <w:p w14:paraId="102D1400" w14:textId="46384930" w:rsidR="00E4669B" w:rsidRPr="001B7F35" w:rsidDel="006F0ADB" w:rsidRDefault="00E4669B" w:rsidP="001B7F35">
            <w:pPr>
              <w:pStyle w:val="ListParagraph"/>
              <w:spacing w:before="60"/>
              <w:ind w:left="0"/>
              <w:contextualSpacing w:val="0"/>
              <w:rPr>
                <w:del w:id="2736" w:author="admin" w:date="2023-04-27T22:26:00Z"/>
                <w:rFonts w:ascii="Times New Roman" w:hAnsi="Times New Roman"/>
                <w:sz w:val="26"/>
                <w:szCs w:val="26"/>
                <w:lang w:val="vi-VN"/>
              </w:rPr>
            </w:pPr>
          </w:p>
        </w:tc>
        <w:tc>
          <w:tcPr>
            <w:tcW w:w="1063" w:type="dxa"/>
          </w:tcPr>
          <w:p w14:paraId="2C64F65A" w14:textId="785C931F" w:rsidR="00E4669B" w:rsidRPr="001B7F35" w:rsidDel="006F0ADB" w:rsidRDefault="00E4669B" w:rsidP="001B7F35">
            <w:pPr>
              <w:pStyle w:val="ListParagraph"/>
              <w:spacing w:before="60"/>
              <w:ind w:left="0"/>
              <w:contextualSpacing w:val="0"/>
              <w:rPr>
                <w:del w:id="2737" w:author="admin" w:date="2023-04-27T22:26:00Z"/>
                <w:rFonts w:ascii="Times New Roman" w:hAnsi="Times New Roman"/>
                <w:sz w:val="26"/>
                <w:szCs w:val="26"/>
                <w:lang w:val="vi-VN"/>
              </w:rPr>
            </w:pPr>
          </w:p>
        </w:tc>
        <w:tc>
          <w:tcPr>
            <w:tcW w:w="1524" w:type="dxa"/>
          </w:tcPr>
          <w:p w14:paraId="384BB6EF" w14:textId="1285008E" w:rsidR="00E4669B" w:rsidRPr="001B7F35" w:rsidDel="006F0ADB" w:rsidRDefault="00E4669B" w:rsidP="001B7F35">
            <w:pPr>
              <w:pStyle w:val="ListParagraph"/>
              <w:spacing w:before="60"/>
              <w:ind w:left="0"/>
              <w:contextualSpacing w:val="0"/>
              <w:rPr>
                <w:del w:id="2738" w:author="admin" w:date="2023-04-27T22:26:00Z"/>
                <w:rFonts w:ascii="Times New Roman" w:hAnsi="Times New Roman"/>
                <w:sz w:val="26"/>
                <w:szCs w:val="26"/>
                <w:lang w:val="vi-VN"/>
              </w:rPr>
            </w:pPr>
          </w:p>
        </w:tc>
        <w:tc>
          <w:tcPr>
            <w:tcW w:w="1168" w:type="dxa"/>
          </w:tcPr>
          <w:p w14:paraId="4BB5B94D" w14:textId="1372F778" w:rsidR="00E4669B" w:rsidRPr="001B7F35" w:rsidDel="006F0ADB" w:rsidRDefault="00E4669B" w:rsidP="001B7F35">
            <w:pPr>
              <w:pStyle w:val="ListParagraph"/>
              <w:spacing w:before="60"/>
              <w:ind w:left="0"/>
              <w:contextualSpacing w:val="0"/>
              <w:rPr>
                <w:del w:id="2739" w:author="admin" w:date="2023-04-27T22:26:00Z"/>
                <w:rFonts w:ascii="Times New Roman" w:hAnsi="Times New Roman"/>
                <w:sz w:val="26"/>
                <w:szCs w:val="26"/>
                <w:lang w:val="vi-VN"/>
              </w:rPr>
            </w:pPr>
          </w:p>
        </w:tc>
      </w:tr>
      <w:tr w:rsidR="00E4669B" w:rsidRPr="001B7F35" w:rsidDel="006F0ADB" w14:paraId="436362DC" w14:textId="53AD1F1D" w:rsidTr="00ED6B8E">
        <w:trPr>
          <w:del w:id="2740" w:author="admin" w:date="2023-04-27T22:26:00Z"/>
        </w:trPr>
        <w:tc>
          <w:tcPr>
            <w:tcW w:w="748" w:type="dxa"/>
          </w:tcPr>
          <w:p w14:paraId="3727D0C4" w14:textId="7232A1AF" w:rsidR="00E4669B" w:rsidRPr="001B7F35" w:rsidDel="006F0ADB" w:rsidRDefault="00E4669B" w:rsidP="00CD2F58">
            <w:pPr>
              <w:pStyle w:val="ListParagraph"/>
              <w:numPr>
                <w:ilvl w:val="0"/>
                <w:numId w:val="38"/>
              </w:numPr>
              <w:spacing w:before="60"/>
              <w:contextualSpacing w:val="0"/>
              <w:jc w:val="right"/>
              <w:rPr>
                <w:del w:id="2741" w:author="admin" w:date="2023-04-27T22:26:00Z"/>
                <w:rFonts w:ascii="Times New Roman" w:hAnsi="Times New Roman"/>
                <w:sz w:val="26"/>
                <w:szCs w:val="26"/>
                <w:lang w:val="vi-VN"/>
              </w:rPr>
            </w:pPr>
          </w:p>
        </w:tc>
        <w:tc>
          <w:tcPr>
            <w:tcW w:w="4514" w:type="dxa"/>
          </w:tcPr>
          <w:p w14:paraId="0D80BD5B" w14:textId="700E550C" w:rsidR="00E4669B" w:rsidRPr="001B7F35" w:rsidDel="006F0ADB" w:rsidRDefault="00E4669B" w:rsidP="001B7F35">
            <w:pPr>
              <w:pStyle w:val="ListParagraph"/>
              <w:spacing w:before="60"/>
              <w:ind w:left="0"/>
              <w:contextualSpacing w:val="0"/>
              <w:rPr>
                <w:del w:id="2742" w:author="admin" w:date="2023-04-27T22:26:00Z"/>
                <w:rFonts w:ascii="Times New Roman" w:hAnsi="Times New Roman"/>
                <w:sz w:val="26"/>
                <w:szCs w:val="26"/>
              </w:rPr>
            </w:pPr>
            <w:del w:id="2743" w:author="admin" w:date="2023-04-27T22:26:00Z">
              <w:r w:rsidRPr="001B7F35" w:rsidDel="006F0ADB">
                <w:rPr>
                  <w:rFonts w:ascii="Times New Roman" w:hAnsi="Times New Roman"/>
                  <w:sz w:val="26"/>
                  <w:szCs w:val="26"/>
                </w:rPr>
                <w:delText>Nhận định và kiểm soát ban đầu bệnh nhân cấp cứu</w:delText>
              </w:r>
            </w:del>
          </w:p>
        </w:tc>
        <w:tc>
          <w:tcPr>
            <w:tcW w:w="779" w:type="dxa"/>
          </w:tcPr>
          <w:p w14:paraId="1EED10D8" w14:textId="70E1974E" w:rsidR="00E4669B" w:rsidRPr="001B7F35" w:rsidDel="006F0ADB" w:rsidRDefault="00E4669B" w:rsidP="001B7F35">
            <w:pPr>
              <w:pStyle w:val="ListParagraph"/>
              <w:spacing w:before="60"/>
              <w:ind w:left="0"/>
              <w:contextualSpacing w:val="0"/>
              <w:rPr>
                <w:del w:id="2744" w:author="admin" w:date="2023-04-27T22:26:00Z"/>
                <w:rFonts w:ascii="Times New Roman" w:hAnsi="Times New Roman"/>
                <w:sz w:val="26"/>
                <w:szCs w:val="26"/>
                <w:lang w:val="vi-VN"/>
              </w:rPr>
            </w:pPr>
          </w:p>
        </w:tc>
        <w:tc>
          <w:tcPr>
            <w:tcW w:w="1063" w:type="dxa"/>
          </w:tcPr>
          <w:p w14:paraId="07ABFE92" w14:textId="1976858C" w:rsidR="00E4669B" w:rsidRPr="001B7F35" w:rsidDel="006F0ADB" w:rsidRDefault="00E4669B" w:rsidP="001B7F35">
            <w:pPr>
              <w:pStyle w:val="ListParagraph"/>
              <w:spacing w:before="60"/>
              <w:ind w:left="0"/>
              <w:contextualSpacing w:val="0"/>
              <w:rPr>
                <w:del w:id="2745" w:author="admin" w:date="2023-04-27T22:26:00Z"/>
                <w:rFonts w:ascii="Times New Roman" w:hAnsi="Times New Roman"/>
                <w:sz w:val="26"/>
                <w:szCs w:val="26"/>
                <w:lang w:val="vi-VN"/>
              </w:rPr>
            </w:pPr>
          </w:p>
        </w:tc>
        <w:tc>
          <w:tcPr>
            <w:tcW w:w="1524" w:type="dxa"/>
          </w:tcPr>
          <w:p w14:paraId="6C51E12E" w14:textId="72EE0939" w:rsidR="00E4669B" w:rsidRPr="001B7F35" w:rsidDel="006F0ADB" w:rsidRDefault="00E4669B" w:rsidP="001B7F35">
            <w:pPr>
              <w:pStyle w:val="ListParagraph"/>
              <w:spacing w:before="60"/>
              <w:ind w:left="0"/>
              <w:contextualSpacing w:val="0"/>
              <w:rPr>
                <w:del w:id="2746" w:author="admin" w:date="2023-04-27T22:26:00Z"/>
                <w:rFonts w:ascii="Times New Roman" w:hAnsi="Times New Roman"/>
                <w:sz w:val="26"/>
                <w:szCs w:val="26"/>
                <w:lang w:val="vi-VN"/>
              </w:rPr>
            </w:pPr>
          </w:p>
        </w:tc>
        <w:tc>
          <w:tcPr>
            <w:tcW w:w="1168" w:type="dxa"/>
          </w:tcPr>
          <w:p w14:paraId="1C38A01E" w14:textId="30E4C6D8" w:rsidR="00E4669B" w:rsidRPr="001B7F35" w:rsidDel="006F0ADB" w:rsidRDefault="00E4669B" w:rsidP="001B7F35">
            <w:pPr>
              <w:pStyle w:val="ListParagraph"/>
              <w:spacing w:before="60"/>
              <w:ind w:left="0"/>
              <w:contextualSpacing w:val="0"/>
              <w:rPr>
                <w:del w:id="2747" w:author="admin" w:date="2023-04-27T22:26:00Z"/>
                <w:rFonts w:ascii="Times New Roman" w:hAnsi="Times New Roman"/>
                <w:sz w:val="26"/>
                <w:szCs w:val="26"/>
                <w:lang w:val="vi-VN"/>
              </w:rPr>
            </w:pPr>
          </w:p>
        </w:tc>
      </w:tr>
      <w:tr w:rsidR="00E4669B" w:rsidRPr="001B7F35" w:rsidDel="006F0ADB" w14:paraId="07409442" w14:textId="42730B2B" w:rsidTr="00ED6B8E">
        <w:trPr>
          <w:del w:id="2748" w:author="admin" w:date="2023-04-27T22:26:00Z"/>
        </w:trPr>
        <w:tc>
          <w:tcPr>
            <w:tcW w:w="748" w:type="dxa"/>
          </w:tcPr>
          <w:p w14:paraId="56D46218" w14:textId="338F82CA" w:rsidR="00E4669B" w:rsidRPr="001B7F35" w:rsidDel="006F0ADB" w:rsidRDefault="00E4669B" w:rsidP="00CD2F58">
            <w:pPr>
              <w:pStyle w:val="ListParagraph"/>
              <w:numPr>
                <w:ilvl w:val="0"/>
                <w:numId w:val="38"/>
              </w:numPr>
              <w:spacing w:before="60"/>
              <w:contextualSpacing w:val="0"/>
              <w:jc w:val="right"/>
              <w:rPr>
                <w:del w:id="2749" w:author="admin" w:date="2023-04-27T22:26:00Z"/>
                <w:rFonts w:ascii="Times New Roman" w:hAnsi="Times New Roman"/>
                <w:sz w:val="26"/>
                <w:szCs w:val="26"/>
                <w:lang w:val="vi-VN"/>
              </w:rPr>
            </w:pPr>
          </w:p>
        </w:tc>
        <w:tc>
          <w:tcPr>
            <w:tcW w:w="4514" w:type="dxa"/>
          </w:tcPr>
          <w:p w14:paraId="2CC41A32" w14:textId="48FB9FAD" w:rsidR="00E4669B" w:rsidRPr="001B7F35" w:rsidDel="006F0ADB" w:rsidRDefault="00E4669B" w:rsidP="001B7F35">
            <w:pPr>
              <w:pStyle w:val="ListParagraph"/>
              <w:spacing w:before="60"/>
              <w:ind w:left="0"/>
              <w:contextualSpacing w:val="0"/>
              <w:rPr>
                <w:del w:id="2750" w:author="admin" w:date="2023-04-27T22:26:00Z"/>
                <w:rFonts w:ascii="Times New Roman" w:hAnsi="Times New Roman"/>
                <w:sz w:val="26"/>
                <w:szCs w:val="26"/>
                <w:lang w:val="vi-VN"/>
              </w:rPr>
            </w:pPr>
            <w:del w:id="2751" w:author="admin" w:date="2023-04-27T22:26:00Z">
              <w:r w:rsidRPr="001B7F35" w:rsidDel="006F0ADB">
                <w:rPr>
                  <w:rFonts w:ascii="Times New Roman" w:hAnsi="Times New Roman"/>
                  <w:sz w:val="26"/>
                  <w:szCs w:val="26"/>
                </w:rPr>
                <w:delText>Các kỹ thuật kiểm soát đường thở</w:delText>
              </w:r>
            </w:del>
          </w:p>
        </w:tc>
        <w:tc>
          <w:tcPr>
            <w:tcW w:w="779" w:type="dxa"/>
          </w:tcPr>
          <w:p w14:paraId="7A2DC415" w14:textId="78299AC4" w:rsidR="00E4669B" w:rsidRPr="001B7F35" w:rsidDel="006F0ADB" w:rsidRDefault="00E4669B" w:rsidP="001B7F35">
            <w:pPr>
              <w:pStyle w:val="ListParagraph"/>
              <w:spacing w:before="60"/>
              <w:ind w:left="0"/>
              <w:contextualSpacing w:val="0"/>
              <w:rPr>
                <w:del w:id="2752" w:author="admin" w:date="2023-04-27T22:26:00Z"/>
                <w:rFonts w:ascii="Times New Roman" w:hAnsi="Times New Roman"/>
                <w:sz w:val="26"/>
                <w:szCs w:val="26"/>
                <w:lang w:val="vi-VN"/>
              </w:rPr>
            </w:pPr>
          </w:p>
        </w:tc>
        <w:tc>
          <w:tcPr>
            <w:tcW w:w="1063" w:type="dxa"/>
          </w:tcPr>
          <w:p w14:paraId="48C84440" w14:textId="6F23591F" w:rsidR="00E4669B" w:rsidRPr="001B7F35" w:rsidDel="006F0ADB" w:rsidRDefault="00E4669B" w:rsidP="001B7F35">
            <w:pPr>
              <w:pStyle w:val="ListParagraph"/>
              <w:spacing w:before="60"/>
              <w:ind w:left="0"/>
              <w:contextualSpacing w:val="0"/>
              <w:rPr>
                <w:del w:id="2753" w:author="admin" w:date="2023-04-27T22:26:00Z"/>
                <w:rFonts w:ascii="Times New Roman" w:hAnsi="Times New Roman"/>
                <w:sz w:val="26"/>
                <w:szCs w:val="26"/>
                <w:lang w:val="vi-VN"/>
              </w:rPr>
            </w:pPr>
          </w:p>
        </w:tc>
        <w:tc>
          <w:tcPr>
            <w:tcW w:w="1524" w:type="dxa"/>
          </w:tcPr>
          <w:p w14:paraId="45EF375F" w14:textId="3A1EE748" w:rsidR="00E4669B" w:rsidRPr="001B7F35" w:rsidDel="006F0ADB" w:rsidRDefault="00E4669B" w:rsidP="001B7F35">
            <w:pPr>
              <w:pStyle w:val="ListParagraph"/>
              <w:spacing w:before="60"/>
              <w:ind w:left="0"/>
              <w:contextualSpacing w:val="0"/>
              <w:rPr>
                <w:del w:id="2754" w:author="admin" w:date="2023-04-27T22:26:00Z"/>
                <w:rFonts w:ascii="Times New Roman" w:hAnsi="Times New Roman"/>
                <w:sz w:val="26"/>
                <w:szCs w:val="26"/>
                <w:lang w:val="vi-VN"/>
              </w:rPr>
            </w:pPr>
          </w:p>
        </w:tc>
        <w:tc>
          <w:tcPr>
            <w:tcW w:w="1168" w:type="dxa"/>
          </w:tcPr>
          <w:p w14:paraId="052C157A" w14:textId="4E9B9A16" w:rsidR="00E4669B" w:rsidRPr="001B7F35" w:rsidDel="006F0ADB" w:rsidRDefault="00E4669B" w:rsidP="001B7F35">
            <w:pPr>
              <w:pStyle w:val="ListParagraph"/>
              <w:spacing w:before="60"/>
              <w:ind w:left="0"/>
              <w:contextualSpacing w:val="0"/>
              <w:rPr>
                <w:del w:id="2755" w:author="admin" w:date="2023-04-27T22:26:00Z"/>
                <w:rFonts w:ascii="Times New Roman" w:hAnsi="Times New Roman"/>
                <w:sz w:val="26"/>
                <w:szCs w:val="26"/>
                <w:lang w:val="vi-VN"/>
              </w:rPr>
            </w:pPr>
          </w:p>
        </w:tc>
      </w:tr>
      <w:tr w:rsidR="00E4669B" w:rsidRPr="001B7F35" w:rsidDel="006F0ADB" w14:paraId="07A4FCE9" w14:textId="16809A45" w:rsidTr="00ED6B8E">
        <w:trPr>
          <w:del w:id="2756" w:author="admin" w:date="2023-04-27T22:26:00Z"/>
        </w:trPr>
        <w:tc>
          <w:tcPr>
            <w:tcW w:w="748" w:type="dxa"/>
          </w:tcPr>
          <w:p w14:paraId="53845E86" w14:textId="52804DE8" w:rsidR="00E4669B" w:rsidRPr="001B7F35" w:rsidDel="006F0ADB" w:rsidRDefault="00E4669B" w:rsidP="00CD2F58">
            <w:pPr>
              <w:pStyle w:val="ListParagraph"/>
              <w:numPr>
                <w:ilvl w:val="0"/>
                <w:numId w:val="38"/>
              </w:numPr>
              <w:spacing w:before="60"/>
              <w:contextualSpacing w:val="0"/>
              <w:jc w:val="right"/>
              <w:rPr>
                <w:del w:id="2757" w:author="admin" w:date="2023-04-27T22:26:00Z"/>
                <w:rFonts w:ascii="Times New Roman" w:hAnsi="Times New Roman"/>
                <w:sz w:val="26"/>
                <w:szCs w:val="26"/>
                <w:lang w:val="vi-VN"/>
              </w:rPr>
            </w:pPr>
          </w:p>
        </w:tc>
        <w:tc>
          <w:tcPr>
            <w:tcW w:w="4514" w:type="dxa"/>
            <w:vAlign w:val="center"/>
          </w:tcPr>
          <w:p w14:paraId="182B1D83" w14:textId="2BD3493C" w:rsidR="00E4669B" w:rsidRPr="001B7F35" w:rsidDel="006F0ADB" w:rsidRDefault="00E4669B" w:rsidP="001B7F35">
            <w:pPr>
              <w:pStyle w:val="ListParagraph"/>
              <w:spacing w:before="60"/>
              <w:ind w:left="0"/>
              <w:contextualSpacing w:val="0"/>
              <w:rPr>
                <w:del w:id="2758" w:author="admin" w:date="2023-04-27T22:26:00Z"/>
                <w:rFonts w:ascii="Times New Roman" w:hAnsi="Times New Roman"/>
                <w:sz w:val="26"/>
                <w:szCs w:val="26"/>
                <w:lang w:val="vi-VN"/>
              </w:rPr>
            </w:pPr>
            <w:del w:id="2759" w:author="admin" w:date="2023-04-27T22:26:00Z">
              <w:r w:rsidRPr="001B7F35" w:rsidDel="006F0ADB">
                <w:rPr>
                  <w:rFonts w:ascii="Times New Roman" w:hAnsi="Times New Roman"/>
                  <w:sz w:val="26"/>
                  <w:szCs w:val="26"/>
                </w:rPr>
                <w:delText>Chẩn đoán và xử trí cấp cứu ban đầu suy hô hấp cấp</w:delText>
              </w:r>
            </w:del>
          </w:p>
        </w:tc>
        <w:tc>
          <w:tcPr>
            <w:tcW w:w="779" w:type="dxa"/>
          </w:tcPr>
          <w:p w14:paraId="4917F478" w14:textId="63AD4602" w:rsidR="00E4669B" w:rsidRPr="001B7F35" w:rsidDel="006F0ADB" w:rsidRDefault="00E4669B" w:rsidP="001B7F35">
            <w:pPr>
              <w:pStyle w:val="ListParagraph"/>
              <w:spacing w:before="60"/>
              <w:ind w:left="0"/>
              <w:contextualSpacing w:val="0"/>
              <w:rPr>
                <w:del w:id="2760" w:author="admin" w:date="2023-04-27T22:26:00Z"/>
                <w:rFonts w:ascii="Times New Roman" w:hAnsi="Times New Roman"/>
                <w:sz w:val="26"/>
                <w:szCs w:val="26"/>
                <w:lang w:val="vi-VN"/>
              </w:rPr>
            </w:pPr>
          </w:p>
        </w:tc>
        <w:tc>
          <w:tcPr>
            <w:tcW w:w="1063" w:type="dxa"/>
          </w:tcPr>
          <w:p w14:paraId="370A7D2E" w14:textId="0963A055" w:rsidR="00E4669B" w:rsidRPr="001B7F35" w:rsidDel="006F0ADB" w:rsidRDefault="00E4669B" w:rsidP="001B7F35">
            <w:pPr>
              <w:pStyle w:val="ListParagraph"/>
              <w:spacing w:before="60"/>
              <w:ind w:left="0"/>
              <w:contextualSpacing w:val="0"/>
              <w:rPr>
                <w:del w:id="2761" w:author="admin" w:date="2023-04-27T22:26:00Z"/>
                <w:rFonts w:ascii="Times New Roman" w:hAnsi="Times New Roman"/>
                <w:sz w:val="26"/>
                <w:szCs w:val="26"/>
                <w:lang w:val="vi-VN"/>
              </w:rPr>
            </w:pPr>
          </w:p>
        </w:tc>
        <w:tc>
          <w:tcPr>
            <w:tcW w:w="1524" w:type="dxa"/>
          </w:tcPr>
          <w:p w14:paraId="28712288" w14:textId="4E0A9C0B" w:rsidR="00E4669B" w:rsidRPr="001B7F35" w:rsidDel="006F0ADB" w:rsidRDefault="00E4669B" w:rsidP="001B7F35">
            <w:pPr>
              <w:pStyle w:val="ListParagraph"/>
              <w:spacing w:before="60"/>
              <w:ind w:left="0"/>
              <w:contextualSpacing w:val="0"/>
              <w:rPr>
                <w:del w:id="2762" w:author="admin" w:date="2023-04-27T22:26:00Z"/>
                <w:rFonts w:ascii="Times New Roman" w:hAnsi="Times New Roman"/>
                <w:sz w:val="26"/>
                <w:szCs w:val="26"/>
                <w:lang w:val="vi-VN"/>
              </w:rPr>
            </w:pPr>
          </w:p>
        </w:tc>
        <w:tc>
          <w:tcPr>
            <w:tcW w:w="1168" w:type="dxa"/>
          </w:tcPr>
          <w:p w14:paraId="17468690" w14:textId="0811308F" w:rsidR="00E4669B" w:rsidRPr="001B7F35" w:rsidDel="006F0ADB" w:rsidRDefault="00E4669B" w:rsidP="001B7F35">
            <w:pPr>
              <w:pStyle w:val="ListParagraph"/>
              <w:spacing w:before="60"/>
              <w:ind w:left="0"/>
              <w:contextualSpacing w:val="0"/>
              <w:rPr>
                <w:del w:id="2763" w:author="admin" w:date="2023-04-27T22:26:00Z"/>
                <w:rFonts w:ascii="Times New Roman" w:hAnsi="Times New Roman"/>
                <w:sz w:val="26"/>
                <w:szCs w:val="26"/>
                <w:lang w:val="vi-VN"/>
              </w:rPr>
            </w:pPr>
          </w:p>
        </w:tc>
      </w:tr>
      <w:tr w:rsidR="00E4669B" w:rsidRPr="001B7F35" w:rsidDel="006F0ADB" w14:paraId="7C22D8AB" w14:textId="0C5129A9" w:rsidTr="00ED6B8E">
        <w:trPr>
          <w:del w:id="2764" w:author="admin" w:date="2023-04-27T22:26:00Z"/>
        </w:trPr>
        <w:tc>
          <w:tcPr>
            <w:tcW w:w="748" w:type="dxa"/>
          </w:tcPr>
          <w:p w14:paraId="5F872BC4" w14:textId="5EAB0502" w:rsidR="00E4669B" w:rsidRPr="001B7F35" w:rsidDel="006F0ADB" w:rsidRDefault="00E4669B" w:rsidP="00CD2F58">
            <w:pPr>
              <w:pStyle w:val="ListParagraph"/>
              <w:numPr>
                <w:ilvl w:val="0"/>
                <w:numId w:val="38"/>
              </w:numPr>
              <w:spacing w:before="60"/>
              <w:contextualSpacing w:val="0"/>
              <w:jc w:val="right"/>
              <w:rPr>
                <w:del w:id="2765" w:author="admin" w:date="2023-04-27T22:26:00Z"/>
                <w:rFonts w:ascii="Times New Roman" w:hAnsi="Times New Roman"/>
                <w:sz w:val="26"/>
                <w:szCs w:val="26"/>
                <w:lang w:val="vi-VN"/>
              </w:rPr>
            </w:pPr>
          </w:p>
        </w:tc>
        <w:tc>
          <w:tcPr>
            <w:tcW w:w="4514" w:type="dxa"/>
            <w:vAlign w:val="center"/>
          </w:tcPr>
          <w:p w14:paraId="5FA6F616" w14:textId="365132A8" w:rsidR="00E4669B" w:rsidRPr="001B7F35" w:rsidDel="006F0ADB" w:rsidRDefault="00E4669B" w:rsidP="001B7F35">
            <w:pPr>
              <w:pStyle w:val="ListParagraph"/>
              <w:spacing w:before="60"/>
              <w:ind w:left="0"/>
              <w:contextualSpacing w:val="0"/>
              <w:rPr>
                <w:del w:id="2766" w:author="admin" w:date="2023-04-27T22:26:00Z"/>
                <w:rFonts w:ascii="Times New Roman" w:hAnsi="Times New Roman"/>
                <w:sz w:val="26"/>
                <w:szCs w:val="26"/>
                <w:lang w:val="vi-VN"/>
              </w:rPr>
            </w:pPr>
            <w:del w:id="2767" w:author="admin" w:date="2023-04-27T22:26:00Z">
              <w:r w:rsidRPr="001B7F35" w:rsidDel="006F0ADB">
                <w:rPr>
                  <w:rFonts w:ascii="Times New Roman" w:hAnsi="Times New Roman"/>
                  <w:sz w:val="26"/>
                  <w:szCs w:val="26"/>
                </w:rPr>
                <w:delText>Xử trí cấp cứu sốc</w:delText>
              </w:r>
            </w:del>
          </w:p>
        </w:tc>
        <w:tc>
          <w:tcPr>
            <w:tcW w:w="779" w:type="dxa"/>
          </w:tcPr>
          <w:p w14:paraId="233B9BCF" w14:textId="6411293A" w:rsidR="00E4669B" w:rsidRPr="001B7F35" w:rsidDel="006F0ADB" w:rsidRDefault="00E4669B" w:rsidP="001B7F35">
            <w:pPr>
              <w:pStyle w:val="ListParagraph"/>
              <w:spacing w:before="60"/>
              <w:ind w:left="0"/>
              <w:contextualSpacing w:val="0"/>
              <w:rPr>
                <w:del w:id="2768" w:author="admin" w:date="2023-04-27T22:26:00Z"/>
                <w:rFonts w:ascii="Times New Roman" w:hAnsi="Times New Roman"/>
                <w:sz w:val="26"/>
                <w:szCs w:val="26"/>
                <w:lang w:val="vi-VN"/>
              </w:rPr>
            </w:pPr>
          </w:p>
        </w:tc>
        <w:tc>
          <w:tcPr>
            <w:tcW w:w="1063" w:type="dxa"/>
          </w:tcPr>
          <w:p w14:paraId="40D52AAB" w14:textId="016779E1" w:rsidR="00E4669B" w:rsidRPr="001B7F35" w:rsidDel="006F0ADB" w:rsidRDefault="00E4669B" w:rsidP="001B7F35">
            <w:pPr>
              <w:pStyle w:val="ListParagraph"/>
              <w:spacing w:before="60"/>
              <w:ind w:left="0"/>
              <w:contextualSpacing w:val="0"/>
              <w:rPr>
                <w:del w:id="2769" w:author="admin" w:date="2023-04-27T22:26:00Z"/>
                <w:rFonts w:ascii="Times New Roman" w:hAnsi="Times New Roman"/>
                <w:sz w:val="26"/>
                <w:szCs w:val="26"/>
                <w:lang w:val="vi-VN"/>
              </w:rPr>
            </w:pPr>
          </w:p>
        </w:tc>
        <w:tc>
          <w:tcPr>
            <w:tcW w:w="1524" w:type="dxa"/>
          </w:tcPr>
          <w:p w14:paraId="4CD2AD20" w14:textId="79BB5E1D" w:rsidR="00E4669B" w:rsidRPr="001B7F35" w:rsidDel="006F0ADB" w:rsidRDefault="00E4669B" w:rsidP="001B7F35">
            <w:pPr>
              <w:pStyle w:val="ListParagraph"/>
              <w:spacing w:before="60"/>
              <w:ind w:left="0"/>
              <w:contextualSpacing w:val="0"/>
              <w:rPr>
                <w:del w:id="2770" w:author="admin" w:date="2023-04-27T22:26:00Z"/>
                <w:rFonts w:ascii="Times New Roman" w:hAnsi="Times New Roman"/>
                <w:sz w:val="26"/>
                <w:szCs w:val="26"/>
                <w:lang w:val="vi-VN"/>
              </w:rPr>
            </w:pPr>
          </w:p>
        </w:tc>
        <w:tc>
          <w:tcPr>
            <w:tcW w:w="1168" w:type="dxa"/>
          </w:tcPr>
          <w:p w14:paraId="494877A5" w14:textId="24167347" w:rsidR="00E4669B" w:rsidRPr="001B7F35" w:rsidDel="006F0ADB" w:rsidRDefault="00E4669B" w:rsidP="001B7F35">
            <w:pPr>
              <w:pStyle w:val="ListParagraph"/>
              <w:spacing w:before="60"/>
              <w:ind w:left="0"/>
              <w:contextualSpacing w:val="0"/>
              <w:rPr>
                <w:del w:id="2771" w:author="admin" w:date="2023-04-27T22:26:00Z"/>
                <w:rFonts w:ascii="Times New Roman" w:hAnsi="Times New Roman"/>
                <w:sz w:val="26"/>
                <w:szCs w:val="26"/>
                <w:lang w:val="vi-VN"/>
              </w:rPr>
            </w:pPr>
          </w:p>
        </w:tc>
      </w:tr>
      <w:tr w:rsidR="00E4669B" w:rsidRPr="001B7F35" w:rsidDel="006F0ADB" w14:paraId="65C2F55D" w14:textId="76C156F5" w:rsidTr="00ED6B8E">
        <w:trPr>
          <w:del w:id="2772" w:author="admin" w:date="2023-04-27T22:26:00Z"/>
        </w:trPr>
        <w:tc>
          <w:tcPr>
            <w:tcW w:w="748" w:type="dxa"/>
          </w:tcPr>
          <w:p w14:paraId="5FDF0F41" w14:textId="20B7FB15" w:rsidR="00E4669B" w:rsidRPr="001B7F35" w:rsidDel="006F0ADB" w:rsidRDefault="00E4669B" w:rsidP="00CD2F58">
            <w:pPr>
              <w:pStyle w:val="ListParagraph"/>
              <w:numPr>
                <w:ilvl w:val="0"/>
                <w:numId w:val="38"/>
              </w:numPr>
              <w:spacing w:before="60"/>
              <w:contextualSpacing w:val="0"/>
              <w:jc w:val="right"/>
              <w:rPr>
                <w:del w:id="2773" w:author="admin" w:date="2023-04-27T22:26:00Z"/>
                <w:rFonts w:ascii="Times New Roman" w:hAnsi="Times New Roman"/>
                <w:sz w:val="26"/>
                <w:szCs w:val="26"/>
                <w:lang w:val="vi-VN"/>
              </w:rPr>
            </w:pPr>
          </w:p>
        </w:tc>
        <w:tc>
          <w:tcPr>
            <w:tcW w:w="4514" w:type="dxa"/>
          </w:tcPr>
          <w:p w14:paraId="0B5929A0" w14:textId="179759C5" w:rsidR="00E4669B" w:rsidRPr="001B7F35" w:rsidDel="006F0ADB" w:rsidRDefault="00E4669B" w:rsidP="001B7F35">
            <w:pPr>
              <w:pStyle w:val="ListParagraph"/>
              <w:spacing w:before="60"/>
              <w:ind w:left="0"/>
              <w:contextualSpacing w:val="0"/>
              <w:rPr>
                <w:del w:id="2774" w:author="admin" w:date="2023-04-27T22:26:00Z"/>
                <w:rFonts w:ascii="Times New Roman" w:hAnsi="Times New Roman"/>
                <w:sz w:val="26"/>
                <w:szCs w:val="26"/>
                <w:lang w:val="vi-VN"/>
              </w:rPr>
            </w:pPr>
            <w:del w:id="2775" w:author="admin" w:date="2023-04-27T22:26:00Z">
              <w:r w:rsidRPr="001B7F35" w:rsidDel="006F0ADB">
                <w:rPr>
                  <w:rFonts w:ascii="Times New Roman" w:hAnsi="Times New Roman"/>
                  <w:sz w:val="26"/>
                  <w:szCs w:val="26"/>
                </w:rPr>
                <w:delText>Cấp cứu ngừng tuần hoàn cơ bản</w:delText>
              </w:r>
            </w:del>
          </w:p>
        </w:tc>
        <w:tc>
          <w:tcPr>
            <w:tcW w:w="779" w:type="dxa"/>
          </w:tcPr>
          <w:p w14:paraId="769EA003" w14:textId="245BA81F" w:rsidR="00E4669B" w:rsidRPr="001B7F35" w:rsidDel="006F0ADB" w:rsidRDefault="00E4669B" w:rsidP="001B7F35">
            <w:pPr>
              <w:pStyle w:val="ListParagraph"/>
              <w:spacing w:before="60"/>
              <w:ind w:left="0"/>
              <w:contextualSpacing w:val="0"/>
              <w:rPr>
                <w:del w:id="2776" w:author="admin" w:date="2023-04-27T22:26:00Z"/>
                <w:rFonts w:ascii="Times New Roman" w:hAnsi="Times New Roman"/>
                <w:sz w:val="26"/>
                <w:szCs w:val="26"/>
                <w:lang w:val="vi-VN"/>
              </w:rPr>
            </w:pPr>
          </w:p>
        </w:tc>
        <w:tc>
          <w:tcPr>
            <w:tcW w:w="1063" w:type="dxa"/>
          </w:tcPr>
          <w:p w14:paraId="3E6D7878" w14:textId="6B4D60A9" w:rsidR="00E4669B" w:rsidRPr="001B7F35" w:rsidDel="006F0ADB" w:rsidRDefault="00E4669B" w:rsidP="001B7F35">
            <w:pPr>
              <w:pStyle w:val="ListParagraph"/>
              <w:spacing w:before="60"/>
              <w:ind w:left="0"/>
              <w:contextualSpacing w:val="0"/>
              <w:rPr>
                <w:del w:id="2777" w:author="admin" w:date="2023-04-27T22:26:00Z"/>
                <w:rFonts w:ascii="Times New Roman" w:hAnsi="Times New Roman"/>
                <w:sz w:val="26"/>
                <w:szCs w:val="26"/>
                <w:lang w:val="vi-VN"/>
              </w:rPr>
            </w:pPr>
          </w:p>
        </w:tc>
        <w:tc>
          <w:tcPr>
            <w:tcW w:w="1524" w:type="dxa"/>
          </w:tcPr>
          <w:p w14:paraId="08B3644C" w14:textId="12822477" w:rsidR="00E4669B" w:rsidRPr="001B7F35" w:rsidDel="006F0ADB" w:rsidRDefault="00E4669B" w:rsidP="001B7F35">
            <w:pPr>
              <w:pStyle w:val="ListParagraph"/>
              <w:spacing w:before="60"/>
              <w:ind w:left="0"/>
              <w:contextualSpacing w:val="0"/>
              <w:rPr>
                <w:del w:id="2778" w:author="admin" w:date="2023-04-27T22:26:00Z"/>
                <w:rFonts w:ascii="Times New Roman" w:hAnsi="Times New Roman"/>
                <w:sz w:val="26"/>
                <w:szCs w:val="26"/>
                <w:lang w:val="vi-VN"/>
              </w:rPr>
            </w:pPr>
          </w:p>
        </w:tc>
        <w:tc>
          <w:tcPr>
            <w:tcW w:w="1168" w:type="dxa"/>
          </w:tcPr>
          <w:p w14:paraId="651B5CC6" w14:textId="25BDA074" w:rsidR="00E4669B" w:rsidRPr="001B7F35" w:rsidDel="006F0ADB" w:rsidRDefault="00E4669B" w:rsidP="001B7F35">
            <w:pPr>
              <w:pStyle w:val="ListParagraph"/>
              <w:spacing w:before="60"/>
              <w:ind w:left="0"/>
              <w:contextualSpacing w:val="0"/>
              <w:rPr>
                <w:del w:id="2779" w:author="admin" w:date="2023-04-27T22:26:00Z"/>
                <w:rFonts w:ascii="Times New Roman" w:hAnsi="Times New Roman"/>
                <w:sz w:val="26"/>
                <w:szCs w:val="26"/>
                <w:lang w:val="vi-VN"/>
              </w:rPr>
            </w:pPr>
          </w:p>
        </w:tc>
      </w:tr>
      <w:tr w:rsidR="00E4669B" w:rsidRPr="001B7F35" w:rsidDel="006F0ADB" w14:paraId="528147FE" w14:textId="0F9C6B89" w:rsidTr="00ED6B8E">
        <w:trPr>
          <w:del w:id="2780" w:author="admin" w:date="2023-04-27T22:26:00Z"/>
        </w:trPr>
        <w:tc>
          <w:tcPr>
            <w:tcW w:w="748" w:type="dxa"/>
          </w:tcPr>
          <w:p w14:paraId="034BDE09" w14:textId="7231E684" w:rsidR="00E4669B" w:rsidRPr="001B7F35" w:rsidDel="006F0ADB" w:rsidRDefault="00E4669B" w:rsidP="00CD2F58">
            <w:pPr>
              <w:pStyle w:val="ListParagraph"/>
              <w:numPr>
                <w:ilvl w:val="0"/>
                <w:numId w:val="38"/>
              </w:numPr>
              <w:spacing w:before="60"/>
              <w:contextualSpacing w:val="0"/>
              <w:jc w:val="right"/>
              <w:rPr>
                <w:del w:id="2781" w:author="admin" w:date="2023-04-27T22:26:00Z"/>
                <w:rFonts w:ascii="Times New Roman" w:hAnsi="Times New Roman"/>
                <w:sz w:val="26"/>
                <w:szCs w:val="26"/>
                <w:lang w:val="vi-VN"/>
              </w:rPr>
            </w:pPr>
          </w:p>
        </w:tc>
        <w:tc>
          <w:tcPr>
            <w:tcW w:w="4514" w:type="dxa"/>
          </w:tcPr>
          <w:p w14:paraId="1091AC4E" w14:textId="6EBB01DC" w:rsidR="00E4669B" w:rsidRPr="001B7F35" w:rsidDel="006F0ADB" w:rsidRDefault="00E4669B" w:rsidP="001B7F35">
            <w:pPr>
              <w:pStyle w:val="ListParagraph"/>
              <w:spacing w:before="60"/>
              <w:ind w:left="0"/>
              <w:contextualSpacing w:val="0"/>
              <w:rPr>
                <w:del w:id="2782" w:author="admin" w:date="2023-04-27T22:26:00Z"/>
                <w:rFonts w:ascii="Times New Roman" w:hAnsi="Times New Roman"/>
                <w:sz w:val="26"/>
                <w:szCs w:val="26"/>
                <w:lang w:val="vi-VN"/>
              </w:rPr>
            </w:pPr>
            <w:del w:id="2783" w:author="admin" w:date="2023-04-27T22:26:00Z">
              <w:r w:rsidRPr="001B7F35" w:rsidDel="006F0ADB">
                <w:rPr>
                  <w:rFonts w:ascii="Times New Roman" w:hAnsi="Times New Roman"/>
                  <w:sz w:val="26"/>
                  <w:szCs w:val="26"/>
                </w:rPr>
                <w:delText>Cấp cứu ngừng tuần hoàn nâng cao</w:delText>
              </w:r>
            </w:del>
          </w:p>
        </w:tc>
        <w:tc>
          <w:tcPr>
            <w:tcW w:w="779" w:type="dxa"/>
          </w:tcPr>
          <w:p w14:paraId="3F8BE62F" w14:textId="17434FBB" w:rsidR="00E4669B" w:rsidRPr="001B7F35" w:rsidDel="006F0ADB" w:rsidRDefault="00E4669B" w:rsidP="001B7F35">
            <w:pPr>
              <w:pStyle w:val="ListParagraph"/>
              <w:spacing w:before="60"/>
              <w:ind w:left="0"/>
              <w:contextualSpacing w:val="0"/>
              <w:rPr>
                <w:del w:id="2784" w:author="admin" w:date="2023-04-27T22:26:00Z"/>
                <w:rFonts w:ascii="Times New Roman" w:hAnsi="Times New Roman"/>
                <w:sz w:val="26"/>
                <w:szCs w:val="26"/>
                <w:lang w:val="vi-VN"/>
              </w:rPr>
            </w:pPr>
          </w:p>
        </w:tc>
        <w:tc>
          <w:tcPr>
            <w:tcW w:w="1063" w:type="dxa"/>
          </w:tcPr>
          <w:p w14:paraId="750A6C3E" w14:textId="0C5687B0" w:rsidR="00E4669B" w:rsidRPr="001B7F35" w:rsidDel="006F0ADB" w:rsidRDefault="00E4669B" w:rsidP="001B7F35">
            <w:pPr>
              <w:pStyle w:val="ListParagraph"/>
              <w:spacing w:before="60"/>
              <w:ind w:left="0"/>
              <w:contextualSpacing w:val="0"/>
              <w:rPr>
                <w:del w:id="2785" w:author="admin" w:date="2023-04-27T22:26:00Z"/>
                <w:rFonts w:ascii="Times New Roman" w:hAnsi="Times New Roman"/>
                <w:sz w:val="26"/>
                <w:szCs w:val="26"/>
                <w:lang w:val="vi-VN"/>
              </w:rPr>
            </w:pPr>
          </w:p>
        </w:tc>
        <w:tc>
          <w:tcPr>
            <w:tcW w:w="1524" w:type="dxa"/>
          </w:tcPr>
          <w:p w14:paraId="2BE77831" w14:textId="6EA01ABD" w:rsidR="00E4669B" w:rsidRPr="001B7F35" w:rsidDel="006F0ADB" w:rsidRDefault="00E4669B" w:rsidP="001B7F35">
            <w:pPr>
              <w:pStyle w:val="ListParagraph"/>
              <w:spacing w:before="60"/>
              <w:ind w:left="0"/>
              <w:contextualSpacing w:val="0"/>
              <w:rPr>
                <w:del w:id="2786" w:author="admin" w:date="2023-04-27T22:26:00Z"/>
                <w:rFonts w:ascii="Times New Roman" w:hAnsi="Times New Roman"/>
                <w:sz w:val="26"/>
                <w:szCs w:val="26"/>
                <w:lang w:val="vi-VN"/>
              </w:rPr>
            </w:pPr>
          </w:p>
        </w:tc>
        <w:tc>
          <w:tcPr>
            <w:tcW w:w="1168" w:type="dxa"/>
          </w:tcPr>
          <w:p w14:paraId="69FAB867" w14:textId="0F2EC085" w:rsidR="00E4669B" w:rsidRPr="001B7F35" w:rsidDel="006F0ADB" w:rsidRDefault="00E4669B" w:rsidP="001B7F35">
            <w:pPr>
              <w:pStyle w:val="ListParagraph"/>
              <w:spacing w:before="60"/>
              <w:ind w:left="0"/>
              <w:contextualSpacing w:val="0"/>
              <w:rPr>
                <w:del w:id="2787" w:author="admin" w:date="2023-04-27T22:26:00Z"/>
                <w:rFonts w:ascii="Times New Roman" w:hAnsi="Times New Roman"/>
                <w:sz w:val="26"/>
                <w:szCs w:val="26"/>
                <w:lang w:val="vi-VN"/>
              </w:rPr>
            </w:pPr>
          </w:p>
        </w:tc>
      </w:tr>
      <w:tr w:rsidR="00E4669B" w:rsidRPr="001B7F35" w:rsidDel="006F0ADB" w14:paraId="41737F11" w14:textId="74AE5915" w:rsidTr="00ED6B8E">
        <w:trPr>
          <w:del w:id="2788" w:author="admin" w:date="2023-04-27T22:26:00Z"/>
        </w:trPr>
        <w:tc>
          <w:tcPr>
            <w:tcW w:w="748" w:type="dxa"/>
          </w:tcPr>
          <w:p w14:paraId="44B3CFC9" w14:textId="7ED6299A" w:rsidR="00E4669B" w:rsidRPr="001B7F35" w:rsidDel="006F0ADB" w:rsidRDefault="00E4669B" w:rsidP="00CD2F58">
            <w:pPr>
              <w:pStyle w:val="ListParagraph"/>
              <w:numPr>
                <w:ilvl w:val="0"/>
                <w:numId w:val="38"/>
              </w:numPr>
              <w:spacing w:before="60"/>
              <w:contextualSpacing w:val="0"/>
              <w:jc w:val="right"/>
              <w:rPr>
                <w:del w:id="2789" w:author="admin" w:date="2023-04-27T22:26:00Z"/>
                <w:rFonts w:ascii="Times New Roman" w:hAnsi="Times New Roman"/>
                <w:sz w:val="26"/>
                <w:szCs w:val="26"/>
                <w:lang w:val="vi-VN"/>
              </w:rPr>
            </w:pPr>
          </w:p>
        </w:tc>
        <w:tc>
          <w:tcPr>
            <w:tcW w:w="4514" w:type="dxa"/>
          </w:tcPr>
          <w:p w14:paraId="41373D2B" w14:textId="1BB37701" w:rsidR="00E4669B" w:rsidRPr="001B7F35" w:rsidDel="006F0ADB" w:rsidRDefault="00E4669B" w:rsidP="001B7F35">
            <w:pPr>
              <w:pStyle w:val="ListParagraph"/>
              <w:spacing w:before="60"/>
              <w:ind w:left="0"/>
              <w:contextualSpacing w:val="0"/>
              <w:rPr>
                <w:del w:id="2790" w:author="admin" w:date="2023-04-27T22:26:00Z"/>
                <w:rFonts w:ascii="Times New Roman" w:hAnsi="Times New Roman"/>
                <w:sz w:val="26"/>
                <w:szCs w:val="26"/>
              </w:rPr>
            </w:pPr>
            <w:del w:id="2791" w:author="admin" w:date="2023-04-27T22:26:00Z">
              <w:r w:rsidRPr="001B7F35" w:rsidDel="006F0ADB">
                <w:rPr>
                  <w:rFonts w:ascii="Times New Roman" w:hAnsi="Times New Roman"/>
                  <w:sz w:val="26"/>
                  <w:szCs w:val="26"/>
                </w:rPr>
                <w:delText>Chẩn đoán và xử trí cấp cứu nhồi máu cơ tim cấp có ST chênh lên</w:delText>
              </w:r>
            </w:del>
          </w:p>
        </w:tc>
        <w:tc>
          <w:tcPr>
            <w:tcW w:w="779" w:type="dxa"/>
          </w:tcPr>
          <w:p w14:paraId="7F326AB7" w14:textId="4EE91058" w:rsidR="00E4669B" w:rsidRPr="001B7F35" w:rsidDel="006F0ADB" w:rsidRDefault="00E4669B" w:rsidP="001B7F35">
            <w:pPr>
              <w:pStyle w:val="ListParagraph"/>
              <w:spacing w:before="60"/>
              <w:ind w:left="0"/>
              <w:contextualSpacing w:val="0"/>
              <w:rPr>
                <w:del w:id="2792" w:author="admin" w:date="2023-04-27T22:26:00Z"/>
                <w:rFonts w:ascii="Times New Roman" w:hAnsi="Times New Roman"/>
                <w:sz w:val="26"/>
                <w:szCs w:val="26"/>
                <w:lang w:val="vi-VN"/>
              </w:rPr>
            </w:pPr>
          </w:p>
        </w:tc>
        <w:tc>
          <w:tcPr>
            <w:tcW w:w="1063" w:type="dxa"/>
          </w:tcPr>
          <w:p w14:paraId="4C34F55A" w14:textId="5E24D589" w:rsidR="00E4669B" w:rsidRPr="001B7F35" w:rsidDel="006F0ADB" w:rsidRDefault="00E4669B" w:rsidP="001B7F35">
            <w:pPr>
              <w:pStyle w:val="ListParagraph"/>
              <w:spacing w:before="60"/>
              <w:ind w:left="0"/>
              <w:contextualSpacing w:val="0"/>
              <w:rPr>
                <w:del w:id="2793" w:author="admin" w:date="2023-04-27T22:26:00Z"/>
                <w:rFonts w:ascii="Times New Roman" w:hAnsi="Times New Roman"/>
                <w:sz w:val="26"/>
                <w:szCs w:val="26"/>
                <w:lang w:val="vi-VN"/>
              </w:rPr>
            </w:pPr>
          </w:p>
        </w:tc>
        <w:tc>
          <w:tcPr>
            <w:tcW w:w="1524" w:type="dxa"/>
          </w:tcPr>
          <w:p w14:paraId="26B555BD" w14:textId="4620D33E" w:rsidR="00E4669B" w:rsidRPr="001B7F35" w:rsidDel="006F0ADB" w:rsidRDefault="00E4669B" w:rsidP="001B7F35">
            <w:pPr>
              <w:pStyle w:val="ListParagraph"/>
              <w:spacing w:before="60"/>
              <w:ind w:left="0"/>
              <w:contextualSpacing w:val="0"/>
              <w:rPr>
                <w:del w:id="2794" w:author="admin" w:date="2023-04-27T22:26:00Z"/>
                <w:rFonts w:ascii="Times New Roman" w:hAnsi="Times New Roman"/>
                <w:sz w:val="26"/>
                <w:szCs w:val="26"/>
                <w:lang w:val="vi-VN"/>
              </w:rPr>
            </w:pPr>
          </w:p>
        </w:tc>
        <w:tc>
          <w:tcPr>
            <w:tcW w:w="1168" w:type="dxa"/>
          </w:tcPr>
          <w:p w14:paraId="15A6F78C" w14:textId="7454CFA1" w:rsidR="00E4669B" w:rsidRPr="001B7F35" w:rsidDel="006F0ADB" w:rsidRDefault="00E4669B" w:rsidP="001B7F35">
            <w:pPr>
              <w:pStyle w:val="ListParagraph"/>
              <w:spacing w:before="60"/>
              <w:ind w:left="0"/>
              <w:contextualSpacing w:val="0"/>
              <w:rPr>
                <w:del w:id="2795" w:author="admin" w:date="2023-04-27T22:26:00Z"/>
                <w:rFonts w:ascii="Times New Roman" w:hAnsi="Times New Roman"/>
                <w:sz w:val="26"/>
                <w:szCs w:val="26"/>
                <w:lang w:val="vi-VN"/>
              </w:rPr>
            </w:pPr>
          </w:p>
        </w:tc>
      </w:tr>
      <w:tr w:rsidR="00E4669B" w:rsidRPr="001B7F35" w:rsidDel="006F0ADB" w14:paraId="4EAB3F29" w14:textId="6F28366B" w:rsidTr="00ED6B8E">
        <w:trPr>
          <w:del w:id="2796" w:author="admin" w:date="2023-04-27T22:26:00Z"/>
        </w:trPr>
        <w:tc>
          <w:tcPr>
            <w:tcW w:w="748" w:type="dxa"/>
          </w:tcPr>
          <w:p w14:paraId="06DE746A" w14:textId="105D97EC" w:rsidR="00E4669B" w:rsidRPr="001B7F35" w:rsidDel="006F0ADB" w:rsidRDefault="00E4669B" w:rsidP="001B7F35">
            <w:pPr>
              <w:spacing w:before="60"/>
              <w:rPr>
                <w:del w:id="2797" w:author="admin" w:date="2023-04-27T22:26:00Z"/>
                <w:rFonts w:ascii="Times New Roman" w:hAnsi="Times New Roman"/>
                <w:sz w:val="26"/>
                <w:szCs w:val="26"/>
              </w:rPr>
            </w:pPr>
            <w:del w:id="2798" w:author="admin" w:date="2023-04-27T22:26:00Z">
              <w:r w:rsidRPr="001B7F35" w:rsidDel="006F0ADB">
                <w:rPr>
                  <w:rFonts w:ascii="Times New Roman" w:hAnsi="Times New Roman"/>
                  <w:sz w:val="26"/>
                  <w:szCs w:val="26"/>
                </w:rPr>
                <w:delText>B.</w:delText>
              </w:r>
            </w:del>
          </w:p>
        </w:tc>
        <w:tc>
          <w:tcPr>
            <w:tcW w:w="4514" w:type="dxa"/>
          </w:tcPr>
          <w:p w14:paraId="1F24B3B1" w14:textId="3BC225DD" w:rsidR="00E4669B" w:rsidRPr="001B7F35" w:rsidDel="006F0ADB" w:rsidRDefault="00E4669B" w:rsidP="001B7F35">
            <w:pPr>
              <w:pStyle w:val="ListParagraph"/>
              <w:spacing w:before="60"/>
              <w:ind w:left="0"/>
              <w:contextualSpacing w:val="0"/>
              <w:rPr>
                <w:del w:id="2799" w:author="admin" w:date="2023-04-27T22:26:00Z"/>
                <w:rFonts w:ascii="Times New Roman" w:hAnsi="Times New Roman"/>
                <w:sz w:val="26"/>
                <w:szCs w:val="26"/>
              </w:rPr>
            </w:pPr>
            <w:del w:id="2800" w:author="admin" w:date="2023-04-27T22:26:00Z">
              <w:r w:rsidRPr="001B7F35" w:rsidDel="006F0ADB">
                <w:rPr>
                  <w:rFonts w:ascii="Times New Roman" w:hAnsi="Times New Roman"/>
                  <w:sz w:val="26"/>
                  <w:szCs w:val="26"/>
                </w:rPr>
                <w:delText>Cấp cứu chấn thương</w:delText>
              </w:r>
            </w:del>
          </w:p>
        </w:tc>
        <w:tc>
          <w:tcPr>
            <w:tcW w:w="779" w:type="dxa"/>
          </w:tcPr>
          <w:p w14:paraId="5E0E5515" w14:textId="223364C8" w:rsidR="00E4669B" w:rsidRPr="001B7F35" w:rsidDel="006F0ADB" w:rsidRDefault="00E4669B" w:rsidP="001B7F35">
            <w:pPr>
              <w:pStyle w:val="ListParagraph"/>
              <w:spacing w:before="60"/>
              <w:ind w:left="0"/>
              <w:contextualSpacing w:val="0"/>
              <w:rPr>
                <w:del w:id="2801" w:author="admin" w:date="2023-04-27T22:26:00Z"/>
                <w:rFonts w:ascii="Times New Roman" w:hAnsi="Times New Roman"/>
                <w:sz w:val="26"/>
                <w:szCs w:val="26"/>
                <w:lang w:val="vi-VN"/>
              </w:rPr>
            </w:pPr>
          </w:p>
        </w:tc>
        <w:tc>
          <w:tcPr>
            <w:tcW w:w="1063" w:type="dxa"/>
          </w:tcPr>
          <w:p w14:paraId="66E2E0EA" w14:textId="28AE09CD" w:rsidR="00E4669B" w:rsidRPr="001B7F35" w:rsidDel="006F0ADB" w:rsidRDefault="00E4669B" w:rsidP="001B7F35">
            <w:pPr>
              <w:pStyle w:val="ListParagraph"/>
              <w:spacing w:before="60"/>
              <w:ind w:left="0"/>
              <w:contextualSpacing w:val="0"/>
              <w:rPr>
                <w:del w:id="2802" w:author="admin" w:date="2023-04-27T22:26:00Z"/>
                <w:rFonts w:ascii="Times New Roman" w:hAnsi="Times New Roman"/>
                <w:sz w:val="26"/>
                <w:szCs w:val="26"/>
                <w:lang w:val="vi-VN"/>
              </w:rPr>
            </w:pPr>
          </w:p>
        </w:tc>
        <w:tc>
          <w:tcPr>
            <w:tcW w:w="1524" w:type="dxa"/>
          </w:tcPr>
          <w:p w14:paraId="28DB6C7E" w14:textId="37BAB957" w:rsidR="00E4669B" w:rsidRPr="001B7F35" w:rsidDel="006F0ADB" w:rsidRDefault="00E4669B" w:rsidP="001B7F35">
            <w:pPr>
              <w:pStyle w:val="ListParagraph"/>
              <w:spacing w:before="60"/>
              <w:ind w:left="0"/>
              <w:contextualSpacing w:val="0"/>
              <w:rPr>
                <w:del w:id="2803" w:author="admin" w:date="2023-04-27T22:26:00Z"/>
                <w:rFonts w:ascii="Times New Roman" w:hAnsi="Times New Roman"/>
                <w:sz w:val="26"/>
                <w:szCs w:val="26"/>
                <w:lang w:val="vi-VN"/>
              </w:rPr>
            </w:pPr>
          </w:p>
        </w:tc>
        <w:tc>
          <w:tcPr>
            <w:tcW w:w="1168" w:type="dxa"/>
          </w:tcPr>
          <w:p w14:paraId="04DDDE71" w14:textId="11651D78" w:rsidR="00E4669B" w:rsidRPr="001B7F35" w:rsidDel="006F0ADB" w:rsidRDefault="00E4669B" w:rsidP="001B7F35">
            <w:pPr>
              <w:pStyle w:val="ListParagraph"/>
              <w:spacing w:before="60"/>
              <w:ind w:left="0"/>
              <w:contextualSpacing w:val="0"/>
              <w:rPr>
                <w:del w:id="2804" w:author="admin" w:date="2023-04-27T22:26:00Z"/>
                <w:rFonts w:ascii="Times New Roman" w:hAnsi="Times New Roman"/>
                <w:sz w:val="26"/>
                <w:szCs w:val="26"/>
                <w:lang w:val="vi-VN"/>
              </w:rPr>
            </w:pPr>
          </w:p>
        </w:tc>
      </w:tr>
      <w:tr w:rsidR="00E4669B" w:rsidRPr="001B7F35" w:rsidDel="006F0ADB" w14:paraId="6883AA4B" w14:textId="16D5E95A" w:rsidTr="00ED6B8E">
        <w:trPr>
          <w:del w:id="2805" w:author="admin" w:date="2023-04-27T22:26:00Z"/>
        </w:trPr>
        <w:tc>
          <w:tcPr>
            <w:tcW w:w="748" w:type="dxa"/>
          </w:tcPr>
          <w:p w14:paraId="1AA2E4E2" w14:textId="74BC9F0E" w:rsidR="00E4669B" w:rsidRPr="001B7F35" w:rsidDel="006F0ADB" w:rsidRDefault="00E4669B" w:rsidP="00CD2F58">
            <w:pPr>
              <w:pStyle w:val="ListParagraph"/>
              <w:numPr>
                <w:ilvl w:val="0"/>
                <w:numId w:val="38"/>
              </w:numPr>
              <w:spacing w:before="60"/>
              <w:contextualSpacing w:val="0"/>
              <w:jc w:val="center"/>
              <w:rPr>
                <w:del w:id="2806" w:author="admin" w:date="2023-04-27T22:26:00Z"/>
                <w:rFonts w:ascii="Times New Roman" w:hAnsi="Times New Roman"/>
                <w:sz w:val="26"/>
                <w:szCs w:val="26"/>
              </w:rPr>
            </w:pPr>
          </w:p>
        </w:tc>
        <w:tc>
          <w:tcPr>
            <w:tcW w:w="4514" w:type="dxa"/>
          </w:tcPr>
          <w:p w14:paraId="76337589" w14:textId="340B7F91" w:rsidR="00E4669B" w:rsidRPr="001B7F35" w:rsidDel="006F0ADB" w:rsidRDefault="00E4669B" w:rsidP="001B7F35">
            <w:pPr>
              <w:pStyle w:val="ListParagraph"/>
              <w:spacing w:before="60"/>
              <w:ind w:left="0"/>
              <w:contextualSpacing w:val="0"/>
              <w:rPr>
                <w:del w:id="2807" w:author="admin" w:date="2023-04-27T22:26:00Z"/>
                <w:rFonts w:ascii="Times New Roman" w:hAnsi="Times New Roman"/>
                <w:sz w:val="26"/>
                <w:szCs w:val="26"/>
              </w:rPr>
            </w:pPr>
            <w:del w:id="2808" w:author="admin" w:date="2023-04-27T22:26:00Z">
              <w:r w:rsidRPr="001B7F35" w:rsidDel="006F0ADB">
                <w:rPr>
                  <w:rFonts w:ascii="Times New Roman" w:hAnsi="Times New Roman"/>
                  <w:sz w:val="26"/>
                  <w:szCs w:val="26"/>
                </w:rPr>
                <w:delText>Cấp cứu chấn thương sọ não</w:delText>
              </w:r>
            </w:del>
          </w:p>
        </w:tc>
        <w:tc>
          <w:tcPr>
            <w:tcW w:w="779" w:type="dxa"/>
          </w:tcPr>
          <w:p w14:paraId="2F30F4E4" w14:textId="3829B126" w:rsidR="00E4669B" w:rsidRPr="001B7F35" w:rsidDel="006F0ADB" w:rsidRDefault="00E4669B" w:rsidP="001B7F35">
            <w:pPr>
              <w:pStyle w:val="ListParagraph"/>
              <w:spacing w:before="60"/>
              <w:ind w:left="0"/>
              <w:contextualSpacing w:val="0"/>
              <w:rPr>
                <w:del w:id="2809" w:author="admin" w:date="2023-04-27T22:26:00Z"/>
                <w:rFonts w:ascii="Times New Roman" w:hAnsi="Times New Roman"/>
                <w:sz w:val="26"/>
                <w:szCs w:val="26"/>
                <w:lang w:val="vi-VN"/>
              </w:rPr>
            </w:pPr>
          </w:p>
        </w:tc>
        <w:tc>
          <w:tcPr>
            <w:tcW w:w="1063" w:type="dxa"/>
          </w:tcPr>
          <w:p w14:paraId="042FACDE" w14:textId="327DD69F" w:rsidR="00E4669B" w:rsidRPr="001B7F35" w:rsidDel="006F0ADB" w:rsidRDefault="00E4669B" w:rsidP="001B7F35">
            <w:pPr>
              <w:pStyle w:val="ListParagraph"/>
              <w:spacing w:before="60"/>
              <w:ind w:left="0"/>
              <w:contextualSpacing w:val="0"/>
              <w:rPr>
                <w:del w:id="2810" w:author="admin" w:date="2023-04-27T22:26:00Z"/>
                <w:rFonts w:ascii="Times New Roman" w:hAnsi="Times New Roman"/>
                <w:sz w:val="26"/>
                <w:szCs w:val="26"/>
                <w:lang w:val="vi-VN"/>
              </w:rPr>
            </w:pPr>
          </w:p>
        </w:tc>
        <w:tc>
          <w:tcPr>
            <w:tcW w:w="1524" w:type="dxa"/>
          </w:tcPr>
          <w:p w14:paraId="3407728D" w14:textId="209F671B" w:rsidR="00E4669B" w:rsidRPr="001B7F35" w:rsidDel="006F0ADB" w:rsidRDefault="00E4669B" w:rsidP="001B7F35">
            <w:pPr>
              <w:pStyle w:val="ListParagraph"/>
              <w:spacing w:before="60"/>
              <w:ind w:left="0"/>
              <w:contextualSpacing w:val="0"/>
              <w:rPr>
                <w:del w:id="2811" w:author="admin" w:date="2023-04-27T22:26:00Z"/>
                <w:rFonts w:ascii="Times New Roman" w:hAnsi="Times New Roman"/>
                <w:sz w:val="26"/>
                <w:szCs w:val="26"/>
                <w:lang w:val="vi-VN"/>
              </w:rPr>
            </w:pPr>
          </w:p>
        </w:tc>
        <w:tc>
          <w:tcPr>
            <w:tcW w:w="1168" w:type="dxa"/>
          </w:tcPr>
          <w:p w14:paraId="1CC26404" w14:textId="1E434C61" w:rsidR="00E4669B" w:rsidRPr="001B7F35" w:rsidDel="006F0ADB" w:rsidRDefault="00E4669B" w:rsidP="001B7F35">
            <w:pPr>
              <w:pStyle w:val="ListParagraph"/>
              <w:spacing w:before="60"/>
              <w:ind w:left="0"/>
              <w:contextualSpacing w:val="0"/>
              <w:rPr>
                <w:del w:id="2812" w:author="admin" w:date="2023-04-27T22:26:00Z"/>
                <w:rFonts w:ascii="Times New Roman" w:hAnsi="Times New Roman"/>
                <w:sz w:val="26"/>
                <w:szCs w:val="26"/>
                <w:lang w:val="vi-VN"/>
              </w:rPr>
            </w:pPr>
          </w:p>
        </w:tc>
      </w:tr>
      <w:tr w:rsidR="00E4669B" w:rsidRPr="001B7F35" w:rsidDel="006F0ADB" w14:paraId="470D4278" w14:textId="7DEE1FA5" w:rsidTr="00ED6B8E">
        <w:trPr>
          <w:del w:id="2813" w:author="admin" w:date="2023-04-27T22:26:00Z"/>
        </w:trPr>
        <w:tc>
          <w:tcPr>
            <w:tcW w:w="748" w:type="dxa"/>
          </w:tcPr>
          <w:p w14:paraId="1E28EBF8" w14:textId="2765D972" w:rsidR="00E4669B" w:rsidRPr="001B7F35" w:rsidDel="006F0ADB" w:rsidRDefault="00E4669B" w:rsidP="00CD2F58">
            <w:pPr>
              <w:pStyle w:val="ListParagraph"/>
              <w:numPr>
                <w:ilvl w:val="0"/>
                <w:numId w:val="38"/>
              </w:numPr>
              <w:spacing w:before="60"/>
              <w:contextualSpacing w:val="0"/>
              <w:jc w:val="center"/>
              <w:rPr>
                <w:del w:id="2814" w:author="admin" w:date="2023-04-27T22:26:00Z"/>
                <w:rFonts w:ascii="Times New Roman" w:hAnsi="Times New Roman"/>
                <w:sz w:val="26"/>
                <w:szCs w:val="26"/>
              </w:rPr>
            </w:pPr>
          </w:p>
        </w:tc>
        <w:tc>
          <w:tcPr>
            <w:tcW w:w="4514" w:type="dxa"/>
          </w:tcPr>
          <w:p w14:paraId="22F15213" w14:textId="28F6A105" w:rsidR="00E4669B" w:rsidRPr="001B7F35" w:rsidDel="006F0ADB" w:rsidRDefault="00E4669B" w:rsidP="001B7F35">
            <w:pPr>
              <w:pStyle w:val="ListParagraph"/>
              <w:spacing w:before="60"/>
              <w:ind w:left="0"/>
              <w:contextualSpacing w:val="0"/>
              <w:rPr>
                <w:del w:id="2815" w:author="admin" w:date="2023-04-27T22:26:00Z"/>
                <w:rFonts w:ascii="Times New Roman" w:hAnsi="Times New Roman"/>
                <w:sz w:val="26"/>
                <w:szCs w:val="26"/>
              </w:rPr>
            </w:pPr>
            <w:del w:id="2816" w:author="admin" w:date="2023-04-27T22:26:00Z">
              <w:r w:rsidRPr="001B7F35" w:rsidDel="006F0ADB">
                <w:rPr>
                  <w:rFonts w:ascii="Times New Roman" w:hAnsi="Times New Roman"/>
                  <w:sz w:val="26"/>
                  <w:szCs w:val="26"/>
                </w:rPr>
                <w:delText>Cấp cứu chấn thương cột sống</w:delText>
              </w:r>
            </w:del>
          </w:p>
        </w:tc>
        <w:tc>
          <w:tcPr>
            <w:tcW w:w="779" w:type="dxa"/>
          </w:tcPr>
          <w:p w14:paraId="1EE67999" w14:textId="188BFFA8" w:rsidR="00E4669B" w:rsidRPr="001B7F35" w:rsidDel="006F0ADB" w:rsidRDefault="00E4669B" w:rsidP="001B7F35">
            <w:pPr>
              <w:pStyle w:val="ListParagraph"/>
              <w:spacing w:before="60"/>
              <w:ind w:left="0"/>
              <w:contextualSpacing w:val="0"/>
              <w:rPr>
                <w:del w:id="2817" w:author="admin" w:date="2023-04-27T22:26:00Z"/>
                <w:rFonts w:ascii="Times New Roman" w:hAnsi="Times New Roman"/>
                <w:sz w:val="26"/>
                <w:szCs w:val="26"/>
                <w:lang w:val="vi-VN"/>
              </w:rPr>
            </w:pPr>
          </w:p>
        </w:tc>
        <w:tc>
          <w:tcPr>
            <w:tcW w:w="1063" w:type="dxa"/>
          </w:tcPr>
          <w:p w14:paraId="0AD39C21" w14:textId="4DDB8468" w:rsidR="00E4669B" w:rsidRPr="001B7F35" w:rsidDel="006F0ADB" w:rsidRDefault="00E4669B" w:rsidP="001B7F35">
            <w:pPr>
              <w:pStyle w:val="ListParagraph"/>
              <w:spacing w:before="60"/>
              <w:ind w:left="0"/>
              <w:contextualSpacing w:val="0"/>
              <w:rPr>
                <w:del w:id="2818" w:author="admin" w:date="2023-04-27T22:26:00Z"/>
                <w:rFonts w:ascii="Times New Roman" w:hAnsi="Times New Roman"/>
                <w:sz w:val="26"/>
                <w:szCs w:val="26"/>
                <w:lang w:val="vi-VN"/>
              </w:rPr>
            </w:pPr>
          </w:p>
        </w:tc>
        <w:tc>
          <w:tcPr>
            <w:tcW w:w="1524" w:type="dxa"/>
          </w:tcPr>
          <w:p w14:paraId="731964A5" w14:textId="79736258" w:rsidR="00E4669B" w:rsidRPr="001B7F35" w:rsidDel="006F0ADB" w:rsidRDefault="00E4669B" w:rsidP="001B7F35">
            <w:pPr>
              <w:pStyle w:val="ListParagraph"/>
              <w:spacing w:before="60"/>
              <w:ind w:left="0"/>
              <w:contextualSpacing w:val="0"/>
              <w:rPr>
                <w:del w:id="2819" w:author="admin" w:date="2023-04-27T22:26:00Z"/>
                <w:rFonts w:ascii="Times New Roman" w:hAnsi="Times New Roman"/>
                <w:sz w:val="26"/>
                <w:szCs w:val="26"/>
                <w:lang w:val="vi-VN"/>
              </w:rPr>
            </w:pPr>
          </w:p>
        </w:tc>
        <w:tc>
          <w:tcPr>
            <w:tcW w:w="1168" w:type="dxa"/>
          </w:tcPr>
          <w:p w14:paraId="3036F2CC" w14:textId="5A90BEA1" w:rsidR="00E4669B" w:rsidRPr="001B7F35" w:rsidDel="006F0ADB" w:rsidRDefault="00E4669B" w:rsidP="001B7F35">
            <w:pPr>
              <w:pStyle w:val="ListParagraph"/>
              <w:spacing w:before="60"/>
              <w:ind w:left="0"/>
              <w:contextualSpacing w:val="0"/>
              <w:rPr>
                <w:del w:id="2820" w:author="admin" w:date="2023-04-27T22:26:00Z"/>
                <w:rFonts w:ascii="Times New Roman" w:hAnsi="Times New Roman"/>
                <w:sz w:val="26"/>
                <w:szCs w:val="26"/>
                <w:lang w:val="vi-VN"/>
              </w:rPr>
            </w:pPr>
          </w:p>
        </w:tc>
      </w:tr>
      <w:tr w:rsidR="00E4669B" w:rsidRPr="001B7F35" w:rsidDel="006F0ADB" w14:paraId="74229754" w14:textId="01E5F0B2" w:rsidTr="00ED6B8E">
        <w:trPr>
          <w:del w:id="2821" w:author="admin" w:date="2023-04-27T22:26:00Z"/>
        </w:trPr>
        <w:tc>
          <w:tcPr>
            <w:tcW w:w="748" w:type="dxa"/>
          </w:tcPr>
          <w:p w14:paraId="62BBBE92" w14:textId="3340F221" w:rsidR="00E4669B" w:rsidRPr="001B7F35" w:rsidDel="006F0ADB" w:rsidRDefault="00E4669B" w:rsidP="00CD2F58">
            <w:pPr>
              <w:pStyle w:val="ListParagraph"/>
              <w:numPr>
                <w:ilvl w:val="0"/>
                <w:numId w:val="38"/>
              </w:numPr>
              <w:spacing w:before="60"/>
              <w:contextualSpacing w:val="0"/>
              <w:jc w:val="center"/>
              <w:rPr>
                <w:del w:id="2822" w:author="admin" w:date="2023-04-27T22:26:00Z"/>
                <w:rFonts w:ascii="Times New Roman" w:hAnsi="Times New Roman"/>
                <w:sz w:val="26"/>
                <w:szCs w:val="26"/>
              </w:rPr>
            </w:pPr>
          </w:p>
        </w:tc>
        <w:tc>
          <w:tcPr>
            <w:tcW w:w="4514" w:type="dxa"/>
          </w:tcPr>
          <w:p w14:paraId="578AE418" w14:textId="53EBD1FF" w:rsidR="00E4669B" w:rsidRPr="001B7F35" w:rsidDel="006F0ADB" w:rsidRDefault="00E4669B" w:rsidP="001B7F35">
            <w:pPr>
              <w:pStyle w:val="ListParagraph"/>
              <w:spacing w:before="60"/>
              <w:ind w:left="0"/>
              <w:contextualSpacing w:val="0"/>
              <w:rPr>
                <w:del w:id="2823" w:author="admin" w:date="2023-04-27T22:26:00Z"/>
                <w:rFonts w:ascii="Times New Roman" w:hAnsi="Times New Roman"/>
                <w:sz w:val="26"/>
                <w:szCs w:val="26"/>
              </w:rPr>
            </w:pPr>
            <w:del w:id="2824" w:author="admin" w:date="2023-04-27T22:26:00Z">
              <w:r w:rsidRPr="001B7F35" w:rsidDel="006F0ADB">
                <w:rPr>
                  <w:rFonts w:ascii="Times New Roman" w:hAnsi="Times New Roman"/>
                  <w:sz w:val="26"/>
                  <w:szCs w:val="26"/>
                </w:rPr>
                <w:delText>Cấp cứu chấn thương ngực</w:delText>
              </w:r>
            </w:del>
          </w:p>
        </w:tc>
        <w:tc>
          <w:tcPr>
            <w:tcW w:w="779" w:type="dxa"/>
          </w:tcPr>
          <w:p w14:paraId="065D4CA1" w14:textId="18E40785" w:rsidR="00E4669B" w:rsidRPr="001B7F35" w:rsidDel="006F0ADB" w:rsidRDefault="00E4669B" w:rsidP="001B7F35">
            <w:pPr>
              <w:pStyle w:val="ListParagraph"/>
              <w:spacing w:before="60"/>
              <w:ind w:left="0"/>
              <w:contextualSpacing w:val="0"/>
              <w:rPr>
                <w:del w:id="2825" w:author="admin" w:date="2023-04-27T22:26:00Z"/>
                <w:rFonts w:ascii="Times New Roman" w:hAnsi="Times New Roman"/>
                <w:sz w:val="26"/>
                <w:szCs w:val="26"/>
                <w:lang w:val="vi-VN"/>
              </w:rPr>
            </w:pPr>
          </w:p>
        </w:tc>
        <w:tc>
          <w:tcPr>
            <w:tcW w:w="1063" w:type="dxa"/>
          </w:tcPr>
          <w:p w14:paraId="44518325" w14:textId="7F0131A9" w:rsidR="00E4669B" w:rsidRPr="001B7F35" w:rsidDel="006F0ADB" w:rsidRDefault="00E4669B" w:rsidP="001B7F35">
            <w:pPr>
              <w:pStyle w:val="ListParagraph"/>
              <w:spacing w:before="60"/>
              <w:ind w:left="0"/>
              <w:contextualSpacing w:val="0"/>
              <w:rPr>
                <w:del w:id="2826" w:author="admin" w:date="2023-04-27T22:26:00Z"/>
                <w:rFonts w:ascii="Times New Roman" w:hAnsi="Times New Roman"/>
                <w:sz w:val="26"/>
                <w:szCs w:val="26"/>
                <w:lang w:val="vi-VN"/>
              </w:rPr>
            </w:pPr>
          </w:p>
        </w:tc>
        <w:tc>
          <w:tcPr>
            <w:tcW w:w="1524" w:type="dxa"/>
          </w:tcPr>
          <w:p w14:paraId="0621074C" w14:textId="6BDB1102" w:rsidR="00E4669B" w:rsidRPr="001B7F35" w:rsidDel="006F0ADB" w:rsidRDefault="00E4669B" w:rsidP="001B7F35">
            <w:pPr>
              <w:pStyle w:val="ListParagraph"/>
              <w:spacing w:before="60"/>
              <w:ind w:left="0"/>
              <w:contextualSpacing w:val="0"/>
              <w:rPr>
                <w:del w:id="2827" w:author="admin" w:date="2023-04-27T22:26:00Z"/>
                <w:rFonts w:ascii="Times New Roman" w:hAnsi="Times New Roman"/>
                <w:sz w:val="26"/>
                <w:szCs w:val="26"/>
                <w:lang w:val="vi-VN"/>
              </w:rPr>
            </w:pPr>
          </w:p>
        </w:tc>
        <w:tc>
          <w:tcPr>
            <w:tcW w:w="1168" w:type="dxa"/>
          </w:tcPr>
          <w:p w14:paraId="3C21B4D1" w14:textId="4E287A3A" w:rsidR="00E4669B" w:rsidRPr="001B7F35" w:rsidDel="006F0ADB" w:rsidRDefault="00E4669B" w:rsidP="001B7F35">
            <w:pPr>
              <w:pStyle w:val="ListParagraph"/>
              <w:spacing w:before="60"/>
              <w:ind w:left="0"/>
              <w:contextualSpacing w:val="0"/>
              <w:rPr>
                <w:del w:id="2828" w:author="admin" w:date="2023-04-27T22:26:00Z"/>
                <w:rFonts w:ascii="Times New Roman" w:hAnsi="Times New Roman"/>
                <w:sz w:val="26"/>
                <w:szCs w:val="26"/>
                <w:lang w:val="vi-VN"/>
              </w:rPr>
            </w:pPr>
          </w:p>
        </w:tc>
      </w:tr>
      <w:tr w:rsidR="00E4669B" w:rsidRPr="001B7F35" w:rsidDel="006F0ADB" w14:paraId="3D59C7FE" w14:textId="76B5EBC0" w:rsidTr="00ED6B8E">
        <w:trPr>
          <w:del w:id="2829" w:author="admin" w:date="2023-04-27T22:26:00Z"/>
        </w:trPr>
        <w:tc>
          <w:tcPr>
            <w:tcW w:w="748" w:type="dxa"/>
          </w:tcPr>
          <w:p w14:paraId="6E1476D0" w14:textId="6D4F862C" w:rsidR="00E4669B" w:rsidRPr="001B7F35" w:rsidDel="006F0ADB" w:rsidRDefault="00E4669B" w:rsidP="00CD2F58">
            <w:pPr>
              <w:pStyle w:val="ListParagraph"/>
              <w:numPr>
                <w:ilvl w:val="0"/>
                <w:numId w:val="38"/>
              </w:numPr>
              <w:spacing w:before="60"/>
              <w:contextualSpacing w:val="0"/>
              <w:jc w:val="center"/>
              <w:rPr>
                <w:del w:id="2830" w:author="admin" w:date="2023-04-27T22:26:00Z"/>
                <w:rFonts w:ascii="Times New Roman" w:hAnsi="Times New Roman"/>
                <w:sz w:val="26"/>
                <w:szCs w:val="26"/>
              </w:rPr>
            </w:pPr>
          </w:p>
        </w:tc>
        <w:tc>
          <w:tcPr>
            <w:tcW w:w="4514" w:type="dxa"/>
          </w:tcPr>
          <w:p w14:paraId="221EE8CC" w14:textId="5AFE60AF" w:rsidR="00E4669B" w:rsidRPr="001B7F35" w:rsidDel="006F0ADB" w:rsidRDefault="00E4669B" w:rsidP="001B7F35">
            <w:pPr>
              <w:pStyle w:val="ListParagraph"/>
              <w:spacing w:before="60"/>
              <w:ind w:left="0"/>
              <w:contextualSpacing w:val="0"/>
              <w:rPr>
                <w:del w:id="2831" w:author="admin" w:date="2023-04-27T22:26:00Z"/>
                <w:rFonts w:ascii="Times New Roman" w:hAnsi="Times New Roman"/>
                <w:sz w:val="26"/>
                <w:szCs w:val="26"/>
              </w:rPr>
            </w:pPr>
            <w:del w:id="2832" w:author="admin" w:date="2023-04-27T22:26:00Z">
              <w:r w:rsidRPr="001B7F35" w:rsidDel="006F0ADB">
                <w:rPr>
                  <w:rFonts w:ascii="Times New Roman" w:hAnsi="Times New Roman"/>
                  <w:sz w:val="26"/>
                  <w:szCs w:val="26"/>
                </w:rPr>
                <w:delText>Cấp cứu chấn thương bụng</w:delText>
              </w:r>
            </w:del>
          </w:p>
        </w:tc>
        <w:tc>
          <w:tcPr>
            <w:tcW w:w="779" w:type="dxa"/>
          </w:tcPr>
          <w:p w14:paraId="16D5AEDB" w14:textId="6BCFF9A1" w:rsidR="00E4669B" w:rsidRPr="001B7F35" w:rsidDel="006F0ADB" w:rsidRDefault="00E4669B" w:rsidP="001B7F35">
            <w:pPr>
              <w:pStyle w:val="ListParagraph"/>
              <w:spacing w:before="60"/>
              <w:ind w:left="0"/>
              <w:contextualSpacing w:val="0"/>
              <w:rPr>
                <w:del w:id="2833" w:author="admin" w:date="2023-04-27T22:26:00Z"/>
                <w:rFonts w:ascii="Times New Roman" w:hAnsi="Times New Roman"/>
                <w:sz w:val="26"/>
                <w:szCs w:val="26"/>
                <w:lang w:val="vi-VN"/>
              </w:rPr>
            </w:pPr>
          </w:p>
        </w:tc>
        <w:tc>
          <w:tcPr>
            <w:tcW w:w="1063" w:type="dxa"/>
          </w:tcPr>
          <w:p w14:paraId="1EA1CBBF" w14:textId="24A89073" w:rsidR="00E4669B" w:rsidRPr="001B7F35" w:rsidDel="006F0ADB" w:rsidRDefault="00E4669B" w:rsidP="001B7F35">
            <w:pPr>
              <w:pStyle w:val="ListParagraph"/>
              <w:spacing w:before="60"/>
              <w:ind w:left="0"/>
              <w:contextualSpacing w:val="0"/>
              <w:rPr>
                <w:del w:id="2834" w:author="admin" w:date="2023-04-27T22:26:00Z"/>
                <w:rFonts w:ascii="Times New Roman" w:hAnsi="Times New Roman"/>
                <w:sz w:val="26"/>
                <w:szCs w:val="26"/>
                <w:lang w:val="vi-VN"/>
              </w:rPr>
            </w:pPr>
          </w:p>
        </w:tc>
        <w:tc>
          <w:tcPr>
            <w:tcW w:w="1524" w:type="dxa"/>
          </w:tcPr>
          <w:p w14:paraId="40121D1A" w14:textId="71BA4219" w:rsidR="00E4669B" w:rsidRPr="001B7F35" w:rsidDel="006F0ADB" w:rsidRDefault="00E4669B" w:rsidP="001B7F35">
            <w:pPr>
              <w:pStyle w:val="ListParagraph"/>
              <w:spacing w:before="60"/>
              <w:ind w:left="0"/>
              <w:contextualSpacing w:val="0"/>
              <w:rPr>
                <w:del w:id="2835" w:author="admin" w:date="2023-04-27T22:26:00Z"/>
                <w:rFonts w:ascii="Times New Roman" w:hAnsi="Times New Roman"/>
                <w:sz w:val="26"/>
                <w:szCs w:val="26"/>
                <w:lang w:val="vi-VN"/>
              </w:rPr>
            </w:pPr>
          </w:p>
        </w:tc>
        <w:tc>
          <w:tcPr>
            <w:tcW w:w="1168" w:type="dxa"/>
          </w:tcPr>
          <w:p w14:paraId="11F34990" w14:textId="1186AD60" w:rsidR="00E4669B" w:rsidRPr="001B7F35" w:rsidDel="006F0ADB" w:rsidRDefault="00E4669B" w:rsidP="001B7F35">
            <w:pPr>
              <w:pStyle w:val="ListParagraph"/>
              <w:spacing w:before="60"/>
              <w:ind w:left="0"/>
              <w:contextualSpacing w:val="0"/>
              <w:rPr>
                <w:del w:id="2836" w:author="admin" w:date="2023-04-27T22:26:00Z"/>
                <w:rFonts w:ascii="Times New Roman" w:hAnsi="Times New Roman"/>
                <w:sz w:val="26"/>
                <w:szCs w:val="26"/>
                <w:lang w:val="vi-VN"/>
              </w:rPr>
            </w:pPr>
          </w:p>
        </w:tc>
      </w:tr>
      <w:tr w:rsidR="00E4669B" w:rsidRPr="001B7F35" w:rsidDel="006F0ADB" w14:paraId="139514FA" w14:textId="1972A60B" w:rsidTr="00ED6B8E">
        <w:trPr>
          <w:del w:id="2837" w:author="admin" w:date="2023-04-27T22:26:00Z"/>
        </w:trPr>
        <w:tc>
          <w:tcPr>
            <w:tcW w:w="748" w:type="dxa"/>
          </w:tcPr>
          <w:p w14:paraId="385A3B55" w14:textId="3C222793" w:rsidR="00E4669B" w:rsidRPr="001B7F35" w:rsidDel="006F0ADB" w:rsidRDefault="00E4669B" w:rsidP="00CD2F58">
            <w:pPr>
              <w:pStyle w:val="ListParagraph"/>
              <w:numPr>
                <w:ilvl w:val="0"/>
                <w:numId w:val="38"/>
              </w:numPr>
              <w:spacing w:before="60"/>
              <w:contextualSpacing w:val="0"/>
              <w:jc w:val="center"/>
              <w:rPr>
                <w:del w:id="2838" w:author="admin" w:date="2023-04-27T22:26:00Z"/>
                <w:rFonts w:ascii="Times New Roman" w:hAnsi="Times New Roman"/>
                <w:sz w:val="26"/>
                <w:szCs w:val="26"/>
              </w:rPr>
            </w:pPr>
          </w:p>
        </w:tc>
        <w:tc>
          <w:tcPr>
            <w:tcW w:w="4514" w:type="dxa"/>
          </w:tcPr>
          <w:p w14:paraId="78A30078" w14:textId="2B9DEE5E" w:rsidR="00E4669B" w:rsidRPr="001B7F35" w:rsidDel="006F0ADB" w:rsidRDefault="00E4669B" w:rsidP="001B7F35">
            <w:pPr>
              <w:pStyle w:val="ListParagraph"/>
              <w:spacing w:before="60"/>
              <w:ind w:left="0"/>
              <w:contextualSpacing w:val="0"/>
              <w:rPr>
                <w:del w:id="2839" w:author="admin" w:date="2023-04-27T22:26:00Z"/>
                <w:rFonts w:ascii="Times New Roman" w:hAnsi="Times New Roman"/>
                <w:sz w:val="26"/>
                <w:szCs w:val="26"/>
              </w:rPr>
            </w:pPr>
            <w:del w:id="2840" w:author="admin" w:date="2023-04-27T22:26:00Z">
              <w:r w:rsidRPr="001B7F35" w:rsidDel="006F0ADB">
                <w:rPr>
                  <w:rFonts w:ascii="Times New Roman" w:hAnsi="Times New Roman"/>
                  <w:sz w:val="26"/>
                  <w:szCs w:val="26"/>
                </w:rPr>
                <w:delText>Chẩn đoán và xử trí cấp cứu ban đầu sốc chấn thương ở người lớn</w:delText>
              </w:r>
            </w:del>
          </w:p>
        </w:tc>
        <w:tc>
          <w:tcPr>
            <w:tcW w:w="779" w:type="dxa"/>
          </w:tcPr>
          <w:p w14:paraId="2055FE92" w14:textId="64CE5F3E" w:rsidR="00E4669B" w:rsidRPr="001B7F35" w:rsidDel="006F0ADB" w:rsidRDefault="00E4669B" w:rsidP="001B7F35">
            <w:pPr>
              <w:pStyle w:val="ListParagraph"/>
              <w:spacing w:before="60"/>
              <w:ind w:left="0"/>
              <w:contextualSpacing w:val="0"/>
              <w:rPr>
                <w:del w:id="2841" w:author="admin" w:date="2023-04-27T22:26:00Z"/>
                <w:rFonts w:ascii="Times New Roman" w:hAnsi="Times New Roman"/>
                <w:sz w:val="26"/>
                <w:szCs w:val="26"/>
                <w:lang w:val="vi-VN"/>
              </w:rPr>
            </w:pPr>
          </w:p>
        </w:tc>
        <w:tc>
          <w:tcPr>
            <w:tcW w:w="1063" w:type="dxa"/>
          </w:tcPr>
          <w:p w14:paraId="1E13EE00" w14:textId="5C28B838" w:rsidR="00E4669B" w:rsidRPr="001B7F35" w:rsidDel="006F0ADB" w:rsidRDefault="00E4669B" w:rsidP="001B7F35">
            <w:pPr>
              <w:pStyle w:val="ListParagraph"/>
              <w:spacing w:before="60"/>
              <w:ind w:left="0"/>
              <w:contextualSpacing w:val="0"/>
              <w:rPr>
                <w:del w:id="2842" w:author="admin" w:date="2023-04-27T22:26:00Z"/>
                <w:rFonts w:ascii="Times New Roman" w:hAnsi="Times New Roman"/>
                <w:sz w:val="26"/>
                <w:szCs w:val="26"/>
                <w:lang w:val="vi-VN"/>
              </w:rPr>
            </w:pPr>
          </w:p>
        </w:tc>
        <w:tc>
          <w:tcPr>
            <w:tcW w:w="1524" w:type="dxa"/>
          </w:tcPr>
          <w:p w14:paraId="7D9E29FF" w14:textId="21302F5C" w:rsidR="00E4669B" w:rsidRPr="001B7F35" w:rsidDel="006F0ADB" w:rsidRDefault="00E4669B" w:rsidP="001B7F35">
            <w:pPr>
              <w:pStyle w:val="ListParagraph"/>
              <w:spacing w:before="60"/>
              <w:ind w:left="0"/>
              <w:contextualSpacing w:val="0"/>
              <w:rPr>
                <w:del w:id="2843" w:author="admin" w:date="2023-04-27T22:26:00Z"/>
                <w:rFonts w:ascii="Times New Roman" w:hAnsi="Times New Roman"/>
                <w:sz w:val="26"/>
                <w:szCs w:val="26"/>
                <w:lang w:val="vi-VN"/>
              </w:rPr>
            </w:pPr>
          </w:p>
        </w:tc>
        <w:tc>
          <w:tcPr>
            <w:tcW w:w="1168" w:type="dxa"/>
          </w:tcPr>
          <w:p w14:paraId="37BE1E16" w14:textId="5095AF4B" w:rsidR="00E4669B" w:rsidRPr="001B7F35" w:rsidDel="006F0ADB" w:rsidRDefault="00E4669B" w:rsidP="001B7F35">
            <w:pPr>
              <w:pStyle w:val="ListParagraph"/>
              <w:spacing w:before="60"/>
              <w:ind w:left="0"/>
              <w:contextualSpacing w:val="0"/>
              <w:rPr>
                <w:del w:id="2844" w:author="admin" w:date="2023-04-27T22:26:00Z"/>
                <w:rFonts w:ascii="Times New Roman" w:hAnsi="Times New Roman"/>
                <w:sz w:val="26"/>
                <w:szCs w:val="26"/>
                <w:lang w:val="vi-VN"/>
              </w:rPr>
            </w:pPr>
          </w:p>
        </w:tc>
      </w:tr>
      <w:tr w:rsidR="00E4669B" w:rsidRPr="001B7F35" w:rsidDel="006F0ADB" w14:paraId="2F0FB364" w14:textId="5BBD5F91" w:rsidTr="00ED6B8E">
        <w:trPr>
          <w:del w:id="2845" w:author="admin" w:date="2023-04-27T22:26:00Z"/>
        </w:trPr>
        <w:tc>
          <w:tcPr>
            <w:tcW w:w="748" w:type="dxa"/>
          </w:tcPr>
          <w:p w14:paraId="59526C46" w14:textId="5E58A6A5" w:rsidR="00E4669B" w:rsidRPr="001B7F35" w:rsidDel="006F0ADB" w:rsidRDefault="00E4669B" w:rsidP="00CD2F58">
            <w:pPr>
              <w:pStyle w:val="ListParagraph"/>
              <w:numPr>
                <w:ilvl w:val="0"/>
                <w:numId w:val="38"/>
              </w:numPr>
              <w:spacing w:before="60"/>
              <w:contextualSpacing w:val="0"/>
              <w:jc w:val="center"/>
              <w:rPr>
                <w:del w:id="2846" w:author="admin" w:date="2023-04-27T22:26:00Z"/>
                <w:rFonts w:ascii="Times New Roman" w:hAnsi="Times New Roman"/>
                <w:sz w:val="26"/>
                <w:szCs w:val="26"/>
              </w:rPr>
            </w:pPr>
          </w:p>
        </w:tc>
        <w:tc>
          <w:tcPr>
            <w:tcW w:w="4514" w:type="dxa"/>
          </w:tcPr>
          <w:p w14:paraId="4A108EC6" w14:textId="7054D314" w:rsidR="00E4669B" w:rsidRPr="001B7F35" w:rsidDel="006F0ADB" w:rsidRDefault="00E4669B" w:rsidP="001B7F35">
            <w:pPr>
              <w:pStyle w:val="ListParagraph"/>
              <w:spacing w:before="60"/>
              <w:ind w:left="0"/>
              <w:contextualSpacing w:val="0"/>
              <w:rPr>
                <w:del w:id="2847" w:author="admin" w:date="2023-04-27T22:26:00Z"/>
                <w:rFonts w:ascii="Times New Roman" w:hAnsi="Times New Roman"/>
                <w:sz w:val="26"/>
                <w:szCs w:val="26"/>
              </w:rPr>
            </w:pPr>
            <w:del w:id="2848" w:author="admin" w:date="2023-04-27T22:26:00Z">
              <w:r w:rsidRPr="001B7F35" w:rsidDel="006F0ADB">
                <w:rPr>
                  <w:rFonts w:ascii="Times New Roman" w:hAnsi="Times New Roman"/>
                  <w:sz w:val="26"/>
                  <w:szCs w:val="26"/>
                </w:rPr>
                <w:delText>Xử trí cấp cứu chấn thương xương, phần mềm và chi thể đứt rời</w:delText>
              </w:r>
            </w:del>
          </w:p>
        </w:tc>
        <w:tc>
          <w:tcPr>
            <w:tcW w:w="779" w:type="dxa"/>
          </w:tcPr>
          <w:p w14:paraId="7842177F" w14:textId="013296BD" w:rsidR="00E4669B" w:rsidRPr="001B7F35" w:rsidDel="006F0ADB" w:rsidRDefault="00E4669B" w:rsidP="001B7F35">
            <w:pPr>
              <w:pStyle w:val="ListParagraph"/>
              <w:spacing w:before="60"/>
              <w:ind w:left="0"/>
              <w:contextualSpacing w:val="0"/>
              <w:rPr>
                <w:del w:id="2849" w:author="admin" w:date="2023-04-27T22:26:00Z"/>
                <w:rFonts w:ascii="Times New Roman" w:hAnsi="Times New Roman"/>
                <w:sz w:val="26"/>
                <w:szCs w:val="26"/>
                <w:lang w:val="vi-VN"/>
              </w:rPr>
            </w:pPr>
          </w:p>
        </w:tc>
        <w:tc>
          <w:tcPr>
            <w:tcW w:w="1063" w:type="dxa"/>
          </w:tcPr>
          <w:p w14:paraId="1A8C4D9D" w14:textId="0CCD7681" w:rsidR="00E4669B" w:rsidRPr="001B7F35" w:rsidDel="006F0ADB" w:rsidRDefault="00E4669B" w:rsidP="001B7F35">
            <w:pPr>
              <w:pStyle w:val="ListParagraph"/>
              <w:spacing w:before="60"/>
              <w:ind w:left="0"/>
              <w:contextualSpacing w:val="0"/>
              <w:rPr>
                <w:del w:id="2850" w:author="admin" w:date="2023-04-27T22:26:00Z"/>
                <w:rFonts w:ascii="Times New Roman" w:hAnsi="Times New Roman"/>
                <w:sz w:val="26"/>
                <w:szCs w:val="26"/>
                <w:lang w:val="vi-VN"/>
              </w:rPr>
            </w:pPr>
          </w:p>
        </w:tc>
        <w:tc>
          <w:tcPr>
            <w:tcW w:w="1524" w:type="dxa"/>
          </w:tcPr>
          <w:p w14:paraId="138A37DC" w14:textId="4147DBED" w:rsidR="00E4669B" w:rsidRPr="001B7F35" w:rsidDel="006F0ADB" w:rsidRDefault="00E4669B" w:rsidP="001B7F35">
            <w:pPr>
              <w:pStyle w:val="ListParagraph"/>
              <w:spacing w:before="60"/>
              <w:ind w:left="0"/>
              <w:contextualSpacing w:val="0"/>
              <w:rPr>
                <w:del w:id="2851" w:author="admin" w:date="2023-04-27T22:26:00Z"/>
                <w:rFonts w:ascii="Times New Roman" w:hAnsi="Times New Roman"/>
                <w:sz w:val="26"/>
                <w:szCs w:val="26"/>
                <w:lang w:val="vi-VN"/>
              </w:rPr>
            </w:pPr>
          </w:p>
        </w:tc>
        <w:tc>
          <w:tcPr>
            <w:tcW w:w="1168" w:type="dxa"/>
          </w:tcPr>
          <w:p w14:paraId="388DB2C3" w14:textId="7CCCE6C0" w:rsidR="00E4669B" w:rsidRPr="001B7F35" w:rsidDel="006F0ADB" w:rsidRDefault="00E4669B" w:rsidP="001B7F35">
            <w:pPr>
              <w:pStyle w:val="ListParagraph"/>
              <w:spacing w:before="60"/>
              <w:ind w:left="0"/>
              <w:contextualSpacing w:val="0"/>
              <w:rPr>
                <w:del w:id="2852" w:author="admin" w:date="2023-04-27T22:26:00Z"/>
                <w:rFonts w:ascii="Times New Roman" w:hAnsi="Times New Roman"/>
                <w:sz w:val="26"/>
                <w:szCs w:val="26"/>
                <w:lang w:val="vi-VN"/>
              </w:rPr>
            </w:pPr>
          </w:p>
        </w:tc>
      </w:tr>
      <w:tr w:rsidR="00E4669B" w:rsidRPr="001B7F35" w:rsidDel="006F0ADB" w14:paraId="6ADC9736" w14:textId="30B3CC1A" w:rsidTr="00ED6B8E">
        <w:trPr>
          <w:del w:id="2853" w:author="admin" w:date="2023-04-27T22:26:00Z"/>
        </w:trPr>
        <w:tc>
          <w:tcPr>
            <w:tcW w:w="748" w:type="dxa"/>
          </w:tcPr>
          <w:p w14:paraId="0861C0EC" w14:textId="502A783F" w:rsidR="00E4669B" w:rsidRPr="001B7F35" w:rsidDel="006F0ADB" w:rsidRDefault="00E4669B" w:rsidP="001B7F35">
            <w:pPr>
              <w:spacing w:before="60"/>
              <w:rPr>
                <w:del w:id="2854" w:author="admin" w:date="2023-04-27T22:26:00Z"/>
                <w:rFonts w:ascii="Times New Roman" w:hAnsi="Times New Roman"/>
                <w:sz w:val="26"/>
                <w:szCs w:val="26"/>
              </w:rPr>
            </w:pPr>
            <w:del w:id="2855" w:author="admin" w:date="2023-04-27T22:26:00Z">
              <w:r w:rsidRPr="001B7F35" w:rsidDel="006F0ADB">
                <w:rPr>
                  <w:rFonts w:ascii="Times New Roman" w:hAnsi="Times New Roman"/>
                  <w:sz w:val="26"/>
                  <w:szCs w:val="26"/>
                </w:rPr>
                <w:delText>C.</w:delText>
              </w:r>
            </w:del>
          </w:p>
        </w:tc>
        <w:tc>
          <w:tcPr>
            <w:tcW w:w="4514" w:type="dxa"/>
          </w:tcPr>
          <w:p w14:paraId="2932DD0D" w14:textId="15280B81" w:rsidR="00E4669B" w:rsidRPr="001B7F35" w:rsidDel="006F0ADB" w:rsidRDefault="00E4669B" w:rsidP="001B7F35">
            <w:pPr>
              <w:pStyle w:val="ListParagraph"/>
              <w:spacing w:before="60"/>
              <w:ind w:left="0"/>
              <w:contextualSpacing w:val="0"/>
              <w:rPr>
                <w:del w:id="2856" w:author="admin" w:date="2023-04-27T22:26:00Z"/>
                <w:rFonts w:ascii="Times New Roman" w:hAnsi="Times New Roman"/>
                <w:sz w:val="26"/>
                <w:szCs w:val="26"/>
              </w:rPr>
            </w:pPr>
            <w:del w:id="2857" w:author="admin" w:date="2023-04-27T22:26:00Z">
              <w:r w:rsidRPr="001B7F35" w:rsidDel="006F0ADB">
                <w:rPr>
                  <w:rFonts w:ascii="Times New Roman" w:hAnsi="Times New Roman"/>
                  <w:sz w:val="26"/>
                  <w:szCs w:val="26"/>
                </w:rPr>
                <w:delText>Cấp cứu khác</w:delText>
              </w:r>
            </w:del>
          </w:p>
        </w:tc>
        <w:tc>
          <w:tcPr>
            <w:tcW w:w="779" w:type="dxa"/>
          </w:tcPr>
          <w:p w14:paraId="1F5701DC" w14:textId="3C4E0F22" w:rsidR="00E4669B" w:rsidRPr="001B7F35" w:rsidDel="006F0ADB" w:rsidRDefault="00E4669B" w:rsidP="001B7F35">
            <w:pPr>
              <w:pStyle w:val="ListParagraph"/>
              <w:spacing w:before="60"/>
              <w:ind w:left="0"/>
              <w:contextualSpacing w:val="0"/>
              <w:rPr>
                <w:del w:id="2858" w:author="admin" w:date="2023-04-27T22:26:00Z"/>
                <w:rFonts w:ascii="Times New Roman" w:hAnsi="Times New Roman"/>
                <w:sz w:val="26"/>
                <w:szCs w:val="26"/>
                <w:lang w:val="vi-VN"/>
              </w:rPr>
            </w:pPr>
          </w:p>
        </w:tc>
        <w:tc>
          <w:tcPr>
            <w:tcW w:w="1063" w:type="dxa"/>
          </w:tcPr>
          <w:p w14:paraId="67EF08FF" w14:textId="19A758D5" w:rsidR="00E4669B" w:rsidRPr="001B7F35" w:rsidDel="006F0ADB" w:rsidRDefault="00E4669B" w:rsidP="001B7F35">
            <w:pPr>
              <w:pStyle w:val="ListParagraph"/>
              <w:spacing w:before="60"/>
              <w:ind w:left="0"/>
              <w:contextualSpacing w:val="0"/>
              <w:rPr>
                <w:del w:id="2859" w:author="admin" w:date="2023-04-27T22:26:00Z"/>
                <w:rFonts w:ascii="Times New Roman" w:hAnsi="Times New Roman"/>
                <w:sz w:val="26"/>
                <w:szCs w:val="26"/>
                <w:lang w:val="vi-VN"/>
              </w:rPr>
            </w:pPr>
          </w:p>
        </w:tc>
        <w:tc>
          <w:tcPr>
            <w:tcW w:w="1524" w:type="dxa"/>
          </w:tcPr>
          <w:p w14:paraId="583901B1" w14:textId="44078FD0" w:rsidR="00E4669B" w:rsidRPr="001B7F35" w:rsidDel="006F0ADB" w:rsidRDefault="00E4669B" w:rsidP="001B7F35">
            <w:pPr>
              <w:pStyle w:val="ListParagraph"/>
              <w:spacing w:before="60"/>
              <w:ind w:left="0"/>
              <w:contextualSpacing w:val="0"/>
              <w:rPr>
                <w:del w:id="2860" w:author="admin" w:date="2023-04-27T22:26:00Z"/>
                <w:rFonts w:ascii="Times New Roman" w:hAnsi="Times New Roman"/>
                <w:sz w:val="26"/>
                <w:szCs w:val="26"/>
                <w:lang w:val="vi-VN"/>
              </w:rPr>
            </w:pPr>
          </w:p>
        </w:tc>
        <w:tc>
          <w:tcPr>
            <w:tcW w:w="1168" w:type="dxa"/>
          </w:tcPr>
          <w:p w14:paraId="1E02C216" w14:textId="7124ED62" w:rsidR="00E4669B" w:rsidRPr="001B7F35" w:rsidDel="006F0ADB" w:rsidRDefault="00E4669B" w:rsidP="001B7F35">
            <w:pPr>
              <w:pStyle w:val="ListParagraph"/>
              <w:spacing w:before="60"/>
              <w:ind w:left="0"/>
              <w:contextualSpacing w:val="0"/>
              <w:rPr>
                <w:del w:id="2861" w:author="admin" w:date="2023-04-27T22:26:00Z"/>
                <w:rFonts w:ascii="Times New Roman" w:hAnsi="Times New Roman"/>
                <w:sz w:val="26"/>
                <w:szCs w:val="26"/>
                <w:lang w:val="vi-VN"/>
              </w:rPr>
            </w:pPr>
          </w:p>
        </w:tc>
      </w:tr>
      <w:tr w:rsidR="00E4669B" w:rsidRPr="001B7F35" w:rsidDel="006F0ADB" w14:paraId="51D5F9C6" w14:textId="06CC1C29" w:rsidTr="00ED6B8E">
        <w:trPr>
          <w:del w:id="2862" w:author="admin" w:date="2023-04-27T22:26:00Z"/>
        </w:trPr>
        <w:tc>
          <w:tcPr>
            <w:tcW w:w="748" w:type="dxa"/>
          </w:tcPr>
          <w:p w14:paraId="2BA1EEED" w14:textId="7CA9D2E4" w:rsidR="00E4669B" w:rsidRPr="001B7F35" w:rsidDel="006F0ADB" w:rsidRDefault="00E4669B" w:rsidP="00CD2F58">
            <w:pPr>
              <w:pStyle w:val="ListParagraph"/>
              <w:numPr>
                <w:ilvl w:val="0"/>
                <w:numId w:val="38"/>
              </w:numPr>
              <w:spacing w:before="60"/>
              <w:contextualSpacing w:val="0"/>
              <w:jc w:val="center"/>
              <w:rPr>
                <w:del w:id="2863" w:author="admin" w:date="2023-04-27T22:26:00Z"/>
                <w:rFonts w:ascii="Times New Roman" w:hAnsi="Times New Roman"/>
                <w:sz w:val="26"/>
                <w:szCs w:val="26"/>
              </w:rPr>
            </w:pPr>
          </w:p>
        </w:tc>
        <w:tc>
          <w:tcPr>
            <w:tcW w:w="4514" w:type="dxa"/>
          </w:tcPr>
          <w:p w14:paraId="7E57BAC2" w14:textId="309D350F" w:rsidR="00E4669B" w:rsidRPr="001B7F35" w:rsidDel="006F0ADB" w:rsidRDefault="00E4669B" w:rsidP="001B7F35">
            <w:pPr>
              <w:pStyle w:val="ListParagraph"/>
              <w:spacing w:before="60"/>
              <w:ind w:left="0"/>
              <w:contextualSpacing w:val="0"/>
              <w:rPr>
                <w:del w:id="2864" w:author="admin" w:date="2023-04-27T22:26:00Z"/>
                <w:rFonts w:ascii="Times New Roman" w:hAnsi="Times New Roman"/>
                <w:sz w:val="26"/>
                <w:szCs w:val="26"/>
              </w:rPr>
            </w:pPr>
            <w:del w:id="2865" w:author="admin" w:date="2023-04-27T22:26:00Z">
              <w:r w:rsidRPr="001B7F35" w:rsidDel="006F0ADB">
                <w:rPr>
                  <w:rFonts w:ascii="Times New Roman" w:hAnsi="Times New Roman"/>
                  <w:sz w:val="26"/>
                  <w:szCs w:val="26"/>
                </w:rPr>
                <w:delText>Xử trí cấp cứu bệnh nhân bỏng</w:delText>
              </w:r>
            </w:del>
          </w:p>
        </w:tc>
        <w:tc>
          <w:tcPr>
            <w:tcW w:w="779" w:type="dxa"/>
          </w:tcPr>
          <w:p w14:paraId="06A49B51" w14:textId="1A094EC0" w:rsidR="00E4669B" w:rsidRPr="001B7F35" w:rsidDel="006F0ADB" w:rsidRDefault="00E4669B" w:rsidP="001B7F35">
            <w:pPr>
              <w:pStyle w:val="ListParagraph"/>
              <w:spacing w:before="60"/>
              <w:ind w:left="0"/>
              <w:contextualSpacing w:val="0"/>
              <w:rPr>
                <w:del w:id="2866" w:author="admin" w:date="2023-04-27T22:26:00Z"/>
                <w:rFonts w:ascii="Times New Roman" w:hAnsi="Times New Roman"/>
                <w:sz w:val="26"/>
                <w:szCs w:val="26"/>
                <w:lang w:val="vi-VN"/>
              </w:rPr>
            </w:pPr>
          </w:p>
        </w:tc>
        <w:tc>
          <w:tcPr>
            <w:tcW w:w="1063" w:type="dxa"/>
          </w:tcPr>
          <w:p w14:paraId="73E72932" w14:textId="721EEE78" w:rsidR="00E4669B" w:rsidRPr="001B7F35" w:rsidDel="006F0ADB" w:rsidRDefault="00E4669B" w:rsidP="001B7F35">
            <w:pPr>
              <w:pStyle w:val="ListParagraph"/>
              <w:spacing w:before="60"/>
              <w:ind w:left="0"/>
              <w:contextualSpacing w:val="0"/>
              <w:rPr>
                <w:del w:id="2867" w:author="admin" w:date="2023-04-27T22:26:00Z"/>
                <w:rFonts w:ascii="Times New Roman" w:hAnsi="Times New Roman"/>
                <w:sz w:val="26"/>
                <w:szCs w:val="26"/>
                <w:lang w:val="vi-VN"/>
              </w:rPr>
            </w:pPr>
          </w:p>
        </w:tc>
        <w:tc>
          <w:tcPr>
            <w:tcW w:w="1524" w:type="dxa"/>
          </w:tcPr>
          <w:p w14:paraId="06245AE7" w14:textId="27AF5FD1" w:rsidR="00E4669B" w:rsidRPr="001B7F35" w:rsidDel="006F0ADB" w:rsidRDefault="00E4669B" w:rsidP="001B7F35">
            <w:pPr>
              <w:pStyle w:val="ListParagraph"/>
              <w:spacing w:before="60"/>
              <w:ind w:left="0"/>
              <w:contextualSpacing w:val="0"/>
              <w:rPr>
                <w:del w:id="2868" w:author="admin" w:date="2023-04-27T22:26:00Z"/>
                <w:rFonts w:ascii="Times New Roman" w:hAnsi="Times New Roman"/>
                <w:sz w:val="26"/>
                <w:szCs w:val="26"/>
                <w:lang w:val="vi-VN"/>
              </w:rPr>
            </w:pPr>
          </w:p>
        </w:tc>
        <w:tc>
          <w:tcPr>
            <w:tcW w:w="1168" w:type="dxa"/>
          </w:tcPr>
          <w:p w14:paraId="3BC00D96" w14:textId="0DFB8FE6" w:rsidR="00E4669B" w:rsidRPr="001B7F35" w:rsidDel="006F0ADB" w:rsidRDefault="00E4669B" w:rsidP="001B7F35">
            <w:pPr>
              <w:pStyle w:val="ListParagraph"/>
              <w:spacing w:before="60"/>
              <w:ind w:left="0"/>
              <w:contextualSpacing w:val="0"/>
              <w:rPr>
                <w:del w:id="2869" w:author="admin" w:date="2023-04-27T22:26:00Z"/>
                <w:rFonts w:ascii="Times New Roman" w:hAnsi="Times New Roman"/>
                <w:sz w:val="26"/>
                <w:szCs w:val="26"/>
                <w:lang w:val="vi-VN"/>
              </w:rPr>
            </w:pPr>
          </w:p>
        </w:tc>
      </w:tr>
      <w:tr w:rsidR="00E4669B" w:rsidRPr="001B7F35" w:rsidDel="006F0ADB" w14:paraId="5F213372" w14:textId="7575F682" w:rsidTr="00ED6B8E">
        <w:trPr>
          <w:del w:id="2870" w:author="admin" w:date="2023-04-27T22:26:00Z"/>
        </w:trPr>
        <w:tc>
          <w:tcPr>
            <w:tcW w:w="748" w:type="dxa"/>
          </w:tcPr>
          <w:p w14:paraId="18DC094F" w14:textId="5F610DCF" w:rsidR="00E4669B" w:rsidRPr="001B7F35" w:rsidDel="006F0ADB" w:rsidRDefault="00E4669B" w:rsidP="00CD2F58">
            <w:pPr>
              <w:pStyle w:val="ListParagraph"/>
              <w:numPr>
                <w:ilvl w:val="0"/>
                <w:numId w:val="38"/>
              </w:numPr>
              <w:spacing w:before="60"/>
              <w:contextualSpacing w:val="0"/>
              <w:jc w:val="center"/>
              <w:rPr>
                <w:del w:id="2871" w:author="admin" w:date="2023-04-27T22:26:00Z"/>
                <w:rFonts w:ascii="Times New Roman" w:hAnsi="Times New Roman"/>
                <w:sz w:val="26"/>
                <w:szCs w:val="26"/>
              </w:rPr>
            </w:pPr>
          </w:p>
        </w:tc>
        <w:tc>
          <w:tcPr>
            <w:tcW w:w="4514" w:type="dxa"/>
          </w:tcPr>
          <w:p w14:paraId="4C5DD026" w14:textId="3DC43CB0" w:rsidR="00E4669B" w:rsidRPr="001B7F35" w:rsidDel="006F0ADB" w:rsidRDefault="00E4669B" w:rsidP="001B7F35">
            <w:pPr>
              <w:pStyle w:val="ListParagraph"/>
              <w:spacing w:before="60"/>
              <w:ind w:left="0"/>
              <w:contextualSpacing w:val="0"/>
              <w:rPr>
                <w:del w:id="2872" w:author="admin" w:date="2023-04-27T22:26:00Z"/>
                <w:rFonts w:ascii="Times New Roman" w:hAnsi="Times New Roman"/>
                <w:sz w:val="26"/>
                <w:szCs w:val="26"/>
              </w:rPr>
            </w:pPr>
            <w:del w:id="2873" w:author="admin" w:date="2023-04-27T22:26:00Z">
              <w:r w:rsidRPr="001B7F35" w:rsidDel="006F0ADB">
                <w:rPr>
                  <w:rFonts w:ascii="Times New Roman" w:hAnsi="Times New Roman"/>
                  <w:sz w:val="26"/>
                  <w:szCs w:val="26"/>
                </w:rPr>
                <w:delText>Chẩn đoán, xử trí ngộ độc cấp</w:delText>
              </w:r>
            </w:del>
          </w:p>
        </w:tc>
        <w:tc>
          <w:tcPr>
            <w:tcW w:w="779" w:type="dxa"/>
          </w:tcPr>
          <w:p w14:paraId="46072157" w14:textId="2C590301" w:rsidR="00E4669B" w:rsidRPr="001B7F35" w:rsidDel="006F0ADB" w:rsidRDefault="00E4669B" w:rsidP="001B7F35">
            <w:pPr>
              <w:pStyle w:val="ListParagraph"/>
              <w:spacing w:before="60"/>
              <w:ind w:left="0"/>
              <w:contextualSpacing w:val="0"/>
              <w:rPr>
                <w:del w:id="2874" w:author="admin" w:date="2023-04-27T22:26:00Z"/>
                <w:rFonts w:ascii="Times New Roman" w:hAnsi="Times New Roman"/>
                <w:sz w:val="26"/>
                <w:szCs w:val="26"/>
                <w:lang w:val="vi-VN"/>
              </w:rPr>
            </w:pPr>
          </w:p>
        </w:tc>
        <w:tc>
          <w:tcPr>
            <w:tcW w:w="1063" w:type="dxa"/>
          </w:tcPr>
          <w:p w14:paraId="1A96D0C9" w14:textId="6DD519BF" w:rsidR="00E4669B" w:rsidRPr="001B7F35" w:rsidDel="006F0ADB" w:rsidRDefault="00E4669B" w:rsidP="001B7F35">
            <w:pPr>
              <w:pStyle w:val="ListParagraph"/>
              <w:spacing w:before="60"/>
              <w:ind w:left="0"/>
              <w:contextualSpacing w:val="0"/>
              <w:rPr>
                <w:del w:id="2875" w:author="admin" w:date="2023-04-27T22:26:00Z"/>
                <w:rFonts w:ascii="Times New Roman" w:hAnsi="Times New Roman"/>
                <w:sz w:val="26"/>
                <w:szCs w:val="26"/>
                <w:lang w:val="vi-VN"/>
              </w:rPr>
            </w:pPr>
          </w:p>
        </w:tc>
        <w:tc>
          <w:tcPr>
            <w:tcW w:w="1524" w:type="dxa"/>
          </w:tcPr>
          <w:p w14:paraId="26D4821E" w14:textId="2349B32B" w:rsidR="00E4669B" w:rsidRPr="001B7F35" w:rsidDel="006F0ADB" w:rsidRDefault="00E4669B" w:rsidP="001B7F35">
            <w:pPr>
              <w:pStyle w:val="ListParagraph"/>
              <w:spacing w:before="60"/>
              <w:ind w:left="0"/>
              <w:contextualSpacing w:val="0"/>
              <w:rPr>
                <w:del w:id="2876" w:author="admin" w:date="2023-04-27T22:26:00Z"/>
                <w:rFonts w:ascii="Times New Roman" w:hAnsi="Times New Roman"/>
                <w:sz w:val="26"/>
                <w:szCs w:val="26"/>
                <w:lang w:val="vi-VN"/>
              </w:rPr>
            </w:pPr>
          </w:p>
        </w:tc>
        <w:tc>
          <w:tcPr>
            <w:tcW w:w="1168" w:type="dxa"/>
          </w:tcPr>
          <w:p w14:paraId="41907D3C" w14:textId="5D6B38FC" w:rsidR="00E4669B" w:rsidRPr="001B7F35" w:rsidDel="006F0ADB" w:rsidRDefault="00E4669B" w:rsidP="001B7F35">
            <w:pPr>
              <w:pStyle w:val="ListParagraph"/>
              <w:spacing w:before="60"/>
              <w:ind w:left="0"/>
              <w:contextualSpacing w:val="0"/>
              <w:rPr>
                <w:del w:id="2877" w:author="admin" w:date="2023-04-27T22:26:00Z"/>
                <w:rFonts w:ascii="Times New Roman" w:hAnsi="Times New Roman"/>
                <w:sz w:val="26"/>
                <w:szCs w:val="26"/>
                <w:lang w:val="vi-VN"/>
              </w:rPr>
            </w:pPr>
          </w:p>
        </w:tc>
      </w:tr>
      <w:tr w:rsidR="00E4669B" w:rsidRPr="001B7F35" w:rsidDel="006F0ADB" w14:paraId="3C55E550" w14:textId="65C3AA96" w:rsidTr="00ED6B8E">
        <w:trPr>
          <w:del w:id="2878" w:author="admin" w:date="2023-04-27T22:26:00Z"/>
        </w:trPr>
        <w:tc>
          <w:tcPr>
            <w:tcW w:w="748" w:type="dxa"/>
          </w:tcPr>
          <w:p w14:paraId="17BF95A7" w14:textId="497EC6B2" w:rsidR="00E4669B" w:rsidRPr="001B7F35" w:rsidDel="006F0ADB" w:rsidRDefault="00E4669B" w:rsidP="00CD2F58">
            <w:pPr>
              <w:pStyle w:val="ListParagraph"/>
              <w:numPr>
                <w:ilvl w:val="0"/>
                <w:numId w:val="38"/>
              </w:numPr>
              <w:spacing w:before="60"/>
              <w:contextualSpacing w:val="0"/>
              <w:jc w:val="center"/>
              <w:rPr>
                <w:del w:id="2879" w:author="admin" w:date="2023-04-27T22:26:00Z"/>
                <w:rFonts w:ascii="Times New Roman" w:hAnsi="Times New Roman"/>
                <w:sz w:val="26"/>
                <w:szCs w:val="26"/>
              </w:rPr>
            </w:pPr>
          </w:p>
        </w:tc>
        <w:tc>
          <w:tcPr>
            <w:tcW w:w="4514" w:type="dxa"/>
          </w:tcPr>
          <w:p w14:paraId="2BDCD719" w14:textId="5F44F172" w:rsidR="00E4669B" w:rsidRPr="001B7F35" w:rsidDel="006F0ADB" w:rsidRDefault="00E4669B" w:rsidP="001B7F35">
            <w:pPr>
              <w:pStyle w:val="ListParagraph"/>
              <w:spacing w:before="60"/>
              <w:ind w:left="0"/>
              <w:contextualSpacing w:val="0"/>
              <w:rPr>
                <w:del w:id="2880" w:author="admin" w:date="2023-04-27T22:26:00Z"/>
                <w:rFonts w:ascii="Times New Roman" w:hAnsi="Times New Roman"/>
                <w:sz w:val="26"/>
                <w:szCs w:val="26"/>
              </w:rPr>
            </w:pPr>
            <w:del w:id="2881" w:author="admin" w:date="2023-04-27T22:26:00Z">
              <w:r w:rsidRPr="001B7F35" w:rsidDel="006F0ADB">
                <w:rPr>
                  <w:rFonts w:ascii="Times New Roman" w:hAnsi="Times New Roman"/>
                  <w:sz w:val="26"/>
                  <w:szCs w:val="26"/>
                </w:rPr>
                <w:delText>Vận chuyển bệnh nhân cấp cứu</w:delText>
              </w:r>
            </w:del>
          </w:p>
        </w:tc>
        <w:tc>
          <w:tcPr>
            <w:tcW w:w="779" w:type="dxa"/>
          </w:tcPr>
          <w:p w14:paraId="5234B319" w14:textId="72EF81F2" w:rsidR="00E4669B" w:rsidRPr="001B7F35" w:rsidDel="006F0ADB" w:rsidRDefault="00E4669B" w:rsidP="001B7F35">
            <w:pPr>
              <w:pStyle w:val="ListParagraph"/>
              <w:spacing w:before="60"/>
              <w:ind w:left="0"/>
              <w:contextualSpacing w:val="0"/>
              <w:rPr>
                <w:del w:id="2882" w:author="admin" w:date="2023-04-27T22:26:00Z"/>
                <w:rFonts w:ascii="Times New Roman" w:hAnsi="Times New Roman"/>
                <w:sz w:val="26"/>
                <w:szCs w:val="26"/>
                <w:lang w:val="vi-VN"/>
              </w:rPr>
            </w:pPr>
          </w:p>
        </w:tc>
        <w:tc>
          <w:tcPr>
            <w:tcW w:w="1063" w:type="dxa"/>
          </w:tcPr>
          <w:p w14:paraId="4AC797D4" w14:textId="69591174" w:rsidR="00E4669B" w:rsidRPr="001B7F35" w:rsidDel="006F0ADB" w:rsidRDefault="00E4669B" w:rsidP="001B7F35">
            <w:pPr>
              <w:pStyle w:val="ListParagraph"/>
              <w:spacing w:before="60"/>
              <w:ind w:left="0"/>
              <w:contextualSpacing w:val="0"/>
              <w:rPr>
                <w:del w:id="2883" w:author="admin" w:date="2023-04-27T22:26:00Z"/>
                <w:rFonts w:ascii="Times New Roman" w:hAnsi="Times New Roman"/>
                <w:sz w:val="26"/>
                <w:szCs w:val="26"/>
                <w:lang w:val="vi-VN"/>
              </w:rPr>
            </w:pPr>
          </w:p>
        </w:tc>
        <w:tc>
          <w:tcPr>
            <w:tcW w:w="1524" w:type="dxa"/>
          </w:tcPr>
          <w:p w14:paraId="6618805F" w14:textId="18FF88C0" w:rsidR="00E4669B" w:rsidRPr="001B7F35" w:rsidDel="006F0ADB" w:rsidRDefault="00E4669B" w:rsidP="001B7F35">
            <w:pPr>
              <w:pStyle w:val="ListParagraph"/>
              <w:spacing w:before="60"/>
              <w:ind w:left="0"/>
              <w:contextualSpacing w:val="0"/>
              <w:rPr>
                <w:del w:id="2884" w:author="admin" w:date="2023-04-27T22:26:00Z"/>
                <w:rFonts w:ascii="Times New Roman" w:hAnsi="Times New Roman"/>
                <w:sz w:val="26"/>
                <w:szCs w:val="26"/>
                <w:lang w:val="vi-VN"/>
              </w:rPr>
            </w:pPr>
          </w:p>
        </w:tc>
        <w:tc>
          <w:tcPr>
            <w:tcW w:w="1168" w:type="dxa"/>
          </w:tcPr>
          <w:p w14:paraId="5501ACFA" w14:textId="1E2E0006" w:rsidR="00E4669B" w:rsidRPr="001B7F35" w:rsidDel="006F0ADB" w:rsidRDefault="00E4669B" w:rsidP="001B7F35">
            <w:pPr>
              <w:pStyle w:val="ListParagraph"/>
              <w:spacing w:before="60"/>
              <w:ind w:left="0"/>
              <w:contextualSpacing w:val="0"/>
              <w:rPr>
                <w:del w:id="2885" w:author="admin" w:date="2023-04-27T22:26:00Z"/>
                <w:rFonts w:ascii="Times New Roman" w:hAnsi="Times New Roman"/>
                <w:sz w:val="26"/>
                <w:szCs w:val="26"/>
                <w:lang w:val="vi-VN"/>
              </w:rPr>
            </w:pPr>
          </w:p>
        </w:tc>
      </w:tr>
      <w:tr w:rsidR="00E4669B" w:rsidRPr="001B7F35" w:rsidDel="006F0ADB" w14:paraId="23C759F9" w14:textId="7AEB24F6" w:rsidTr="00ED6B8E">
        <w:trPr>
          <w:del w:id="2886" w:author="admin" w:date="2023-04-27T22:26:00Z"/>
        </w:trPr>
        <w:tc>
          <w:tcPr>
            <w:tcW w:w="748" w:type="dxa"/>
          </w:tcPr>
          <w:p w14:paraId="464AF685" w14:textId="6B5AB511" w:rsidR="00E4669B" w:rsidRPr="001B7F35" w:rsidDel="006F0ADB" w:rsidRDefault="00E4669B" w:rsidP="001B7F35">
            <w:pPr>
              <w:spacing w:before="60"/>
              <w:rPr>
                <w:del w:id="2887" w:author="admin" w:date="2023-04-27T22:26:00Z"/>
                <w:rFonts w:ascii="Times New Roman" w:hAnsi="Times New Roman"/>
                <w:sz w:val="26"/>
                <w:szCs w:val="26"/>
              </w:rPr>
            </w:pPr>
            <w:del w:id="2888" w:author="admin" w:date="2023-04-27T22:26:00Z">
              <w:r w:rsidRPr="001B7F35" w:rsidDel="006F0ADB">
                <w:rPr>
                  <w:rFonts w:ascii="Times New Roman" w:hAnsi="Times New Roman"/>
                  <w:sz w:val="26"/>
                  <w:szCs w:val="26"/>
                </w:rPr>
                <w:delText>D.</w:delText>
              </w:r>
            </w:del>
          </w:p>
        </w:tc>
        <w:tc>
          <w:tcPr>
            <w:tcW w:w="4514" w:type="dxa"/>
          </w:tcPr>
          <w:p w14:paraId="44E01898" w14:textId="0AD57A67" w:rsidR="00E4669B" w:rsidRPr="001B7F35" w:rsidDel="006F0ADB" w:rsidRDefault="00E4669B" w:rsidP="001B7F35">
            <w:pPr>
              <w:pStyle w:val="ListParagraph"/>
              <w:spacing w:before="60"/>
              <w:ind w:left="0"/>
              <w:contextualSpacing w:val="0"/>
              <w:rPr>
                <w:del w:id="2889" w:author="admin" w:date="2023-04-27T22:26:00Z"/>
                <w:rFonts w:ascii="Times New Roman" w:hAnsi="Times New Roman"/>
                <w:sz w:val="26"/>
                <w:szCs w:val="26"/>
              </w:rPr>
            </w:pPr>
            <w:del w:id="2890" w:author="admin" w:date="2023-04-27T22:26:00Z">
              <w:r w:rsidRPr="001B7F35" w:rsidDel="006F0ADB">
                <w:rPr>
                  <w:rFonts w:ascii="Times New Roman" w:hAnsi="Times New Roman"/>
                  <w:sz w:val="26"/>
                  <w:szCs w:val="26"/>
                </w:rPr>
                <w:delText>Thực hiện kỹ thuật</w:delText>
              </w:r>
            </w:del>
          </w:p>
        </w:tc>
        <w:tc>
          <w:tcPr>
            <w:tcW w:w="779" w:type="dxa"/>
          </w:tcPr>
          <w:p w14:paraId="641C559C" w14:textId="3AC56622" w:rsidR="00E4669B" w:rsidRPr="001B7F35" w:rsidDel="006F0ADB" w:rsidRDefault="00E4669B" w:rsidP="001B7F35">
            <w:pPr>
              <w:pStyle w:val="ListParagraph"/>
              <w:spacing w:before="60"/>
              <w:ind w:left="0"/>
              <w:contextualSpacing w:val="0"/>
              <w:rPr>
                <w:del w:id="2891" w:author="admin" w:date="2023-04-27T22:26:00Z"/>
                <w:rFonts w:ascii="Times New Roman" w:hAnsi="Times New Roman"/>
                <w:sz w:val="26"/>
                <w:szCs w:val="26"/>
                <w:lang w:val="vi-VN"/>
              </w:rPr>
            </w:pPr>
          </w:p>
        </w:tc>
        <w:tc>
          <w:tcPr>
            <w:tcW w:w="1063" w:type="dxa"/>
          </w:tcPr>
          <w:p w14:paraId="2E0D2C12" w14:textId="41EC0057" w:rsidR="00E4669B" w:rsidRPr="001B7F35" w:rsidDel="006F0ADB" w:rsidRDefault="00E4669B" w:rsidP="001B7F35">
            <w:pPr>
              <w:pStyle w:val="ListParagraph"/>
              <w:spacing w:before="60"/>
              <w:ind w:left="0"/>
              <w:contextualSpacing w:val="0"/>
              <w:rPr>
                <w:del w:id="2892" w:author="admin" w:date="2023-04-27T22:26:00Z"/>
                <w:rFonts w:ascii="Times New Roman" w:hAnsi="Times New Roman"/>
                <w:sz w:val="26"/>
                <w:szCs w:val="26"/>
                <w:lang w:val="vi-VN"/>
              </w:rPr>
            </w:pPr>
          </w:p>
        </w:tc>
        <w:tc>
          <w:tcPr>
            <w:tcW w:w="1524" w:type="dxa"/>
          </w:tcPr>
          <w:p w14:paraId="4A6085AE" w14:textId="15D5E938" w:rsidR="00E4669B" w:rsidRPr="001B7F35" w:rsidDel="006F0ADB" w:rsidRDefault="00E4669B" w:rsidP="001B7F35">
            <w:pPr>
              <w:pStyle w:val="ListParagraph"/>
              <w:spacing w:before="60"/>
              <w:ind w:left="0"/>
              <w:contextualSpacing w:val="0"/>
              <w:rPr>
                <w:del w:id="2893" w:author="admin" w:date="2023-04-27T22:26:00Z"/>
                <w:rFonts w:ascii="Times New Roman" w:hAnsi="Times New Roman"/>
                <w:sz w:val="26"/>
                <w:szCs w:val="26"/>
                <w:lang w:val="vi-VN"/>
              </w:rPr>
            </w:pPr>
          </w:p>
        </w:tc>
        <w:tc>
          <w:tcPr>
            <w:tcW w:w="1168" w:type="dxa"/>
          </w:tcPr>
          <w:p w14:paraId="73F54790" w14:textId="4A60B421" w:rsidR="00E4669B" w:rsidRPr="001B7F35" w:rsidDel="006F0ADB" w:rsidRDefault="00E4669B" w:rsidP="001B7F35">
            <w:pPr>
              <w:pStyle w:val="ListParagraph"/>
              <w:spacing w:before="60"/>
              <w:ind w:left="0"/>
              <w:contextualSpacing w:val="0"/>
              <w:rPr>
                <w:del w:id="2894" w:author="admin" w:date="2023-04-27T22:26:00Z"/>
                <w:rFonts w:ascii="Times New Roman" w:hAnsi="Times New Roman"/>
                <w:sz w:val="26"/>
                <w:szCs w:val="26"/>
                <w:lang w:val="vi-VN"/>
              </w:rPr>
            </w:pPr>
          </w:p>
        </w:tc>
      </w:tr>
      <w:tr w:rsidR="00E4669B" w:rsidRPr="001B7F35" w:rsidDel="006F0ADB" w14:paraId="7E518313" w14:textId="2AC5A06D" w:rsidTr="00ED6B8E">
        <w:trPr>
          <w:del w:id="2895" w:author="admin" w:date="2023-04-27T22:26:00Z"/>
        </w:trPr>
        <w:tc>
          <w:tcPr>
            <w:tcW w:w="748" w:type="dxa"/>
          </w:tcPr>
          <w:p w14:paraId="31D36645" w14:textId="29F5DC71" w:rsidR="00E4669B" w:rsidRPr="001B7F35" w:rsidDel="006F0ADB" w:rsidRDefault="00E4669B" w:rsidP="00CD2F58">
            <w:pPr>
              <w:pStyle w:val="ListParagraph"/>
              <w:numPr>
                <w:ilvl w:val="0"/>
                <w:numId w:val="38"/>
              </w:numPr>
              <w:spacing w:before="60"/>
              <w:contextualSpacing w:val="0"/>
              <w:jc w:val="center"/>
              <w:rPr>
                <w:del w:id="2896" w:author="admin" w:date="2023-04-27T22:26:00Z"/>
                <w:rFonts w:ascii="Times New Roman" w:hAnsi="Times New Roman"/>
                <w:sz w:val="26"/>
                <w:szCs w:val="26"/>
              </w:rPr>
            </w:pPr>
          </w:p>
        </w:tc>
        <w:tc>
          <w:tcPr>
            <w:tcW w:w="4514" w:type="dxa"/>
          </w:tcPr>
          <w:p w14:paraId="1607437B" w14:textId="77A83D35" w:rsidR="00E4669B" w:rsidRPr="001B7F35" w:rsidDel="006F0ADB" w:rsidRDefault="00E4669B" w:rsidP="001B7F35">
            <w:pPr>
              <w:pStyle w:val="ListParagraph"/>
              <w:spacing w:before="60"/>
              <w:ind w:left="0"/>
              <w:contextualSpacing w:val="0"/>
              <w:rPr>
                <w:del w:id="2897" w:author="admin" w:date="2023-04-27T22:26:00Z"/>
                <w:rFonts w:ascii="Times New Roman" w:hAnsi="Times New Roman"/>
                <w:sz w:val="26"/>
                <w:szCs w:val="26"/>
              </w:rPr>
            </w:pPr>
            <w:del w:id="2898" w:author="admin" w:date="2023-04-27T22:26:00Z">
              <w:r w:rsidRPr="001B7F35" w:rsidDel="006F0ADB">
                <w:rPr>
                  <w:rFonts w:ascii="Times New Roman" w:hAnsi="Times New Roman"/>
                  <w:sz w:val="26"/>
                  <w:szCs w:val="26"/>
                </w:rPr>
                <w:delText>Kỹ thuật kiểm soát đường thở</w:delText>
              </w:r>
            </w:del>
          </w:p>
        </w:tc>
        <w:tc>
          <w:tcPr>
            <w:tcW w:w="779" w:type="dxa"/>
          </w:tcPr>
          <w:p w14:paraId="2FB47411" w14:textId="0C41142A" w:rsidR="00E4669B" w:rsidRPr="001B7F35" w:rsidDel="006F0ADB" w:rsidRDefault="00E4669B" w:rsidP="001B7F35">
            <w:pPr>
              <w:pStyle w:val="ListParagraph"/>
              <w:spacing w:before="60"/>
              <w:ind w:left="0"/>
              <w:contextualSpacing w:val="0"/>
              <w:rPr>
                <w:del w:id="2899" w:author="admin" w:date="2023-04-27T22:26:00Z"/>
                <w:rFonts w:ascii="Times New Roman" w:hAnsi="Times New Roman"/>
                <w:sz w:val="26"/>
                <w:szCs w:val="26"/>
                <w:lang w:val="vi-VN"/>
              </w:rPr>
            </w:pPr>
          </w:p>
        </w:tc>
        <w:tc>
          <w:tcPr>
            <w:tcW w:w="1063" w:type="dxa"/>
          </w:tcPr>
          <w:p w14:paraId="38D5745C" w14:textId="37AF571D" w:rsidR="00E4669B" w:rsidRPr="001B7F35" w:rsidDel="006F0ADB" w:rsidRDefault="00E4669B" w:rsidP="001B7F35">
            <w:pPr>
              <w:pStyle w:val="ListParagraph"/>
              <w:spacing w:before="60"/>
              <w:ind w:left="0"/>
              <w:contextualSpacing w:val="0"/>
              <w:rPr>
                <w:del w:id="2900" w:author="admin" w:date="2023-04-27T22:26:00Z"/>
                <w:rFonts w:ascii="Times New Roman" w:hAnsi="Times New Roman"/>
                <w:sz w:val="26"/>
                <w:szCs w:val="26"/>
                <w:lang w:val="vi-VN"/>
              </w:rPr>
            </w:pPr>
          </w:p>
        </w:tc>
        <w:tc>
          <w:tcPr>
            <w:tcW w:w="1524" w:type="dxa"/>
          </w:tcPr>
          <w:p w14:paraId="6FDDD27F" w14:textId="5CADD4CA" w:rsidR="00E4669B" w:rsidRPr="001B7F35" w:rsidDel="006F0ADB" w:rsidRDefault="00E4669B" w:rsidP="001B7F35">
            <w:pPr>
              <w:pStyle w:val="ListParagraph"/>
              <w:spacing w:before="60"/>
              <w:ind w:left="0"/>
              <w:contextualSpacing w:val="0"/>
              <w:rPr>
                <w:del w:id="2901" w:author="admin" w:date="2023-04-27T22:26:00Z"/>
                <w:rFonts w:ascii="Times New Roman" w:hAnsi="Times New Roman"/>
                <w:sz w:val="26"/>
                <w:szCs w:val="26"/>
                <w:lang w:val="vi-VN"/>
              </w:rPr>
            </w:pPr>
          </w:p>
        </w:tc>
        <w:tc>
          <w:tcPr>
            <w:tcW w:w="1168" w:type="dxa"/>
          </w:tcPr>
          <w:p w14:paraId="2BE1539D" w14:textId="13C940BF" w:rsidR="00E4669B" w:rsidRPr="001B7F35" w:rsidDel="006F0ADB" w:rsidRDefault="00E4669B" w:rsidP="001B7F35">
            <w:pPr>
              <w:pStyle w:val="ListParagraph"/>
              <w:spacing w:before="60"/>
              <w:ind w:left="0"/>
              <w:contextualSpacing w:val="0"/>
              <w:rPr>
                <w:del w:id="2902" w:author="admin" w:date="2023-04-27T22:26:00Z"/>
                <w:rFonts w:ascii="Times New Roman" w:hAnsi="Times New Roman"/>
                <w:sz w:val="26"/>
                <w:szCs w:val="26"/>
                <w:lang w:val="vi-VN"/>
              </w:rPr>
            </w:pPr>
          </w:p>
        </w:tc>
      </w:tr>
      <w:tr w:rsidR="00E4669B" w:rsidRPr="001B7F35" w:rsidDel="006F0ADB" w14:paraId="7C6FBD83" w14:textId="248698A2" w:rsidTr="00ED6B8E">
        <w:trPr>
          <w:del w:id="2903" w:author="admin" w:date="2023-04-27T22:26:00Z"/>
        </w:trPr>
        <w:tc>
          <w:tcPr>
            <w:tcW w:w="748" w:type="dxa"/>
          </w:tcPr>
          <w:p w14:paraId="181E7654" w14:textId="7AA8428C" w:rsidR="00E4669B" w:rsidRPr="001B7F35" w:rsidDel="006F0ADB" w:rsidRDefault="00E4669B" w:rsidP="00CD2F58">
            <w:pPr>
              <w:pStyle w:val="ListParagraph"/>
              <w:numPr>
                <w:ilvl w:val="0"/>
                <w:numId w:val="38"/>
              </w:numPr>
              <w:spacing w:before="60"/>
              <w:contextualSpacing w:val="0"/>
              <w:jc w:val="center"/>
              <w:rPr>
                <w:del w:id="2904" w:author="admin" w:date="2023-04-27T22:26:00Z"/>
                <w:rFonts w:ascii="Times New Roman" w:hAnsi="Times New Roman"/>
                <w:sz w:val="26"/>
                <w:szCs w:val="26"/>
              </w:rPr>
            </w:pPr>
          </w:p>
        </w:tc>
        <w:tc>
          <w:tcPr>
            <w:tcW w:w="4514" w:type="dxa"/>
          </w:tcPr>
          <w:p w14:paraId="63AE22E5" w14:textId="43E176C4" w:rsidR="00E4669B" w:rsidRPr="001B7F35" w:rsidDel="006F0ADB" w:rsidRDefault="00E4669B" w:rsidP="001B7F35">
            <w:pPr>
              <w:pStyle w:val="ListParagraph"/>
              <w:spacing w:before="60"/>
              <w:ind w:left="0"/>
              <w:contextualSpacing w:val="0"/>
              <w:rPr>
                <w:del w:id="2905" w:author="admin" w:date="2023-04-27T22:26:00Z"/>
                <w:rFonts w:ascii="Times New Roman" w:hAnsi="Times New Roman"/>
                <w:sz w:val="26"/>
                <w:szCs w:val="26"/>
              </w:rPr>
            </w:pPr>
            <w:del w:id="2906" w:author="admin" w:date="2023-04-27T22:26:00Z">
              <w:r w:rsidRPr="001B7F35" w:rsidDel="006F0ADB">
                <w:rPr>
                  <w:rFonts w:ascii="Times New Roman" w:hAnsi="Times New Roman"/>
                  <w:sz w:val="26"/>
                  <w:szCs w:val="26"/>
                </w:rPr>
                <w:delText>Kỹ thuật cấp cứu ngừng tuần hoàn</w:delText>
              </w:r>
            </w:del>
          </w:p>
        </w:tc>
        <w:tc>
          <w:tcPr>
            <w:tcW w:w="779" w:type="dxa"/>
          </w:tcPr>
          <w:p w14:paraId="2A7D95BE" w14:textId="3B9625A7" w:rsidR="00E4669B" w:rsidRPr="001B7F35" w:rsidDel="006F0ADB" w:rsidRDefault="00E4669B" w:rsidP="001B7F35">
            <w:pPr>
              <w:pStyle w:val="ListParagraph"/>
              <w:spacing w:before="60"/>
              <w:ind w:left="0"/>
              <w:contextualSpacing w:val="0"/>
              <w:rPr>
                <w:del w:id="2907" w:author="admin" w:date="2023-04-27T22:26:00Z"/>
                <w:rFonts w:ascii="Times New Roman" w:hAnsi="Times New Roman"/>
                <w:sz w:val="26"/>
                <w:szCs w:val="26"/>
                <w:lang w:val="vi-VN"/>
              </w:rPr>
            </w:pPr>
          </w:p>
        </w:tc>
        <w:tc>
          <w:tcPr>
            <w:tcW w:w="1063" w:type="dxa"/>
          </w:tcPr>
          <w:p w14:paraId="2EE658BD" w14:textId="0A2F5974" w:rsidR="00E4669B" w:rsidRPr="001B7F35" w:rsidDel="006F0ADB" w:rsidRDefault="00E4669B" w:rsidP="001B7F35">
            <w:pPr>
              <w:pStyle w:val="ListParagraph"/>
              <w:spacing w:before="60"/>
              <w:ind w:left="0"/>
              <w:contextualSpacing w:val="0"/>
              <w:rPr>
                <w:del w:id="2908" w:author="admin" w:date="2023-04-27T22:26:00Z"/>
                <w:rFonts w:ascii="Times New Roman" w:hAnsi="Times New Roman"/>
                <w:sz w:val="26"/>
                <w:szCs w:val="26"/>
                <w:lang w:val="vi-VN"/>
              </w:rPr>
            </w:pPr>
          </w:p>
        </w:tc>
        <w:tc>
          <w:tcPr>
            <w:tcW w:w="1524" w:type="dxa"/>
          </w:tcPr>
          <w:p w14:paraId="55E725C6" w14:textId="55876C30" w:rsidR="00E4669B" w:rsidRPr="001B7F35" w:rsidDel="006F0ADB" w:rsidRDefault="00E4669B" w:rsidP="001B7F35">
            <w:pPr>
              <w:pStyle w:val="ListParagraph"/>
              <w:spacing w:before="60"/>
              <w:ind w:left="0"/>
              <w:contextualSpacing w:val="0"/>
              <w:rPr>
                <w:del w:id="2909" w:author="admin" w:date="2023-04-27T22:26:00Z"/>
                <w:rFonts w:ascii="Times New Roman" w:hAnsi="Times New Roman"/>
                <w:sz w:val="26"/>
                <w:szCs w:val="26"/>
                <w:lang w:val="vi-VN"/>
              </w:rPr>
            </w:pPr>
          </w:p>
        </w:tc>
        <w:tc>
          <w:tcPr>
            <w:tcW w:w="1168" w:type="dxa"/>
          </w:tcPr>
          <w:p w14:paraId="1FA0F1FA" w14:textId="474E5E5B" w:rsidR="00E4669B" w:rsidRPr="001B7F35" w:rsidDel="006F0ADB" w:rsidRDefault="00E4669B" w:rsidP="001B7F35">
            <w:pPr>
              <w:pStyle w:val="ListParagraph"/>
              <w:spacing w:before="60"/>
              <w:ind w:left="0"/>
              <w:contextualSpacing w:val="0"/>
              <w:rPr>
                <w:del w:id="2910" w:author="admin" w:date="2023-04-27T22:26:00Z"/>
                <w:rFonts w:ascii="Times New Roman" w:hAnsi="Times New Roman"/>
                <w:sz w:val="26"/>
                <w:szCs w:val="26"/>
                <w:lang w:val="vi-VN"/>
              </w:rPr>
            </w:pPr>
          </w:p>
        </w:tc>
      </w:tr>
      <w:tr w:rsidR="00E4669B" w:rsidRPr="001B7F35" w:rsidDel="006F0ADB" w14:paraId="3799DA8B" w14:textId="5598D7CA" w:rsidTr="00ED6B8E">
        <w:trPr>
          <w:del w:id="2911" w:author="admin" w:date="2023-04-27T22:26:00Z"/>
        </w:trPr>
        <w:tc>
          <w:tcPr>
            <w:tcW w:w="748" w:type="dxa"/>
          </w:tcPr>
          <w:p w14:paraId="65C6458C" w14:textId="5A9A54F1" w:rsidR="00E4669B" w:rsidRPr="001B7F35" w:rsidDel="006F0ADB" w:rsidRDefault="00E4669B" w:rsidP="00CD2F58">
            <w:pPr>
              <w:pStyle w:val="ListParagraph"/>
              <w:numPr>
                <w:ilvl w:val="0"/>
                <w:numId w:val="38"/>
              </w:numPr>
              <w:spacing w:before="60"/>
              <w:contextualSpacing w:val="0"/>
              <w:jc w:val="center"/>
              <w:rPr>
                <w:del w:id="2912" w:author="admin" w:date="2023-04-27T22:26:00Z"/>
                <w:rFonts w:ascii="Times New Roman" w:hAnsi="Times New Roman"/>
                <w:sz w:val="26"/>
                <w:szCs w:val="26"/>
              </w:rPr>
            </w:pPr>
          </w:p>
        </w:tc>
        <w:tc>
          <w:tcPr>
            <w:tcW w:w="4514" w:type="dxa"/>
          </w:tcPr>
          <w:p w14:paraId="0266E88D" w14:textId="03CD2E51" w:rsidR="00E4669B" w:rsidRPr="001B7F35" w:rsidDel="006F0ADB" w:rsidRDefault="00E4669B" w:rsidP="001B7F35">
            <w:pPr>
              <w:pStyle w:val="ListParagraph"/>
              <w:tabs>
                <w:tab w:val="left" w:pos="1485"/>
              </w:tabs>
              <w:spacing w:before="60"/>
              <w:ind w:left="0"/>
              <w:contextualSpacing w:val="0"/>
              <w:rPr>
                <w:del w:id="2913" w:author="admin" w:date="2023-04-27T22:26:00Z"/>
                <w:rFonts w:ascii="Times New Roman" w:hAnsi="Times New Roman"/>
                <w:sz w:val="26"/>
                <w:szCs w:val="26"/>
              </w:rPr>
            </w:pPr>
            <w:del w:id="2914" w:author="admin" w:date="2023-04-27T22:26:00Z">
              <w:r w:rsidRPr="001B7F35" w:rsidDel="006F0ADB">
                <w:rPr>
                  <w:rFonts w:ascii="Times New Roman" w:hAnsi="Times New Roman"/>
                  <w:sz w:val="26"/>
                  <w:szCs w:val="26"/>
                </w:rPr>
                <w:delText>Kỹ thuật vận chuyển bệnh nhân</w:delText>
              </w:r>
            </w:del>
          </w:p>
        </w:tc>
        <w:tc>
          <w:tcPr>
            <w:tcW w:w="779" w:type="dxa"/>
          </w:tcPr>
          <w:p w14:paraId="40F410C9" w14:textId="717694FE" w:rsidR="00E4669B" w:rsidRPr="001B7F35" w:rsidDel="006F0ADB" w:rsidRDefault="00E4669B" w:rsidP="001B7F35">
            <w:pPr>
              <w:pStyle w:val="ListParagraph"/>
              <w:spacing w:before="60"/>
              <w:ind w:left="0"/>
              <w:contextualSpacing w:val="0"/>
              <w:rPr>
                <w:del w:id="2915" w:author="admin" w:date="2023-04-27T22:26:00Z"/>
                <w:rFonts w:ascii="Times New Roman" w:hAnsi="Times New Roman"/>
                <w:sz w:val="26"/>
                <w:szCs w:val="26"/>
                <w:lang w:val="vi-VN"/>
              </w:rPr>
            </w:pPr>
          </w:p>
        </w:tc>
        <w:tc>
          <w:tcPr>
            <w:tcW w:w="1063" w:type="dxa"/>
          </w:tcPr>
          <w:p w14:paraId="6E34C543" w14:textId="6D3EBD9F" w:rsidR="00E4669B" w:rsidRPr="001B7F35" w:rsidDel="006F0ADB" w:rsidRDefault="00E4669B" w:rsidP="001B7F35">
            <w:pPr>
              <w:pStyle w:val="ListParagraph"/>
              <w:spacing w:before="60"/>
              <w:ind w:left="0"/>
              <w:contextualSpacing w:val="0"/>
              <w:rPr>
                <w:del w:id="2916" w:author="admin" w:date="2023-04-27T22:26:00Z"/>
                <w:rFonts w:ascii="Times New Roman" w:hAnsi="Times New Roman"/>
                <w:sz w:val="26"/>
                <w:szCs w:val="26"/>
                <w:lang w:val="vi-VN"/>
              </w:rPr>
            </w:pPr>
          </w:p>
        </w:tc>
        <w:tc>
          <w:tcPr>
            <w:tcW w:w="1524" w:type="dxa"/>
          </w:tcPr>
          <w:p w14:paraId="79808ECD" w14:textId="1AFD6597" w:rsidR="00E4669B" w:rsidRPr="001B7F35" w:rsidDel="006F0ADB" w:rsidRDefault="00E4669B" w:rsidP="001B7F35">
            <w:pPr>
              <w:pStyle w:val="ListParagraph"/>
              <w:spacing w:before="60"/>
              <w:ind w:left="0"/>
              <w:contextualSpacing w:val="0"/>
              <w:rPr>
                <w:del w:id="2917" w:author="admin" w:date="2023-04-27T22:26:00Z"/>
                <w:rFonts w:ascii="Times New Roman" w:hAnsi="Times New Roman"/>
                <w:sz w:val="26"/>
                <w:szCs w:val="26"/>
                <w:lang w:val="vi-VN"/>
              </w:rPr>
            </w:pPr>
          </w:p>
        </w:tc>
        <w:tc>
          <w:tcPr>
            <w:tcW w:w="1168" w:type="dxa"/>
          </w:tcPr>
          <w:p w14:paraId="53F34B3A" w14:textId="062F09D5" w:rsidR="00E4669B" w:rsidRPr="001B7F35" w:rsidDel="006F0ADB" w:rsidRDefault="00E4669B" w:rsidP="001B7F35">
            <w:pPr>
              <w:pStyle w:val="ListParagraph"/>
              <w:spacing w:before="60"/>
              <w:ind w:left="0"/>
              <w:contextualSpacing w:val="0"/>
              <w:rPr>
                <w:del w:id="2918" w:author="admin" w:date="2023-04-27T22:26:00Z"/>
                <w:rFonts w:ascii="Times New Roman" w:hAnsi="Times New Roman"/>
                <w:sz w:val="26"/>
                <w:szCs w:val="26"/>
                <w:lang w:val="vi-VN"/>
              </w:rPr>
            </w:pPr>
          </w:p>
        </w:tc>
      </w:tr>
      <w:tr w:rsidR="00E4669B" w:rsidRPr="001B7F35" w:rsidDel="006F0ADB" w14:paraId="3BF49986" w14:textId="32BEB4CF" w:rsidTr="00ED6B8E">
        <w:trPr>
          <w:del w:id="2919" w:author="admin" w:date="2023-04-27T22:26:00Z"/>
        </w:trPr>
        <w:tc>
          <w:tcPr>
            <w:tcW w:w="748" w:type="dxa"/>
          </w:tcPr>
          <w:p w14:paraId="2461E49C" w14:textId="639B4F0D" w:rsidR="00E4669B" w:rsidRPr="001B7F35" w:rsidDel="006F0ADB" w:rsidRDefault="00E4669B" w:rsidP="00CD2F58">
            <w:pPr>
              <w:pStyle w:val="ListParagraph"/>
              <w:numPr>
                <w:ilvl w:val="0"/>
                <w:numId w:val="38"/>
              </w:numPr>
              <w:spacing w:before="60"/>
              <w:contextualSpacing w:val="0"/>
              <w:jc w:val="center"/>
              <w:rPr>
                <w:del w:id="2920" w:author="admin" w:date="2023-04-27T22:26:00Z"/>
                <w:rFonts w:ascii="Times New Roman" w:hAnsi="Times New Roman"/>
                <w:sz w:val="26"/>
                <w:szCs w:val="26"/>
              </w:rPr>
            </w:pPr>
          </w:p>
        </w:tc>
        <w:tc>
          <w:tcPr>
            <w:tcW w:w="4514" w:type="dxa"/>
          </w:tcPr>
          <w:p w14:paraId="5A8BED8B" w14:textId="4B8BFF15" w:rsidR="00E4669B" w:rsidRPr="001B7F35" w:rsidDel="006F0ADB" w:rsidRDefault="00E4669B" w:rsidP="001B7F35">
            <w:pPr>
              <w:pStyle w:val="ListParagraph"/>
              <w:tabs>
                <w:tab w:val="left" w:pos="1110"/>
              </w:tabs>
              <w:spacing w:before="60"/>
              <w:ind w:left="0"/>
              <w:contextualSpacing w:val="0"/>
              <w:rPr>
                <w:del w:id="2921" w:author="admin" w:date="2023-04-27T22:26:00Z"/>
                <w:rFonts w:ascii="Times New Roman" w:hAnsi="Times New Roman"/>
                <w:sz w:val="26"/>
                <w:szCs w:val="26"/>
              </w:rPr>
            </w:pPr>
            <w:del w:id="2922" w:author="admin" w:date="2023-04-27T22:26:00Z">
              <w:r w:rsidRPr="001B7F35" w:rsidDel="006F0ADB">
                <w:rPr>
                  <w:rFonts w:ascii="Times New Roman" w:hAnsi="Times New Roman"/>
                  <w:sz w:val="26"/>
                  <w:szCs w:val="26"/>
                </w:rPr>
                <w:delText>Kỹ thuật xử trí vết thương xuyên thấu</w:delText>
              </w:r>
            </w:del>
          </w:p>
        </w:tc>
        <w:tc>
          <w:tcPr>
            <w:tcW w:w="779" w:type="dxa"/>
          </w:tcPr>
          <w:p w14:paraId="4524C22A" w14:textId="54C5A6F6" w:rsidR="00E4669B" w:rsidRPr="001B7F35" w:rsidDel="006F0ADB" w:rsidRDefault="00E4669B" w:rsidP="001B7F35">
            <w:pPr>
              <w:pStyle w:val="ListParagraph"/>
              <w:spacing w:before="60"/>
              <w:ind w:left="0"/>
              <w:contextualSpacing w:val="0"/>
              <w:rPr>
                <w:del w:id="2923" w:author="admin" w:date="2023-04-27T22:26:00Z"/>
                <w:rFonts w:ascii="Times New Roman" w:hAnsi="Times New Roman"/>
                <w:sz w:val="26"/>
                <w:szCs w:val="26"/>
                <w:lang w:val="vi-VN"/>
              </w:rPr>
            </w:pPr>
          </w:p>
        </w:tc>
        <w:tc>
          <w:tcPr>
            <w:tcW w:w="1063" w:type="dxa"/>
          </w:tcPr>
          <w:p w14:paraId="2E39A8D7" w14:textId="3DA31F82" w:rsidR="00E4669B" w:rsidRPr="001B7F35" w:rsidDel="006F0ADB" w:rsidRDefault="00E4669B" w:rsidP="001B7F35">
            <w:pPr>
              <w:pStyle w:val="ListParagraph"/>
              <w:spacing w:before="60"/>
              <w:ind w:left="0"/>
              <w:contextualSpacing w:val="0"/>
              <w:rPr>
                <w:del w:id="2924" w:author="admin" w:date="2023-04-27T22:26:00Z"/>
                <w:rFonts w:ascii="Times New Roman" w:hAnsi="Times New Roman"/>
                <w:sz w:val="26"/>
                <w:szCs w:val="26"/>
                <w:lang w:val="vi-VN"/>
              </w:rPr>
            </w:pPr>
          </w:p>
        </w:tc>
        <w:tc>
          <w:tcPr>
            <w:tcW w:w="1524" w:type="dxa"/>
          </w:tcPr>
          <w:p w14:paraId="750F02F0" w14:textId="35FC8689" w:rsidR="00E4669B" w:rsidRPr="001B7F35" w:rsidDel="006F0ADB" w:rsidRDefault="00E4669B" w:rsidP="001B7F35">
            <w:pPr>
              <w:pStyle w:val="ListParagraph"/>
              <w:spacing w:before="60"/>
              <w:ind w:left="0"/>
              <w:contextualSpacing w:val="0"/>
              <w:rPr>
                <w:del w:id="2925" w:author="admin" w:date="2023-04-27T22:26:00Z"/>
                <w:rFonts w:ascii="Times New Roman" w:hAnsi="Times New Roman"/>
                <w:sz w:val="26"/>
                <w:szCs w:val="26"/>
                <w:lang w:val="vi-VN"/>
              </w:rPr>
            </w:pPr>
          </w:p>
        </w:tc>
        <w:tc>
          <w:tcPr>
            <w:tcW w:w="1168" w:type="dxa"/>
          </w:tcPr>
          <w:p w14:paraId="5BF0B24A" w14:textId="33C1F41C" w:rsidR="00E4669B" w:rsidRPr="001B7F35" w:rsidDel="006F0ADB" w:rsidRDefault="00E4669B" w:rsidP="001B7F35">
            <w:pPr>
              <w:pStyle w:val="ListParagraph"/>
              <w:spacing w:before="60"/>
              <w:ind w:left="0"/>
              <w:contextualSpacing w:val="0"/>
              <w:rPr>
                <w:del w:id="2926" w:author="admin" w:date="2023-04-27T22:26:00Z"/>
                <w:rFonts w:ascii="Times New Roman" w:hAnsi="Times New Roman"/>
                <w:sz w:val="26"/>
                <w:szCs w:val="26"/>
                <w:lang w:val="vi-VN"/>
              </w:rPr>
            </w:pPr>
          </w:p>
        </w:tc>
      </w:tr>
      <w:tr w:rsidR="00E4669B" w:rsidRPr="001B7F35" w:rsidDel="006F0ADB" w14:paraId="0D4526D1" w14:textId="61BE715F" w:rsidTr="00ED6B8E">
        <w:trPr>
          <w:del w:id="2927" w:author="admin" w:date="2023-04-27T22:26:00Z"/>
        </w:trPr>
        <w:tc>
          <w:tcPr>
            <w:tcW w:w="748" w:type="dxa"/>
          </w:tcPr>
          <w:p w14:paraId="31B27EF3" w14:textId="592B2C7C" w:rsidR="00E4669B" w:rsidRPr="001B7F35" w:rsidDel="006F0ADB" w:rsidRDefault="00E4669B" w:rsidP="00CD2F58">
            <w:pPr>
              <w:pStyle w:val="ListParagraph"/>
              <w:numPr>
                <w:ilvl w:val="0"/>
                <w:numId w:val="38"/>
              </w:numPr>
              <w:spacing w:before="60"/>
              <w:contextualSpacing w:val="0"/>
              <w:jc w:val="center"/>
              <w:rPr>
                <w:del w:id="2928" w:author="admin" w:date="2023-04-27T22:26:00Z"/>
                <w:rFonts w:ascii="Times New Roman" w:hAnsi="Times New Roman"/>
                <w:sz w:val="26"/>
                <w:szCs w:val="26"/>
              </w:rPr>
            </w:pPr>
          </w:p>
        </w:tc>
        <w:tc>
          <w:tcPr>
            <w:tcW w:w="4514" w:type="dxa"/>
          </w:tcPr>
          <w:p w14:paraId="27BCFEE1" w14:textId="56F610A2" w:rsidR="00E4669B" w:rsidRPr="001B7F35" w:rsidDel="006F0ADB" w:rsidRDefault="00E4669B" w:rsidP="001B7F35">
            <w:pPr>
              <w:pStyle w:val="ListParagraph"/>
              <w:spacing w:before="60"/>
              <w:ind w:left="0"/>
              <w:contextualSpacing w:val="0"/>
              <w:rPr>
                <w:del w:id="2929" w:author="admin" w:date="2023-04-27T22:26:00Z"/>
                <w:rFonts w:ascii="Times New Roman" w:hAnsi="Times New Roman"/>
                <w:sz w:val="26"/>
                <w:szCs w:val="26"/>
              </w:rPr>
            </w:pPr>
            <w:del w:id="2930" w:author="admin" w:date="2023-04-27T22:26:00Z">
              <w:r w:rsidRPr="001B7F35" w:rsidDel="006F0ADB">
                <w:rPr>
                  <w:rFonts w:ascii="Times New Roman" w:hAnsi="Times New Roman"/>
                  <w:sz w:val="26"/>
                  <w:szCs w:val="26"/>
                </w:rPr>
                <w:delText>Kỹ thuật bất động xương gãy và cột sống</w:delText>
              </w:r>
            </w:del>
          </w:p>
        </w:tc>
        <w:tc>
          <w:tcPr>
            <w:tcW w:w="779" w:type="dxa"/>
          </w:tcPr>
          <w:p w14:paraId="188AC5F9" w14:textId="38E90DC3" w:rsidR="00E4669B" w:rsidRPr="001B7F35" w:rsidDel="006F0ADB" w:rsidRDefault="00E4669B" w:rsidP="001B7F35">
            <w:pPr>
              <w:pStyle w:val="ListParagraph"/>
              <w:spacing w:before="60"/>
              <w:ind w:left="0"/>
              <w:contextualSpacing w:val="0"/>
              <w:rPr>
                <w:del w:id="2931" w:author="admin" w:date="2023-04-27T22:26:00Z"/>
                <w:rFonts w:ascii="Times New Roman" w:hAnsi="Times New Roman"/>
                <w:sz w:val="26"/>
                <w:szCs w:val="26"/>
                <w:lang w:val="vi-VN"/>
              </w:rPr>
            </w:pPr>
          </w:p>
        </w:tc>
        <w:tc>
          <w:tcPr>
            <w:tcW w:w="1063" w:type="dxa"/>
          </w:tcPr>
          <w:p w14:paraId="1ED998D5" w14:textId="5FC1D5CB" w:rsidR="00E4669B" w:rsidRPr="001B7F35" w:rsidDel="006F0ADB" w:rsidRDefault="00E4669B" w:rsidP="001B7F35">
            <w:pPr>
              <w:pStyle w:val="ListParagraph"/>
              <w:spacing w:before="60"/>
              <w:ind w:left="0"/>
              <w:contextualSpacing w:val="0"/>
              <w:rPr>
                <w:del w:id="2932" w:author="admin" w:date="2023-04-27T22:26:00Z"/>
                <w:rFonts w:ascii="Times New Roman" w:hAnsi="Times New Roman"/>
                <w:sz w:val="26"/>
                <w:szCs w:val="26"/>
                <w:lang w:val="vi-VN"/>
              </w:rPr>
            </w:pPr>
          </w:p>
        </w:tc>
        <w:tc>
          <w:tcPr>
            <w:tcW w:w="1524" w:type="dxa"/>
          </w:tcPr>
          <w:p w14:paraId="1CC8DFC6" w14:textId="2A33B26D" w:rsidR="00E4669B" w:rsidRPr="001B7F35" w:rsidDel="006F0ADB" w:rsidRDefault="00E4669B" w:rsidP="001B7F35">
            <w:pPr>
              <w:pStyle w:val="ListParagraph"/>
              <w:spacing w:before="60"/>
              <w:ind w:left="0"/>
              <w:contextualSpacing w:val="0"/>
              <w:rPr>
                <w:del w:id="2933" w:author="admin" w:date="2023-04-27T22:26:00Z"/>
                <w:rFonts w:ascii="Times New Roman" w:hAnsi="Times New Roman"/>
                <w:sz w:val="26"/>
                <w:szCs w:val="26"/>
                <w:lang w:val="vi-VN"/>
              </w:rPr>
            </w:pPr>
          </w:p>
        </w:tc>
        <w:tc>
          <w:tcPr>
            <w:tcW w:w="1168" w:type="dxa"/>
          </w:tcPr>
          <w:p w14:paraId="613D71D7" w14:textId="1C50C5BC" w:rsidR="00E4669B" w:rsidRPr="001B7F35" w:rsidDel="006F0ADB" w:rsidRDefault="00E4669B" w:rsidP="001B7F35">
            <w:pPr>
              <w:pStyle w:val="ListParagraph"/>
              <w:spacing w:before="60"/>
              <w:ind w:left="0"/>
              <w:contextualSpacing w:val="0"/>
              <w:rPr>
                <w:del w:id="2934" w:author="admin" w:date="2023-04-27T22:26:00Z"/>
                <w:rFonts w:ascii="Times New Roman" w:hAnsi="Times New Roman"/>
                <w:sz w:val="26"/>
                <w:szCs w:val="26"/>
                <w:lang w:val="vi-VN"/>
              </w:rPr>
            </w:pPr>
          </w:p>
        </w:tc>
      </w:tr>
      <w:tr w:rsidR="00E4669B" w:rsidRPr="001B7F35" w:rsidDel="006F0ADB" w14:paraId="4996522F" w14:textId="1CF15929" w:rsidTr="00ED6B8E">
        <w:trPr>
          <w:del w:id="2935" w:author="admin" w:date="2023-04-27T22:26:00Z"/>
        </w:trPr>
        <w:tc>
          <w:tcPr>
            <w:tcW w:w="748" w:type="dxa"/>
          </w:tcPr>
          <w:p w14:paraId="30EECE02" w14:textId="218A9576" w:rsidR="00E4669B" w:rsidRPr="001B7F35" w:rsidDel="006F0ADB" w:rsidRDefault="00E4669B" w:rsidP="001B7F35">
            <w:pPr>
              <w:spacing w:before="60"/>
              <w:rPr>
                <w:del w:id="2936" w:author="admin" w:date="2023-04-27T22:26:00Z"/>
                <w:rFonts w:ascii="Times New Roman" w:hAnsi="Times New Roman"/>
                <w:sz w:val="26"/>
                <w:szCs w:val="26"/>
              </w:rPr>
            </w:pPr>
            <w:del w:id="2937" w:author="admin" w:date="2023-04-27T22:26:00Z">
              <w:r w:rsidRPr="001B7F35" w:rsidDel="006F0ADB">
                <w:rPr>
                  <w:rFonts w:ascii="Times New Roman" w:hAnsi="Times New Roman"/>
                  <w:sz w:val="26"/>
                  <w:szCs w:val="26"/>
                </w:rPr>
                <w:delText>D.</w:delText>
              </w:r>
            </w:del>
          </w:p>
        </w:tc>
        <w:tc>
          <w:tcPr>
            <w:tcW w:w="4514" w:type="dxa"/>
          </w:tcPr>
          <w:p w14:paraId="5461F166" w14:textId="4CF4C54C" w:rsidR="00E4669B" w:rsidRPr="001B7F35" w:rsidDel="006F0ADB" w:rsidRDefault="00E4669B" w:rsidP="001B7F35">
            <w:pPr>
              <w:pStyle w:val="ListParagraph"/>
              <w:spacing w:before="60"/>
              <w:ind w:left="0"/>
              <w:contextualSpacing w:val="0"/>
              <w:rPr>
                <w:del w:id="2938" w:author="admin" w:date="2023-04-27T22:26:00Z"/>
                <w:rFonts w:ascii="Times New Roman" w:hAnsi="Times New Roman"/>
                <w:sz w:val="26"/>
                <w:szCs w:val="26"/>
              </w:rPr>
            </w:pPr>
            <w:del w:id="2939" w:author="admin" w:date="2023-04-27T22:26:00Z">
              <w:r w:rsidRPr="001B7F35" w:rsidDel="006F0ADB">
                <w:rPr>
                  <w:rFonts w:ascii="Times New Roman" w:hAnsi="Times New Roman"/>
                  <w:sz w:val="26"/>
                  <w:szCs w:val="26"/>
                </w:rPr>
                <w:delText>Khác (ghi cụ thể)</w:delText>
              </w:r>
            </w:del>
          </w:p>
        </w:tc>
        <w:tc>
          <w:tcPr>
            <w:tcW w:w="779" w:type="dxa"/>
          </w:tcPr>
          <w:p w14:paraId="4C76CB9E" w14:textId="6541DB8F" w:rsidR="00E4669B" w:rsidRPr="001B7F35" w:rsidDel="006F0ADB" w:rsidRDefault="00E4669B" w:rsidP="001B7F35">
            <w:pPr>
              <w:pStyle w:val="ListParagraph"/>
              <w:spacing w:before="60"/>
              <w:ind w:left="0"/>
              <w:contextualSpacing w:val="0"/>
              <w:rPr>
                <w:del w:id="2940" w:author="admin" w:date="2023-04-27T22:26:00Z"/>
                <w:rFonts w:ascii="Times New Roman" w:hAnsi="Times New Roman"/>
                <w:sz w:val="26"/>
                <w:szCs w:val="26"/>
                <w:lang w:val="vi-VN"/>
              </w:rPr>
            </w:pPr>
          </w:p>
        </w:tc>
        <w:tc>
          <w:tcPr>
            <w:tcW w:w="1063" w:type="dxa"/>
          </w:tcPr>
          <w:p w14:paraId="046E4604" w14:textId="2A90ECD2" w:rsidR="00E4669B" w:rsidRPr="001B7F35" w:rsidDel="006F0ADB" w:rsidRDefault="00E4669B" w:rsidP="001B7F35">
            <w:pPr>
              <w:pStyle w:val="ListParagraph"/>
              <w:spacing w:before="60"/>
              <w:ind w:left="0"/>
              <w:contextualSpacing w:val="0"/>
              <w:rPr>
                <w:del w:id="2941" w:author="admin" w:date="2023-04-27T22:26:00Z"/>
                <w:rFonts w:ascii="Times New Roman" w:hAnsi="Times New Roman"/>
                <w:sz w:val="26"/>
                <w:szCs w:val="26"/>
                <w:lang w:val="vi-VN"/>
              </w:rPr>
            </w:pPr>
          </w:p>
        </w:tc>
        <w:tc>
          <w:tcPr>
            <w:tcW w:w="1524" w:type="dxa"/>
          </w:tcPr>
          <w:p w14:paraId="1580C439" w14:textId="14D9EF09" w:rsidR="00E4669B" w:rsidRPr="001B7F35" w:rsidDel="006F0ADB" w:rsidRDefault="00E4669B" w:rsidP="001B7F35">
            <w:pPr>
              <w:pStyle w:val="ListParagraph"/>
              <w:spacing w:before="60"/>
              <w:ind w:left="0"/>
              <w:contextualSpacing w:val="0"/>
              <w:rPr>
                <w:del w:id="2942" w:author="admin" w:date="2023-04-27T22:26:00Z"/>
                <w:rFonts w:ascii="Times New Roman" w:hAnsi="Times New Roman"/>
                <w:sz w:val="26"/>
                <w:szCs w:val="26"/>
                <w:lang w:val="vi-VN"/>
              </w:rPr>
            </w:pPr>
          </w:p>
        </w:tc>
        <w:tc>
          <w:tcPr>
            <w:tcW w:w="1168" w:type="dxa"/>
          </w:tcPr>
          <w:p w14:paraId="07F47E1A" w14:textId="07B3EF56" w:rsidR="00E4669B" w:rsidRPr="001B7F35" w:rsidDel="006F0ADB" w:rsidRDefault="00E4669B" w:rsidP="001B7F35">
            <w:pPr>
              <w:pStyle w:val="ListParagraph"/>
              <w:spacing w:before="60"/>
              <w:ind w:left="0"/>
              <w:contextualSpacing w:val="0"/>
              <w:rPr>
                <w:del w:id="2943" w:author="admin" w:date="2023-04-27T22:26:00Z"/>
                <w:rFonts w:ascii="Times New Roman" w:hAnsi="Times New Roman"/>
                <w:sz w:val="26"/>
                <w:szCs w:val="26"/>
                <w:lang w:val="vi-VN"/>
              </w:rPr>
            </w:pPr>
          </w:p>
        </w:tc>
      </w:tr>
      <w:tr w:rsidR="00E4669B" w:rsidRPr="001B7F35" w:rsidDel="006F0ADB" w14:paraId="3427F5D7" w14:textId="1D650D26" w:rsidTr="00ED6B8E">
        <w:trPr>
          <w:del w:id="2944" w:author="admin" w:date="2023-04-27T22:26:00Z"/>
        </w:trPr>
        <w:tc>
          <w:tcPr>
            <w:tcW w:w="748" w:type="dxa"/>
          </w:tcPr>
          <w:p w14:paraId="26DBAB65" w14:textId="71F64618" w:rsidR="00E4669B" w:rsidRPr="001B7F35" w:rsidDel="006F0ADB" w:rsidRDefault="00E4669B" w:rsidP="00CD2F58">
            <w:pPr>
              <w:pStyle w:val="ListParagraph"/>
              <w:numPr>
                <w:ilvl w:val="0"/>
                <w:numId w:val="38"/>
              </w:numPr>
              <w:spacing w:before="60"/>
              <w:contextualSpacing w:val="0"/>
              <w:jc w:val="center"/>
              <w:rPr>
                <w:del w:id="2945" w:author="admin" w:date="2023-04-27T22:26:00Z"/>
                <w:rFonts w:ascii="Times New Roman" w:hAnsi="Times New Roman"/>
                <w:sz w:val="26"/>
                <w:szCs w:val="26"/>
              </w:rPr>
            </w:pPr>
          </w:p>
        </w:tc>
        <w:tc>
          <w:tcPr>
            <w:tcW w:w="4514" w:type="dxa"/>
          </w:tcPr>
          <w:p w14:paraId="544AFEC2" w14:textId="0FEBFC82" w:rsidR="00E4669B" w:rsidRPr="001B7F35" w:rsidDel="006F0ADB" w:rsidRDefault="00E4669B" w:rsidP="001B7F35">
            <w:pPr>
              <w:pStyle w:val="ListParagraph"/>
              <w:spacing w:before="60"/>
              <w:ind w:left="0"/>
              <w:contextualSpacing w:val="0"/>
              <w:rPr>
                <w:del w:id="2946" w:author="admin" w:date="2023-04-27T22:26:00Z"/>
                <w:rFonts w:ascii="Times New Roman" w:hAnsi="Times New Roman"/>
                <w:sz w:val="26"/>
                <w:szCs w:val="26"/>
              </w:rPr>
            </w:pPr>
          </w:p>
        </w:tc>
        <w:tc>
          <w:tcPr>
            <w:tcW w:w="779" w:type="dxa"/>
          </w:tcPr>
          <w:p w14:paraId="5C1C33BD" w14:textId="6B42CF61" w:rsidR="00E4669B" w:rsidRPr="001B7F35" w:rsidDel="006F0ADB" w:rsidRDefault="00E4669B" w:rsidP="001B7F35">
            <w:pPr>
              <w:pStyle w:val="ListParagraph"/>
              <w:spacing w:before="60"/>
              <w:ind w:left="0"/>
              <w:contextualSpacing w:val="0"/>
              <w:rPr>
                <w:del w:id="2947" w:author="admin" w:date="2023-04-27T22:26:00Z"/>
                <w:rFonts w:ascii="Times New Roman" w:hAnsi="Times New Roman"/>
                <w:sz w:val="26"/>
                <w:szCs w:val="26"/>
                <w:lang w:val="vi-VN"/>
              </w:rPr>
            </w:pPr>
          </w:p>
        </w:tc>
        <w:tc>
          <w:tcPr>
            <w:tcW w:w="1063" w:type="dxa"/>
          </w:tcPr>
          <w:p w14:paraId="40F9BCA4" w14:textId="7D1AB95D" w:rsidR="00E4669B" w:rsidRPr="001B7F35" w:rsidDel="006F0ADB" w:rsidRDefault="00E4669B" w:rsidP="001B7F35">
            <w:pPr>
              <w:pStyle w:val="ListParagraph"/>
              <w:spacing w:before="60"/>
              <w:ind w:left="0"/>
              <w:contextualSpacing w:val="0"/>
              <w:rPr>
                <w:del w:id="2948" w:author="admin" w:date="2023-04-27T22:26:00Z"/>
                <w:rFonts w:ascii="Times New Roman" w:hAnsi="Times New Roman"/>
                <w:sz w:val="26"/>
                <w:szCs w:val="26"/>
                <w:lang w:val="vi-VN"/>
              </w:rPr>
            </w:pPr>
          </w:p>
        </w:tc>
        <w:tc>
          <w:tcPr>
            <w:tcW w:w="1524" w:type="dxa"/>
          </w:tcPr>
          <w:p w14:paraId="47C6B765" w14:textId="0546322E" w:rsidR="00E4669B" w:rsidRPr="001B7F35" w:rsidDel="006F0ADB" w:rsidRDefault="00E4669B" w:rsidP="001B7F35">
            <w:pPr>
              <w:pStyle w:val="ListParagraph"/>
              <w:spacing w:before="60"/>
              <w:ind w:left="0"/>
              <w:contextualSpacing w:val="0"/>
              <w:rPr>
                <w:del w:id="2949" w:author="admin" w:date="2023-04-27T22:26:00Z"/>
                <w:rFonts w:ascii="Times New Roman" w:hAnsi="Times New Roman"/>
                <w:sz w:val="26"/>
                <w:szCs w:val="26"/>
                <w:lang w:val="vi-VN"/>
              </w:rPr>
            </w:pPr>
          </w:p>
        </w:tc>
        <w:tc>
          <w:tcPr>
            <w:tcW w:w="1168" w:type="dxa"/>
          </w:tcPr>
          <w:p w14:paraId="2D767309" w14:textId="70FFB8E5" w:rsidR="00E4669B" w:rsidRPr="001B7F35" w:rsidDel="006F0ADB" w:rsidRDefault="00E4669B" w:rsidP="001B7F35">
            <w:pPr>
              <w:pStyle w:val="ListParagraph"/>
              <w:spacing w:before="60"/>
              <w:ind w:left="0"/>
              <w:contextualSpacing w:val="0"/>
              <w:rPr>
                <w:del w:id="2950" w:author="admin" w:date="2023-04-27T22:26:00Z"/>
                <w:rFonts w:ascii="Times New Roman" w:hAnsi="Times New Roman"/>
                <w:sz w:val="26"/>
                <w:szCs w:val="26"/>
                <w:lang w:val="vi-VN"/>
              </w:rPr>
            </w:pPr>
          </w:p>
        </w:tc>
      </w:tr>
      <w:tr w:rsidR="00E4669B" w:rsidRPr="001B7F35" w:rsidDel="006F0ADB" w14:paraId="4AE8D516" w14:textId="469975DC" w:rsidTr="00ED6B8E">
        <w:trPr>
          <w:del w:id="2951" w:author="admin" w:date="2023-04-27T22:26:00Z"/>
        </w:trPr>
        <w:tc>
          <w:tcPr>
            <w:tcW w:w="748" w:type="dxa"/>
          </w:tcPr>
          <w:p w14:paraId="7C0EFD36" w14:textId="48B62A45" w:rsidR="00E4669B" w:rsidRPr="001B7F35" w:rsidDel="006F0ADB" w:rsidRDefault="00E4669B" w:rsidP="00CD2F58">
            <w:pPr>
              <w:pStyle w:val="ListParagraph"/>
              <w:numPr>
                <w:ilvl w:val="0"/>
                <w:numId w:val="38"/>
              </w:numPr>
              <w:spacing w:before="60"/>
              <w:contextualSpacing w:val="0"/>
              <w:jc w:val="center"/>
              <w:rPr>
                <w:del w:id="2952" w:author="admin" w:date="2023-04-27T22:26:00Z"/>
                <w:rFonts w:ascii="Times New Roman" w:hAnsi="Times New Roman"/>
                <w:sz w:val="26"/>
                <w:szCs w:val="26"/>
              </w:rPr>
            </w:pPr>
          </w:p>
        </w:tc>
        <w:tc>
          <w:tcPr>
            <w:tcW w:w="4514" w:type="dxa"/>
          </w:tcPr>
          <w:p w14:paraId="66150517" w14:textId="0F806D24" w:rsidR="00E4669B" w:rsidRPr="001B7F35" w:rsidDel="006F0ADB" w:rsidRDefault="00E4669B" w:rsidP="001B7F35">
            <w:pPr>
              <w:pStyle w:val="ListParagraph"/>
              <w:spacing w:before="60"/>
              <w:ind w:left="0"/>
              <w:contextualSpacing w:val="0"/>
              <w:rPr>
                <w:del w:id="2953" w:author="admin" w:date="2023-04-27T22:26:00Z"/>
                <w:rFonts w:ascii="Times New Roman" w:hAnsi="Times New Roman"/>
                <w:sz w:val="26"/>
                <w:szCs w:val="26"/>
              </w:rPr>
            </w:pPr>
          </w:p>
        </w:tc>
        <w:tc>
          <w:tcPr>
            <w:tcW w:w="779" w:type="dxa"/>
          </w:tcPr>
          <w:p w14:paraId="4F712297" w14:textId="4CE7A9E9" w:rsidR="00E4669B" w:rsidRPr="001B7F35" w:rsidDel="006F0ADB" w:rsidRDefault="00E4669B" w:rsidP="001B7F35">
            <w:pPr>
              <w:pStyle w:val="ListParagraph"/>
              <w:spacing w:before="60"/>
              <w:ind w:left="0"/>
              <w:contextualSpacing w:val="0"/>
              <w:rPr>
                <w:del w:id="2954" w:author="admin" w:date="2023-04-27T22:26:00Z"/>
                <w:rFonts w:ascii="Times New Roman" w:hAnsi="Times New Roman"/>
                <w:sz w:val="26"/>
                <w:szCs w:val="26"/>
                <w:lang w:val="vi-VN"/>
              </w:rPr>
            </w:pPr>
          </w:p>
        </w:tc>
        <w:tc>
          <w:tcPr>
            <w:tcW w:w="1063" w:type="dxa"/>
          </w:tcPr>
          <w:p w14:paraId="4248CF86" w14:textId="6E6E3372" w:rsidR="00E4669B" w:rsidRPr="001B7F35" w:rsidDel="006F0ADB" w:rsidRDefault="00E4669B" w:rsidP="001B7F35">
            <w:pPr>
              <w:pStyle w:val="ListParagraph"/>
              <w:spacing w:before="60"/>
              <w:ind w:left="0"/>
              <w:contextualSpacing w:val="0"/>
              <w:rPr>
                <w:del w:id="2955" w:author="admin" w:date="2023-04-27T22:26:00Z"/>
                <w:rFonts w:ascii="Times New Roman" w:hAnsi="Times New Roman"/>
                <w:sz w:val="26"/>
                <w:szCs w:val="26"/>
                <w:lang w:val="vi-VN"/>
              </w:rPr>
            </w:pPr>
          </w:p>
        </w:tc>
        <w:tc>
          <w:tcPr>
            <w:tcW w:w="1524" w:type="dxa"/>
          </w:tcPr>
          <w:p w14:paraId="7E4E2B42" w14:textId="14B89A85" w:rsidR="00E4669B" w:rsidRPr="001B7F35" w:rsidDel="006F0ADB" w:rsidRDefault="00E4669B" w:rsidP="001B7F35">
            <w:pPr>
              <w:pStyle w:val="ListParagraph"/>
              <w:spacing w:before="60"/>
              <w:ind w:left="0"/>
              <w:contextualSpacing w:val="0"/>
              <w:rPr>
                <w:del w:id="2956" w:author="admin" w:date="2023-04-27T22:26:00Z"/>
                <w:rFonts w:ascii="Times New Roman" w:hAnsi="Times New Roman"/>
                <w:sz w:val="26"/>
                <w:szCs w:val="26"/>
                <w:lang w:val="vi-VN"/>
              </w:rPr>
            </w:pPr>
          </w:p>
        </w:tc>
        <w:tc>
          <w:tcPr>
            <w:tcW w:w="1168" w:type="dxa"/>
          </w:tcPr>
          <w:p w14:paraId="17DE6C2E" w14:textId="090CAEC5" w:rsidR="00E4669B" w:rsidRPr="001B7F35" w:rsidDel="006F0ADB" w:rsidRDefault="00E4669B" w:rsidP="001B7F35">
            <w:pPr>
              <w:pStyle w:val="ListParagraph"/>
              <w:spacing w:before="60"/>
              <w:ind w:left="0"/>
              <w:contextualSpacing w:val="0"/>
              <w:rPr>
                <w:del w:id="2957" w:author="admin" w:date="2023-04-27T22:26:00Z"/>
                <w:rFonts w:ascii="Times New Roman" w:hAnsi="Times New Roman"/>
                <w:sz w:val="26"/>
                <w:szCs w:val="26"/>
                <w:lang w:val="vi-VN"/>
              </w:rPr>
            </w:pPr>
          </w:p>
        </w:tc>
      </w:tr>
      <w:tr w:rsidR="00E4669B" w:rsidRPr="001B7F35" w:rsidDel="006F0ADB" w14:paraId="1386EA51" w14:textId="74DD264F" w:rsidTr="00ED6B8E">
        <w:trPr>
          <w:del w:id="2958" w:author="admin" w:date="2023-04-27T22:26:00Z"/>
        </w:trPr>
        <w:tc>
          <w:tcPr>
            <w:tcW w:w="748" w:type="dxa"/>
          </w:tcPr>
          <w:p w14:paraId="6143858E" w14:textId="084B5EE7" w:rsidR="00E4669B" w:rsidRPr="001B7F35" w:rsidDel="006F0ADB" w:rsidRDefault="00E4669B" w:rsidP="00CD2F58">
            <w:pPr>
              <w:pStyle w:val="ListParagraph"/>
              <w:numPr>
                <w:ilvl w:val="0"/>
                <w:numId w:val="38"/>
              </w:numPr>
              <w:spacing w:before="60"/>
              <w:contextualSpacing w:val="0"/>
              <w:jc w:val="center"/>
              <w:rPr>
                <w:del w:id="2959" w:author="admin" w:date="2023-04-27T22:26:00Z"/>
                <w:rFonts w:ascii="Times New Roman" w:hAnsi="Times New Roman"/>
                <w:sz w:val="26"/>
                <w:szCs w:val="26"/>
              </w:rPr>
            </w:pPr>
          </w:p>
        </w:tc>
        <w:tc>
          <w:tcPr>
            <w:tcW w:w="4514" w:type="dxa"/>
          </w:tcPr>
          <w:p w14:paraId="76678D3F" w14:textId="4E847F8F" w:rsidR="00E4669B" w:rsidRPr="001B7F35" w:rsidDel="006F0ADB" w:rsidRDefault="00E4669B" w:rsidP="001B7F35">
            <w:pPr>
              <w:pStyle w:val="ListParagraph"/>
              <w:spacing w:before="60"/>
              <w:ind w:left="0"/>
              <w:contextualSpacing w:val="0"/>
              <w:rPr>
                <w:del w:id="2960" w:author="admin" w:date="2023-04-27T22:26:00Z"/>
                <w:rFonts w:ascii="Times New Roman" w:hAnsi="Times New Roman"/>
                <w:sz w:val="26"/>
                <w:szCs w:val="26"/>
              </w:rPr>
            </w:pPr>
          </w:p>
        </w:tc>
        <w:tc>
          <w:tcPr>
            <w:tcW w:w="779" w:type="dxa"/>
          </w:tcPr>
          <w:p w14:paraId="7DA2A2F8" w14:textId="4C1E8144" w:rsidR="00E4669B" w:rsidRPr="001B7F35" w:rsidDel="006F0ADB" w:rsidRDefault="00E4669B" w:rsidP="001B7F35">
            <w:pPr>
              <w:pStyle w:val="ListParagraph"/>
              <w:spacing w:before="60"/>
              <w:ind w:left="0"/>
              <w:contextualSpacing w:val="0"/>
              <w:rPr>
                <w:del w:id="2961" w:author="admin" w:date="2023-04-27T22:26:00Z"/>
                <w:rFonts w:ascii="Times New Roman" w:hAnsi="Times New Roman"/>
                <w:sz w:val="26"/>
                <w:szCs w:val="26"/>
                <w:lang w:val="vi-VN"/>
              </w:rPr>
            </w:pPr>
          </w:p>
        </w:tc>
        <w:tc>
          <w:tcPr>
            <w:tcW w:w="1063" w:type="dxa"/>
          </w:tcPr>
          <w:p w14:paraId="6352F250" w14:textId="4951F242" w:rsidR="00E4669B" w:rsidRPr="001B7F35" w:rsidDel="006F0ADB" w:rsidRDefault="00E4669B" w:rsidP="001B7F35">
            <w:pPr>
              <w:pStyle w:val="ListParagraph"/>
              <w:spacing w:before="60"/>
              <w:ind w:left="0"/>
              <w:contextualSpacing w:val="0"/>
              <w:rPr>
                <w:del w:id="2962" w:author="admin" w:date="2023-04-27T22:26:00Z"/>
                <w:rFonts w:ascii="Times New Roman" w:hAnsi="Times New Roman"/>
                <w:sz w:val="26"/>
                <w:szCs w:val="26"/>
                <w:lang w:val="vi-VN"/>
              </w:rPr>
            </w:pPr>
          </w:p>
        </w:tc>
        <w:tc>
          <w:tcPr>
            <w:tcW w:w="1524" w:type="dxa"/>
          </w:tcPr>
          <w:p w14:paraId="0026C866" w14:textId="67C79EAC" w:rsidR="00E4669B" w:rsidRPr="001B7F35" w:rsidDel="006F0ADB" w:rsidRDefault="00E4669B" w:rsidP="001B7F35">
            <w:pPr>
              <w:pStyle w:val="ListParagraph"/>
              <w:spacing w:before="60"/>
              <w:ind w:left="0"/>
              <w:contextualSpacing w:val="0"/>
              <w:rPr>
                <w:del w:id="2963" w:author="admin" w:date="2023-04-27T22:26:00Z"/>
                <w:rFonts w:ascii="Times New Roman" w:hAnsi="Times New Roman"/>
                <w:sz w:val="26"/>
                <w:szCs w:val="26"/>
                <w:lang w:val="vi-VN"/>
              </w:rPr>
            </w:pPr>
          </w:p>
        </w:tc>
        <w:tc>
          <w:tcPr>
            <w:tcW w:w="1168" w:type="dxa"/>
          </w:tcPr>
          <w:p w14:paraId="6AE2A2A8" w14:textId="701F1E5F" w:rsidR="00E4669B" w:rsidRPr="001B7F35" w:rsidDel="006F0ADB" w:rsidRDefault="00E4669B" w:rsidP="001B7F35">
            <w:pPr>
              <w:pStyle w:val="ListParagraph"/>
              <w:spacing w:before="60"/>
              <w:ind w:left="0"/>
              <w:contextualSpacing w:val="0"/>
              <w:rPr>
                <w:del w:id="2964" w:author="admin" w:date="2023-04-27T22:26:00Z"/>
                <w:rFonts w:ascii="Times New Roman" w:hAnsi="Times New Roman"/>
                <w:sz w:val="26"/>
                <w:szCs w:val="26"/>
                <w:lang w:val="vi-VN"/>
              </w:rPr>
            </w:pPr>
          </w:p>
        </w:tc>
      </w:tr>
    </w:tbl>
    <w:p w14:paraId="39D7DADA" w14:textId="63139205" w:rsidR="00E4669B" w:rsidRPr="001B7F35" w:rsidDel="006F0ADB" w:rsidRDefault="00E4669B" w:rsidP="001B7F35">
      <w:pPr>
        <w:spacing w:before="60"/>
        <w:jc w:val="both"/>
        <w:rPr>
          <w:del w:id="2965" w:author="admin" w:date="2023-04-27T22:26:00Z"/>
          <w:rFonts w:ascii="Times New Roman" w:hAnsi="Times New Roman"/>
          <w:b/>
          <w:bCs/>
          <w:color w:val="111111"/>
          <w:sz w:val="26"/>
          <w:szCs w:val="26"/>
          <w:lang w:val="vi-VN"/>
        </w:rPr>
      </w:pPr>
    </w:p>
    <w:p w14:paraId="28F3A43B" w14:textId="77777777" w:rsidR="00E4669B" w:rsidRPr="001B7F35" w:rsidRDefault="00E4669B" w:rsidP="001B7F35">
      <w:pPr>
        <w:spacing w:before="60"/>
        <w:jc w:val="both"/>
        <w:rPr>
          <w:rFonts w:ascii="Times New Roman" w:hAnsi="Times New Roman"/>
          <w:b/>
          <w:bCs/>
          <w:color w:val="111111"/>
          <w:sz w:val="26"/>
          <w:szCs w:val="26"/>
        </w:rPr>
      </w:pPr>
      <w:r w:rsidRPr="001B7F35">
        <w:rPr>
          <w:rFonts w:ascii="Times New Roman" w:hAnsi="Times New Roman"/>
          <w:b/>
          <w:bCs/>
          <w:color w:val="111111"/>
          <w:sz w:val="26"/>
          <w:szCs w:val="26"/>
        </w:rPr>
        <w:t>IV. HỆ THỐNG THÔNG TIN</w:t>
      </w:r>
    </w:p>
    <w:p w14:paraId="25F02667" w14:textId="22798B59" w:rsidR="00E4669B" w:rsidRPr="001B7F35" w:rsidRDefault="00E4669B">
      <w:pPr>
        <w:numPr>
          <w:ilvl w:val="0"/>
          <w:numId w:val="46"/>
        </w:numPr>
        <w:spacing w:before="60"/>
        <w:jc w:val="both"/>
        <w:rPr>
          <w:rFonts w:ascii="Times New Roman" w:hAnsi="Times New Roman"/>
          <w:color w:val="111111"/>
          <w:sz w:val="26"/>
          <w:szCs w:val="26"/>
        </w:rPr>
        <w:pPrChange w:id="2966"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 xml:space="preserve">Quản lý tổng đài 115 của tỉnh, </w:t>
      </w:r>
      <w:del w:id="2967" w:author="Ngoc Le Van Truong" w:date="2023-04-28T10:15:00Z">
        <w:r w:rsidRPr="001B7F35" w:rsidDel="003B4EE3">
          <w:rPr>
            <w:rFonts w:ascii="Times New Roman" w:hAnsi="Times New Roman"/>
            <w:color w:val="111111"/>
            <w:sz w:val="26"/>
            <w:szCs w:val="26"/>
            <w:lang w:val="vi-VN"/>
          </w:rPr>
          <w:delText>TP</w:delText>
        </w:r>
      </w:del>
      <w:ins w:id="2968" w:author="Ngoc Le Van Truong" w:date="2023-04-28T10:15:00Z">
        <w:r w:rsidR="003B4EE3">
          <w:rPr>
            <w:rFonts w:ascii="Times New Roman" w:hAnsi="Times New Roman"/>
            <w:color w:val="111111"/>
            <w:sz w:val="26"/>
            <w:szCs w:val="26"/>
          </w:rPr>
          <w:t>thành phố</w:t>
        </w:r>
      </w:ins>
      <w:r w:rsidRPr="001B7F35">
        <w:rPr>
          <w:rFonts w:ascii="Times New Roman" w:hAnsi="Times New Roman"/>
          <w:color w:val="111111"/>
          <w:sz w:val="26"/>
          <w:szCs w:val="26"/>
          <w:lang w:val="vi-VN"/>
        </w:rPr>
        <w:t xml:space="preserve">:  </w:t>
      </w:r>
      <w:ins w:id="2969" w:author="Ngoc Le Van Truong" w:date="2023-04-28T10:15:00Z">
        <w:r w:rsidR="003B4EE3">
          <w:rPr>
            <w:rFonts w:ascii="Times New Roman" w:hAnsi="Times New Roman"/>
            <w:color w:val="111111"/>
            <w:sz w:val="26"/>
            <w:szCs w:val="26"/>
            <w:lang w:val="vi-VN"/>
          </w:rPr>
          <w:tab/>
        </w:r>
      </w:ins>
      <w:r w:rsidRPr="001B7F35">
        <w:rPr>
          <w:rFonts w:ascii="Times New Roman" w:hAnsi="Times New Roman"/>
          <w:color w:val="111111"/>
          <w:sz w:val="26"/>
          <w:szCs w:val="26"/>
        </w:rPr>
        <w:t>không</w:t>
      </w:r>
      <w:r w:rsidRPr="001B7F35">
        <w:rPr>
          <w:rFonts w:ascii="Times New Roman" w:hAnsi="Times New Roman"/>
          <w:color w:val="111111"/>
          <w:sz w:val="26"/>
          <w:szCs w:val="26"/>
          <w:lang w:val="vi-VN"/>
        </w:rPr>
        <w:t xml:space="preserve"> </w:t>
      </w:r>
      <w:r w:rsidRPr="001B7F35">
        <w:rPr>
          <w:rFonts w:ascii="Segoe UI Symbol" w:eastAsia="MS Mincho" w:hAnsi="Segoe UI Symbol" w:cs="Segoe UI Symbol"/>
          <w:bCs/>
          <w:color w:val="000000" w:themeColor="text1"/>
          <w:sz w:val="26"/>
          <w:szCs w:val="26"/>
        </w:rPr>
        <w:t>☐</w:t>
      </w:r>
      <w:r w:rsidRPr="001B7F35">
        <w:rPr>
          <w:rFonts w:ascii="Times New Roman" w:hAnsi="Times New Roman"/>
          <w:color w:val="111111"/>
          <w:sz w:val="26"/>
          <w:szCs w:val="26"/>
          <w:lang w:val="vi-VN"/>
        </w:rPr>
        <w:t xml:space="preserve">      có </w:t>
      </w:r>
      <w:r w:rsidRPr="001B7F35">
        <w:rPr>
          <w:rFonts w:ascii="Segoe UI Symbol" w:eastAsia="MS Mincho" w:hAnsi="Segoe UI Symbol" w:cs="Segoe UI Symbol"/>
          <w:bCs/>
          <w:color w:val="000000" w:themeColor="text1"/>
          <w:sz w:val="26"/>
          <w:szCs w:val="26"/>
        </w:rPr>
        <w:t>☐</w:t>
      </w:r>
      <w:r w:rsidRPr="001B7F35">
        <w:rPr>
          <w:rFonts w:ascii="Times New Roman" w:eastAsia="MS Mincho" w:hAnsi="Times New Roman"/>
          <w:bCs/>
          <w:color w:val="000000" w:themeColor="text1"/>
          <w:sz w:val="26"/>
          <w:szCs w:val="26"/>
        </w:rPr>
        <w:t xml:space="preserve">      từ năm ……….</w:t>
      </w:r>
    </w:p>
    <w:p w14:paraId="11DC6A80" w14:textId="51195A49" w:rsidR="008C0CFB" w:rsidRPr="009A7CF2" w:rsidRDefault="008C0CFB" w:rsidP="008C0CFB">
      <w:pPr>
        <w:numPr>
          <w:ilvl w:val="0"/>
          <w:numId w:val="46"/>
        </w:numPr>
        <w:spacing w:before="60"/>
        <w:jc w:val="both"/>
        <w:rPr>
          <w:ins w:id="2970" w:author="admin" w:date="2023-04-27T22:26:00Z"/>
          <w:rFonts w:ascii="Times New Roman" w:hAnsi="Times New Roman"/>
          <w:color w:val="111111"/>
          <w:sz w:val="26"/>
          <w:szCs w:val="26"/>
        </w:rPr>
      </w:pPr>
      <w:ins w:id="2971" w:author="admin" w:date="2023-04-27T22:26:00Z">
        <w:r>
          <w:rPr>
            <w:rFonts w:ascii="Times New Roman" w:hAnsi="Times New Roman"/>
            <w:color w:val="111111"/>
            <w:sz w:val="26"/>
            <w:szCs w:val="26"/>
          </w:rPr>
          <w:t xml:space="preserve">Có phòng/bộ phận điều phối riêng: </w:t>
        </w:r>
      </w:ins>
      <w:ins w:id="2972" w:author="Ngoc Le Van Truong" w:date="2023-04-28T10:15:00Z">
        <w:r w:rsidR="003B4EE3">
          <w:rPr>
            <w:rFonts w:ascii="Times New Roman" w:hAnsi="Times New Roman"/>
            <w:color w:val="111111"/>
            <w:sz w:val="26"/>
            <w:szCs w:val="26"/>
          </w:rPr>
          <w:tab/>
        </w:r>
        <w:r w:rsidR="003B4EE3">
          <w:rPr>
            <w:rFonts w:ascii="Times New Roman" w:hAnsi="Times New Roman"/>
            <w:color w:val="111111"/>
            <w:sz w:val="26"/>
            <w:szCs w:val="26"/>
          </w:rPr>
          <w:tab/>
        </w:r>
      </w:ins>
      <w:ins w:id="2973" w:author="admin" w:date="2023-04-27T22:26:00Z">
        <w:r w:rsidRPr="000C03FA">
          <w:rPr>
            <w:rFonts w:ascii="Times New Roman" w:hAnsi="Times New Roman"/>
            <w:color w:val="111111"/>
            <w:sz w:val="26"/>
            <w:szCs w:val="26"/>
          </w:rPr>
          <w:t>không</w:t>
        </w:r>
        <w:r w:rsidRPr="000C03FA">
          <w:rPr>
            <w:rFonts w:ascii="Times New Roman" w:hAnsi="Times New Roman"/>
            <w:color w:val="111111"/>
            <w:sz w:val="26"/>
            <w:szCs w:val="26"/>
            <w:lang w:val="vi-VN"/>
          </w:rPr>
          <w:t xml:space="preserve"> </w:t>
        </w:r>
        <w:r w:rsidRPr="000C03FA">
          <w:rPr>
            <w:rFonts w:ascii="Segoe UI Symbol" w:eastAsia="MS Mincho" w:hAnsi="Segoe UI Symbol" w:cs="Segoe UI Symbol"/>
            <w:bCs/>
            <w:color w:val="000000" w:themeColor="text1"/>
            <w:sz w:val="26"/>
            <w:szCs w:val="26"/>
          </w:rPr>
          <w:t>☐</w:t>
        </w:r>
        <w:r w:rsidRPr="000C03FA">
          <w:rPr>
            <w:rFonts w:ascii="Times New Roman" w:hAnsi="Times New Roman"/>
            <w:color w:val="111111"/>
            <w:sz w:val="26"/>
            <w:szCs w:val="26"/>
            <w:lang w:val="vi-VN"/>
          </w:rPr>
          <w:t xml:space="preserve">      có </w:t>
        </w:r>
        <w:r w:rsidRPr="000C03FA">
          <w:rPr>
            <w:rFonts w:ascii="Segoe UI Symbol" w:eastAsia="MS Mincho" w:hAnsi="Segoe UI Symbol" w:cs="Segoe UI Symbol"/>
            <w:bCs/>
            <w:color w:val="000000" w:themeColor="text1"/>
            <w:sz w:val="26"/>
            <w:szCs w:val="26"/>
          </w:rPr>
          <w:t>☐</w:t>
        </w:r>
        <w:r w:rsidRPr="000C03FA">
          <w:rPr>
            <w:rFonts w:ascii="Times New Roman" w:eastAsia="MS Mincho" w:hAnsi="Times New Roman"/>
            <w:bCs/>
            <w:color w:val="000000" w:themeColor="text1"/>
            <w:sz w:val="26"/>
            <w:szCs w:val="26"/>
          </w:rPr>
          <w:t xml:space="preserve">     </w:t>
        </w:r>
      </w:ins>
    </w:p>
    <w:p w14:paraId="08FE1563" w14:textId="3E55CF6F" w:rsidR="00E4669B" w:rsidRPr="001B7F35" w:rsidRDefault="00E4669B">
      <w:pPr>
        <w:numPr>
          <w:ilvl w:val="0"/>
          <w:numId w:val="46"/>
        </w:numPr>
        <w:spacing w:before="60"/>
        <w:jc w:val="both"/>
        <w:rPr>
          <w:rFonts w:ascii="Times New Roman" w:hAnsi="Times New Roman"/>
          <w:color w:val="111111"/>
          <w:sz w:val="26"/>
          <w:szCs w:val="26"/>
        </w:rPr>
        <w:pPrChange w:id="2974"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Phương tiện tiếp nhận thông tin liên lạc</w:t>
      </w:r>
      <w:r w:rsidRPr="001B7F35">
        <w:rPr>
          <w:rFonts w:ascii="Times New Roman" w:hAnsi="Times New Roman"/>
          <w:color w:val="111111"/>
          <w:sz w:val="26"/>
          <w:szCs w:val="26"/>
        </w:rPr>
        <w:t xml:space="preserve"> (câu hỏi nhiều lựa chọn trả lời):</w:t>
      </w:r>
    </w:p>
    <w:p w14:paraId="168733E2"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Tổng đài</w:t>
      </w:r>
    </w:p>
    <w:p w14:paraId="5BDE326D"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Điện thoại cố định</w:t>
      </w:r>
    </w:p>
    <w:p w14:paraId="76416AD1"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Bộ đàm</w:t>
      </w:r>
    </w:p>
    <w:p w14:paraId="46ABD15B"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Điện thoại di động</w:t>
      </w:r>
    </w:p>
    <w:p w14:paraId="488B6C98"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Hệ thống ghi âm tiếp nhận cuộc gọi cấp cứu.</w:t>
      </w:r>
    </w:p>
    <w:p w14:paraId="27D1E993" w14:textId="77777777" w:rsidR="00E4669B" w:rsidRPr="001B7F35" w:rsidRDefault="00E4669B" w:rsidP="00CD2F58">
      <w:pPr>
        <w:pStyle w:val="ListParagraph"/>
        <w:numPr>
          <w:ilvl w:val="0"/>
          <w:numId w:val="19"/>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Khác….</w:t>
      </w:r>
    </w:p>
    <w:p w14:paraId="3AFA6486"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297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Cơ sở hạ tầng hỗ trợ điều phối cấp cứu</w:t>
      </w:r>
    </w:p>
    <w:p w14:paraId="32EF4465"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Không có GPS</w:t>
      </w:r>
    </w:p>
    <w:p w14:paraId="201F96C2"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Có GPS </w:t>
      </w:r>
    </w:p>
    <w:p w14:paraId="76E74F90"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Có</w:t>
      </w:r>
      <w:r w:rsidRPr="001B7F35">
        <w:rPr>
          <w:rFonts w:ascii="Times New Roman" w:hAnsi="Times New Roman"/>
          <w:color w:val="111111"/>
          <w:sz w:val="26"/>
          <w:szCs w:val="26"/>
        </w:rPr>
        <w:t xml:space="preserve"> màn hình hiển thị bản đồ địa phương</w:t>
      </w:r>
    </w:p>
    <w:p w14:paraId="22E44545"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Có</w:t>
      </w:r>
      <w:r w:rsidRPr="001B7F35">
        <w:rPr>
          <w:rFonts w:ascii="Times New Roman" w:hAnsi="Times New Roman"/>
          <w:color w:val="111111"/>
          <w:sz w:val="26"/>
          <w:szCs w:val="26"/>
        </w:rPr>
        <w:t xml:space="preserve"> màn hình hiển thị:</w:t>
      </w:r>
    </w:p>
    <w:p w14:paraId="2A422895" w14:textId="77777777" w:rsidR="00E4669B" w:rsidRPr="001B7F35" w:rsidRDefault="00E4669B" w:rsidP="00CD2F58">
      <w:pPr>
        <w:pStyle w:val="ListParagraph"/>
        <w:numPr>
          <w:ilvl w:val="1"/>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vị trí Trung tâm cấp cứu 115</w:t>
      </w:r>
    </w:p>
    <w:p w14:paraId="471B9EAA" w14:textId="77777777" w:rsidR="00E4669B" w:rsidRPr="001B7F35" w:rsidRDefault="00E4669B" w:rsidP="00CD2F58">
      <w:pPr>
        <w:pStyle w:val="ListParagraph"/>
        <w:numPr>
          <w:ilvl w:val="1"/>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vị trí người yêu cầu cấp cứu</w:t>
      </w:r>
    </w:p>
    <w:p w14:paraId="09A2C4FD" w14:textId="77777777" w:rsidR="00E4669B" w:rsidRPr="001B7F35" w:rsidRDefault="00E4669B" w:rsidP="00CD2F58">
      <w:pPr>
        <w:pStyle w:val="ListParagraph"/>
        <w:numPr>
          <w:ilvl w:val="1"/>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vị trí xe cứu thương, </w:t>
      </w:r>
      <w:r w:rsidRPr="001B7F35">
        <w:rPr>
          <w:rFonts w:ascii="Times New Roman" w:hAnsi="Times New Roman"/>
          <w:color w:val="111111"/>
          <w:sz w:val="26"/>
          <w:szCs w:val="26"/>
          <w:lang w:val="vi-VN"/>
        </w:rPr>
        <w:t>hành trình xe</w:t>
      </w:r>
    </w:p>
    <w:p w14:paraId="446BE099" w14:textId="77777777" w:rsidR="00E4669B" w:rsidRPr="001B7F35" w:rsidRDefault="00E4669B" w:rsidP="00CD2F58">
      <w:pPr>
        <w:pStyle w:val="ListParagraph"/>
        <w:numPr>
          <w:ilvl w:val="1"/>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vị trí các cơ sở khám bệnh, chữa bệnh trên địa bản</w:t>
      </w:r>
    </w:p>
    <w:p w14:paraId="79941A61" w14:textId="77777777" w:rsidR="00E4669B" w:rsidRPr="001B7F35" w:rsidRDefault="00E4669B" w:rsidP="00CD2F58">
      <w:pPr>
        <w:pStyle w:val="ListParagraph"/>
        <w:numPr>
          <w:ilvl w:val="1"/>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vị trí các cơ sở khám bệnh, chữa bệnh tỉnh, thành khác</w:t>
      </w:r>
    </w:p>
    <w:p w14:paraId="41C50269"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Có phần mềm điều phối </w:t>
      </w:r>
    </w:p>
    <w:p w14:paraId="3DFA43B2" w14:textId="77777777" w:rsidR="00E4669B" w:rsidRPr="001B7F35" w:rsidRDefault="00E4669B" w:rsidP="00CD2F58">
      <w:pPr>
        <w:pStyle w:val="ListParagraph"/>
        <w:numPr>
          <w:ilvl w:val="0"/>
          <w:numId w:val="11"/>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Ý kiến khác</w:t>
      </w:r>
    </w:p>
    <w:p w14:paraId="6F87404F" w14:textId="77777777" w:rsidR="00AF3271" w:rsidRPr="00C92CE1" w:rsidRDefault="00AF3271">
      <w:pPr>
        <w:numPr>
          <w:ilvl w:val="0"/>
          <w:numId w:val="46"/>
        </w:numPr>
        <w:spacing w:before="60"/>
        <w:jc w:val="both"/>
        <w:rPr>
          <w:ins w:id="2976" w:author="Ngoc Le Van Truong" w:date="2023-04-28T10:20:00Z"/>
          <w:rFonts w:ascii="Times New Roman" w:hAnsi="Times New Roman"/>
          <w:color w:val="111111"/>
          <w:sz w:val="26"/>
          <w:szCs w:val="26"/>
          <w:lang w:val="vi-VN"/>
        </w:rPr>
        <w:pPrChange w:id="2977" w:author="Ngoc Le Van Truong" w:date="2023-04-28T10:20:00Z">
          <w:pPr>
            <w:numPr>
              <w:numId w:val="22"/>
            </w:numPr>
            <w:spacing w:before="60"/>
            <w:ind w:left="360" w:hanging="360"/>
            <w:jc w:val="both"/>
          </w:pPr>
        </w:pPrChange>
      </w:pPr>
      <w:ins w:id="2978" w:author="Ngoc Le Van Truong" w:date="2023-04-28T10:20:00Z">
        <w:r w:rsidRPr="00AF3271">
          <w:rPr>
            <w:rFonts w:ascii="Times New Roman" w:hAnsi="Times New Roman"/>
            <w:color w:val="111111"/>
            <w:sz w:val="26"/>
            <w:szCs w:val="26"/>
            <w:lang w:val="vi-VN"/>
            <w:rPrChange w:id="2979" w:author="Ngoc Le Van Truong" w:date="2023-04-28T10:20:00Z">
              <w:rPr>
                <w:rFonts w:ascii="Times New Roman" w:hAnsi="Times New Roman"/>
                <w:color w:val="111111"/>
                <w:sz w:val="26"/>
                <w:szCs w:val="26"/>
              </w:rPr>
            </w:rPrChange>
          </w:rPr>
          <w:t>Chuyển thông tin về tình trạng bệnh nhân từ xe cứu thương đến cơ sở KBCB tiếp nhận trước khi đưa người bệnh đến</w:t>
        </w:r>
      </w:ins>
    </w:p>
    <w:p w14:paraId="32BB1794" w14:textId="77777777" w:rsidR="00AF3271" w:rsidRPr="000C03FA" w:rsidRDefault="00AF3271" w:rsidP="00AF3271">
      <w:pPr>
        <w:pStyle w:val="ListParagraph"/>
        <w:numPr>
          <w:ilvl w:val="0"/>
          <w:numId w:val="55"/>
        </w:numPr>
        <w:spacing w:before="60"/>
        <w:contextualSpacing w:val="0"/>
        <w:jc w:val="both"/>
        <w:rPr>
          <w:ins w:id="2980" w:author="Ngoc Le Van Truong" w:date="2023-04-28T10:20:00Z"/>
          <w:rFonts w:ascii="Times New Roman" w:hAnsi="Times New Roman"/>
          <w:color w:val="111111"/>
          <w:sz w:val="26"/>
          <w:szCs w:val="26"/>
        </w:rPr>
      </w:pPr>
      <w:ins w:id="2981" w:author="Ngoc Le Van Truong" w:date="2023-04-28T10:20:00Z">
        <w:r w:rsidRPr="000C03FA">
          <w:rPr>
            <w:rFonts w:ascii="Times New Roman" w:hAnsi="Times New Roman"/>
            <w:color w:val="111111"/>
            <w:sz w:val="26"/>
            <w:szCs w:val="26"/>
            <w:lang w:val="vi-VN"/>
          </w:rPr>
          <w:t>K</w:t>
        </w:r>
        <w:r w:rsidRPr="000C03FA">
          <w:rPr>
            <w:rFonts w:ascii="Times New Roman" w:hAnsi="Times New Roman"/>
            <w:color w:val="111111"/>
            <w:sz w:val="26"/>
            <w:szCs w:val="26"/>
          </w:rPr>
          <w:t xml:space="preserve">hông </w:t>
        </w:r>
        <w:r w:rsidRPr="000C03FA">
          <w:rPr>
            <w:rFonts w:ascii="Segoe UI Symbol" w:hAnsi="Segoe UI Symbol" w:cs="Segoe UI Symbol"/>
            <w:color w:val="111111"/>
            <w:sz w:val="26"/>
            <w:szCs w:val="26"/>
          </w:rPr>
          <w:t>☐</w:t>
        </w:r>
        <w:r w:rsidRPr="000C03FA">
          <w:rPr>
            <w:rFonts w:ascii="Times New Roman" w:hAnsi="Times New Roman"/>
            <w:color w:val="111111"/>
            <w:sz w:val="26"/>
            <w:szCs w:val="26"/>
          </w:rPr>
          <w:t xml:space="preserve">      </w:t>
        </w:r>
      </w:ins>
    </w:p>
    <w:p w14:paraId="4E844C6D" w14:textId="77777777" w:rsidR="00AF3271" w:rsidRPr="000C03FA" w:rsidRDefault="00AF3271" w:rsidP="00AF3271">
      <w:pPr>
        <w:pStyle w:val="ListParagraph"/>
        <w:numPr>
          <w:ilvl w:val="0"/>
          <w:numId w:val="55"/>
        </w:numPr>
        <w:spacing w:before="60"/>
        <w:contextualSpacing w:val="0"/>
        <w:jc w:val="both"/>
        <w:rPr>
          <w:ins w:id="2982" w:author="Ngoc Le Van Truong" w:date="2023-04-28T10:20:00Z"/>
          <w:rFonts w:ascii="Times New Roman" w:hAnsi="Times New Roman"/>
          <w:color w:val="111111"/>
          <w:sz w:val="26"/>
          <w:szCs w:val="26"/>
        </w:rPr>
      </w:pPr>
      <w:ins w:id="2983" w:author="Ngoc Le Van Truong" w:date="2023-04-28T10:20:00Z">
        <w:r w:rsidRPr="000C03FA">
          <w:rPr>
            <w:rFonts w:ascii="Times New Roman" w:hAnsi="Times New Roman"/>
            <w:color w:val="111111"/>
            <w:sz w:val="26"/>
            <w:szCs w:val="26"/>
            <w:lang w:val="vi-VN"/>
          </w:rPr>
          <w:lastRenderedPageBreak/>
          <w:t>C</w:t>
        </w:r>
        <w:r w:rsidRPr="000C03FA">
          <w:rPr>
            <w:rFonts w:ascii="Times New Roman" w:hAnsi="Times New Roman"/>
            <w:color w:val="111111"/>
            <w:sz w:val="26"/>
            <w:szCs w:val="26"/>
          </w:rPr>
          <w:t xml:space="preserve">ó </w:t>
        </w:r>
        <w:r w:rsidRPr="000C03FA">
          <w:rPr>
            <w:rFonts w:ascii="Segoe UI Symbol" w:hAnsi="Segoe UI Symbol" w:cs="Segoe UI Symbol"/>
            <w:color w:val="111111"/>
            <w:sz w:val="26"/>
            <w:szCs w:val="26"/>
          </w:rPr>
          <w:t>☐</w:t>
        </w:r>
      </w:ins>
    </w:p>
    <w:p w14:paraId="4474CC43" w14:textId="77777777" w:rsidR="00AF3271" w:rsidRDefault="00AF3271" w:rsidP="00AF3271">
      <w:pPr>
        <w:pStyle w:val="ListParagraph"/>
        <w:numPr>
          <w:ilvl w:val="0"/>
          <w:numId w:val="55"/>
        </w:numPr>
        <w:spacing w:before="60"/>
        <w:contextualSpacing w:val="0"/>
        <w:jc w:val="both"/>
        <w:rPr>
          <w:ins w:id="2984" w:author="Ngoc Le Van Truong" w:date="2023-04-28T10:20:00Z"/>
          <w:rFonts w:ascii="Times New Roman" w:hAnsi="Times New Roman"/>
          <w:color w:val="111111"/>
          <w:sz w:val="26"/>
          <w:szCs w:val="26"/>
        </w:rPr>
      </w:pPr>
      <w:ins w:id="2985" w:author="Ngoc Le Van Truong" w:date="2023-04-28T10:20:00Z">
        <w:r>
          <w:rPr>
            <w:rFonts w:ascii="Times New Roman" w:hAnsi="Times New Roman"/>
            <w:color w:val="111111"/>
            <w:sz w:val="26"/>
            <w:szCs w:val="26"/>
          </w:rPr>
          <w:t>Thông qua</w:t>
        </w:r>
      </w:ins>
    </w:p>
    <w:p w14:paraId="4FCCF7F0" w14:textId="77777777" w:rsidR="00AF3271" w:rsidRPr="000C03FA" w:rsidRDefault="00AF3271" w:rsidP="00AF3271">
      <w:pPr>
        <w:numPr>
          <w:ilvl w:val="1"/>
          <w:numId w:val="56"/>
        </w:numPr>
        <w:spacing w:before="60"/>
        <w:jc w:val="both"/>
        <w:rPr>
          <w:ins w:id="2986" w:author="Ngoc Le Van Truong" w:date="2023-04-28T10:20:00Z"/>
          <w:rFonts w:ascii="Times New Roman" w:hAnsi="Times New Roman"/>
          <w:color w:val="111111"/>
          <w:sz w:val="26"/>
          <w:szCs w:val="26"/>
          <w:lang w:val="vi-VN"/>
        </w:rPr>
      </w:pPr>
      <w:ins w:id="2987" w:author="Ngoc Le Van Truong" w:date="2023-04-28T10:20:00Z">
        <w:r w:rsidRPr="000C03FA">
          <w:rPr>
            <w:rFonts w:ascii="Times New Roman" w:hAnsi="Times New Roman"/>
            <w:color w:val="111111"/>
            <w:sz w:val="26"/>
            <w:szCs w:val="26"/>
          </w:rPr>
          <w:t xml:space="preserve">Điện thoại di dộng </w:t>
        </w:r>
      </w:ins>
    </w:p>
    <w:p w14:paraId="0550849D" w14:textId="4AF3DD56" w:rsidR="00AF3271" w:rsidRPr="000C03FA" w:rsidRDefault="00AF3271" w:rsidP="00AF3271">
      <w:pPr>
        <w:numPr>
          <w:ilvl w:val="1"/>
          <w:numId w:val="56"/>
        </w:numPr>
        <w:spacing w:before="60"/>
        <w:jc w:val="both"/>
        <w:rPr>
          <w:ins w:id="2988" w:author="Ngoc Le Van Truong" w:date="2023-04-28T10:20:00Z"/>
          <w:rFonts w:ascii="Times New Roman" w:hAnsi="Times New Roman"/>
          <w:color w:val="111111"/>
          <w:sz w:val="26"/>
          <w:szCs w:val="26"/>
          <w:lang w:val="vi-VN"/>
        </w:rPr>
      </w:pPr>
      <w:ins w:id="2989" w:author="Ngoc Le Van Truong" w:date="2023-04-28T10:20:00Z">
        <w:r w:rsidRPr="000C03FA">
          <w:rPr>
            <w:rFonts w:ascii="Times New Roman" w:hAnsi="Times New Roman"/>
            <w:color w:val="111111"/>
            <w:sz w:val="26"/>
            <w:szCs w:val="26"/>
          </w:rPr>
          <w:t>Khác (ghi cụ thể)</w:t>
        </w:r>
        <w:r>
          <w:rPr>
            <w:rFonts w:ascii="Times New Roman" w:hAnsi="Times New Roman"/>
            <w:color w:val="111111"/>
            <w:sz w:val="26"/>
            <w:szCs w:val="26"/>
          </w:rPr>
          <w:t xml:space="preserve"> </w:t>
        </w:r>
        <w:r w:rsidRPr="000C03FA">
          <w:rPr>
            <w:rFonts w:ascii="Times New Roman" w:hAnsi="Times New Roman"/>
            <w:color w:val="111111"/>
            <w:sz w:val="26"/>
            <w:szCs w:val="26"/>
          </w:rPr>
          <w:t>…………….</w:t>
        </w:r>
      </w:ins>
    </w:p>
    <w:p w14:paraId="4503DD6E" w14:textId="05C002AD" w:rsidR="00E4669B" w:rsidRPr="001B7F35" w:rsidDel="00AF3271" w:rsidRDefault="00E4669B">
      <w:pPr>
        <w:numPr>
          <w:ilvl w:val="0"/>
          <w:numId w:val="46"/>
        </w:numPr>
        <w:spacing w:before="60"/>
        <w:jc w:val="both"/>
        <w:rPr>
          <w:del w:id="2990" w:author="Ngoc Le Van Truong" w:date="2023-04-28T10:20:00Z"/>
          <w:rFonts w:ascii="Times New Roman" w:hAnsi="Times New Roman"/>
          <w:color w:val="111111"/>
          <w:sz w:val="26"/>
          <w:szCs w:val="26"/>
          <w:lang w:val="vi-VN"/>
        </w:rPr>
        <w:pPrChange w:id="2991" w:author="Ngoc Le Van Truong" w:date="2023-04-27T10:15:00Z">
          <w:pPr>
            <w:numPr>
              <w:numId w:val="22"/>
            </w:numPr>
            <w:spacing w:before="60"/>
            <w:ind w:left="360" w:hanging="360"/>
            <w:jc w:val="both"/>
          </w:pPr>
        </w:pPrChange>
      </w:pPr>
      <w:del w:id="2992" w:author="Ngoc Le Van Truong" w:date="2023-04-28T10:20:00Z">
        <w:r w:rsidRPr="001B7F35" w:rsidDel="00AF3271">
          <w:rPr>
            <w:rFonts w:ascii="Times New Roman" w:hAnsi="Times New Roman"/>
            <w:color w:val="111111"/>
            <w:sz w:val="26"/>
            <w:szCs w:val="26"/>
          </w:rPr>
          <w:delText>Có chuyển thông tin từ xe cứu thương đến cơ sở KBCB tiếp nhận Bệnh nhân.</w:delText>
        </w:r>
      </w:del>
    </w:p>
    <w:p w14:paraId="40528FAA" w14:textId="78A6C21A" w:rsidR="00E4669B" w:rsidRPr="001B7F35" w:rsidDel="00AF3271" w:rsidRDefault="00E4669B">
      <w:pPr>
        <w:numPr>
          <w:ilvl w:val="1"/>
          <w:numId w:val="46"/>
        </w:numPr>
        <w:spacing w:before="60"/>
        <w:jc w:val="both"/>
        <w:rPr>
          <w:del w:id="2993" w:author="Ngoc Le Van Truong" w:date="2023-04-28T10:20:00Z"/>
          <w:rFonts w:ascii="Times New Roman" w:hAnsi="Times New Roman"/>
          <w:color w:val="111111"/>
          <w:sz w:val="26"/>
          <w:szCs w:val="26"/>
          <w:lang w:val="vi-VN"/>
        </w:rPr>
        <w:pPrChange w:id="2994" w:author="Ngoc Le Van Truong" w:date="2023-04-27T10:15:00Z">
          <w:pPr>
            <w:numPr>
              <w:ilvl w:val="1"/>
              <w:numId w:val="22"/>
            </w:numPr>
            <w:spacing w:before="60"/>
            <w:ind w:left="1080" w:hanging="360"/>
            <w:jc w:val="both"/>
          </w:pPr>
        </w:pPrChange>
      </w:pPr>
      <w:del w:id="2995" w:author="Ngoc Le Van Truong" w:date="2023-04-28T10:20:00Z">
        <w:r w:rsidRPr="001B7F35" w:rsidDel="00AF3271">
          <w:rPr>
            <w:rFonts w:ascii="Times New Roman" w:hAnsi="Times New Roman"/>
            <w:color w:val="111111"/>
            <w:sz w:val="26"/>
            <w:szCs w:val="26"/>
          </w:rPr>
          <w:delText xml:space="preserve">Điện thoại di dộng </w:delText>
        </w:r>
      </w:del>
    </w:p>
    <w:p w14:paraId="3A5E4A45" w14:textId="09FEC327" w:rsidR="00E4669B" w:rsidRPr="001B7F35" w:rsidDel="00AF3271" w:rsidRDefault="00E4669B">
      <w:pPr>
        <w:numPr>
          <w:ilvl w:val="1"/>
          <w:numId w:val="46"/>
        </w:numPr>
        <w:spacing w:before="60"/>
        <w:jc w:val="both"/>
        <w:rPr>
          <w:del w:id="2996" w:author="Ngoc Le Van Truong" w:date="2023-04-28T10:20:00Z"/>
          <w:rFonts w:ascii="Times New Roman" w:hAnsi="Times New Roman"/>
          <w:color w:val="111111"/>
          <w:sz w:val="26"/>
          <w:szCs w:val="26"/>
          <w:lang w:val="vi-VN"/>
        </w:rPr>
        <w:pPrChange w:id="2997" w:author="Ngoc Le Van Truong" w:date="2023-04-27T10:15:00Z">
          <w:pPr>
            <w:numPr>
              <w:ilvl w:val="1"/>
              <w:numId w:val="22"/>
            </w:numPr>
            <w:spacing w:before="60"/>
            <w:ind w:left="1080" w:hanging="360"/>
            <w:jc w:val="both"/>
          </w:pPr>
        </w:pPrChange>
      </w:pPr>
      <w:del w:id="2998" w:author="Ngoc Le Van Truong" w:date="2023-04-28T10:20:00Z">
        <w:r w:rsidRPr="001B7F35" w:rsidDel="00AF3271">
          <w:rPr>
            <w:rFonts w:ascii="Times New Roman" w:hAnsi="Times New Roman"/>
            <w:color w:val="111111"/>
            <w:sz w:val="26"/>
            <w:szCs w:val="26"/>
          </w:rPr>
          <w:delText>Khác (ghi cụ thể)…………….</w:delText>
        </w:r>
      </w:del>
    </w:p>
    <w:p w14:paraId="4E5406EB" w14:textId="4E2037FA" w:rsidR="00E4669B" w:rsidRPr="00AF3271" w:rsidDel="00AF3271" w:rsidRDefault="00E4669B" w:rsidP="002463CB">
      <w:pPr>
        <w:numPr>
          <w:ilvl w:val="0"/>
          <w:numId w:val="46"/>
        </w:numPr>
        <w:spacing w:before="60"/>
        <w:jc w:val="both"/>
        <w:rPr>
          <w:del w:id="2999" w:author="Ngoc Le Van Truong" w:date="2023-04-28T10:21:00Z"/>
          <w:rFonts w:ascii="Times New Roman" w:hAnsi="Times New Roman"/>
          <w:color w:val="111111"/>
          <w:sz w:val="26"/>
          <w:szCs w:val="26"/>
          <w:rPrChange w:id="3000" w:author="Ngoc Le Van Truong" w:date="2023-04-28T10:21:00Z">
            <w:rPr>
              <w:del w:id="3001" w:author="Ngoc Le Van Truong" w:date="2023-04-28T10:21:00Z"/>
              <w:rFonts w:ascii="Segoe UI Symbol" w:eastAsia="MS Mincho" w:hAnsi="Segoe UI Symbol" w:cs="Segoe UI Symbol"/>
              <w:bCs/>
              <w:color w:val="000000" w:themeColor="text1"/>
              <w:sz w:val="26"/>
              <w:szCs w:val="26"/>
            </w:rPr>
          </w:rPrChange>
        </w:rPr>
      </w:pPr>
      <w:r w:rsidRPr="00AF3271">
        <w:rPr>
          <w:rFonts w:ascii="Times New Roman" w:hAnsi="Times New Roman"/>
          <w:color w:val="111111"/>
          <w:sz w:val="26"/>
          <w:szCs w:val="26"/>
        </w:rPr>
        <w:t>Có</w:t>
      </w:r>
      <w:r w:rsidRPr="00AF3271">
        <w:rPr>
          <w:rFonts w:ascii="Times New Roman" w:hAnsi="Times New Roman"/>
          <w:color w:val="111111"/>
          <w:sz w:val="26"/>
          <w:szCs w:val="26"/>
          <w:lang w:val="vi-VN"/>
        </w:rPr>
        <w:t xml:space="preserve"> danh sách</w:t>
      </w:r>
      <w:del w:id="3002" w:author="Ngoc Le Van Truong" w:date="2023-04-28T10:22:00Z">
        <w:r w:rsidRPr="00AF3271" w:rsidDel="00AF3271">
          <w:rPr>
            <w:rFonts w:ascii="Times New Roman" w:hAnsi="Times New Roman"/>
            <w:color w:val="111111"/>
            <w:sz w:val="26"/>
            <w:szCs w:val="26"/>
            <w:lang w:val="vi-VN"/>
          </w:rPr>
          <w:delText xml:space="preserve"> </w:delText>
        </w:r>
      </w:del>
      <w:ins w:id="3003" w:author="Ngoc Le Van Truong" w:date="2023-04-28T10:21:00Z">
        <w:r w:rsidR="00AF3271">
          <w:rPr>
            <w:rFonts w:ascii="Times New Roman" w:hAnsi="Times New Roman"/>
            <w:color w:val="111111"/>
            <w:sz w:val="26"/>
            <w:szCs w:val="26"/>
          </w:rPr>
          <w:t xml:space="preserve">, </w:t>
        </w:r>
        <w:r w:rsidR="00AF3271" w:rsidRPr="000C03FA">
          <w:rPr>
            <w:rFonts w:ascii="Times New Roman" w:hAnsi="Times New Roman"/>
            <w:color w:val="111111"/>
            <w:sz w:val="26"/>
            <w:szCs w:val="26"/>
            <w:lang w:val="vi-VN"/>
          </w:rPr>
          <w:t xml:space="preserve">điện thoại của cơ sở KBCB khi cần chuyển </w:t>
        </w:r>
        <w:r w:rsidR="00AF3271">
          <w:rPr>
            <w:rFonts w:ascii="Times New Roman" w:hAnsi="Times New Roman"/>
            <w:color w:val="111111"/>
            <w:sz w:val="26"/>
            <w:szCs w:val="26"/>
          </w:rPr>
          <w:t xml:space="preserve">BN: </w:t>
        </w:r>
      </w:ins>
      <w:ins w:id="3004" w:author="Ngoc Le Van Truong" w:date="2023-04-28T10:22:00Z">
        <w:r w:rsidR="00AF3271">
          <w:rPr>
            <w:rFonts w:ascii="Times New Roman" w:hAnsi="Times New Roman"/>
            <w:color w:val="111111"/>
            <w:sz w:val="26"/>
            <w:szCs w:val="26"/>
          </w:rPr>
          <w:tab/>
          <w:t>k</w:t>
        </w:r>
      </w:ins>
      <w:ins w:id="3005" w:author="Ngoc Le Van Truong" w:date="2023-04-28T10:21:00Z">
        <w:r w:rsidR="00AF3271" w:rsidRPr="000C03FA">
          <w:rPr>
            <w:rFonts w:ascii="Times New Roman" w:hAnsi="Times New Roman"/>
            <w:color w:val="111111"/>
            <w:sz w:val="26"/>
            <w:szCs w:val="26"/>
          </w:rPr>
          <w:t>hông</w:t>
        </w:r>
        <w:r w:rsidR="00AF3271" w:rsidRPr="000C03FA">
          <w:rPr>
            <w:rFonts w:ascii="Times New Roman" w:hAnsi="Times New Roman"/>
            <w:color w:val="111111"/>
            <w:sz w:val="26"/>
            <w:szCs w:val="26"/>
            <w:lang w:val="vi-VN"/>
          </w:rPr>
          <w:t xml:space="preserve"> </w:t>
        </w:r>
        <w:r w:rsidR="00AF3271" w:rsidRPr="000C03FA">
          <w:rPr>
            <w:rFonts w:ascii="Segoe UI Symbol" w:eastAsia="MS Mincho" w:hAnsi="Segoe UI Symbol" w:cs="Segoe UI Symbol"/>
            <w:bCs/>
            <w:color w:val="000000" w:themeColor="text1"/>
            <w:sz w:val="26"/>
            <w:szCs w:val="26"/>
          </w:rPr>
          <w:t>☐</w:t>
        </w:r>
        <w:r w:rsidR="00AF3271" w:rsidRPr="000C03FA">
          <w:rPr>
            <w:rFonts w:ascii="Times New Roman" w:hAnsi="Times New Roman"/>
            <w:color w:val="111111"/>
            <w:sz w:val="26"/>
            <w:szCs w:val="26"/>
            <w:lang w:val="vi-VN"/>
          </w:rPr>
          <w:t xml:space="preserve">      có </w:t>
        </w:r>
        <w:r w:rsidR="00AF3271" w:rsidRPr="000C03FA">
          <w:rPr>
            <w:rFonts w:ascii="Segoe UI Symbol" w:eastAsia="MS Mincho" w:hAnsi="Segoe UI Symbol" w:cs="Segoe UI Symbol"/>
            <w:bCs/>
            <w:color w:val="000000" w:themeColor="text1"/>
            <w:sz w:val="26"/>
            <w:szCs w:val="26"/>
          </w:rPr>
          <w:t>☐</w:t>
        </w:r>
      </w:ins>
      <w:del w:id="3006" w:author="Ngoc Le Van Truong" w:date="2023-04-28T10:21:00Z">
        <w:r w:rsidRPr="001B7F35" w:rsidDel="00AF3271">
          <w:rPr>
            <w:rFonts w:ascii="Times New Roman" w:hAnsi="Times New Roman"/>
            <w:color w:val="111111"/>
            <w:sz w:val="26"/>
            <w:szCs w:val="26"/>
            <w:lang w:val="vi-VN"/>
          </w:rPr>
          <w:delText>và điện thoại của cơ sở KBCB khi cần chuyển người bệnh đến.</w:delText>
        </w:r>
      </w:del>
    </w:p>
    <w:p w14:paraId="3790FC5E" w14:textId="77777777" w:rsidR="00AF3271" w:rsidRPr="001B7F35" w:rsidRDefault="00AF3271">
      <w:pPr>
        <w:numPr>
          <w:ilvl w:val="0"/>
          <w:numId w:val="46"/>
        </w:numPr>
        <w:spacing w:before="60"/>
        <w:jc w:val="both"/>
        <w:rPr>
          <w:ins w:id="3007" w:author="Ngoc Le Van Truong" w:date="2023-04-28T10:21:00Z"/>
          <w:rFonts w:ascii="Times New Roman" w:hAnsi="Times New Roman"/>
          <w:color w:val="111111"/>
          <w:sz w:val="26"/>
          <w:szCs w:val="26"/>
        </w:rPr>
        <w:pPrChange w:id="3008" w:author="Ngoc Le Van Truong" w:date="2023-04-27T10:15:00Z">
          <w:pPr>
            <w:numPr>
              <w:numId w:val="22"/>
            </w:numPr>
            <w:spacing w:before="60"/>
            <w:ind w:left="360" w:hanging="360"/>
            <w:jc w:val="both"/>
          </w:pPr>
        </w:pPrChange>
      </w:pPr>
    </w:p>
    <w:p w14:paraId="089A34A6" w14:textId="084B794C" w:rsidR="00E4669B" w:rsidRPr="00AF3271" w:rsidRDefault="00E4669B">
      <w:pPr>
        <w:numPr>
          <w:ilvl w:val="0"/>
          <w:numId w:val="46"/>
        </w:numPr>
        <w:spacing w:before="60"/>
        <w:jc w:val="both"/>
        <w:rPr>
          <w:rFonts w:ascii="Times New Roman" w:hAnsi="Times New Roman"/>
          <w:color w:val="111111"/>
          <w:sz w:val="26"/>
          <w:szCs w:val="26"/>
        </w:rPr>
        <w:pPrChange w:id="3009" w:author="Ngoc Le Van Truong" w:date="2023-04-27T10:15:00Z">
          <w:pPr>
            <w:numPr>
              <w:numId w:val="22"/>
            </w:numPr>
            <w:spacing w:before="60"/>
            <w:ind w:left="360" w:hanging="360"/>
            <w:jc w:val="both"/>
          </w:pPr>
        </w:pPrChange>
      </w:pPr>
      <w:bookmarkStart w:id="3010" w:name="_Hlk133569812"/>
      <w:r w:rsidRPr="00AF3271">
        <w:rPr>
          <w:rFonts w:ascii="Times New Roman" w:hAnsi="Times New Roman"/>
          <w:color w:val="111111"/>
          <w:sz w:val="26"/>
          <w:szCs w:val="26"/>
          <w:lang w:val="vi-VN"/>
        </w:rPr>
        <w:t>C</w:t>
      </w:r>
      <w:r w:rsidRPr="00AF3271">
        <w:rPr>
          <w:rFonts w:ascii="Times New Roman" w:hAnsi="Times New Roman"/>
          <w:color w:val="111111"/>
          <w:sz w:val="26"/>
          <w:szCs w:val="26"/>
        </w:rPr>
        <w:t>ó</w:t>
      </w:r>
      <w:r w:rsidRPr="00AF3271">
        <w:rPr>
          <w:rFonts w:ascii="Times New Roman" w:hAnsi="Times New Roman"/>
          <w:color w:val="111111"/>
          <w:sz w:val="26"/>
          <w:szCs w:val="26"/>
          <w:lang w:val="vi-VN"/>
        </w:rPr>
        <w:t xml:space="preserve"> tài liệu hướng dẫn về khai thác thông tin</w:t>
      </w:r>
      <w:ins w:id="3011" w:author="Ngoc Le Van Truong" w:date="2023-04-28T10:23:00Z">
        <w:r w:rsidR="00AF3271">
          <w:rPr>
            <w:rFonts w:ascii="Times New Roman" w:hAnsi="Times New Roman"/>
            <w:color w:val="111111"/>
            <w:sz w:val="26"/>
            <w:szCs w:val="26"/>
          </w:rPr>
          <w:t xml:space="preserve"> BN</w:t>
        </w:r>
      </w:ins>
      <w:del w:id="3012" w:author="Ngoc Le Van Truong" w:date="2023-04-28T10:22:00Z">
        <w:r w:rsidRPr="00AF3271" w:rsidDel="00AF3271">
          <w:rPr>
            <w:rFonts w:ascii="Times New Roman" w:hAnsi="Times New Roman"/>
            <w:color w:val="111111"/>
            <w:sz w:val="26"/>
            <w:szCs w:val="26"/>
            <w:lang w:val="vi-VN"/>
          </w:rPr>
          <w:delText>, điều phối</w:delText>
        </w:r>
      </w:del>
      <w:r w:rsidRPr="00AF3271">
        <w:rPr>
          <w:rFonts w:ascii="Times New Roman" w:hAnsi="Times New Roman"/>
          <w:color w:val="111111"/>
          <w:sz w:val="26"/>
          <w:szCs w:val="26"/>
          <w:lang w:val="vi-VN"/>
        </w:rPr>
        <w:t xml:space="preserve">: </w:t>
      </w:r>
      <w:ins w:id="3013" w:author="Ngoc Le Van Truong" w:date="2023-04-28T10:22:00Z">
        <w:r w:rsidR="00AF3271">
          <w:rPr>
            <w:rFonts w:ascii="Times New Roman" w:hAnsi="Times New Roman"/>
            <w:color w:val="111111"/>
            <w:sz w:val="26"/>
            <w:szCs w:val="26"/>
            <w:lang w:val="vi-VN"/>
          </w:rPr>
          <w:tab/>
        </w:r>
        <w:r w:rsidR="00AF3271">
          <w:rPr>
            <w:rFonts w:ascii="Times New Roman" w:hAnsi="Times New Roman"/>
            <w:color w:val="111111"/>
            <w:sz w:val="26"/>
            <w:szCs w:val="26"/>
            <w:lang w:val="vi-VN"/>
          </w:rPr>
          <w:tab/>
        </w:r>
      </w:ins>
      <w:ins w:id="3014" w:author="Ngoc Le Van Truong" w:date="2023-04-28T10:23:00Z">
        <w:r w:rsidR="00AF3271">
          <w:rPr>
            <w:rFonts w:ascii="Times New Roman" w:hAnsi="Times New Roman"/>
            <w:color w:val="111111"/>
            <w:sz w:val="26"/>
            <w:szCs w:val="26"/>
            <w:lang w:val="vi-VN"/>
          </w:rPr>
          <w:tab/>
        </w:r>
      </w:ins>
      <w:r w:rsidRPr="00AF3271">
        <w:rPr>
          <w:rFonts w:ascii="Times New Roman" w:hAnsi="Times New Roman"/>
          <w:color w:val="111111"/>
          <w:sz w:val="26"/>
          <w:szCs w:val="26"/>
        </w:rPr>
        <w:t>không</w:t>
      </w:r>
      <w:r w:rsidRPr="00AF3271">
        <w:rPr>
          <w:rFonts w:ascii="Times New Roman" w:hAnsi="Times New Roman"/>
          <w:color w:val="111111"/>
          <w:sz w:val="26"/>
          <w:szCs w:val="26"/>
          <w:lang w:val="vi-VN"/>
        </w:rPr>
        <w:t xml:space="preserve"> </w:t>
      </w:r>
      <w:r w:rsidRPr="00AF3271">
        <w:rPr>
          <w:rFonts w:ascii="Segoe UI Symbol" w:eastAsia="MS Mincho" w:hAnsi="Segoe UI Symbol" w:cs="Segoe UI Symbol"/>
          <w:bCs/>
          <w:color w:val="000000" w:themeColor="text1"/>
          <w:sz w:val="26"/>
          <w:szCs w:val="26"/>
        </w:rPr>
        <w:t>☐</w:t>
      </w:r>
      <w:r w:rsidRPr="00AF3271">
        <w:rPr>
          <w:rFonts w:ascii="Times New Roman" w:hAnsi="Times New Roman"/>
          <w:color w:val="111111"/>
          <w:sz w:val="26"/>
          <w:szCs w:val="26"/>
          <w:lang w:val="vi-VN"/>
        </w:rPr>
        <w:t xml:space="preserve">      có </w:t>
      </w:r>
      <w:r w:rsidRPr="00AF3271">
        <w:rPr>
          <w:rFonts w:ascii="Segoe UI Symbol" w:eastAsia="MS Mincho" w:hAnsi="Segoe UI Symbol" w:cs="Segoe UI Symbol"/>
          <w:bCs/>
          <w:color w:val="000000" w:themeColor="text1"/>
          <w:sz w:val="26"/>
          <w:szCs w:val="26"/>
        </w:rPr>
        <w:t>☐</w:t>
      </w:r>
    </w:p>
    <w:p w14:paraId="577478E4" w14:textId="5F985E64" w:rsidR="00AF3271" w:rsidRPr="00AF3271" w:rsidRDefault="00AF3271" w:rsidP="00AF3271">
      <w:pPr>
        <w:numPr>
          <w:ilvl w:val="0"/>
          <w:numId w:val="46"/>
        </w:numPr>
        <w:spacing w:before="60"/>
        <w:jc w:val="both"/>
        <w:rPr>
          <w:ins w:id="3015" w:author="Ngoc Le Van Truong" w:date="2023-04-28T10:22:00Z"/>
          <w:rFonts w:ascii="Times New Roman" w:hAnsi="Times New Roman"/>
          <w:color w:val="111111"/>
          <w:sz w:val="26"/>
          <w:szCs w:val="26"/>
        </w:rPr>
      </w:pPr>
      <w:ins w:id="3016" w:author="Ngoc Le Van Truong" w:date="2023-04-28T10:22:00Z">
        <w:r w:rsidRPr="00AF3271">
          <w:rPr>
            <w:rFonts w:ascii="Times New Roman" w:hAnsi="Times New Roman"/>
            <w:color w:val="111111"/>
            <w:sz w:val="26"/>
            <w:szCs w:val="26"/>
            <w:lang w:val="vi-VN"/>
          </w:rPr>
          <w:t>C</w:t>
        </w:r>
        <w:r w:rsidRPr="00AF3271">
          <w:rPr>
            <w:rFonts w:ascii="Times New Roman" w:hAnsi="Times New Roman"/>
            <w:color w:val="111111"/>
            <w:sz w:val="26"/>
            <w:szCs w:val="26"/>
          </w:rPr>
          <w:t>ó</w:t>
        </w:r>
        <w:r w:rsidRPr="00AF3271">
          <w:rPr>
            <w:rFonts w:ascii="Times New Roman" w:hAnsi="Times New Roman"/>
            <w:color w:val="111111"/>
            <w:sz w:val="26"/>
            <w:szCs w:val="26"/>
            <w:lang w:val="vi-VN"/>
          </w:rPr>
          <w:t xml:space="preserve"> tài liệu hướng dẫn về </w:t>
        </w:r>
        <w:r>
          <w:rPr>
            <w:rFonts w:ascii="Times New Roman" w:hAnsi="Times New Roman"/>
            <w:color w:val="111111"/>
            <w:sz w:val="26"/>
            <w:szCs w:val="26"/>
          </w:rPr>
          <w:t>điều phối cấp cứu</w:t>
        </w:r>
        <w:r w:rsidRPr="00AF3271">
          <w:rPr>
            <w:rFonts w:ascii="Times New Roman" w:hAnsi="Times New Roman"/>
            <w:color w:val="111111"/>
            <w:sz w:val="26"/>
            <w:szCs w:val="26"/>
            <w:lang w:val="vi-VN"/>
          </w:rPr>
          <w:t xml:space="preserve">: </w:t>
        </w:r>
        <w:r>
          <w:rPr>
            <w:rFonts w:ascii="Times New Roman" w:hAnsi="Times New Roman"/>
            <w:color w:val="111111"/>
            <w:sz w:val="26"/>
            <w:szCs w:val="26"/>
            <w:lang w:val="vi-VN"/>
          </w:rPr>
          <w:tab/>
        </w:r>
        <w:r>
          <w:rPr>
            <w:rFonts w:ascii="Times New Roman" w:hAnsi="Times New Roman"/>
            <w:color w:val="111111"/>
            <w:sz w:val="26"/>
            <w:szCs w:val="26"/>
            <w:lang w:val="vi-VN"/>
          </w:rPr>
          <w:tab/>
        </w:r>
        <w:r>
          <w:rPr>
            <w:rFonts w:ascii="Times New Roman" w:hAnsi="Times New Roman"/>
            <w:color w:val="111111"/>
            <w:sz w:val="26"/>
            <w:szCs w:val="26"/>
            <w:lang w:val="vi-VN"/>
          </w:rPr>
          <w:tab/>
        </w:r>
      </w:ins>
      <w:ins w:id="3017" w:author="Ngoc Le Van Truong" w:date="2023-04-28T10:23:00Z">
        <w:r>
          <w:rPr>
            <w:rFonts w:ascii="Times New Roman" w:hAnsi="Times New Roman"/>
            <w:color w:val="111111"/>
            <w:sz w:val="26"/>
            <w:szCs w:val="26"/>
            <w:lang w:val="vi-VN"/>
          </w:rPr>
          <w:tab/>
        </w:r>
      </w:ins>
      <w:ins w:id="3018" w:author="Ngoc Le Van Truong" w:date="2023-04-28T10:22:00Z">
        <w:r w:rsidRPr="00AF3271">
          <w:rPr>
            <w:rFonts w:ascii="Times New Roman" w:hAnsi="Times New Roman"/>
            <w:color w:val="111111"/>
            <w:sz w:val="26"/>
            <w:szCs w:val="26"/>
          </w:rPr>
          <w:t>không</w:t>
        </w:r>
        <w:r w:rsidRPr="00AF3271">
          <w:rPr>
            <w:rFonts w:ascii="Times New Roman" w:hAnsi="Times New Roman"/>
            <w:color w:val="111111"/>
            <w:sz w:val="26"/>
            <w:szCs w:val="26"/>
            <w:lang w:val="vi-VN"/>
          </w:rPr>
          <w:t xml:space="preserve"> </w:t>
        </w:r>
        <w:r w:rsidRPr="00AF3271">
          <w:rPr>
            <w:rFonts w:ascii="Segoe UI Symbol" w:eastAsia="MS Mincho" w:hAnsi="Segoe UI Symbol" w:cs="Segoe UI Symbol"/>
            <w:bCs/>
            <w:color w:val="000000" w:themeColor="text1"/>
            <w:sz w:val="26"/>
            <w:szCs w:val="26"/>
          </w:rPr>
          <w:t>☐</w:t>
        </w:r>
        <w:r w:rsidRPr="00AF3271">
          <w:rPr>
            <w:rFonts w:ascii="Times New Roman" w:hAnsi="Times New Roman"/>
            <w:color w:val="111111"/>
            <w:sz w:val="26"/>
            <w:szCs w:val="26"/>
            <w:lang w:val="vi-VN"/>
          </w:rPr>
          <w:t xml:space="preserve">      có </w:t>
        </w:r>
        <w:r w:rsidRPr="00AF3271">
          <w:rPr>
            <w:rFonts w:ascii="Segoe UI Symbol" w:eastAsia="MS Mincho" w:hAnsi="Segoe UI Symbol" w:cs="Segoe UI Symbol"/>
            <w:bCs/>
            <w:color w:val="000000" w:themeColor="text1"/>
            <w:sz w:val="26"/>
            <w:szCs w:val="26"/>
          </w:rPr>
          <w:t>☐</w:t>
        </w:r>
      </w:ins>
    </w:p>
    <w:bookmarkEnd w:id="3010"/>
    <w:p w14:paraId="4EB440C8" w14:textId="7AA7FF4E" w:rsidR="00AF3271" w:rsidRPr="00AF3271" w:rsidRDefault="00E4669B" w:rsidP="00AF3271">
      <w:pPr>
        <w:numPr>
          <w:ilvl w:val="0"/>
          <w:numId w:val="46"/>
        </w:numPr>
        <w:spacing w:before="60"/>
        <w:jc w:val="both"/>
        <w:rPr>
          <w:ins w:id="3019" w:author="Ngoc Le Van Truong" w:date="2023-04-28T10:23:00Z"/>
          <w:rFonts w:ascii="Times New Roman" w:hAnsi="Times New Roman"/>
          <w:color w:val="111111"/>
          <w:sz w:val="26"/>
          <w:szCs w:val="26"/>
        </w:rPr>
      </w:pPr>
      <w:r w:rsidRPr="001B7F35">
        <w:rPr>
          <w:rFonts w:ascii="Times New Roman" w:hAnsi="Times New Roman"/>
          <w:color w:val="111111"/>
          <w:sz w:val="26"/>
          <w:szCs w:val="26"/>
        </w:rPr>
        <w:t>Có</w:t>
      </w:r>
      <w:r w:rsidRPr="001B7F35">
        <w:rPr>
          <w:rFonts w:ascii="Times New Roman" w:hAnsi="Times New Roman"/>
          <w:color w:val="111111"/>
          <w:sz w:val="26"/>
          <w:szCs w:val="26"/>
          <w:lang w:val="vi-VN"/>
        </w:rPr>
        <w:t xml:space="preserve"> phương án khi cần liên hệ với các cơ sở KBCB để cấp cứu</w:t>
      </w:r>
      <w:del w:id="3020" w:author="Ngoc Le Van Truong" w:date="2023-04-28T10:24:00Z">
        <w:r w:rsidRPr="001B7F35" w:rsidDel="00AF3271">
          <w:rPr>
            <w:rFonts w:ascii="Times New Roman" w:hAnsi="Times New Roman"/>
            <w:color w:val="111111"/>
            <w:sz w:val="26"/>
            <w:szCs w:val="26"/>
            <w:lang w:val="vi-VN"/>
          </w:rPr>
          <w:delText xml:space="preserve"> </w:delText>
        </w:r>
      </w:del>
      <w:del w:id="3021" w:author="Ngoc Le Van Truong" w:date="2023-04-28T10:23:00Z">
        <w:r w:rsidRPr="001B7F35" w:rsidDel="00AF3271">
          <w:rPr>
            <w:rFonts w:ascii="Times New Roman" w:hAnsi="Times New Roman"/>
            <w:color w:val="111111"/>
            <w:sz w:val="26"/>
            <w:szCs w:val="26"/>
            <w:lang w:val="vi-VN"/>
          </w:rPr>
          <w:delText>người bệnh</w:delText>
        </w:r>
      </w:del>
      <w:ins w:id="3022" w:author="Ngoc Le Van Truong" w:date="2023-04-28T10:23:00Z">
        <w:r w:rsidR="00AF3271">
          <w:rPr>
            <w:rFonts w:ascii="Times New Roman" w:hAnsi="Times New Roman"/>
            <w:color w:val="111111"/>
            <w:sz w:val="26"/>
            <w:szCs w:val="26"/>
          </w:rPr>
          <w:t>:</w:t>
        </w:r>
      </w:ins>
      <w:del w:id="3023" w:author="Ngoc Le Van Truong" w:date="2023-04-28T10:23:00Z">
        <w:r w:rsidRPr="001B7F35" w:rsidDel="00AF3271">
          <w:rPr>
            <w:rFonts w:ascii="Times New Roman" w:hAnsi="Times New Roman"/>
            <w:color w:val="111111"/>
            <w:sz w:val="26"/>
            <w:szCs w:val="26"/>
            <w:lang w:val="vi-VN"/>
          </w:rPr>
          <w:delText>.</w:delText>
        </w:r>
      </w:del>
      <w:ins w:id="3024" w:author="Ngoc Le Van Truong" w:date="2023-04-28T10:23:00Z">
        <w:r w:rsidR="00AF3271" w:rsidRPr="00AF3271">
          <w:rPr>
            <w:rFonts w:ascii="Times New Roman" w:hAnsi="Times New Roman"/>
            <w:color w:val="111111"/>
            <w:sz w:val="26"/>
            <w:szCs w:val="26"/>
          </w:rPr>
          <w:t xml:space="preserve"> </w:t>
        </w:r>
      </w:ins>
      <w:ins w:id="3025" w:author="Ngoc Le Van Truong" w:date="2023-04-28T10:24:00Z">
        <w:r w:rsidR="00AF3271">
          <w:rPr>
            <w:rFonts w:ascii="Times New Roman" w:hAnsi="Times New Roman"/>
            <w:color w:val="111111"/>
            <w:sz w:val="26"/>
            <w:szCs w:val="26"/>
          </w:rPr>
          <w:tab/>
        </w:r>
      </w:ins>
      <w:ins w:id="3026" w:author="Ngoc Le Van Truong" w:date="2023-04-28T10:23:00Z">
        <w:r w:rsidR="00AF3271" w:rsidRPr="00AF3271">
          <w:rPr>
            <w:rFonts w:ascii="Times New Roman" w:hAnsi="Times New Roman"/>
            <w:color w:val="111111"/>
            <w:sz w:val="26"/>
            <w:szCs w:val="26"/>
          </w:rPr>
          <w:t>không</w:t>
        </w:r>
        <w:r w:rsidR="00AF3271" w:rsidRPr="00AF3271">
          <w:rPr>
            <w:rFonts w:ascii="Times New Roman" w:hAnsi="Times New Roman"/>
            <w:color w:val="111111"/>
            <w:sz w:val="26"/>
            <w:szCs w:val="26"/>
            <w:lang w:val="vi-VN"/>
          </w:rPr>
          <w:t xml:space="preserve"> </w:t>
        </w:r>
        <w:r w:rsidR="00AF3271" w:rsidRPr="00AF3271">
          <w:rPr>
            <w:rFonts w:ascii="Segoe UI Symbol" w:eastAsia="MS Mincho" w:hAnsi="Segoe UI Symbol" w:cs="Segoe UI Symbol"/>
            <w:bCs/>
            <w:color w:val="000000" w:themeColor="text1"/>
            <w:sz w:val="26"/>
            <w:szCs w:val="26"/>
          </w:rPr>
          <w:t>☐</w:t>
        </w:r>
        <w:r w:rsidR="00AF3271" w:rsidRPr="00AF3271">
          <w:rPr>
            <w:rFonts w:ascii="Times New Roman" w:hAnsi="Times New Roman"/>
            <w:color w:val="111111"/>
            <w:sz w:val="26"/>
            <w:szCs w:val="26"/>
            <w:lang w:val="vi-VN"/>
          </w:rPr>
          <w:t xml:space="preserve">      có </w:t>
        </w:r>
        <w:r w:rsidR="00AF3271" w:rsidRPr="00AF3271">
          <w:rPr>
            <w:rFonts w:ascii="Segoe UI Symbol" w:eastAsia="MS Mincho" w:hAnsi="Segoe UI Symbol" w:cs="Segoe UI Symbol"/>
            <w:bCs/>
            <w:color w:val="000000" w:themeColor="text1"/>
            <w:sz w:val="26"/>
            <w:szCs w:val="26"/>
          </w:rPr>
          <w:t>☐</w:t>
        </w:r>
      </w:ins>
    </w:p>
    <w:p w14:paraId="1EE27E87" w14:textId="42EEF01A" w:rsidR="00E4669B" w:rsidRPr="001B7F35" w:rsidDel="00AF3271" w:rsidRDefault="00AF3271">
      <w:pPr>
        <w:numPr>
          <w:ilvl w:val="0"/>
          <w:numId w:val="46"/>
        </w:numPr>
        <w:spacing w:before="60"/>
        <w:jc w:val="both"/>
        <w:rPr>
          <w:del w:id="3027" w:author="Ngoc Le Van Truong" w:date="2023-04-28T10:24:00Z"/>
          <w:rFonts w:ascii="Times New Roman" w:hAnsi="Times New Roman"/>
          <w:color w:val="111111"/>
          <w:sz w:val="26"/>
          <w:szCs w:val="26"/>
        </w:rPr>
        <w:pPrChange w:id="3028" w:author="Ngoc Le Van Truong" w:date="2023-04-27T10:15:00Z">
          <w:pPr>
            <w:numPr>
              <w:numId w:val="22"/>
            </w:numPr>
            <w:spacing w:before="60"/>
            <w:ind w:left="360" w:hanging="360"/>
            <w:jc w:val="both"/>
          </w:pPr>
        </w:pPrChange>
      </w:pPr>
      <w:bookmarkStart w:id="3029" w:name="_Hlk133569922"/>
      <w:ins w:id="3030" w:author="Ngoc Le Van Truong" w:date="2023-04-28T10:24:00Z">
        <w:r>
          <w:rPr>
            <w:rFonts w:ascii="Times New Roman" w:hAnsi="Times New Roman"/>
            <w:color w:val="111111"/>
            <w:sz w:val="26"/>
            <w:szCs w:val="26"/>
          </w:rPr>
          <w:t>Có s</w:t>
        </w:r>
      </w:ins>
    </w:p>
    <w:p w14:paraId="721CB9B0" w14:textId="6CF5EF8F" w:rsidR="00E4669B" w:rsidRPr="001B7F35" w:rsidRDefault="00E4669B">
      <w:pPr>
        <w:numPr>
          <w:ilvl w:val="0"/>
          <w:numId w:val="46"/>
        </w:numPr>
        <w:spacing w:before="60"/>
        <w:jc w:val="both"/>
        <w:rPr>
          <w:rFonts w:ascii="Times New Roman" w:hAnsi="Times New Roman"/>
          <w:color w:val="111111"/>
          <w:sz w:val="26"/>
          <w:szCs w:val="26"/>
          <w:lang w:val="vi-VN"/>
        </w:rPr>
        <w:pPrChange w:id="3031" w:author="Ngoc Le Van Truong" w:date="2023-04-27T10:15:00Z">
          <w:pPr>
            <w:numPr>
              <w:numId w:val="22"/>
            </w:numPr>
            <w:spacing w:before="60"/>
            <w:ind w:left="360" w:hanging="360"/>
            <w:jc w:val="both"/>
          </w:pPr>
        </w:pPrChange>
      </w:pPr>
      <w:del w:id="3032" w:author="Ngoc Le Van Truong" w:date="2023-04-28T10:24:00Z">
        <w:r w:rsidRPr="001B7F35" w:rsidDel="00AF3271">
          <w:rPr>
            <w:rFonts w:ascii="Times New Roman" w:hAnsi="Times New Roman"/>
            <w:color w:val="111111"/>
            <w:sz w:val="26"/>
            <w:szCs w:val="26"/>
            <w:lang w:val="vi-VN"/>
          </w:rPr>
          <w:delText>S</w:delText>
        </w:r>
      </w:del>
      <w:r w:rsidRPr="001B7F35">
        <w:rPr>
          <w:rFonts w:ascii="Times New Roman" w:hAnsi="Times New Roman"/>
          <w:color w:val="111111"/>
          <w:sz w:val="26"/>
          <w:szCs w:val="26"/>
          <w:lang w:val="vi-VN"/>
        </w:rPr>
        <w:t xml:space="preserve">ổ ghi thông tin điều động kíp cấp cứu đi làm nhiệm vụ: </w:t>
      </w:r>
      <w:ins w:id="3033" w:author="Ngoc Le Van Truong" w:date="2023-04-28T10:24:00Z">
        <w:r w:rsidR="00AF3271">
          <w:rPr>
            <w:rFonts w:ascii="Times New Roman" w:hAnsi="Times New Roman"/>
            <w:color w:val="111111"/>
            <w:sz w:val="26"/>
            <w:szCs w:val="26"/>
            <w:lang w:val="vi-VN"/>
          </w:rPr>
          <w:tab/>
        </w:r>
        <w:r w:rsidR="00AF3271" w:rsidRPr="00AF3271">
          <w:rPr>
            <w:rFonts w:ascii="Times New Roman" w:hAnsi="Times New Roman"/>
            <w:color w:val="111111"/>
            <w:sz w:val="26"/>
            <w:szCs w:val="26"/>
          </w:rPr>
          <w:t>không</w:t>
        </w:r>
        <w:r w:rsidR="00AF3271" w:rsidRPr="00AF3271">
          <w:rPr>
            <w:rFonts w:ascii="Times New Roman" w:hAnsi="Times New Roman"/>
            <w:color w:val="111111"/>
            <w:sz w:val="26"/>
            <w:szCs w:val="26"/>
            <w:lang w:val="vi-VN"/>
          </w:rPr>
          <w:t xml:space="preserve"> </w:t>
        </w:r>
        <w:r w:rsidR="00AF3271" w:rsidRPr="00AF3271">
          <w:rPr>
            <w:rFonts w:ascii="Segoe UI Symbol" w:eastAsia="MS Mincho" w:hAnsi="Segoe UI Symbol" w:cs="Segoe UI Symbol"/>
            <w:bCs/>
            <w:color w:val="000000" w:themeColor="text1"/>
            <w:sz w:val="26"/>
            <w:szCs w:val="26"/>
          </w:rPr>
          <w:t>☐</w:t>
        </w:r>
        <w:r w:rsidR="00AF3271" w:rsidRPr="00AF3271">
          <w:rPr>
            <w:rFonts w:ascii="Times New Roman" w:hAnsi="Times New Roman"/>
            <w:color w:val="111111"/>
            <w:sz w:val="26"/>
            <w:szCs w:val="26"/>
            <w:lang w:val="vi-VN"/>
          </w:rPr>
          <w:t xml:space="preserve">      có </w:t>
        </w:r>
        <w:r w:rsidR="00AF3271" w:rsidRPr="00AF3271">
          <w:rPr>
            <w:rFonts w:ascii="Segoe UI Symbol" w:eastAsia="MS Mincho" w:hAnsi="Segoe UI Symbol" w:cs="Segoe UI Symbol"/>
            <w:bCs/>
            <w:color w:val="000000" w:themeColor="text1"/>
            <w:sz w:val="26"/>
            <w:szCs w:val="26"/>
          </w:rPr>
          <w:t>☐</w:t>
        </w:r>
      </w:ins>
    </w:p>
    <w:p w14:paraId="530C7B10" w14:textId="7C0F58EF" w:rsidR="00E4669B" w:rsidRPr="001B7F35" w:rsidDel="00AF3271" w:rsidRDefault="00E4669B" w:rsidP="00CD2F58">
      <w:pPr>
        <w:pStyle w:val="ListParagraph"/>
        <w:numPr>
          <w:ilvl w:val="0"/>
          <w:numId w:val="12"/>
        </w:numPr>
        <w:spacing w:before="60"/>
        <w:contextualSpacing w:val="0"/>
        <w:jc w:val="both"/>
        <w:rPr>
          <w:del w:id="3034" w:author="Ngoc Le Van Truong" w:date="2023-04-28T10:24:00Z"/>
          <w:rFonts w:ascii="Times New Roman" w:hAnsi="Times New Roman"/>
          <w:color w:val="111111"/>
          <w:sz w:val="26"/>
          <w:szCs w:val="26"/>
        </w:rPr>
      </w:pPr>
      <w:del w:id="3035" w:author="Ngoc Le Van Truong" w:date="2023-04-28T10:24:00Z">
        <w:r w:rsidRPr="001B7F35" w:rsidDel="00AF3271">
          <w:rPr>
            <w:rFonts w:ascii="Times New Roman" w:hAnsi="Times New Roman"/>
            <w:color w:val="111111"/>
            <w:sz w:val="26"/>
            <w:szCs w:val="26"/>
            <w:lang w:val="vi-VN"/>
          </w:rPr>
          <w:delText>K</w:delText>
        </w:r>
        <w:r w:rsidRPr="001B7F35" w:rsidDel="00AF3271">
          <w:rPr>
            <w:rFonts w:ascii="Times New Roman" w:hAnsi="Times New Roman"/>
            <w:color w:val="111111"/>
            <w:sz w:val="26"/>
            <w:szCs w:val="26"/>
          </w:rPr>
          <w:delText xml:space="preserve">hông </w:delText>
        </w:r>
        <w:r w:rsidRPr="001B7F35" w:rsidDel="00AF3271">
          <w:rPr>
            <w:rFonts w:ascii="Segoe UI Symbol" w:hAnsi="Segoe UI Symbol" w:cs="Segoe UI Symbol"/>
            <w:color w:val="111111"/>
            <w:sz w:val="26"/>
            <w:szCs w:val="26"/>
          </w:rPr>
          <w:delText>☐</w:delText>
        </w:r>
        <w:r w:rsidRPr="001B7F35" w:rsidDel="00AF3271">
          <w:rPr>
            <w:rFonts w:ascii="Times New Roman" w:hAnsi="Times New Roman"/>
            <w:color w:val="111111"/>
            <w:sz w:val="26"/>
            <w:szCs w:val="26"/>
          </w:rPr>
          <w:delText xml:space="preserve">      </w:delText>
        </w:r>
      </w:del>
    </w:p>
    <w:p w14:paraId="20DA04D5" w14:textId="351BB697" w:rsidR="00E4669B" w:rsidRPr="001B7F35" w:rsidDel="00AF3271" w:rsidRDefault="00E4669B" w:rsidP="00CD2F58">
      <w:pPr>
        <w:pStyle w:val="ListParagraph"/>
        <w:numPr>
          <w:ilvl w:val="0"/>
          <w:numId w:val="12"/>
        </w:numPr>
        <w:spacing w:before="60"/>
        <w:contextualSpacing w:val="0"/>
        <w:jc w:val="both"/>
        <w:rPr>
          <w:del w:id="3036" w:author="Ngoc Le Van Truong" w:date="2023-04-28T10:24:00Z"/>
          <w:rFonts w:ascii="Times New Roman" w:hAnsi="Times New Roman"/>
          <w:color w:val="111111"/>
          <w:sz w:val="26"/>
          <w:szCs w:val="26"/>
        </w:rPr>
      </w:pPr>
      <w:del w:id="3037" w:author="Ngoc Le Van Truong" w:date="2023-04-28T10:24:00Z">
        <w:r w:rsidRPr="001B7F35" w:rsidDel="00AF3271">
          <w:rPr>
            <w:rFonts w:ascii="Times New Roman" w:hAnsi="Times New Roman"/>
            <w:color w:val="111111"/>
            <w:sz w:val="26"/>
            <w:szCs w:val="26"/>
            <w:lang w:val="vi-VN"/>
          </w:rPr>
          <w:delText>C</w:delText>
        </w:r>
        <w:r w:rsidRPr="001B7F35" w:rsidDel="00AF3271">
          <w:rPr>
            <w:rFonts w:ascii="Times New Roman" w:hAnsi="Times New Roman"/>
            <w:color w:val="111111"/>
            <w:sz w:val="26"/>
            <w:szCs w:val="26"/>
          </w:rPr>
          <w:delText xml:space="preserve">ó </w:delText>
        </w:r>
        <w:r w:rsidRPr="001B7F35" w:rsidDel="00AF3271">
          <w:rPr>
            <w:rFonts w:ascii="Segoe UI Symbol" w:hAnsi="Segoe UI Symbol" w:cs="Segoe UI Symbol"/>
            <w:color w:val="111111"/>
            <w:sz w:val="26"/>
            <w:szCs w:val="26"/>
          </w:rPr>
          <w:delText>☐</w:delText>
        </w:r>
      </w:del>
    </w:p>
    <w:p w14:paraId="66F8280F" w14:textId="40EA8751" w:rsidR="00E4669B" w:rsidRPr="00AF3271" w:rsidRDefault="00E4669B">
      <w:pPr>
        <w:spacing w:before="60"/>
        <w:ind w:firstLine="360"/>
        <w:jc w:val="both"/>
        <w:rPr>
          <w:rFonts w:ascii="Times New Roman" w:hAnsi="Times New Roman"/>
          <w:color w:val="111111"/>
          <w:sz w:val="26"/>
          <w:szCs w:val="26"/>
          <w:rPrChange w:id="3038" w:author="Ngoc Le Van Truong" w:date="2023-04-28T10:24:00Z">
            <w:rPr/>
          </w:rPrChange>
        </w:rPr>
        <w:pPrChange w:id="3039" w:author="Ngoc Le Van Truong" w:date="2023-04-28T10:24:00Z">
          <w:pPr>
            <w:pStyle w:val="ListParagraph"/>
            <w:numPr>
              <w:numId w:val="12"/>
            </w:numPr>
            <w:spacing w:before="60"/>
            <w:ind w:hanging="360"/>
            <w:contextualSpacing w:val="0"/>
            <w:jc w:val="both"/>
          </w:pPr>
        </w:pPrChange>
      </w:pPr>
      <w:r w:rsidRPr="00AF3271">
        <w:rPr>
          <w:rFonts w:ascii="Times New Roman" w:hAnsi="Times New Roman"/>
          <w:color w:val="111111"/>
          <w:sz w:val="26"/>
          <w:szCs w:val="26"/>
          <w:rPrChange w:id="3040" w:author="Ngoc Le Van Truong" w:date="2023-04-28T10:24:00Z">
            <w:rPr/>
          </w:rPrChange>
        </w:rPr>
        <w:t>Ý kiến khác</w:t>
      </w:r>
      <w:ins w:id="3041" w:author="Ngoc Le Van Truong" w:date="2023-04-28T10:24:00Z">
        <w:r w:rsidR="00AF3271">
          <w:rPr>
            <w:rFonts w:ascii="Times New Roman" w:hAnsi="Times New Roman"/>
            <w:color w:val="111111"/>
            <w:sz w:val="26"/>
            <w:szCs w:val="26"/>
          </w:rPr>
          <w:t>: …………………</w:t>
        </w:r>
      </w:ins>
      <w:ins w:id="3042" w:author="Ngoc Le Van Truong" w:date="2023-04-28T10:25:00Z">
        <w:r w:rsidR="00AF3271">
          <w:rPr>
            <w:rFonts w:ascii="Times New Roman" w:hAnsi="Times New Roman"/>
            <w:color w:val="111111"/>
            <w:sz w:val="26"/>
            <w:szCs w:val="26"/>
          </w:rPr>
          <w:t>…………..</w:t>
        </w:r>
      </w:ins>
    </w:p>
    <w:bookmarkEnd w:id="3029"/>
    <w:p w14:paraId="4F89704A" w14:textId="77777777" w:rsidR="00AF3271" w:rsidRPr="000C03FA" w:rsidRDefault="00AF3271">
      <w:pPr>
        <w:numPr>
          <w:ilvl w:val="0"/>
          <w:numId w:val="46"/>
        </w:numPr>
        <w:spacing w:before="60"/>
        <w:jc w:val="both"/>
        <w:rPr>
          <w:ins w:id="3043" w:author="Ngoc Le Van Truong" w:date="2023-04-28T10:25:00Z"/>
          <w:rFonts w:ascii="Times New Roman" w:hAnsi="Times New Roman"/>
          <w:color w:val="111111"/>
          <w:sz w:val="26"/>
          <w:szCs w:val="26"/>
          <w:lang w:val="vi-VN"/>
        </w:rPr>
        <w:pPrChange w:id="3044" w:author="Ngoc Le Van Truong" w:date="2023-04-28T10:25:00Z">
          <w:pPr>
            <w:numPr>
              <w:numId w:val="22"/>
            </w:numPr>
            <w:spacing w:before="60"/>
            <w:ind w:left="360" w:hanging="360"/>
            <w:jc w:val="both"/>
          </w:pPr>
        </w:pPrChange>
      </w:pPr>
      <w:ins w:id="3045" w:author="Ngoc Le Van Truong" w:date="2023-04-28T10:25:00Z">
        <w:r w:rsidRPr="000C03FA">
          <w:rPr>
            <w:rFonts w:ascii="Times New Roman" w:hAnsi="Times New Roman"/>
            <w:color w:val="111111"/>
            <w:sz w:val="26"/>
            <w:szCs w:val="26"/>
            <w:lang w:val="vi-VN"/>
          </w:rPr>
          <w:t xml:space="preserve">Có bản đồ hành chính khu vực, bản đồ giao thông khu vực: </w:t>
        </w:r>
        <w:r>
          <w:rPr>
            <w:rFonts w:ascii="Times New Roman" w:hAnsi="Times New Roman"/>
            <w:color w:val="111111"/>
            <w:sz w:val="26"/>
            <w:szCs w:val="26"/>
            <w:lang w:val="vi-VN"/>
          </w:rPr>
          <w:tab/>
        </w:r>
        <w:r w:rsidRPr="00AF3271">
          <w:rPr>
            <w:rFonts w:ascii="Times New Roman" w:hAnsi="Times New Roman"/>
            <w:color w:val="111111"/>
            <w:sz w:val="26"/>
            <w:szCs w:val="26"/>
            <w:lang w:val="vi-VN"/>
            <w:rPrChange w:id="3046" w:author="Ngoc Le Van Truong" w:date="2023-04-28T10:25:00Z">
              <w:rPr>
                <w:rFonts w:ascii="Times New Roman" w:hAnsi="Times New Roman"/>
                <w:color w:val="111111"/>
                <w:sz w:val="26"/>
                <w:szCs w:val="26"/>
              </w:rPr>
            </w:rPrChange>
          </w:rPr>
          <w:t>không</w:t>
        </w:r>
        <w:r w:rsidRPr="00AF3271">
          <w:rPr>
            <w:rFonts w:ascii="Times New Roman" w:hAnsi="Times New Roman"/>
            <w:color w:val="111111"/>
            <w:sz w:val="26"/>
            <w:szCs w:val="26"/>
            <w:lang w:val="vi-VN"/>
          </w:rPr>
          <w:t xml:space="preserve"> </w:t>
        </w:r>
        <w:r w:rsidRPr="00AF3271">
          <w:rPr>
            <w:rFonts w:ascii="Segoe UI Symbol" w:hAnsi="Segoe UI Symbol" w:cs="Segoe UI Symbol"/>
            <w:color w:val="111111"/>
            <w:sz w:val="26"/>
            <w:szCs w:val="26"/>
            <w:lang w:val="vi-VN"/>
            <w:rPrChange w:id="3047" w:author="Ngoc Le Van Truong" w:date="2023-04-28T10:25:00Z">
              <w:rPr>
                <w:rFonts w:ascii="Segoe UI Symbol" w:eastAsia="MS Mincho" w:hAnsi="Segoe UI Symbol" w:cs="Segoe UI Symbol"/>
                <w:bCs/>
                <w:color w:val="000000" w:themeColor="text1"/>
                <w:sz w:val="26"/>
                <w:szCs w:val="26"/>
              </w:rPr>
            </w:rPrChange>
          </w:rPr>
          <w:t>☐</w:t>
        </w:r>
        <w:r w:rsidRPr="00AF3271">
          <w:rPr>
            <w:rFonts w:ascii="Times New Roman" w:hAnsi="Times New Roman"/>
            <w:color w:val="111111"/>
            <w:sz w:val="26"/>
            <w:szCs w:val="26"/>
            <w:lang w:val="vi-VN"/>
          </w:rPr>
          <w:t xml:space="preserve">      có </w:t>
        </w:r>
        <w:r w:rsidRPr="00AF3271">
          <w:rPr>
            <w:rFonts w:ascii="Segoe UI Symbol" w:hAnsi="Segoe UI Symbol" w:cs="Segoe UI Symbol"/>
            <w:color w:val="111111"/>
            <w:sz w:val="26"/>
            <w:szCs w:val="26"/>
            <w:lang w:val="vi-VN"/>
            <w:rPrChange w:id="3048" w:author="Ngoc Le Van Truong" w:date="2023-04-28T10:25:00Z">
              <w:rPr>
                <w:rFonts w:ascii="Segoe UI Symbol" w:eastAsia="MS Mincho" w:hAnsi="Segoe UI Symbol" w:cs="Segoe UI Symbol"/>
                <w:bCs/>
                <w:color w:val="000000" w:themeColor="text1"/>
                <w:sz w:val="26"/>
                <w:szCs w:val="26"/>
              </w:rPr>
            </w:rPrChange>
          </w:rPr>
          <w:t>☐</w:t>
        </w:r>
      </w:ins>
    </w:p>
    <w:p w14:paraId="66A5A5AA" w14:textId="77777777" w:rsidR="00AF3271" w:rsidRPr="00BE6F75" w:rsidRDefault="00AF3271" w:rsidP="00AF3271">
      <w:pPr>
        <w:pStyle w:val="ListParagraph"/>
        <w:spacing w:before="60"/>
        <w:ind w:left="360"/>
        <w:jc w:val="both"/>
        <w:rPr>
          <w:ins w:id="3049" w:author="Ngoc Le Van Truong" w:date="2023-04-28T10:25:00Z"/>
          <w:rFonts w:ascii="Times New Roman" w:hAnsi="Times New Roman"/>
          <w:color w:val="111111"/>
          <w:sz w:val="26"/>
          <w:szCs w:val="26"/>
        </w:rPr>
      </w:pPr>
      <w:ins w:id="3050" w:author="Ngoc Le Van Truong" w:date="2023-04-28T10:25:00Z">
        <w:r w:rsidRPr="00BE6F75">
          <w:rPr>
            <w:rFonts w:ascii="Times New Roman" w:hAnsi="Times New Roman"/>
            <w:color w:val="111111"/>
            <w:sz w:val="26"/>
            <w:szCs w:val="26"/>
          </w:rPr>
          <w:t>Ý kiến khác: ……………………………..</w:t>
        </w:r>
      </w:ins>
    </w:p>
    <w:p w14:paraId="5925A8A1" w14:textId="00550DF1" w:rsidR="00E4669B" w:rsidRPr="001B7F35" w:rsidDel="00AF3271" w:rsidRDefault="00E4669B">
      <w:pPr>
        <w:numPr>
          <w:ilvl w:val="0"/>
          <w:numId w:val="46"/>
        </w:numPr>
        <w:spacing w:before="60"/>
        <w:jc w:val="both"/>
        <w:rPr>
          <w:del w:id="3051" w:author="Ngoc Le Van Truong" w:date="2023-04-28T10:25:00Z"/>
          <w:rFonts w:ascii="Times New Roman" w:hAnsi="Times New Roman"/>
          <w:color w:val="111111"/>
          <w:sz w:val="26"/>
          <w:szCs w:val="26"/>
          <w:lang w:val="vi-VN"/>
        </w:rPr>
        <w:pPrChange w:id="3052" w:author="Ngoc Le Van Truong" w:date="2023-04-27T10:15:00Z">
          <w:pPr>
            <w:numPr>
              <w:numId w:val="22"/>
            </w:numPr>
            <w:spacing w:before="60"/>
            <w:ind w:left="360" w:hanging="360"/>
            <w:jc w:val="both"/>
          </w:pPr>
        </w:pPrChange>
      </w:pPr>
      <w:del w:id="3053" w:author="Ngoc Le Van Truong" w:date="2023-04-28T10:25:00Z">
        <w:r w:rsidRPr="001B7F35" w:rsidDel="00AF3271">
          <w:rPr>
            <w:rFonts w:ascii="Times New Roman" w:hAnsi="Times New Roman"/>
            <w:color w:val="111111"/>
            <w:sz w:val="26"/>
            <w:szCs w:val="26"/>
            <w:lang w:val="vi-VN"/>
          </w:rPr>
          <w:delText xml:space="preserve">Có bản đồ hành chính khu vực, bản đồ giao thông khu vực: </w:delText>
        </w:r>
      </w:del>
    </w:p>
    <w:p w14:paraId="14C318E2" w14:textId="599D575C" w:rsidR="00E4669B" w:rsidRPr="001B7F35" w:rsidDel="00AF3271" w:rsidRDefault="00E4669B" w:rsidP="00CD2F58">
      <w:pPr>
        <w:pStyle w:val="ListParagraph"/>
        <w:numPr>
          <w:ilvl w:val="0"/>
          <w:numId w:val="13"/>
        </w:numPr>
        <w:spacing w:before="60"/>
        <w:contextualSpacing w:val="0"/>
        <w:jc w:val="both"/>
        <w:rPr>
          <w:del w:id="3054" w:author="Ngoc Le Van Truong" w:date="2023-04-28T10:25:00Z"/>
          <w:rFonts w:ascii="Times New Roman" w:hAnsi="Times New Roman"/>
          <w:color w:val="111111"/>
          <w:sz w:val="26"/>
          <w:szCs w:val="26"/>
        </w:rPr>
      </w:pPr>
      <w:del w:id="3055" w:author="Ngoc Le Van Truong" w:date="2023-04-28T10:25:00Z">
        <w:r w:rsidRPr="001B7F35" w:rsidDel="00AF3271">
          <w:rPr>
            <w:rFonts w:ascii="Times New Roman" w:hAnsi="Times New Roman"/>
            <w:color w:val="111111"/>
            <w:sz w:val="26"/>
            <w:szCs w:val="26"/>
            <w:lang w:val="vi-VN"/>
          </w:rPr>
          <w:delText>K</w:delText>
        </w:r>
        <w:r w:rsidRPr="001B7F35" w:rsidDel="00AF3271">
          <w:rPr>
            <w:rFonts w:ascii="Times New Roman" w:hAnsi="Times New Roman"/>
            <w:color w:val="111111"/>
            <w:sz w:val="26"/>
            <w:szCs w:val="26"/>
          </w:rPr>
          <w:delText xml:space="preserve">hông </w:delText>
        </w:r>
        <w:r w:rsidRPr="001B7F35" w:rsidDel="00AF3271">
          <w:rPr>
            <w:rFonts w:ascii="Segoe UI Symbol" w:hAnsi="Segoe UI Symbol" w:cs="Segoe UI Symbol"/>
            <w:color w:val="111111"/>
            <w:sz w:val="26"/>
            <w:szCs w:val="26"/>
          </w:rPr>
          <w:delText>☐</w:delText>
        </w:r>
        <w:r w:rsidRPr="001B7F35" w:rsidDel="00AF3271">
          <w:rPr>
            <w:rFonts w:ascii="Times New Roman" w:hAnsi="Times New Roman"/>
            <w:color w:val="111111"/>
            <w:sz w:val="26"/>
            <w:szCs w:val="26"/>
          </w:rPr>
          <w:delText xml:space="preserve">      </w:delText>
        </w:r>
      </w:del>
    </w:p>
    <w:p w14:paraId="1B9E5B43" w14:textId="27A3C953" w:rsidR="00E4669B" w:rsidRPr="001B7F35" w:rsidDel="00AF3271" w:rsidRDefault="00E4669B" w:rsidP="00CD2F58">
      <w:pPr>
        <w:pStyle w:val="ListParagraph"/>
        <w:numPr>
          <w:ilvl w:val="0"/>
          <w:numId w:val="13"/>
        </w:numPr>
        <w:spacing w:before="60"/>
        <w:contextualSpacing w:val="0"/>
        <w:jc w:val="both"/>
        <w:rPr>
          <w:del w:id="3056" w:author="Ngoc Le Van Truong" w:date="2023-04-28T10:25:00Z"/>
          <w:rFonts w:ascii="Times New Roman" w:hAnsi="Times New Roman"/>
          <w:color w:val="111111"/>
          <w:sz w:val="26"/>
          <w:szCs w:val="26"/>
        </w:rPr>
      </w:pPr>
      <w:del w:id="3057" w:author="Ngoc Le Van Truong" w:date="2023-04-28T10:25:00Z">
        <w:r w:rsidRPr="001B7F35" w:rsidDel="00AF3271">
          <w:rPr>
            <w:rFonts w:ascii="Times New Roman" w:hAnsi="Times New Roman"/>
            <w:color w:val="111111"/>
            <w:sz w:val="26"/>
            <w:szCs w:val="26"/>
            <w:lang w:val="vi-VN"/>
          </w:rPr>
          <w:delText>C</w:delText>
        </w:r>
        <w:r w:rsidRPr="001B7F35" w:rsidDel="00AF3271">
          <w:rPr>
            <w:rFonts w:ascii="Times New Roman" w:hAnsi="Times New Roman"/>
            <w:color w:val="111111"/>
            <w:sz w:val="26"/>
            <w:szCs w:val="26"/>
          </w:rPr>
          <w:delText xml:space="preserve">ó </w:delText>
        </w:r>
        <w:r w:rsidRPr="001B7F35" w:rsidDel="00AF3271">
          <w:rPr>
            <w:rFonts w:ascii="Segoe UI Symbol" w:hAnsi="Segoe UI Symbol" w:cs="Segoe UI Symbol"/>
            <w:color w:val="111111"/>
            <w:sz w:val="26"/>
            <w:szCs w:val="26"/>
          </w:rPr>
          <w:delText>☐</w:delText>
        </w:r>
      </w:del>
    </w:p>
    <w:p w14:paraId="251FE5EB" w14:textId="356D0100" w:rsidR="00E4669B" w:rsidRPr="001B7F35" w:rsidDel="00AF3271" w:rsidRDefault="00E4669B" w:rsidP="00CD2F58">
      <w:pPr>
        <w:pStyle w:val="ListParagraph"/>
        <w:numPr>
          <w:ilvl w:val="0"/>
          <w:numId w:val="13"/>
        </w:numPr>
        <w:spacing w:before="60"/>
        <w:contextualSpacing w:val="0"/>
        <w:jc w:val="both"/>
        <w:rPr>
          <w:del w:id="3058" w:author="Ngoc Le Van Truong" w:date="2023-04-28T10:25:00Z"/>
          <w:rFonts w:ascii="Times New Roman" w:hAnsi="Times New Roman"/>
          <w:color w:val="111111"/>
          <w:sz w:val="26"/>
          <w:szCs w:val="26"/>
        </w:rPr>
      </w:pPr>
      <w:del w:id="3059" w:author="Ngoc Le Van Truong" w:date="2023-04-28T10:25:00Z">
        <w:r w:rsidRPr="001B7F35" w:rsidDel="00AF3271">
          <w:rPr>
            <w:rFonts w:ascii="Times New Roman" w:hAnsi="Times New Roman"/>
            <w:color w:val="111111"/>
            <w:sz w:val="26"/>
            <w:szCs w:val="26"/>
          </w:rPr>
          <w:delText>Ý kiến khác</w:delText>
        </w:r>
      </w:del>
    </w:p>
    <w:p w14:paraId="53C43446" w14:textId="6810648A" w:rsidR="00E4669B" w:rsidRDefault="00E4669B" w:rsidP="001B7F35">
      <w:pPr>
        <w:spacing w:before="60"/>
        <w:jc w:val="both"/>
        <w:rPr>
          <w:ins w:id="3060" w:author="Ngoc Le Van Truong" w:date="2023-04-28T11:46:00Z"/>
          <w:rFonts w:ascii="Times New Roman" w:hAnsi="Times New Roman"/>
          <w:b/>
          <w:bCs/>
          <w:color w:val="111111"/>
          <w:sz w:val="26"/>
          <w:szCs w:val="26"/>
          <w:lang w:val="vi-VN"/>
        </w:rPr>
      </w:pPr>
      <w:del w:id="3061" w:author="admin" w:date="2023-04-27T22:35:00Z">
        <w:r w:rsidRPr="001B7F35" w:rsidDel="00703028">
          <w:rPr>
            <w:rFonts w:ascii="Times New Roman" w:hAnsi="Times New Roman"/>
            <w:b/>
            <w:bCs/>
            <w:color w:val="111111"/>
            <w:sz w:val="26"/>
            <w:szCs w:val="26"/>
            <w:lang w:val="vi-VN"/>
          </w:rPr>
          <w:br/>
        </w:r>
      </w:del>
      <w:r w:rsidRPr="001B7F35">
        <w:rPr>
          <w:rFonts w:ascii="Times New Roman" w:hAnsi="Times New Roman"/>
          <w:b/>
          <w:bCs/>
          <w:color w:val="111111"/>
          <w:sz w:val="26"/>
          <w:szCs w:val="26"/>
        </w:rPr>
        <w:t>V</w:t>
      </w:r>
      <w:r w:rsidRPr="001B7F35">
        <w:rPr>
          <w:rFonts w:ascii="Times New Roman" w:hAnsi="Times New Roman"/>
          <w:b/>
          <w:bCs/>
          <w:color w:val="111111"/>
          <w:sz w:val="26"/>
          <w:szCs w:val="26"/>
          <w:lang w:val="vi-VN"/>
        </w:rPr>
        <w:t>. TRANG THIẾT BỊ</w:t>
      </w:r>
      <w:r w:rsidRPr="001B7F35">
        <w:rPr>
          <w:rFonts w:ascii="Times New Roman" w:hAnsi="Times New Roman"/>
          <w:color w:val="111111"/>
          <w:sz w:val="26"/>
          <w:szCs w:val="26"/>
          <w:lang w:val="vi-VN"/>
        </w:rPr>
        <w:t xml:space="preserve">, </w:t>
      </w:r>
      <w:r w:rsidRPr="001B7F35">
        <w:rPr>
          <w:rFonts w:ascii="Times New Roman" w:hAnsi="Times New Roman"/>
          <w:b/>
          <w:bCs/>
          <w:color w:val="111111"/>
          <w:sz w:val="26"/>
          <w:szCs w:val="26"/>
          <w:lang w:val="vi-VN"/>
        </w:rPr>
        <w:t xml:space="preserve">THUỐC, VẬT TƯ </w:t>
      </w:r>
    </w:p>
    <w:p w14:paraId="438D5CA3" w14:textId="70C8ABA2" w:rsidR="005E259F" w:rsidRPr="009D5BDC" w:rsidRDefault="005E259F" w:rsidP="005E259F">
      <w:pPr>
        <w:pStyle w:val="ListParagraph"/>
        <w:numPr>
          <w:ilvl w:val="0"/>
          <w:numId w:val="46"/>
        </w:numPr>
        <w:spacing w:before="60"/>
        <w:jc w:val="both"/>
        <w:rPr>
          <w:ins w:id="3062" w:author="Ngoc Le Van Truong" w:date="2023-04-28T11:46:00Z"/>
          <w:rFonts w:ascii="Times New Roman" w:hAnsi="Times New Roman"/>
          <w:color w:val="111111"/>
          <w:sz w:val="26"/>
          <w:szCs w:val="26"/>
          <w:rPrChange w:id="3063" w:author="Ngoc Le Van Truong" w:date="2023-04-28T11:51:00Z">
            <w:rPr>
              <w:ins w:id="3064" w:author="Ngoc Le Van Truong" w:date="2023-04-28T11:46:00Z"/>
              <w:rFonts w:ascii="Times New Roman" w:eastAsia="MS Mincho" w:hAnsi="Times New Roman"/>
              <w:bCs/>
              <w:color w:val="000000" w:themeColor="text1"/>
              <w:sz w:val="26"/>
              <w:szCs w:val="26"/>
            </w:rPr>
          </w:rPrChange>
        </w:rPr>
      </w:pPr>
      <w:bookmarkStart w:id="3065" w:name="_Hlk133575140"/>
      <w:ins w:id="3066" w:author="Ngoc Le Van Truong" w:date="2023-04-28T11:46:00Z">
        <w:r w:rsidRPr="009D5BDC">
          <w:rPr>
            <w:rFonts w:ascii="Times New Roman" w:hAnsi="Times New Roman"/>
            <w:color w:val="111111"/>
            <w:sz w:val="26"/>
            <w:szCs w:val="26"/>
            <w:lang w:val="vi-VN"/>
          </w:rPr>
          <w:t>S</w:t>
        </w:r>
        <w:r w:rsidRPr="009D5BDC">
          <w:rPr>
            <w:rFonts w:ascii="Times New Roman" w:eastAsia="MS Mincho" w:hAnsi="Times New Roman"/>
            <w:color w:val="000000" w:themeColor="text1"/>
            <w:sz w:val="26"/>
            <w:szCs w:val="26"/>
            <w:lang w:val="vi-VN"/>
          </w:rPr>
          <w:t xml:space="preserve">ố lượng xe cứu thương </w:t>
        </w:r>
        <w:r w:rsidRPr="009D5BDC">
          <w:rPr>
            <w:rFonts w:ascii="Times New Roman" w:eastAsia="MS Mincho" w:hAnsi="Times New Roman"/>
            <w:color w:val="000000" w:themeColor="text1"/>
            <w:sz w:val="26"/>
            <w:szCs w:val="26"/>
          </w:rPr>
          <w:t>chuyên trách của Trung tâm cấp cứu 115/Tổ cấp cứu 115/Đội cấp cứu ngoại viện</w:t>
        </w:r>
      </w:ins>
    </w:p>
    <w:p w14:paraId="2C71B436" w14:textId="77777777" w:rsidR="005E259F" w:rsidRPr="009D5BDC" w:rsidRDefault="005E259F">
      <w:pPr>
        <w:pStyle w:val="ListParagraph"/>
        <w:numPr>
          <w:ilvl w:val="1"/>
          <w:numId w:val="63"/>
        </w:numPr>
        <w:spacing w:before="60"/>
        <w:jc w:val="both"/>
        <w:rPr>
          <w:ins w:id="3067" w:author="Ngoc Le Van Truong" w:date="2023-04-28T11:46:00Z"/>
          <w:rFonts w:ascii="Times New Roman" w:hAnsi="Times New Roman"/>
          <w:color w:val="111111"/>
          <w:sz w:val="26"/>
          <w:szCs w:val="26"/>
          <w:rPrChange w:id="3068" w:author="Ngoc Le Van Truong" w:date="2023-04-28T11:51:00Z">
            <w:rPr>
              <w:ins w:id="3069" w:author="Ngoc Le Van Truong" w:date="2023-04-28T11:46:00Z"/>
              <w:rFonts w:ascii="Times New Roman" w:hAnsi="Times New Roman"/>
              <w:b/>
              <w:bCs/>
              <w:color w:val="111111"/>
              <w:sz w:val="26"/>
              <w:szCs w:val="26"/>
            </w:rPr>
          </w:rPrChange>
        </w:rPr>
        <w:pPrChange w:id="3070" w:author="Ngoc Le Van Truong" w:date="2023-04-28T11:46:00Z">
          <w:pPr>
            <w:pStyle w:val="ListParagraph"/>
            <w:numPr>
              <w:ilvl w:val="1"/>
              <w:numId w:val="56"/>
            </w:numPr>
            <w:spacing w:before="60"/>
            <w:ind w:hanging="360"/>
            <w:jc w:val="both"/>
          </w:pPr>
        </w:pPrChange>
      </w:pPr>
      <w:ins w:id="3071" w:author="Ngoc Le Van Truong" w:date="2023-04-28T11:46:00Z">
        <w:r w:rsidRPr="009D5BDC">
          <w:rPr>
            <w:rFonts w:ascii="Times New Roman" w:hAnsi="Times New Roman"/>
            <w:color w:val="111111"/>
            <w:sz w:val="26"/>
            <w:szCs w:val="26"/>
            <w:rPrChange w:id="3072" w:author="Ngoc Le Van Truong" w:date="2023-04-28T11:51:00Z">
              <w:rPr>
                <w:rFonts w:ascii="Times New Roman" w:hAnsi="Times New Roman"/>
                <w:b/>
                <w:bCs/>
                <w:color w:val="111111"/>
                <w:sz w:val="26"/>
                <w:szCs w:val="26"/>
              </w:rPr>
            </w:rPrChange>
          </w:rPr>
          <w:t>Tổng số hiện có: …</w:t>
        </w:r>
      </w:ins>
    </w:p>
    <w:p w14:paraId="7022B985" w14:textId="77777777" w:rsidR="005E259F" w:rsidRPr="009D5BDC" w:rsidRDefault="005E259F">
      <w:pPr>
        <w:pStyle w:val="ListParagraph"/>
        <w:numPr>
          <w:ilvl w:val="1"/>
          <w:numId w:val="63"/>
        </w:numPr>
        <w:spacing w:before="60"/>
        <w:jc w:val="both"/>
        <w:rPr>
          <w:ins w:id="3073" w:author="Ngoc Le Van Truong" w:date="2023-04-28T11:46:00Z"/>
          <w:rFonts w:ascii="Times New Roman" w:hAnsi="Times New Roman"/>
          <w:color w:val="111111"/>
          <w:sz w:val="26"/>
          <w:szCs w:val="26"/>
          <w:rPrChange w:id="3074" w:author="Ngoc Le Van Truong" w:date="2023-04-28T11:51:00Z">
            <w:rPr>
              <w:ins w:id="3075" w:author="Ngoc Le Van Truong" w:date="2023-04-28T11:46:00Z"/>
              <w:rFonts w:ascii="Times New Roman" w:hAnsi="Times New Roman"/>
              <w:b/>
              <w:bCs/>
              <w:color w:val="111111"/>
              <w:sz w:val="26"/>
              <w:szCs w:val="26"/>
            </w:rPr>
          </w:rPrChange>
        </w:rPr>
        <w:pPrChange w:id="3076" w:author="Ngoc Le Van Truong" w:date="2023-04-28T11:46:00Z">
          <w:pPr>
            <w:pStyle w:val="ListParagraph"/>
            <w:numPr>
              <w:ilvl w:val="1"/>
              <w:numId w:val="56"/>
            </w:numPr>
            <w:spacing w:before="60"/>
            <w:ind w:hanging="360"/>
            <w:jc w:val="both"/>
          </w:pPr>
        </w:pPrChange>
      </w:pPr>
      <w:ins w:id="3077" w:author="Ngoc Le Van Truong" w:date="2023-04-28T11:46:00Z">
        <w:r w:rsidRPr="009D5BDC">
          <w:rPr>
            <w:rFonts w:ascii="Times New Roman" w:hAnsi="Times New Roman"/>
            <w:color w:val="111111"/>
            <w:sz w:val="26"/>
            <w:szCs w:val="26"/>
            <w:rPrChange w:id="3078" w:author="Ngoc Le Van Truong" w:date="2023-04-28T11:51:00Z">
              <w:rPr>
                <w:rFonts w:ascii="Times New Roman" w:hAnsi="Times New Roman"/>
                <w:b/>
                <w:bCs/>
                <w:color w:val="111111"/>
                <w:sz w:val="26"/>
                <w:szCs w:val="26"/>
              </w:rPr>
            </w:rPrChange>
          </w:rPr>
          <w:t>Số xe đang sử dụng tốt: …</w:t>
        </w:r>
      </w:ins>
    </w:p>
    <w:p w14:paraId="756B57F2" w14:textId="77777777" w:rsidR="005E259F" w:rsidRPr="009D5BDC" w:rsidRDefault="005E259F">
      <w:pPr>
        <w:pStyle w:val="ListParagraph"/>
        <w:numPr>
          <w:ilvl w:val="1"/>
          <w:numId w:val="63"/>
        </w:numPr>
        <w:spacing w:before="60"/>
        <w:jc w:val="both"/>
        <w:rPr>
          <w:ins w:id="3079" w:author="Ngoc Le Van Truong" w:date="2023-04-28T11:46:00Z"/>
          <w:rFonts w:ascii="Times New Roman" w:hAnsi="Times New Roman"/>
          <w:color w:val="111111"/>
          <w:sz w:val="26"/>
          <w:szCs w:val="26"/>
          <w:rPrChange w:id="3080" w:author="Ngoc Le Van Truong" w:date="2023-04-28T11:51:00Z">
            <w:rPr>
              <w:ins w:id="3081" w:author="Ngoc Le Van Truong" w:date="2023-04-28T11:46:00Z"/>
              <w:rFonts w:ascii="Times New Roman" w:hAnsi="Times New Roman"/>
              <w:b/>
              <w:bCs/>
              <w:color w:val="111111"/>
              <w:sz w:val="26"/>
              <w:szCs w:val="26"/>
            </w:rPr>
          </w:rPrChange>
        </w:rPr>
        <w:pPrChange w:id="3082" w:author="Ngoc Le Van Truong" w:date="2023-04-28T11:46:00Z">
          <w:pPr>
            <w:pStyle w:val="ListParagraph"/>
            <w:numPr>
              <w:ilvl w:val="1"/>
              <w:numId w:val="56"/>
            </w:numPr>
            <w:spacing w:before="60"/>
            <w:ind w:hanging="360"/>
            <w:jc w:val="both"/>
          </w:pPr>
        </w:pPrChange>
      </w:pPr>
      <w:ins w:id="3083" w:author="Ngoc Le Van Truong" w:date="2023-04-28T11:46:00Z">
        <w:r w:rsidRPr="009D5BDC">
          <w:rPr>
            <w:rFonts w:ascii="Times New Roman" w:hAnsi="Times New Roman"/>
            <w:color w:val="111111"/>
            <w:sz w:val="26"/>
            <w:szCs w:val="26"/>
            <w:rPrChange w:id="3084" w:author="Ngoc Le Van Truong" w:date="2023-04-28T11:51:00Z">
              <w:rPr>
                <w:rFonts w:ascii="Times New Roman" w:hAnsi="Times New Roman"/>
                <w:b/>
                <w:bCs/>
                <w:color w:val="111111"/>
                <w:sz w:val="26"/>
                <w:szCs w:val="26"/>
              </w:rPr>
            </w:rPrChange>
          </w:rPr>
          <w:t>Số xe đang sửa chữa: …</w:t>
        </w:r>
      </w:ins>
    </w:p>
    <w:p w14:paraId="68022C62" w14:textId="42DE6DC5" w:rsidR="005E259F" w:rsidRPr="009D5BDC" w:rsidRDefault="005E259F" w:rsidP="005E259F">
      <w:pPr>
        <w:pStyle w:val="ListParagraph"/>
        <w:numPr>
          <w:ilvl w:val="1"/>
          <w:numId w:val="63"/>
        </w:numPr>
        <w:spacing w:before="60"/>
        <w:jc w:val="both"/>
        <w:rPr>
          <w:ins w:id="3085" w:author="Ngoc Le Van Truong" w:date="2023-04-28T11:46:00Z"/>
          <w:rFonts w:ascii="Times New Roman" w:hAnsi="Times New Roman"/>
          <w:color w:val="111111"/>
          <w:sz w:val="26"/>
          <w:szCs w:val="26"/>
        </w:rPr>
      </w:pPr>
      <w:ins w:id="3086" w:author="Ngoc Le Van Truong" w:date="2023-04-28T11:46:00Z">
        <w:r w:rsidRPr="009D5BDC">
          <w:rPr>
            <w:rFonts w:ascii="Times New Roman" w:hAnsi="Times New Roman"/>
            <w:color w:val="111111"/>
            <w:sz w:val="26"/>
            <w:szCs w:val="26"/>
            <w:rPrChange w:id="3087" w:author="Ngoc Le Van Truong" w:date="2023-04-28T11:51:00Z">
              <w:rPr>
                <w:rFonts w:ascii="Times New Roman" w:hAnsi="Times New Roman"/>
                <w:b/>
                <w:bCs/>
                <w:color w:val="111111"/>
                <w:sz w:val="26"/>
                <w:szCs w:val="26"/>
              </w:rPr>
            </w:rPrChange>
          </w:rPr>
          <w:t>Số xe hỏng chờ thanh lý: …</w:t>
        </w:r>
      </w:ins>
    </w:p>
    <w:p w14:paraId="5C1F3C15" w14:textId="77777777" w:rsidR="005E259F" w:rsidRPr="009D5BDC" w:rsidRDefault="005E259F" w:rsidP="005E259F">
      <w:pPr>
        <w:numPr>
          <w:ilvl w:val="0"/>
          <w:numId w:val="46"/>
        </w:numPr>
        <w:spacing w:before="60"/>
        <w:jc w:val="both"/>
        <w:rPr>
          <w:ins w:id="3088" w:author="Ngoc Le Van Truong" w:date="2023-04-28T11:47:00Z"/>
          <w:rFonts w:ascii="Times New Roman" w:hAnsi="Times New Roman"/>
          <w:color w:val="111111"/>
          <w:sz w:val="26"/>
          <w:szCs w:val="26"/>
        </w:rPr>
      </w:pPr>
      <w:ins w:id="3089" w:author="Ngoc Le Van Truong" w:date="2023-04-28T11:47:00Z">
        <w:r w:rsidRPr="009D5BDC">
          <w:rPr>
            <w:rFonts w:ascii="Times New Roman" w:hAnsi="Times New Roman"/>
            <w:color w:val="111111"/>
            <w:sz w:val="26"/>
            <w:szCs w:val="26"/>
          </w:rPr>
          <w:t xml:space="preserve">Xe cứu thương (đang hoạt động được) có đủ </w:t>
        </w:r>
        <w:r w:rsidRPr="009D5BDC">
          <w:rPr>
            <w:rFonts w:ascii="Times New Roman" w:hAnsi="Times New Roman"/>
            <w:color w:val="111111"/>
            <w:sz w:val="26"/>
            <w:szCs w:val="26"/>
            <w:rPrChange w:id="3090" w:author="Ngoc Le Van Truong" w:date="2023-04-28T11:51:00Z">
              <w:rPr>
                <w:rFonts w:ascii="Times New Roman" w:hAnsi="Times New Roman"/>
                <w:b/>
                <w:bCs/>
                <w:color w:val="111111"/>
                <w:sz w:val="26"/>
                <w:szCs w:val="26"/>
              </w:rPr>
            </w:rPrChange>
          </w:rPr>
          <w:t xml:space="preserve">Danh mục trang thiết bị thiết yếu </w:t>
        </w:r>
        <w:r w:rsidRPr="009D5BDC">
          <w:rPr>
            <w:rFonts w:ascii="Times New Roman" w:hAnsi="Times New Roman"/>
            <w:color w:val="111111"/>
            <w:sz w:val="26"/>
            <w:szCs w:val="26"/>
          </w:rPr>
          <w:t xml:space="preserve">theo </w:t>
        </w:r>
        <w:r w:rsidRPr="009D5BDC">
          <w:rPr>
            <w:rFonts w:ascii="Times New Roman" w:hAnsi="Times New Roman"/>
            <w:color w:val="111111"/>
            <w:sz w:val="26"/>
            <w:szCs w:val="26"/>
            <w:lang w:val="vi-VN"/>
          </w:rPr>
          <w:t>Quyết định số 3385/QĐ-BYT ngày 18/9 /2012)</w:t>
        </w:r>
        <w:r w:rsidRPr="009D5BDC">
          <w:rPr>
            <w:rFonts w:ascii="Times New Roman" w:hAnsi="Times New Roman"/>
            <w:color w:val="111111"/>
            <w:sz w:val="26"/>
            <w:szCs w:val="26"/>
          </w:rPr>
          <w:t xml:space="preserve">: </w:t>
        </w:r>
        <w:r w:rsidRPr="009D5BDC">
          <w:rPr>
            <w:rFonts w:ascii="Times New Roman" w:hAnsi="Times New Roman"/>
            <w:color w:val="111111"/>
            <w:sz w:val="26"/>
            <w:szCs w:val="26"/>
            <w:rPrChange w:id="3091" w:author="Ngoc Le Van Truong" w:date="2023-04-28T11:51:00Z">
              <w:rPr>
                <w:rFonts w:ascii="Times New Roman" w:hAnsi="Times New Roman"/>
                <w:b/>
                <w:bCs/>
                <w:color w:val="111111"/>
                <w:sz w:val="26"/>
                <w:szCs w:val="26"/>
              </w:rPr>
            </w:rPrChange>
          </w:rPr>
          <w:t xml:space="preserve">kiểm tra ngẫu nhiên 01 cứu thương </w:t>
        </w:r>
        <w:r w:rsidRPr="009D5BDC">
          <w:rPr>
            <w:rFonts w:ascii="Times New Roman" w:hAnsi="Times New Roman"/>
            <w:color w:val="111111"/>
            <w:sz w:val="26"/>
            <w:szCs w:val="26"/>
          </w:rPr>
          <w:t>thực hiện theo bảng kiểm trong Phụ lục số 01: không</w:t>
        </w:r>
        <w:r w:rsidRPr="009D5BDC">
          <w:rPr>
            <w:rFonts w:ascii="Times New Roman" w:hAnsi="Times New Roman"/>
            <w:color w:val="111111"/>
            <w:sz w:val="26"/>
            <w:szCs w:val="26"/>
            <w:lang w:val="vi-VN"/>
          </w:rPr>
          <w:t xml:space="preserve"> </w:t>
        </w:r>
        <w:r w:rsidRPr="009D5BDC">
          <w:rPr>
            <w:rFonts w:ascii="Segoe UI Symbol" w:eastAsia="MS Mincho" w:hAnsi="Segoe UI Symbol" w:cs="Segoe UI Symbol"/>
            <w:color w:val="000000" w:themeColor="text1"/>
            <w:sz w:val="26"/>
            <w:szCs w:val="26"/>
          </w:rPr>
          <w:t>☐</w:t>
        </w:r>
        <w:r w:rsidRPr="009D5BDC">
          <w:rPr>
            <w:rFonts w:ascii="Times New Roman" w:hAnsi="Times New Roman"/>
            <w:color w:val="111111"/>
            <w:sz w:val="26"/>
            <w:szCs w:val="26"/>
            <w:lang w:val="vi-VN"/>
          </w:rPr>
          <w:t xml:space="preserve">      có </w:t>
        </w:r>
        <w:r w:rsidRPr="009D5BDC">
          <w:rPr>
            <w:rFonts w:ascii="Segoe UI Symbol" w:eastAsia="MS Mincho" w:hAnsi="Segoe UI Symbol" w:cs="Segoe UI Symbol"/>
            <w:color w:val="000000" w:themeColor="text1"/>
            <w:sz w:val="26"/>
            <w:szCs w:val="26"/>
          </w:rPr>
          <w:t>☐</w:t>
        </w:r>
      </w:ins>
    </w:p>
    <w:p w14:paraId="28710A59" w14:textId="74F68D61" w:rsidR="005E259F" w:rsidRPr="009D5BDC" w:rsidRDefault="005E259F" w:rsidP="005E259F">
      <w:pPr>
        <w:numPr>
          <w:ilvl w:val="0"/>
          <w:numId w:val="46"/>
        </w:numPr>
        <w:spacing w:before="60"/>
        <w:jc w:val="both"/>
        <w:rPr>
          <w:ins w:id="3092" w:author="Ngoc Le Van Truong" w:date="2023-04-28T11:47:00Z"/>
          <w:rFonts w:ascii="Times New Roman" w:hAnsi="Times New Roman"/>
          <w:color w:val="111111"/>
          <w:sz w:val="26"/>
          <w:szCs w:val="26"/>
        </w:rPr>
      </w:pPr>
      <w:ins w:id="3093" w:author="Ngoc Le Van Truong" w:date="2023-04-28T11:47:00Z">
        <w:r w:rsidRPr="009D5BDC">
          <w:rPr>
            <w:rFonts w:ascii="Times New Roman" w:hAnsi="Times New Roman"/>
            <w:color w:val="111111"/>
            <w:sz w:val="26"/>
            <w:szCs w:val="26"/>
          </w:rPr>
          <w:t xml:space="preserve">Xe cứu thương (đang hoạt động được) có đủ </w:t>
        </w:r>
      </w:ins>
      <w:ins w:id="3094" w:author="Ngoc Le Van Truong" w:date="2023-04-28T11:48:00Z">
        <w:r w:rsidRPr="009D5BDC">
          <w:rPr>
            <w:rFonts w:ascii="Times New Roman" w:hAnsi="Times New Roman"/>
            <w:color w:val="111111"/>
            <w:sz w:val="26"/>
            <w:szCs w:val="26"/>
            <w:lang w:val="vi-VN"/>
            <w:rPrChange w:id="3095" w:author="Ngoc Le Van Truong" w:date="2023-04-28T11:51:00Z">
              <w:rPr>
                <w:rFonts w:ascii="Times New Roman" w:hAnsi="Times New Roman"/>
                <w:b/>
                <w:bCs/>
                <w:color w:val="111111"/>
                <w:sz w:val="26"/>
                <w:szCs w:val="26"/>
                <w:lang w:val="vi-VN"/>
              </w:rPr>
            </w:rPrChange>
          </w:rPr>
          <w:t>Danh mục thuốc, vật tư y tế thiết yếu cho 01 kíp cấp cứu ngoại viện</w:t>
        </w:r>
        <w:r w:rsidRPr="009D5BDC">
          <w:rPr>
            <w:rFonts w:ascii="Times New Roman" w:hAnsi="Times New Roman"/>
            <w:color w:val="111111"/>
            <w:sz w:val="26"/>
            <w:szCs w:val="26"/>
          </w:rPr>
          <w:t xml:space="preserve"> theo </w:t>
        </w:r>
        <w:r w:rsidRPr="009D5BDC">
          <w:rPr>
            <w:rFonts w:ascii="Times New Roman" w:hAnsi="Times New Roman"/>
            <w:color w:val="111111"/>
            <w:sz w:val="26"/>
            <w:szCs w:val="26"/>
            <w:lang w:val="vi-VN"/>
          </w:rPr>
          <w:t>Quyết định số 3385/QĐ-BYT</w:t>
        </w:r>
        <w:r w:rsidRPr="009D5BDC">
          <w:rPr>
            <w:rFonts w:ascii="Times New Roman" w:hAnsi="Times New Roman"/>
            <w:color w:val="111111"/>
            <w:sz w:val="26"/>
            <w:szCs w:val="26"/>
          </w:rPr>
          <w:t xml:space="preserve">: </w:t>
        </w:r>
        <w:r w:rsidRPr="009D5BDC">
          <w:rPr>
            <w:rFonts w:ascii="Times New Roman" w:hAnsi="Times New Roman"/>
            <w:color w:val="111111"/>
            <w:sz w:val="26"/>
            <w:szCs w:val="26"/>
            <w:rPrChange w:id="3096" w:author="Ngoc Le Van Truong" w:date="2023-04-28T11:51:00Z">
              <w:rPr>
                <w:rFonts w:ascii="Times New Roman" w:hAnsi="Times New Roman"/>
                <w:b/>
                <w:bCs/>
                <w:color w:val="111111"/>
                <w:sz w:val="26"/>
                <w:szCs w:val="26"/>
              </w:rPr>
            </w:rPrChange>
          </w:rPr>
          <w:t xml:space="preserve">kiểm tra ngẫu nhiên 01 xe cứu thương </w:t>
        </w:r>
        <w:r w:rsidRPr="009D5BDC">
          <w:rPr>
            <w:rFonts w:ascii="Times New Roman" w:hAnsi="Times New Roman"/>
            <w:color w:val="111111"/>
            <w:sz w:val="26"/>
            <w:szCs w:val="26"/>
          </w:rPr>
          <w:t>thực hiện theo bảng kiểm trong Phụ lục số 02</w:t>
        </w:r>
      </w:ins>
      <w:ins w:id="3097" w:author="Ngoc Le Van Truong" w:date="2023-04-28T11:47:00Z">
        <w:r w:rsidRPr="009D5BDC">
          <w:rPr>
            <w:rFonts w:ascii="Times New Roman" w:hAnsi="Times New Roman"/>
            <w:color w:val="111111"/>
            <w:sz w:val="26"/>
            <w:szCs w:val="26"/>
          </w:rPr>
          <w:t>: không</w:t>
        </w:r>
        <w:r w:rsidRPr="009D5BDC">
          <w:rPr>
            <w:rFonts w:ascii="Times New Roman" w:hAnsi="Times New Roman"/>
            <w:color w:val="111111"/>
            <w:sz w:val="26"/>
            <w:szCs w:val="26"/>
            <w:lang w:val="vi-VN"/>
          </w:rPr>
          <w:t xml:space="preserve"> </w:t>
        </w:r>
        <w:r w:rsidRPr="009D5BDC">
          <w:rPr>
            <w:rFonts w:ascii="Segoe UI Symbol" w:eastAsia="MS Mincho" w:hAnsi="Segoe UI Symbol" w:cs="Segoe UI Symbol"/>
            <w:color w:val="000000" w:themeColor="text1"/>
            <w:sz w:val="26"/>
            <w:szCs w:val="26"/>
          </w:rPr>
          <w:t>☐</w:t>
        </w:r>
        <w:r w:rsidRPr="009D5BDC">
          <w:rPr>
            <w:rFonts w:ascii="Times New Roman" w:hAnsi="Times New Roman"/>
            <w:color w:val="111111"/>
            <w:sz w:val="26"/>
            <w:szCs w:val="26"/>
            <w:lang w:val="vi-VN"/>
          </w:rPr>
          <w:t xml:space="preserve">      có </w:t>
        </w:r>
        <w:r w:rsidRPr="009D5BDC">
          <w:rPr>
            <w:rFonts w:ascii="Segoe UI Symbol" w:eastAsia="MS Mincho" w:hAnsi="Segoe UI Symbol" w:cs="Segoe UI Symbol"/>
            <w:color w:val="000000" w:themeColor="text1"/>
            <w:sz w:val="26"/>
            <w:szCs w:val="26"/>
          </w:rPr>
          <w:t>☐</w:t>
        </w:r>
      </w:ins>
    </w:p>
    <w:p w14:paraId="310C1063" w14:textId="5009AB59" w:rsidR="005E259F" w:rsidRPr="009D5BDC" w:rsidRDefault="005E259F" w:rsidP="005E259F">
      <w:pPr>
        <w:pStyle w:val="ListParagraph"/>
        <w:numPr>
          <w:ilvl w:val="0"/>
          <w:numId w:val="46"/>
        </w:numPr>
        <w:spacing w:before="60"/>
        <w:jc w:val="both"/>
        <w:rPr>
          <w:ins w:id="3098" w:author="Ngoc Le Van Truong" w:date="2023-04-28T11:47:00Z"/>
          <w:rFonts w:ascii="Times New Roman" w:hAnsi="Times New Roman"/>
          <w:color w:val="111111"/>
          <w:sz w:val="26"/>
          <w:szCs w:val="26"/>
        </w:rPr>
      </w:pPr>
      <w:ins w:id="3099" w:author="Ngoc Le Van Truong" w:date="2023-04-28T11:48:00Z">
        <w:r w:rsidRPr="009D5BDC">
          <w:rPr>
            <w:rFonts w:ascii="Times New Roman" w:hAnsi="Times New Roman"/>
            <w:color w:val="111111"/>
            <w:sz w:val="26"/>
            <w:szCs w:val="26"/>
            <w:lang w:val="vi-VN"/>
          </w:rPr>
          <w:t xml:space="preserve">Số lượng vali </w:t>
        </w:r>
        <w:r w:rsidRPr="009D5BDC">
          <w:rPr>
            <w:rFonts w:ascii="Times New Roman" w:hAnsi="Times New Roman"/>
            <w:color w:val="111111"/>
            <w:sz w:val="26"/>
            <w:szCs w:val="26"/>
          </w:rPr>
          <w:t>dụng cụ cấp cứu trang bị trên xe ô tô cứu thương cho 01 kíp cấp cứu ngoại viện</w:t>
        </w:r>
      </w:ins>
      <w:ins w:id="3100" w:author="Ngoc Le Van Truong" w:date="2023-04-28T11:49:00Z">
        <w:r w:rsidRPr="009D5BDC">
          <w:rPr>
            <w:rFonts w:ascii="Times New Roman" w:hAnsi="Times New Roman"/>
            <w:color w:val="111111"/>
            <w:sz w:val="26"/>
            <w:szCs w:val="26"/>
          </w:rPr>
          <w:t>: ….</w:t>
        </w:r>
      </w:ins>
    </w:p>
    <w:p w14:paraId="3E3F1860" w14:textId="77777777" w:rsidR="005E259F" w:rsidRPr="009D5BDC" w:rsidRDefault="005E259F" w:rsidP="005E259F">
      <w:pPr>
        <w:numPr>
          <w:ilvl w:val="0"/>
          <w:numId w:val="46"/>
        </w:numPr>
        <w:spacing w:before="60"/>
        <w:jc w:val="both"/>
        <w:rPr>
          <w:ins w:id="3101" w:author="Ngoc Le Van Truong" w:date="2023-04-28T11:49:00Z"/>
          <w:rFonts w:ascii="Times New Roman" w:hAnsi="Times New Roman"/>
          <w:color w:val="111111"/>
          <w:sz w:val="26"/>
          <w:szCs w:val="26"/>
        </w:rPr>
      </w:pPr>
      <w:ins w:id="3102" w:author="Ngoc Le Van Truong" w:date="2023-04-28T11:49:00Z">
        <w:r w:rsidRPr="009D5BDC">
          <w:rPr>
            <w:rFonts w:ascii="Times New Roman" w:hAnsi="Times New Roman"/>
            <w:color w:val="111111"/>
            <w:sz w:val="26"/>
            <w:szCs w:val="26"/>
          </w:rPr>
          <w:t>V</w:t>
        </w:r>
        <w:r w:rsidRPr="009D5BDC">
          <w:rPr>
            <w:rFonts w:ascii="Times New Roman" w:hAnsi="Times New Roman"/>
            <w:color w:val="111111"/>
            <w:sz w:val="26"/>
            <w:szCs w:val="26"/>
            <w:lang w:val="vi-VN"/>
          </w:rPr>
          <w:t xml:space="preserve">ali </w:t>
        </w:r>
        <w:r w:rsidRPr="009D5BDC">
          <w:rPr>
            <w:rFonts w:ascii="Times New Roman" w:hAnsi="Times New Roman"/>
            <w:color w:val="111111"/>
            <w:sz w:val="26"/>
            <w:szCs w:val="26"/>
          </w:rPr>
          <w:t xml:space="preserve">dụng cụ cấp cứu trang bị trên xe ô tô cứu thương cho 01 kíp cấp cứu ngoại viện có đủ </w:t>
        </w:r>
        <w:r w:rsidRPr="009D5BDC">
          <w:rPr>
            <w:rFonts w:ascii="Times New Roman" w:hAnsi="Times New Roman"/>
            <w:color w:val="111111"/>
            <w:sz w:val="26"/>
            <w:szCs w:val="26"/>
            <w:lang w:val="vi-VN"/>
            <w:rPrChange w:id="3103" w:author="Ngoc Le Van Truong" w:date="2023-04-28T11:51:00Z">
              <w:rPr>
                <w:rFonts w:ascii="Times New Roman" w:hAnsi="Times New Roman"/>
                <w:b/>
                <w:bCs/>
                <w:color w:val="111111"/>
                <w:sz w:val="26"/>
                <w:szCs w:val="26"/>
                <w:lang w:val="vi-VN"/>
              </w:rPr>
            </w:rPrChange>
          </w:rPr>
          <w:t xml:space="preserve">Danh </w:t>
        </w:r>
        <w:r w:rsidRPr="009D5BDC">
          <w:rPr>
            <w:rFonts w:ascii="Times New Roman" w:hAnsi="Times New Roman"/>
            <w:color w:val="111111"/>
            <w:sz w:val="26"/>
            <w:szCs w:val="26"/>
            <w:rPrChange w:id="3104" w:author="Ngoc Le Van Truong" w:date="2023-04-28T11:51:00Z">
              <w:rPr>
                <w:rFonts w:ascii="Times New Roman" w:hAnsi="Times New Roman"/>
                <w:b/>
                <w:bCs/>
                <w:color w:val="111111"/>
                <w:sz w:val="26"/>
                <w:szCs w:val="26"/>
              </w:rPr>
            </w:rPrChange>
          </w:rPr>
          <w:t>mục dụng cụ cấp cứu</w:t>
        </w:r>
        <w:r w:rsidRPr="009D5BDC">
          <w:rPr>
            <w:rFonts w:ascii="Times New Roman" w:hAnsi="Times New Roman"/>
            <w:color w:val="111111"/>
            <w:sz w:val="26"/>
            <w:szCs w:val="26"/>
            <w:lang w:val="vi-VN"/>
            <w:rPrChange w:id="3105" w:author="Ngoc Le Van Truong" w:date="2023-04-28T11:51:00Z">
              <w:rPr>
                <w:rFonts w:ascii="Times New Roman" w:hAnsi="Times New Roman"/>
                <w:b/>
                <w:bCs/>
                <w:color w:val="111111"/>
                <w:sz w:val="26"/>
                <w:szCs w:val="26"/>
                <w:lang w:val="vi-VN"/>
              </w:rPr>
            </w:rPrChange>
          </w:rPr>
          <w:t xml:space="preserve"> </w:t>
        </w:r>
        <w:r w:rsidRPr="009D5BDC">
          <w:rPr>
            <w:rFonts w:ascii="Times New Roman" w:hAnsi="Times New Roman"/>
            <w:color w:val="111111"/>
            <w:sz w:val="26"/>
            <w:szCs w:val="26"/>
          </w:rPr>
          <w:t xml:space="preserve">theo </w:t>
        </w:r>
        <w:r w:rsidRPr="009D5BDC">
          <w:rPr>
            <w:rFonts w:ascii="Times New Roman" w:hAnsi="Times New Roman"/>
            <w:color w:val="111111"/>
            <w:sz w:val="26"/>
            <w:szCs w:val="26"/>
            <w:lang w:val="vi-VN"/>
          </w:rPr>
          <w:t>Quyết định số 3385/QĐ-BYT</w:t>
        </w:r>
        <w:r w:rsidRPr="009D5BDC">
          <w:rPr>
            <w:rFonts w:ascii="Times New Roman" w:hAnsi="Times New Roman"/>
            <w:color w:val="111111"/>
            <w:sz w:val="26"/>
            <w:szCs w:val="26"/>
            <w:rPrChange w:id="3106" w:author="Ngoc Le Van Truong" w:date="2023-04-28T11:51:00Z">
              <w:rPr>
                <w:rFonts w:ascii="Times New Roman" w:hAnsi="Times New Roman"/>
                <w:b/>
                <w:bCs/>
                <w:color w:val="111111"/>
                <w:sz w:val="26"/>
                <w:szCs w:val="26"/>
              </w:rPr>
            </w:rPrChange>
          </w:rPr>
          <w:t xml:space="preserve">: kiểm tra ngẫu nhiên 01 Vali dụng cụ cấp cứu </w:t>
        </w:r>
        <w:r w:rsidRPr="009D5BDC">
          <w:rPr>
            <w:rFonts w:ascii="Times New Roman" w:hAnsi="Times New Roman"/>
            <w:color w:val="111111"/>
            <w:sz w:val="26"/>
            <w:szCs w:val="26"/>
          </w:rPr>
          <w:t xml:space="preserve">thực hiện theo bảng kiểm Phụ lục số 03: </w:t>
        </w:r>
      </w:ins>
    </w:p>
    <w:p w14:paraId="5192BC54" w14:textId="13D3C527" w:rsidR="005E259F" w:rsidRPr="009D5BDC" w:rsidRDefault="005E259F">
      <w:pPr>
        <w:spacing w:before="60"/>
        <w:ind w:left="360"/>
        <w:jc w:val="both"/>
        <w:rPr>
          <w:ins w:id="3107" w:author="Ngoc Le Van Truong" w:date="2023-04-28T11:49:00Z"/>
          <w:rFonts w:ascii="Times New Roman" w:hAnsi="Times New Roman"/>
          <w:color w:val="111111"/>
          <w:sz w:val="26"/>
          <w:szCs w:val="26"/>
        </w:rPr>
        <w:pPrChange w:id="3108" w:author="Ngoc Le Van Truong" w:date="2023-04-28T11:49:00Z">
          <w:pPr>
            <w:numPr>
              <w:numId w:val="46"/>
            </w:numPr>
            <w:spacing w:before="60"/>
            <w:ind w:left="360" w:hanging="360"/>
            <w:jc w:val="both"/>
          </w:pPr>
        </w:pPrChange>
      </w:pPr>
      <w:ins w:id="3109" w:author="Ngoc Le Van Truong" w:date="2023-04-28T11:49:00Z">
        <w:r w:rsidRPr="009D5BDC">
          <w:rPr>
            <w:rFonts w:ascii="Times New Roman" w:hAnsi="Times New Roman"/>
            <w:color w:val="111111"/>
            <w:sz w:val="26"/>
            <w:szCs w:val="26"/>
          </w:rPr>
          <w:t>không</w:t>
        </w:r>
        <w:r w:rsidRPr="009D5BDC">
          <w:rPr>
            <w:rFonts w:ascii="Times New Roman" w:hAnsi="Times New Roman"/>
            <w:color w:val="111111"/>
            <w:sz w:val="26"/>
            <w:szCs w:val="26"/>
            <w:lang w:val="vi-VN"/>
          </w:rPr>
          <w:t xml:space="preserve"> </w:t>
        </w:r>
        <w:r w:rsidRPr="009D5BDC">
          <w:rPr>
            <w:rFonts w:ascii="Segoe UI Symbol" w:eastAsia="MS Mincho" w:hAnsi="Segoe UI Symbol" w:cs="Segoe UI Symbol"/>
            <w:color w:val="000000" w:themeColor="text1"/>
            <w:sz w:val="26"/>
            <w:szCs w:val="26"/>
          </w:rPr>
          <w:t>☐</w:t>
        </w:r>
        <w:r w:rsidRPr="009D5BDC">
          <w:rPr>
            <w:rFonts w:ascii="Times New Roman" w:hAnsi="Times New Roman"/>
            <w:color w:val="111111"/>
            <w:sz w:val="26"/>
            <w:szCs w:val="26"/>
            <w:lang w:val="vi-VN"/>
          </w:rPr>
          <w:t xml:space="preserve">      có </w:t>
        </w:r>
        <w:r w:rsidRPr="009D5BDC">
          <w:rPr>
            <w:rFonts w:ascii="Segoe UI Symbol" w:eastAsia="MS Mincho" w:hAnsi="Segoe UI Symbol" w:cs="Segoe UI Symbol"/>
            <w:color w:val="000000" w:themeColor="text1"/>
            <w:sz w:val="26"/>
            <w:szCs w:val="26"/>
          </w:rPr>
          <w:t>☐</w:t>
        </w:r>
      </w:ins>
    </w:p>
    <w:p w14:paraId="526F8D82" w14:textId="5F61F855" w:rsidR="005E259F" w:rsidRPr="009D5BDC" w:rsidRDefault="005E259F">
      <w:pPr>
        <w:numPr>
          <w:ilvl w:val="0"/>
          <w:numId w:val="46"/>
        </w:numPr>
        <w:spacing w:before="60"/>
        <w:jc w:val="both"/>
        <w:rPr>
          <w:ins w:id="3110" w:author="Ngoc Le Van Truong" w:date="2023-04-28T11:50:00Z"/>
          <w:rFonts w:ascii="Times New Roman" w:hAnsi="Times New Roman"/>
          <w:color w:val="111111"/>
          <w:sz w:val="26"/>
          <w:szCs w:val="26"/>
        </w:rPr>
        <w:pPrChange w:id="3111" w:author="Ngoc Le Van Truong" w:date="2023-04-28T11:51:00Z">
          <w:pPr>
            <w:spacing w:before="60"/>
            <w:ind w:left="360"/>
            <w:jc w:val="both"/>
          </w:pPr>
        </w:pPrChange>
      </w:pPr>
      <w:ins w:id="3112" w:author="Ngoc Le Van Truong" w:date="2023-04-28T11:50:00Z">
        <w:r w:rsidRPr="009D5BDC">
          <w:rPr>
            <w:rFonts w:ascii="Times New Roman" w:hAnsi="Times New Roman"/>
            <w:color w:val="111111"/>
            <w:sz w:val="26"/>
            <w:szCs w:val="26"/>
          </w:rPr>
          <w:t>V</w:t>
        </w:r>
        <w:r w:rsidRPr="009D5BDC">
          <w:rPr>
            <w:rFonts w:ascii="Times New Roman" w:hAnsi="Times New Roman"/>
            <w:color w:val="111111"/>
            <w:sz w:val="26"/>
            <w:szCs w:val="26"/>
            <w:lang w:val="vi-VN"/>
          </w:rPr>
          <w:t xml:space="preserve">ali </w:t>
        </w:r>
        <w:r w:rsidRPr="009D5BDC">
          <w:rPr>
            <w:rFonts w:ascii="Times New Roman" w:hAnsi="Times New Roman"/>
            <w:color w:val="111111"/>
            <w:sz w:val="26"/>
            <w:szCs w:val="26"/>
          </w:rPr>
          <w:t xml:space="preserve">thuốc cấp cứu trang bị trên xe ô tô cứu thương cho 01 kíp cấp cứu ngoại viện có đủ </w:t>
        </w:r>
        <w:r w:rsidRPr="009D5BDC">
          <w:rPr>
            <w:rFonts w:ascii="Times New Roman" w:hAnsi="Times New Roman"/>
            <w:color w:val="111111"/>
            <w:sz w:val="26"/>
            <w:szCs w:val="26"/>
            <w:lang w:val="vi-VN"/>
            <w:rPrChange w:id="3113" w:author="Ngoc Le Van Truong" w:date="2023-04-28T11:51:00Z">
              <w:rPr>
                <w:rFonts w:ascii="Times New Roman" w:hAnsi="Times New Roman"/>
                <w:b/>
                <w:bCs/>
                <w:color w:val="111111"/>
                <w:sz w:val="26"/>
                <w:szCs w:val="26"/>
                <w:lang w:val="vi-VN"/>
              </w:rPr>
            </w:rPrChange>
          </w:rPr>
          <w:t xml:space="preserve">Danh </w:t>
        </w:r>
        <w:r w:rsidRPr="009D5BDC">
          <w:rPr>
            <w:rFonts w:ascii="Times New Roman" w:hAnsi="Times New Roman"/>
            <w:color w:val="111111"/>
            <w:sz w:val="26"/>
            <w:szCs w:val="26"/>
            <w:rPrChange w:id="3114" w:author="Ngoc Le Van Truong" w:date="2023-04-28T11:51:00Z">
              <w:rPr>
                <w:rFonts w:ascii="Times New Roman" w:hAnsi="Times New Roman"/>
                <w:b/>
                <w:bCs/>
                <w:color w:val="111111"/>
                <w:sz w:val="26"/>
                <w:szCs w:val="26"/>
              </w:rPr>
            </w:rPrChange>
          </w:rPr>
          <w:t>mục thuốc cấp cứu</w:t>
        </w:r>
        <w:r w:rsidRPr="009D5BDC">
          <w:rPr>
            <w:rFonts w:ascii="Times New Roman" w:hAnsi="Times New Roman"/>
            <w:color w:val="111111"/>
            <w:sz w:val="26"/>
            <w:szCs w:val="26"/>
            <w:lang w:val="vi-VN"/>
            <w:rPrChange w:id="3115" w:author="Ngoc Le Van Truong" w:date="2023-04-28T11:51:00Z">
              <w:rPr>
                <w:rFonts w:ascii="Times New Roman" w:hAnsi="Times New Roman"/>
                <w:b/>
                <w:bCs/>
                <w:color w:val="111111"/>
                <w:sz w:val="26"/>
                <w:szCs w:val="26"/>
                <w:lang w:val="vi-VN"/>
              </w:rPr>
            </w:rPrChange>
          </w:rPr>
          <w:t xml:space="preserve"> </w:t>
        </w:r>
        <w:r w:rsidRPr="009D5BDC">
          <w:rPr>
            <w:rFonts w:ascii="Times New Roman" w:hAnsi="Times New Roman"/>
            <w:color w:val="111111"/>
            <w:sz w:val="26"/>
            <w:szCs w:val="26"/>
          </w:rPr>
          <w:t xml:space="preserve">theo </w:t>
        </w:r>
        <w:r w:rsidRPr="009D5BDC">
          <w:rPr>
            <w:rFonts w:ascii="Times New Roman" w:hAnsi="Times New Roman"/>
            <w:color w:val="111111"/>
            <w:sz w:val="26"/>
            <w:szCs w:val="26"/>
            <w:lang w:val="vi-VN"/>
          </w:rPr>
          <w:t>Quyết định số 3385/QĐ-BYT</w:t>
        </w:r>
        <w:r w:rsidRPr="009D5BDC">
          <w:rPr>
            <w:rFonts w:ascii="Times New Roman" w:hAnsi="Times New Roman"/>
            <w:color w:val="111111"/>
            <w:sz w:val="26"/>
            <w:szCs w:val="26"/>
            <w:rPrChange w:id="3116" w:author="Ngoc Le Van Truong" w:date="2023-04-28T11:51:00Z">
              <w:rPr>
                <w:rFonts w:ascii="Times New Roman" w:hAnsi="Times New Roman"/>
                <w:b/>
                <w:bCs/>
                <w:color w:val="111111"/>
                <w:sz w:val="26"/>
                <w:szCs w:val="26"/>
              </w:rPr>
            </w:rPrChange>
          </w:rPr>
          <w:t xml:space="preserve">: kiểm tra ngẫu nhiên 01 Vali </w:t>
        </w:r>
      </w:ins>
      <w:ins w:id="3117" w:author="Ngoc Le Van Truong" w:date="2023-04-28T11:51:00Z">
        <w:r w:rsidRPr="009D5BDC">
          <w:rPr>
            <w:rFonts w:ascii="Times New Roman" w:hAnsi="Times New Roman"/>
            <w:color w:val="111111"/>
            <w:sz w:val="26"/>
            <w:szCs w:val="26"/>
          </w:rPr>
          <w:t xml:space="preserve">thuốc cấp cứu </w:t>
        </w:r>
      </w:ins>
      <w:ins w:id="3118" w:author="Ngoc Le Van Truong" w:date="2023-04-28T11:50:00Z">
        <w:r w:rsidRPr="009D5BDC">
          <w:rPr>
            <w:rFonts w:ascii="Times New Roman" w:hAnsi="Times New Roman"/>
            <w:color w:val="111111"/>
            <w:sz w:val="26"/>
            <w:szCs w:val="26"/>
          </w:rPr>
          <w:t>thực hiện theo bảng kiểm Phụ lục số 0</w:t>
        </w:r>
      </w:ins>
      <w:ins w:id="3119" w:author="Ngoc Le Van Truong" w:date="2023-04-28T11:51:00Z">
        <w:r w:rsidRPr="009D5BDC">
          <w:rPr>
            <w:rFonts w:ascii="Times New Roman" w:hAnsi="Times New Roman"/>
            <w:color w:val="111111"/>
            <w:sz w:val="26"/>
            <w:szCs w:val="26"/>
          </w:rPr>
          <w:t>4</w:t>
        </w:r>
      </w:ins>
      <w:ins w:id="3120" w:author="Ngoc Le Van Truong" w:date="2023-04-28T11:50:00Z">
        <w:r w:rsidRPr="009D5BDC">
          <w:rPr>
            <w:rFonts w:ascii="Times New Roman" w:hAnsi="Times New Roman"/>
            <w:color w:val="111111"/>
            <w:sz w:val="26"/>
            <w:szCs w:val="26"/>
          </w:rPr>
          <w:t>: không</w:t>
        </w:r>
        <w:r w:rsidRPr="009D5BDC">
          <w:rPr>
            <w:rFonts w:ascii="Times New Roman" w:hAnsi="Times New Roman"/>
            <w:color w:val="111111"/>
            <w:sz w:val="26"/>
            <w:szCs w:val="26"/>
            <w:lang w:val="vi-VN"/>
          </w:rPr>
          <w:t xml:space="preserve"> </w:t>
        </w:r>
        <w:r w:rsidRPr="009D5BDC">
          <w:rPr>
            <w:rFonts w:ascii="Segoe UI Symbol" w:eastAsia="MS Mincho" w:hAnsi="Segoe UI Symbol" w:cs="Segoe UI Symbol"/>
            <w:color w:val="000000" w:themeColor="text1"/>
            <w:sz w:val="26"/>
            <w:szCs w:val="26"/>
          </w:rPr>
          <w:t>☐</w:t>
        </w:r>
        <w:r w:rsidRPr="009D5BDC">
          <w:rPr>
            <w:rFonts w:ascii="Times New Roman" w:hAnsi="Times New Roman"/>
            <w:color w:val="111111"/>
            <w:sz w:val="26"/>
            <w:szCs w:val="26"/>
            <w:lang w:val="vi-VN"/>
          </w:rPr>
          <w:t xml:space="preserve">      có </w:t>
        </w:r>
        <w:r w:rsidRPr="009D5BDC">
          <w:rPr>
            <w:rFonts w:ascii="Segoe UI Symbol" w:eastAsia="MS Mincho" w:hAnsi="Segoe UI Symbol" w:cs="Segoe UI Symbol"/>
            <w:color w:val="000000" w:themeColor="text1"/>
            <w:sz w:val="26"/>
            <w:szCs w:val="26"/>
          </w:rPr>
          <w:t>☐</w:t>
        </w:r>
      </w:ins>
    </w:p>
    <w:bookmarkEnd w:id="3065"/>
    <w:p w14:paraId="314FC355" w14:textId="41CA1225" w:rsidR="005E259F" w:rsidRPr="005E259F" w:rsidDel="005E259F" w:rsidRDefault="005E259F">
      <w:pPr>
        <w:pStyle w:val="ListParagraph"/>
        <w:numPr>
          <w:ilvl w:val="0"/>
          <w:numId w:val="46"/>
        </w:numPr>
        <w:spacing w:before="60"/>
        <w:jc w:val="both"/>
        <w:rPr>
          <w:del w:id="3121" w:author="Ngoc Le Van Truong" w:date="2023-04-28T11:51:00Z"/>
          <w:rFonts w:ascii="Times New Roman" w:hAnsi="Times New Roman"/>
          <w:color w:val="111111"/>
          <w:sz w:val="26"/>
          <w:szCs w:val="26"/>
          <w:rPrChange w:id="3122" w:author="Ngoc Le Van Truong" w:date="2023-04-28T11:47:00Z">
            <w:rPr>
              <w:del w:id="3123" w:author="Ngoc Le Van Truong" w:date="2023-04-28T11:51:00Z"/>
              <w:rFonts w:ascii="Times New Roman" w:hAnsi="Times New Roman"/>
              <w:b/>
              <w:bCs/>
              <w:color w:val="111111"/>
              <w:sz w:val="26"/>
              <w:szCs w:val="26"/>
              <w:lang w:val="vi-VN"/>
            </w:rPr>
          </w:rPrChange>
        </w:rPr>
        <w:pPrChange w:id="3124" w:author="Ngoc Le Van Truong" w:date="2023-04-28T11:47:00Z">
          <w:pPr>
            <w:spacing w:before="60"/>
            <w:jc w:val="both"/>
          </w:pPr>
        </w:pPrChange>
      </w:pPr>
    </w:p>
    <w:p w14:paraId="29163B58" w14:textId="0026E41F" w:rsidR="00E4669B" w:rsidRPr="001B7F35" w:rsidDel="005E259F" w:rsidRDefault="00E4669B" w:rsidP="001B7F35">
      <w:pPr>
        <w:spacing w:before="60"/>
        <w:jc w:val="both"/>
        <w:rPr>
          <w:del w:id="3125" w:author="Ngoc Le Van Truong" w:date="2023-04-28T11:51:00Z"/>
          <w:rFonts w:ascii="Times New Roman" w:hAnsi="Times New Roman"/>
          <w:bCs/>
          <w:color w:val="111111"/>
          <w:sz w:val="26"/>
          <w:szCs w:val="26"/>
        </w:rPr>
      </w:pPr>
    </w:p>
    <w:tbl>
      <w:tblPr>
        <w:tblStyle w:val="TableGrid"/>
        <w:tblW w:w="9805" w:type="dxa"/>
        <w:tblLook w:val="04A0" w:firstRow="1" w:lastRow="0" w:firstColumn="1" w:lastColumn="0" w:noHBand="0" w:noVBand="1"/>
        <w:tblPrChange w:id="3126" w:author="Ngoc Le Van Truong" w:date="2023-04-28T10:26:00Z">
          <w:tblPr>
            <w:tblStyle w:val="TableGrid"/>
            <w:tblW w:w="0" w:type="auto"/>
            <w:tblLook w:val="04A0" w:firstRow="1" w:lastRow="0" w:firstColumn="1" w:lastColumn="0" w:noHBand="0" w:noVBand="1"/>
          </w:tblPr>
        </w:tblPrChange>
      </w:tblPr>
      <w:tblGrid>
        <w:gridCol w:w="743"/>
        <w:gridCol w:w="4112"/>
        <w:gridCol w:w="1170"/>
        <w:gridCol w:w="1170"/>
        <w:gridCol w:w="1260"/>
        <w:gridCol w:w="1350"/>
        <w:tblGridChange w:id="3127">
          <w:tblGrid>
            <w:gridCol w:w="743"/>
            <w:gridCol w:w="4112"/>
            <w:gridCol w:w="1170"/>
            <w:gridCol w:w="1260"/>
            <w:gridCol w:w="990"/>
            <w:gridCol w:w="1176"/>
          </w:tblGrid>
        </w:tblGridChange>
      </w:tblGrid>
      <w:tr w:rsidR="00E4669B" w:rsidRPr="001B7F35" w:rsidDel="005E259F" w14:paraId="4E0DFE6C" w14:textId="772FC329" w:rsidTr="00B66C56">
        <w:trPr>
          <w:del w:id="3128" w:author="Ngoc Le Van Truong" w:date="2023-04-28T11:51:00Z"/>
        </w:trPr>
        <w:tc>
          <w:tcPr>
            <w:tcW w:w="743" w:type="dxa"/>
            <w:tcPrChange w:id="3129" w:author="Ngoc Le Van Truong" w:date="2023-04-28T10:26:00Z">
              <w:tcPr>
                <w:tcW w:w="743" w:type="dxa"/>
              </w:tcPr>
            </w:tcPrChange>
          </w:tcPr>
          <w:p w14:paraId="54EF779C" w14:textId="72CAF2B2" w:rsidR="00E4669B" w:rsidRPr="001B7F35" w:rsidDel="005E259F" w:rsidRDefault="00E4669B" w:rsidP="001B7F35">
            <w:pPr>
              <w:spacing w:before="60"/>
              <w:jc w:val="both"/>
              <w:rPr>
                <w:del w:id="3130" w:author="Ngoc Le Van Truong" w:date="2023-04-28T11:51:00Z"/>
                <w:rFonts w:ascii="Times New Roman" w:hAnsi="Times New Roman"/>
                <w:b/>
                <w:bCs/>
                <w:color w:val="111111"/>
                <w:sz w:val="26"/>
                <w:szCs w:val="26"/>
              </w:rPr>
            </w:pPr>
            <w:del w:id="3131" w:author="Ngoc Le Van Truong" w:date="2023-04-28T11:51:00Z">
              <w:r w:rsidRPr="001B7F35" w:rsidDel="005E259F">
                <w:rPr>
                  <w:rFonts w:ascii="Times New Roman" w:hAnsi="Times New Roman"/>
                  <w:b/>
                  <w:bCs/>
                  <w:color w:val="111111"/>
                  <w:sz w:val="26"/>
                  <w:szCs w:val="26"/>
                </w:rPr>
                <w:delText>STT</w:delText>
              </w:r>
            </w:del>
          </w:p>
        </w:tc>
        <w:tc>
          <w:tcPr>
            <w:tcW w:w="4112" w:type="dxa"/>
            <w:tcPrChange w:id="3132" w:author="Ngoc Le Van Truong" w:date="2023-04-28T10:26:00Z">
              <w:tcPr>
                <w:tcW w:w="4112" w:type="dxa"/>
              </w:tcPr>
            </w:tcPrChange>
          </w:tcPr>
          <w:p w14:paraId="01CC70F2" w14:textId="5DEE2DBE" w:rsidR="00E4669B" w:rsidRPr="001B7F35" w:rsidDel="005E259F" w:rsidRDefault="00E4669B" w:rsidP="001B7F35">
            <w:pPr>
              <w:spacing w:before="60"/>
              <w:jc w:val="both"/>
              <w:rPr>
                <w:del w:id="3133" w:author="Ngoc Le Van Truong" w:date="2023-04-28T11:51:00Z"/>
                <w:rFonts w:ascii="Times New Roman" w:hAnsi="Times New Roman"/>
                <w:b/>
                <w:bCs/>
                <w:color w:val="111111"/>
                <w:sz w:val="26"/>
                <w:szCs w:val="26"/>
              </w:rPr>
            </w:pPr>
            <w:del w:id="3134" w:author="Ngoc Le Van Truong" w:date="2023-04-28T11:51:00Z">
              <w:r w:rsidRPr="001B7F35" w:rsidDel="005E259F">
                <w:rPr>
                  <w:rFonts w:ascii="Times New Roman" w:hAnsi="Times New Roman"/>
                  <w:b/>
                  <w:bCs/>
                  <w:color w:val="111111"/>
                  <w:sz w:val="26"/>
                  <w:szCs w:val="26"/>
                </w:rPr>
                <w:delText>Nội dung</w:delText>
              </w:r>
            </w:del>
          </w:p>
        </w:tc>
        <w:tc>
          <w:tcPr>
            <w:tcW w:w="1170" w:type="dxa"/>
            <w:tcPrChange w:id="3135" w:author="Ngoc Le Van Truong" w:date="2023-04-28T10:26:00Z">
              <w:tcPr>
                <w:tcW w:w="1170" w:type="dxa"/>
              </w:tcPr>
            </w:tcPrChange>
          </w:tcPr>
          <w:p w14:paraId="1B159C27" w14:textId="46E47FF5" w:rsidR="00E4669B" w:rsidRPr="001B7F35" w:rsidDel="005E259F" w:rsidRDefault="00E4669B" w:rsidP="001B7F35">
            <w:pPr>
              <w:spacing w:before="60"/>
              <w:jc w:val="both"/>
              <w:rPr>
                <w:del w:id="3136" w:author="Ngoc Le Van Truong" w:date="2023-04-28T11:51:00Z"/>
                <w:rFonts w:ascii="Times New Roman" w:hAnsi="Times New Roman"/>
                <w:b/>
                <w:bCs/>
                <w:color w:val="111111"/>
                <w:sz w:val="26"/>
                <w:szCs w:val="26"/>
              </w:rPr>
            </w:pPr>
            <w:del w:id="3137" w:author="Ngoc Le Van Truong" w:date="2023-04-28T11:51:00Z">
              <w:r w:rsidRPr="001B7F35" w:rsidDel="005E259F">
                <w:rPr>
                  <w:rFonts w:ascii="Times New Roman" w:hAnsi="Times New Roman"/>
                  <w:b/>
                  <w:bCs/>
                  <w:color w:val="111111"/>
                  <w:sz w:val="26"/>
                  <w:szCs w:val="26"/>
                </w:rPr>
                <w:delText>Tổng số hiện có</w:delText>
              </w:r>
            </w:del>
          </w:p>
        </w:tc>
        <w:tc>
          <w:tcPr>
            <w:tcW w:w="1170" w:type="dxa"/>
            <w:tcPrChange w:id="3138" w:author="Ngoc Le Van Truong" w:date="2023-04-28T10:26:00Z">
              <w:tcPr>
                <w:tcW w:w="1260" w:type="dxa"/>
              </w:tcPr>
            </w:tcPrChange>
          </w:tcPr>
          <w:p w14:paraId="27144C67" w14:textId="7101966F" w:rsidR="00E4669B" w:rsidRPr="001B7F35" w:rsidDel="005E259F" w:rsidRDefault="00E4669B" w:rsidP="001B7F35">
            <w:pPr>
              <w:spacing w:before="60"/>
              <w:jc w:val="both"/>
              <w:rPr>
                <w:del w:id="3139" w:author="Ngoc Le Van Truong" w:date="2023-04-28T11:51:00Z"/>
                <w:rFonts w:ascii="Times New Roman" w:hAnsi="Times New Roman"/>
                <w:b/>
                <w:bCs/>
                <w:color w:val="111111"/>
                <w:sz w:val="26"/>
                <w:szCs w:val="26"/>
              </w:rPr>
            </w:pPr>
            <w:del w:id="3140" w:author="Ngoc Le Van Truong" w:date="2023-04-28T11:51:00Z">
              <w:r w:rsidRPr="001B7F35" w:rsidDel="005E259F">
                <w:rPr>
                  <w:rFonts w:ascii="Times New Roman" w:hAnsi="Times New Roman"/>
                  <w:b/>
                  <w:bCs/>
                  <w:color w:val="111111"/>
                  <w:sz w:val="26"/>
                  <w:szCs w:val="26"/>
                </w:rPr>
                <w:delText>Số xe đang sử dụng tốt</w:delText>
              </w:r>
            </w:del>
          </w:p>
        </w:tc>
        <w:tc>
          <w:tcPr>
            <w:tcW w:w="1260" w:type="dxa"/>
            <w:tcPrChange w:id="3141" w:author="Ngoc Le Van Truong" w:date="2023-04-28T10:26:00Z">
              <w:tcPr>
                <w:tcW w:w="990" w:type="dxa"/>
              </w:tcPr>
            </w:tcPrChange>
          </w:tcPr>
          <w:p w14:paraId="50C3D9CB" w14:textId="2AD6ADD3" w:rsidR="00E4669B" w:rsidRPr="001B7F35" w:rsidDel="005E259F" w:rsidRDefault="00E4669B" w:rsidP="001B7F35">
            <w:pPr>
              <w:spacing w:before="60"/>
              <w:jc w:val="both"/>
              <w:rPr>
                <w:del w:id="3142" w:author="Ngoc Le Van Truong" w:date="2023-04-28T11:51:00Z"/>
                <w:rFonts w:ascii="Times New Roman" w:hAnsi="Times New Roman"/>
                <w:b/>
                <w:bCs/>
                <w:color w:val="111111"/>
                <w:sz w:val="26"/>
                <w:szCs w:val="26"/>
              </w:rPr>
            </w:pPr>
            <w:del w:id="3143" w:author="Ngoc Le Van Truong" w:date="2023-04-28T11:51:00Z">
              <w:r w:rsidRPr="001B7F35" w:rsidDel="005E259F">
                <w:rPr>
                  <w:rFonts w:ascii="Times New Roman" w:hAnsi="Times New Roman"/>
                  <w:b/>
                  <w:bCs/>
                  <w:color w:val="111111"/>
                  <w:sz w:val="26"/>
                  <w:szCs w:val="26"/>
                </w:rPr>
                <w:delText xml:space="preserve">Số xe đang sửa chữa </w:delText>
              </w:r>
            </w:del>
          </w:p>
        </w:tc>
        <w:tc>
          <w:tcPr>
            <w:tcW w:w="1350" w:type="dxa"/>
            <w:tcPrChange w:id="3144" w:author="Ngoc Le Van Truong" w:date="2023-04-28T10:26:00Z">
              <w:tcPr>
                <w:tcW w:w="1176" w:type="dxa"/>
              </w:tcPr>
            </w:tcPrChange>
          </w:tcPr>
          <w:p w14:paraId="04871A70" w14:textId="47893E81" w:rsidR="00E4669B" w:rsidRPr="001B7F35" w:rsidDel="005E259F" w:rsidRDefault="00E4669B" w:rsidP="001B7F35">
            <w:pPr>
              <w:spacing w:before="60"/>
              <w:jc w:val="both"/>
              <w:rPr>
                <w:del w:id="3145" w:author="Ngoc Le Van Truong" w:date="2023-04-28T11:51:00Z"/>
                <w:rFonts w:ascii="Times New Roman" w:hAnsi="Times New Roman"/>
                <w:b/>
                <w:bCs/>
                <w:color w:val="111111"/>
                <w:sz w:val="26"/>
                <w:szCs w:val="26"/>
              </w:rPr>
            </w:pPr>
            <w:del w:id="3146" w:author="Ngoc Le Van Truong" w:date="2023-04-28T11:51:00Z">
              <w:r w:rsidRPr="001B7F35" w:rsidDel="005E259F">
                <w:rPr>
                  <w:rFonts w:ascii="Times New Roman" w:hAnsi="Times New Roman"/>
                  <w:b/>
                  <w:bCs/>
                  <w:color w:val="111111"/>
                  <w:sz w:val="26"/>
                  <w:szCs w:val="26"/>
                </w:rPr>
                <w:delText>Số xe hỏng chờ thanh lý</w:delText>
              </w:r>
            </w:del>
          </w:p>
        </w:tc>
      </w:tr>
      <w:tr w:rsidR="00E4669B" w:rsidRPr="001B7F35" w:rsidDel="005E259F" w14:paraId="7CDD4129" w14:textId="28BC9C15" w:rsidTr="00B66C56">
        <w:trPr>
          <w:del w:id="3147" w:author="Ngoc Le Van Truong" w:date="2023-04-28T11:48:00Z"/>
        </w:trPr>
        <w:tc>
          <w:tcPr>
            <w:tcW w:w="743" w:type="dxa"/>
            <w:tcPrChange w:id="3148" w:author="Ngoc Le Van Truong" w:date="2023-04-28T10:26:00Z">
              <w:tcPr>
                <w:tcW w:w="743" w:type="dxa"/>
              </w:tcPr>
            </w:tcPrChange>
          </w:tcPr>
          <w:p w14:paraId="09E656DF" w14:textId="1F23ECAE" w:rsidR="00E4669B" w:rsidRPr="001B7F35" w:rsidDel="005E259F" w:rsidRDefault="00E4669B">
            <w:pPr>
              <w:numPr>
                <w:ilvl w:val="0"/>
                <w:numId w:val="46"/>
              </w:numPr>
              <w:spacing w:before="60"/>
              <w:jc w:val="both"/>
              <w:rPr>
                <w:del w:id="3149" w:author="Ngoc Le Van Truong" w:date="2023-04-28T11:48:00Z"/>
                <w:rFonts w:ascii="Times New Roman" w:hAnsi="Times New Roman"/>
                <w:color w:val="111111"/>
                <w:sz w:val="26"/>
                <w:szCs w:val="26"/>
                <w:lang w:val="vi-VN"/>
              </w:rPr>
              <w:pPrChange w:id="3150" w:author="Ngoc Le Van Truong" w:date="2023-04-27T10:15:00Z">
                <w:pPr>
                  <w:numPr>
                    <w:numId w:val="22"/>
                  </w:numPr>
                  <w:spacing w:before="60"/>
                  <w:ind w:left="360" w:hanging="360"/>
                  <w:jc w:val="both"/>
                </w:pPr>
              </w:pPrChange>
            </w:pPr>
          </w:p>
        </w:tc>
        <w:tc>
          <w:tcPr>
            <w:tcW w:w="4112" w:type="dxa"/>
            <w:tcPrChange w:id="3151" w:author="Ngoc Le Van Truong" w:date="2023-04-28T10:26:00Z">
              <w:tcPr>
                <w:tcW w:w="4112" w:type="dxa"/>
              </w:tcPr>
            </w:tcPrChange>
          </w:tcPr>
          <w:p w14:paraId="649F501F" w14:textId="30525169" w:rsidR="00E4669B" w:rsidRPr="001B7F35" w:rsidDel="005E259F" w:rsidRDefault="00E4669B" w:rsidP="001B7F35">
            <w:pPr>
              <w:spacing w:before="60"/>
              <w:jc w:val="both"/>
              <w:rPr>
                <w:del w:id="3152" w:author="Ngoc Le Van Truong" w:date="2023-04-28T11:48:00Z"/>
                <w:rFonts w:ascii="Times New Roman" w:eastAsia="MS Mincho" w:hAnsi="Times New Roman"/>
                <w:bCs/>
                <w:color w:val="000000" w:themeColor="text1"/>
                <w:sz w:val="26"/>
                <w:szCs w:val="26"/>
              </w:rPr>
            </w:pPr>
            <w:del w:id="3153" w:author="Ngoc Le Van Truong" w:date="2023-04-28T11:48:00Z">
              <w:r w:rsidRPr="001B7F35" w:rsidDel="005E259F">
                <w:rPr>
                  <w:rFonts w:ascii="Times New Roman" w:hAnsi="Times New Roman"/>
                  <w:color w:val="111111"/>
                  <w:sz w:val="26"/>
                  <w:szCs w:val="26"/>
                  <w:lang w:val="vi-VN"/>
                </w:rPr>
                <w:delText>S</w:delText>
              </w:r>
              <w:r w:rsidRPr="001B7F35" w:rsidDel="005E259F">
                <w:rPr>
                  <w:rFonts w:ascii="Times New Roman" w:eastAsia="MS Mincho" w:hAnsi="Times New Roman"/>
                  <w:bCs/>
                  <w:color w:val="000000" w:themeColor="text1"/>
                  <w:sz w:val="26"/>
                  <w:szCs w:val="26"/>
                  <w:lang w:val="vi-VN"/>
                </w:rPr>
                <w:delText xml:space="preserve">ố lượng xe cứu thương </w:delText>
              </w:r>
              <w:r w:rsidR="00503FAF" w:rsidRPr="001B7F35" w:rsidDel="005E259F">
                <w:rPr>
                  <w:rFonts w:ascii="Times New Roman" w:eastAsia="MS Mincho" w:hAnsi="Times New Roman"/>
                  <w:bCs/>
                  <w:color w:val="000000" w:themeColor="text1"/>
                  <w:sz w:val="26"/>
                  <w:szCs w:val="26"/>
                </w:rPr>
                <w:delText>chuyên trách của Trung tâm cấp cứu 115/Tổ cấp cứu 115</w:delText>
              </w:r>
            </w:del>
          </w:p>
        </w:tc>
        <w:tc>
          <w:tcPr>
            <w:tcW w:w="1170" w:type="dxa"/>
            <w:tcPrChange w:id="3154" w:author="Ngoc Le Van Truong" w:date="2023-04-28T10:26:00Z">
              <w:tcPr>
                <w:tcW w:w="1170" w:type="dxa"/>
              </w:tcPr>
            </w:tcPrChange>
          </w:tcPr>
          <w:p w14:paraId="4ED1AE6C" w14:textId="6109FE09" w:rsidR="00E4669B" w:rsidRPr="001B7F35" w:rsidDel="005E259F" w:rsidRDefault="00E4669B" w:rsidP="001B7F35">
            <w:pPr>
              <w:spacing w:before="60"/>
              <w:jc w:val="both"/>
              <w:rPr>
                <w:del w:id="3155" w:author="Ngoc Le Van Truong" w:date="2023-04-28T11:48:00Z"/>
                <w:rFonts w:ascii="Times New Roman" w:hAnsi="Times New Roman"/>
                <w:bCs/>
                <w:color w:val="111111"/>
                <w:sz w:val="26"/>
                <w:szCs w:val="26"/>
              </w:rPr>
            </w:pPr>
          </w:p>
        </w:tc>
        <w:tc>
          <w:tcPr>
            <w:tcW w:w="1170" w:type="dxa"/>
            <w:tcPrChange w:id="3156" w:author="Ngoc Le Van Truong" w:date="2023-04-28T10:26:00Z">
              <w:tcPr>
                <w:tcW w:w="1260" w:type="dxa"/>
              </w:tcPr>
            </w:tcPrChange>
          </w:tcPr>
          <w:p w14:paraId="5D1D340F" w14:textId="576397C1" w:rsidR="00E4669B" w:rsidRPr="001B7F35" w:rsidDel="005E259F" w:rsidRDefault="00E4669B" w:rsidP="001B7F35">
            <w:pPr>
              <w:spacing w:before="60"/>
              <w:jc w:val="both"/>
              <w:rPr>
                <w:del w:id="3157" w:author="Ngoc Le Van Truong" w:date="2023-04-28T11:48:00Z"/>
                <w:rFonts w:ascii="Times New Roman" w:hAnsi="Times New Roman"/>
                <w:bCs/>
                <w:color w:val="111111"/>
                <w:sz w:val="26"/>
                <w:szCs w:val="26"/>
              </w:rPr>
            </w:pPr>
          </w:p>
        </w:tc>
        <w:tc>
          <w:tcPr>
            <w:tcW w:w="1260" w:type="dxa"/>
            <w:tcPrChange w:id="3158" w:author="Ngoc Le Van Truong" w:date="2023-04-28T10:26:00Z">
              <w:tcPr>
                <w:tcW w:w="990" w:type="dxa"/>
              </w:tcPr>
            </w:tcPrChange>
          </w:tcPr>
          <w:p w14:paraId="44630096" w14:textId="22C1A3F4" w:rsidR="00E4669B" w:rsidRPr="001B7F35" w:rsidDel="005E259F" w:rsidRDefault="00E4669B" w:rsidP="001B7F35">
            <w:pPr>
              <w:spacing w:before="60"/>
              <w:jc w:val="both"/>
              <w:rPr>
                <w:del w:id="3159" w:author="Ngoc Le Van Truong" w:date="2023-04-28T11:48:00Z"/>
                <w:rFonts w:ascii="Times New Roman" w:hAnsi="Times New Roman"/>
                <w:bCs/>
                <w:color w:val="111111"/>
                <w:sz w:val="26"/>
                <w:szCs w:val="26"/>
              </w:rPr>
            </w:pPr>
          </w:p>
        </w:tc>
        <w:tc>
          <w:tcPr>
            <w:tcW w:w="1350" w:type="dxa"/>
            <w:tcPrChange w:id="3160" w:author="Ngoc Le Van Truong" w:date="2023-04-28T10:26:00Z">
              <w:tcPr>
                <w:tcW w:w="1176" w:type="dxa"/>
              </w:tcPr>
            </w:tcPrChange>
          </w:tcPr>
          <w:p w14:paraId="251A4BDE" w14:textId="79BB7D23" w:rsidR="00E4669B" w:rsidRPr="001B7F35" w:rsidDel="005E259F" w:rsidRDefault="00E4669B" w:rsidP="001B7F35">
            <w:pPr>
              <w:spacing w:before="60"/>
              <w:jc w:val="both"/>
              <w:rPr>
                <w:del w:id="3161" w:author="Ngoc Le Van Truong" w:date="2023-04-28T11:48:00Z"/>
                <w:rFonts w:ascii="Times New Roman" w:hAnsi="Times New Roman"/>
                <w:bCs/>
                <w:color w:val="111111"/>
                <w:sz w:val="26"/>
                <w:szCs w:val="26"/>
              </w:rPr>
            </w:pPr>
          </w:p>
        </w:tc>
      </w:tr>
      <w:tr w:rsidR="008C0CFB" w:rsidRPr="001B7F35" w:rsidDel="005E259F" w14:paraId="564D16BA" w14:textId="2AC7EA19" w:rsidTr="00B66C56">
        <w:trPr>
          <w:del w:id="3162" w:author="Ngoc Le Van Truong" w:date="2023-04-28T11:48:00Z"/>
        </w:trPr>
        <w:tc>
          <w:tcPr>
            <w:tcW w:w="743" w:type="dxa"/>
            <w:tcPrChange w:id="3163" w:author="Ngoc Le Van Truong" w:date="2023-04-28T10:26:00Z">
              <w:tcPr>
                <w:tcW w:w="743" w:type="dxa"/>
              </w:tcPr>
            </w:tcPrChange>
          </w:tcPr>
          <w:p w14:paraId="4F19C6F7" w14:textId="66BC888D" w:rsidR="008C0CFB" w:rsidRPr="001B7F35" w:rsidDel="005E259F" w:rsidRDefault="008C0CFB">
            <w:pPr>
              <w:numPr>
                <w:ilvl w:val="0"/>
                <w:numId w:val="46"/>
              </w:numPr>
              <w:spacing w:before="60"/>
              <w:jc w:val="both"/>
              <w:rPr>
                <w:del w:id="3164" w:author="Ngoc Le Van Truong" w:date="2023-04-28T11:48:00Z"/>
                <w:rFonts w:ascii="Times New Roman" w:hAnsi="Times New Roman"/>
                <w:color w:val="111111"/>
                <w:sz w:val="26"/>
                <w:szCs w:val="26"/>
                <w:lang w:val="vi-VN"/>
              </w:rPr>
              <w:pPrChange w:id="3165" w:author="Ngoc Le Van Truong" w:date="2023-04-27T10:15:00Z">
                <w:pPr>
                  <w:numPr>
                    <w:numId w:val="22"/>
                  </w:numPr>
                  <w:spacing w:before="60"/>
                  <w:ind w:left="360" w:hanging="360"/>
                  <w:jc w:val="both"/>
                </w:pPr>
              </w:pPrChange>
            </w:pPr>
          </w:p>
        </w:tc>
        <w:tc>
          <w:tcPr>
            <w:tcW w:w="4112" w:type="dxa"/>
            <w:tcPrChange w:id="3166" w:author="Ngoc Le Van Truong" w:date="2023-04-28T10:26:00Z">
              <w:tcPr>
                <w:tcW w:w="4112" w:type="dxa"/>
              </w:tcPr>
            </w:tcPrChange>
          </w:tcPr>
          <w:p w14:paraId="2AF2E259" w14:textId="28066AC5" w:rsidR="008C0CFB" w:rsidRPr="001B7F35" w:rsidDel="005E259F" w:rsidRDefault="008C0CFB" w:rsidP="008C0CFB">
            <w:pPr>
              <w:spacing w:before="60"/>
              <w:jc w:val="both"/>
              <w:rPr>
                <w:del w:id="3167" w:author="Ngoc Le Van Truong" w:date="2023-04-28T11:48:00Z"/>
                <w:rFonts w:ascii="Times New Roman" w:hAnsi="Times New Roman"/>
                <w:color w:val="111111"/>
                <w:sz w:val="26"/>
                <w:szCs w:val="26"/>
              </w:rPr>
            </w:pPr>
            <w:ins w:id="3168" w:author="admin" w:date="2023-04-27T22:29:00Z">
              <w:del w:id="3169" w:author="Ngoc Le Van Truong" w:date="2023-04-28T11:48:00Z">
                <w:r w:rsidRPr="000C03FA" w:rsidDel="005E259F">
                  <w:rPr>
                    <w:rFonts w:ascii="Times New Roman" w:hAnsi="Times New Roman"/>
                    <w:color w:val="111111"/>
                    <w:sz w:val="26"/>
                    <w:szCs w:val="26"/>
                  </w:rPr>
                  <w:delText xml:space="preserve">Số xe cứu thương có đủ </w:delText>
                </w:r>
                <w:r w:rsidRPr="000C03FA" w:rsidDel="005E259F">
                  <w:rPr>
                    <w:rFonts w:ascii="Times New Roman" w:hAnsi="Times New Roman"/>
                    <w:b/>
                    <w:color w:val="111111"/>
                    <w:sz w:val="26"/>
                    <w:szCs w:val="26"/>
                  </w:rPr>
                  <w:delText xml:space="preserve">Danh mục trang thiết bị thiết yếu </w:delText>
                </w:r>
                <w:r w:rsidRPr="000C03FA" w:rsidDel="005E259F">
                  <w:rPr>
                    <w:rFonts w:ascii="Times New Roman" w:hAnsi="Times New Roman"/>
                    <w:color w:val="111111"/>
                    <w:sz w:val="26"/>
                    <w:szCs w:val="26"/>
                  </w:rPr>
                  <w:delText xml:space="preserve">theo </w:delText>
                </w:r>
                <w:r w:rsidRPr="000C03FA" w:rsidDel="005E259F">
                  <w:rPr>
                    <w:rFonts w:ascii="Times New Roman" w:hAnsi="Times New Roman"/>
                    <w:color w:val="111111"/>
                    <w:sz w:val="26"/>
                    <w:szCs w:val="26"/>
                    <w:lang w:val="vi-VN"/>
                  </w:rPr>
                  <w:delText>Quyết định số 3385/QĐ-BYT ngày 18/9 /2012)</w:delText>
                </w:r>
                <w:r w:rsidDel="005E259F">
                  <w:rPr>
                    <w:rFonts w:ascii="Times New Roman" w:hAnsi="Times New Roman"/>
                    <w:color w:val="111111"/>
                    <w:sz w:val="26"/>
                    <w:szCs w:val="26"/>
                  </w:rPr>
                  <w:delText>:</w:delText>
                </w:r>
                <w:r w:rsidRPr="000C03FA" w:rsidDel="005E259F">
                  <w:rPr>
                    <w:rFonts w:ascii="Times New Roman" w:hAnsi="Times New Roman"/>
                    <w:color w:val="111111"/>
                    <w:sz w:val="26"/>
                    <w:szCs w:val="26"/>
                  </w:rPr>
                  <w:delText xml:space="preserve"> </w:delText>
                </w:r>
              </w:del>
              <w:del w:id="3170" w:author="Ngoc Le Van Truong" w:date="2023-04-28T11:45:00Z">
                <w:r w:rsidDel="005E259F">
                  <w:rPr>
                    <w:rFonts w:ascii="Times New Roman" w:hAnsi="Times New Roman"/>
                    <w:b/>
                    <w:color w:val="111111"/>
                    <w:sz w:val="26"/>
                    <w:szCs w:val="26"/>
                  </w:rPr>
                  <w:delText>mỗi xe</w:delText>
                </w:r>
              </w:del>
              <w:del w:id="3171" w:author="Ngoc Le Van Truong" w:date="2023-04-28T11:48:00Z">
                <w:r w:rsidDel="005E259F">
                  <w:rPr>
                    <w:rFonts w:ascii="Times New Roman" w:hAnsi="Times New Roman"/>
                    <w:b/>
                    <w:color w:val="111111"/>
                    <w:sz w:val="26"/>
                    <w:szCs w:val="26"/>
                  </w:rPr>
                  <w:delText xml:space="preserve"> cứu thương (đang hoạt động được) </w:delText>
                </w:r>
                <w:r w:rsidRPr="000C03FA" w:rsidDel="005E259F">
                  <w:rPr>
                    <w:rFonts w:ascii="Times New Roman" w:hAnsi="Times New Roman"/>
                    <w:color w:val="111111"/>
                    <w:sz w:val="26"/>
                    <w:szCs w:val="26"/>
                  </w:rPr>
                  <w:delText xml:space="preserve">thực hiện theo bảng kiểm trong </w:delText>
                </w:r>
                <w:r w:rsidRPr="00B66C56" w:rsidDel="005E259F">
                  <w:rPr>
                    <w:rFonts w:ascii="Times New Roman" w:hAnsi="Times New Roman"/>
                    <w:bCs/>
                    <w:color w:val="111111"/>
                    <w:sz w:val="26"/>
                    <w:szCs w:val="26"/>
                    <w:rPrChange w:id="3172" w:author="Ngoc Le Van Truong" w:date="2023-04-28T10:28:00Z">
                      <w:rPr>
                        <w:rFonts w:ascii="Times New Roman" w:hAnsi="Times New Roman"/>
                        <w:b/>
                        <w:color w:val="111111"/>
                        <w:sz w:val="26"/>
                        <w:szCs w:val="26"/>
                      </w:rPr>
                    </w:rPrChange>
                  </w:rPr>
                  <w:delText>Phụ lục số 01</w:delText>
                </w:r>
                <w:r w:rsidRPr="00B66C56" w:rsidDel="005E259F">
                  <w:rPr>
                    <w:rFonts w:ascii="Times New Roman" w:hAnsi="Times New Roman"/>
                    <w:bCs/>
                    <w:color w:val="111111"/>
                    <w:sz w:val="26"/>
                    <w:szCs w:val="26"/>
                  </w:rPr>
                  <w:delText>.</w:delText>
                </w:r>
                <w:r w:rsidRPr="000C03FA" w:rsidDel="005E259F">
                  <w:rPr>
                    <w:rFonts w:ascii="Times New Roman" w:hAnsi="Times New Roman"/>
                    <w:color w:val="111111"/>
                    <w:sz w:val="26"/>
                    <w:szCs w:val="26"/>
                  </w:rPr>
                  <w:delText xml:space="preserve"> </w:delText>
                </w:r>
              </w:del>
            </w:ins>
            <w:del w:id="3173" w:author="Ngoc Le Van Truong" w:date="2023-04-28T11:48:00Z">
              <w:r w:rsidRPr="001B7F35" w:rsidDel="005E259F">
                <w:rPr>
                  <w:rFonts w:ascii="Times New Roman" w:hAnsi="Times New Roman"/>
                  <w:color w:val="111111"/>
                  <w:sz w:val="26"/>
                  <w:szCs w:val="26"/>
                </w:rPr>
                <w:delText xml:space="preserve">Số xe cứu thương có đủ </w:delText>
              </w:r>
              <w:r w:rsidRPr="001B7F35" w:rsidDel="005E259F">
                <w:rPr>
                  <w:rFonts w:ascii="Times New Roman" w:hAnsi="Times New Roman"/>
                  <w:b/>
                  <w:color w:val="111111"/>
                  <w:sz w:val="26"/>
                  <w:szCs w:val="26"/>
                </w:rPr>
                <w:delText xml:space="preserve">Danh mục trang thiết bị thiết yếu </w:delText>
              </w:r>
              <w:r w:rsidRPr="001B7F35" w:rsidDel="005E259F">
                <w:rPr>
                  <w:rFonts w:ascii="Times New Roman" w:hAnsi="Times New Roman"/>
                  <w:color w:val="111111"/>
                  <w:sz w:val="26"/>
                  <w:szCs w:val="26"/>
                </w:rPr>
                <w:delText xml:space="preserve">theo </w:delText>
              </w:r>
              <w:r w:rsidRPr="001B7F35" w:rsidDel="005E259F">
                <w:rPr>
                  <w:rFonts w:ascii="Times New Roman" w:hAnsi="Times New Roman"/>
                  <w:color w:val="111111"/>
                  <w:sz w:val="26"/>
                  <w:szCs w:val="26"/>
                  <w:lang w:val="vi-VN"/>
                </w:rPr>
                <w:delText>Quyết định số 3385/QĐ-BYT ngày 18/9 /2012)</w:delText>
              </w:r>
              <w:r w:rsidRPr="001B7F35" w:rsidDel="005E259F">
                <w:rPr>
                  <w:rFonts w:ascii="Times New Roman" w:hAnsi="Times New Roman"/>
                  <w:color w:val="111111"/>
                  <w:sz w:val="26"/>
                  <w:szCs w:val="26"/>
                </w:rPr>
                <w:delText xml:space="preserve"> (thực hiện theo bảng kiểm trong </w:delText>
              </w:r>
              <w:r w:rsidRPr="001B7F35" w:rsidDel="005E259F">
                <w:rPr>
                  <w:rFonts w:ascii="Times New Roman" w:hAnsi="Times New Roman"/>
                  <w:b/>
                  <w:color w:val="111111"/>
                  <w:sz w:val="26"/>
                  <w:szCs w:val="26"/>
                </w:rPr>
                <w:delText>Phụ lục số 01</w:delText>
              </w:r>
              <w:r w:rsidRPr="001B7F35" w:rsidDel="005E259F">
                <w:rPr>
                  <w:rFonts w:ascii="Times New Roman" w:hAnsi="Times New Roman"/>
                  <w:color w:val="111111"/>
                  <w:sz w:val="26"/>
                  <w:szCs w:val="26"/>
                </w:rPr>
                <w:delText xml:space="preserve">) </w:delText>
              </w:r>
            </w:del>
          </w:p>
        </w:tc>
        <w:tc>
          <w:tcPr>
            <w:tcW w:w="1170" w:type="dxa"/>
            <w:tcPrChange w:id="3174" w:author="Ngoc Le Van Truong" w:date="2023-04-28T10:26:00Z">
              <w:tcPr>
                <w:tcW w:w="1170" w:type="dxa"/>
              </w:tcPr>
            </w:tcPrChange>
          </w:tcPr>
          <w:p w14:paraId="42E24A65" w14:textId="193ABD98" w:rsidR="008C0CFB" w:rsidRPr="001B7F35" w:rsidDel="005E259F" w:rsidRDefault="008C0CFB" w:rsidP="008C0CFB">
            <w:pPr>
              <w:spacing w:before="60"/>
              <w:jc w:val="both"/>
              <w:rPr>
                <w:del w:id="3175" w:author="Ngoc Le Van Truong" w:date="2023-04-28T11:48:00Z"/>
                <w:rFonts w:ascii="Times New Roman" w:hAnsi="Times New Roman"/>
                <w:bCs/>
                <w:color w:val="111111"/>
                <w:sz w:val="26"/>
                <w:szCs w:val="26"/>
              </w:rPr>
            </w:pPr>
          </w:p>
        </w:tc>
        <w:tc>
          <w:tcPr>
            <w:tcW w:w="1170" w:type="dxa"/>
            <w:tcPrChange w:id="3176" w:author="Ngoc Le Van Truong" w:date="2023-04-28T10:26:00Z">
              <w:tcPr>
                <w:tcW w:w="1260" w:type="dxa"/>
              </w:tcPr>
            </w:tcPrChange>
          </w:tcPr>
          <w:p w14:paraId="7E4CEB44" w14:textId="7D882244" w:rsidR="008C0CFB" w:rsidRPr="001B7F35" w:rsidDel="005E259F" w:rsidRDefault="008C0CFB" w:rsidP="008C0CFB">
            <w:pPr>
              <w:spacing w:before="60"/>
              <w:jc w:val="both"/>
              <w:rPr>
                <w:del w:id="3177" w:author="Ngoc Le Van Truong" w:date="2023-04-28T11:48:00Z"/>
                <w:rFonts w:ascii="Times New Roman" w:hAnsi="Times New Roman"/>
                <w:bCs/>
                <w:color w:val="111111"/>
                <w:sz w:val="26"/>
                <w:szCs w:val="26"/>
              </w:rPr>
            </w:pPr>
          </w:p>
        </w:tc>
        <w:tc>
          <w:tcPr>
            <w:tcW w:w="1260" w:type="dxa"/>
            <w:tcPrChange w:id="3178" w:author="Ngoc Le Van Truong" w:date="2023-04-28T10:26:00Z">
              <w:tcPr>
                <w:tcW w:w="990" w:type="dxa"/>
              </w:tcPr>
            </w:tcPrChange>
          </w:tcPr>
          <w:p w14:paraId="67EA8317" w14:textId="6A9797CA" w:rsidR="008C0CFB" w:rsidRPr="001B7F35" w:rsidDel="005E259F" w:rsidRDefault="008C0CFB" w:rsidP="008C0CFB">
            <w:pPr>
              <w:spacing w:before="60"/>
              <w:jc w:val="both"/>
              <w:rPr>
                <w:del w:id="3179" w:author="Ngoc Le Van Truong" w:date="2023-04-28T11:48:00Z"/>
                <w:rFonts w:ascii="Times New Roman" w:hAnsi="Times New Roman"/>
                <w:bCs/>
                <w:color w:val="111111"/>
                <w:sz w:val="26"/>
                <w:szCs w:val="26"/>
              </w:rPr>
            </w:pPr>
          </w:p>
        </w:tc>
        <w:tc>
          <w:tcPr>
            <w:tcW w:w="1350" w:type="dxa"/>
            <w:tcPrChange w:id="3180" w:author="Ngoc Le Van Truong" w:date="2023-04-28T10:26:00Z">
              <w:tcPr>
                <w:tcW w:w="1176" w:type="dxa"/>
              </w:tcPr>
            </w:tcPrChange>
          </w:tcPr>
          <w:p w14:paraId="2AB3FF12" w14:textId="54A721C8" w:rsidR="008C0CFB" w:rsidRPr="001B7F35" w:rsidDel="005E259F" w:rsidRDefault="008C0CFB" w:rsidP="008C0CFB">
            <w:pPr>
              <w:spacing w:before="60"/>
              <w:jc w:val="both"/>
              <w:rPr>
                <w:del w:id="3181" w:author="Ngoc Le Van Truong" w:date="2023-04-28T11:48:00Z"/>
                <w:rFonts w:ascii="Times New Roman" w:hAnsi="Times New Roman"/>
                <w:bCs/>
                <w:color w:val="111111"/>
                <w:sz w:val="26"/>
                <w:szCs w:val="26"/>
              </w:rPr>
            </w:pPr>
          </w:p>
        </w:tc>
      </w:tr>
      <w:tr w:rsidR="008C0CFB" w:rsidRPr="001B7F35" w:rsidDel="005E259F" w14:paraId="023EC3AA" w14:textId="47D19DAD" w:rsidTr="00B66C56">
        <w:trPr>
          <w:del w:id="3182" w:author="Ngoc Le Van Truong" w:date="2023-04-28T11:48:00Z"/>
        </w:trPr>
        <w:tc>
          <w:tcPr>
            <w:tcW w:w="743" w:type="dxa"/>
            <w:tcPrChange w:id="3183" w:author="Ngoc Le Van Truong" w:date="2023-04-28T10:26:00Z">
              <w:tcPr>
                <w:tcW w:w="743" w:type="dxa"/>
              </w:tcPr>
            </w:tcPrChange>
          </w:tcPr>
          <w:p w14:paraId="666DB875" w14:textId="526C7EE6" w:rsidR="008C0CFB" w:rsidRPr="001B7F35" w:rsidDel="005E259F" w:rsidRDefault="008C0CFB">
            <w:pPr>
              <w:numPr>
                <w:ilvl w:val="0"/>
                <w:numId w:val="46"/>
              </w:numPr>
              <w:spacing w:before="60"/>
              <w:jc w:val="both"/>
              <w:rPr>
                <w:del w:id="3184" w:author="Ngoc Le Van Truong" w:date="2023-04-28T11:48:00Z"/>
                <w:rFonts w:ascii="Times New Roman" w:hAnsi="Times New Roman"/>
                <w:color w:val="111111"/>
                <w:sz w:val="26"/>
                <w:szCs w:val="26"/>
                <w:lang w:val="vi-VN"/>
              </w:rPr>
              <w:pPrChange w:id="3185" w:author="Ngoc Le Van Truong" w:date="2023-04-27T10:15:00Z">
                <w:pPr>
                  <w:numPr>
                    <w:numId w:val="22"/>
                  </w:numPr>
                  <w:spacing w:before="60"/>
                  <w:ind w:left="360" w:hanging="360"/>
                  <w:jc w:val="both"/>
                </w:pPr>
              </w:pPrChange>
            </w:pPr>
          </w:p>
        </w:tc>
        <w:tc>
          <w:tcPr>
            <w:tcW w:w="4112" w:type="dxa"/>
            <w:tcPrChange w:id="3186" w:author="Ngoc Le Van Truong" w:date="2023-04-28T10:26:00Z">
              <w:tcPr>
                <w:tcW w:w="4112" w:type="dxa"/>
              </w:tcPr>
            </w:tcPrChange>
          </w:tcPr>
          <w:p w14:paraId="1A4A4702" w14:textId="4E2295C3" w:rsidR="008C0CFB" w:rsidRPr="001B7F35" w:rsidDel="005E259F" w:rsidRDefault="008C0CFB" w:rsidP="008C0CFB">
            <w:pPr>
              <w:spacing w:before="60"/>
              <w:jc w:val="both"/>
              <w:rPr>
                <w:del w:id="3187" w:author="Ngoc Le Van Truong" w:date="2023-04-28T11:48:00Z"/>
                <w:rFonts w:ascii="Times New Roman" w:hAnsi="Times New Roman"/>
                <w:color w:val="111111"/>
                <w:sz w:val="26"/>
                <w:szCs w:val="26"/>
              </w:rPr>
            </w:pPr>
            <w:ins w:id="3188" w:author="admin" w:date="2023-04-27T22:29:00Z">
              <w:del w:id="3189" w:author="Ngoc Le Van Truong" w:date="2023-04-28T11:48:00Z">
                <w:r w:rsidRPr="000C03FA" w:rsidDel="005E259F">
                  <w:rPr>
                    <w:rFonts w:ascii="Times New Roman" w:hAnsi="Times New Roman"/>
                    <w:color w:val="111111"/>
                    <w:sz w:val="26"/>
                    <w:szCs w:val="26"/>
                  </w:rPr>
                  <w:delText xml:space="preserve">Số xe cứu thương có đủ </w:delText>
                </w:r>
                <w:r w:rsidRPr="000C03FA" w:rsidDel="005E259F">
                  <w:rPr>
                    <w:rFonts w:ascii="Times New Roman" w:hAnsi="Times New Roman"/>
                    <w:b/>
                    <w:color w:val="111111"/>
                    <w:sz w:val="26"/>
                    <w:szCs w:val="26"/>
                    <w:lang w:val="vi-VN"/>
                  </w:rPr>
                  <w:delText>Danh mục thuốc, vật tư y tế thiết yếu cho 01 kíp cấp cứu ngoại viện</w:delText>
                </w:r>
                <w:r w:rsidRPr="000C03FA" w:rsidDel="005E259F">
                  <w:rPr>
                    <w:rFonts w:ascii="Times New Roman" w:hAnsi="Times New Roman"/>
                    <w:color w:val="111111"/>
                    <w:sz w:val="26"/>
                    <w:szCs w:val="26"/>
                  </w:rPr>
                  <w:delText xml:space="preserve"> theo </w:delText>
                </w:r>
                <w:r w:rsidRPr="000C03FA" w:rsidDel="005E259F">
                  <w:rPr>
                    <w:rFonts w:ascii="Times New Roman" w:hAnsi="Times New Roman"/>
                    <w:color w:val="111111"/>
                    <w:sz w:val="26"/>
                    <w:szCs w:val="26"/>
                    <w:lang w:val="vi-VN"/>
                  </w:rPr>
                  <w:delText>Quyết định số 3385/QĐ-BYT ngày 18/9 /2012)</w:delText>
                </w:r>
                <w:r w:rsidDel="005E259F">
                  <w:rPr>
                    <w:rFonts w:ascii="Times New Roman" w:hAnsi="Times New Roman"/>
                    <w:color w:val="111111"/>
                    <w:sz w:val="26"/>
                    <w:szCs w:val="26"/>
                  </w:rPr>
                  <w:delText>:</w:delText>
                </w:r>
                <w:r w:rsidRPr="000C03FA" w:rsidDel="005E259F">
                  <w:rPr>
                    <w:rFonts w:ascii="Times New Roman" w:hAnsi="Times New Roman"/>
                    <w:color w:val="111111"/>
                    <w:sz w:val="26"/>
                    <w:szCs w:val="26"/>
                  </w:rPr>
                  <w:delText xml:space="preserve"> </w:delText>
                </w:r>
              </w:del>
              <w:del w:id="3190" w:author="Ngoc Le Van Truong" w:date="2023-04-28T11:45:00Z">
                <w:r w:rsidDel="005E259F">
                  <w:rPr>
                    <w:rFonts w:ascii="Times New Roman" w:hAnsi="Times New Roman"/>
                    <w:b/>
                    <w:color w:val="111111"/>
                    <w:sz w:val="26"/>
                    <w:szCs w:val="26"/>
                  </w:rPr>
                  <w:delText xml:space="preserve">mỗi </w:delText>
                </w:r>
              </w:del>
              <w:del w:id="3191" w:author="Ngoc Le Van Truong" w:date="2023-04-28T11:48:00Z">
                <w:r w:rsidDel="005E259F">
                  <w:rPr>
                    <w:rFonts w:ascii="Times New Roman" w:hAnsi="Times New Roman"/>
                    <w:b/>
                    <w:color w:val="111111"/>
                    <w:sz w:val="26"/>
                    <w:szCs w:val="26"/>
                  </w:rPr>
                  <w:delText xml:space="preserve">xe cứu thương (đang hoạt động được) </w:delText>
                </w:r>
                <w:r w:rsidRPr="000C03FA" w:rsidDel="005E259F">
                  <w:rPr>
                    <w:rFonts w:ascii="Times New Roman" w:hAnsi="Times New Roman"/>
                    <w:color w:val="111111"/>
                    <w:sz w:val="26"/>
                    <w:szCs w:val="26"/>
                  </w:rPr>
                  <w:delText xml:space="preserve">thực hiện theo bảng kiểm trong </w:delText>
                </w:r>
                <w:r w:rsidRPr="00B66C56" w:rsidDel="005E259F">
                  <w:rPr>
                    <w:rFonts w:ascii="Times New Roman" w:hAnsi="Times New Roman"/>
                    <w:bCs/>
                    <w:color w:val="111111"/>
                    <w:sz w:val="26"/>
                    <w:szCs w:val="26"/>
                    <w:rPrChange w:id="3192" w:author="Ngoc Le Van Truong" w:date="2023-04-28T10:28:00Z">
                      <w:rPr>
                        <w:rFonts w:ascii="Times New Roman" w:hAnsi="Times New Roman"/>
                        <w:b/>
                        <w:color w:val="111111"/>
                        <w:sz w:val="26"/>
                        <w:szCs w:val="26"/>
                      </w:rPr>
                    </w:rPrChange>
                  </w:rPr>
                  <w:delText>Phụ lục số 02</w:delText>
                </w:r>
                <w:r w:rsidRPr="00B66C56" w:rsidDel="005E259F">
                  <w:rPr>
                    <w:rFonts w:ascii="Times New Roman" w:hAnsi="Times New Roman"/>
                    <w:bCs/>
                    <w:color w:val="111111"/>
                    <w:sz w:val="26"/>
                    <w:szCs w:val="26"/>
                  </w:rPr>
                  <w:delText>.</w:delText>
                </w:r>
                <w:r w:rsidRPr="000C03FA" w:rsidDel="005E259F">
                  <w:rPr>
                    <w:rFonts w:ascii="Times New Roman" w:hAnsi="Times New Roman"/>
                    <w:color w:val="111111"/>
                    <w:sz w:val="26"/>
                    <w:szCs w:val="26"/>
                  </w:rPr>
                  <w:delText xml:space="preserve"> </w:delText>
                </w:r>
              </w:del>
            </w:ins>
            <w:del w:id="3193" w:author="Ngoc Le Van Truong" w:date="2023-04-28T11:48:00Z">
              <w:r w:rsidRPr="001B7F35" w:rsidDel="005E259F">
                <w:rPr>
                  <w:rFonts w:ascii="Times New Roman" w:hAnsi="Times New Roman"/>
                  <w:color w:val="111111"/>
                  <w:sz w:val="26"/>
                  <w:szCs w:val="26"/>
                </w:rPr>
                <w:delText xml:space="preserve">Số xe cứu thương có đủ </w:delText>
              </w:r>
              <w:r w:rsidRPr="001B7F35" w:rsidDel="005E259F">
                <w:rPr>
                  <w:rFonts w:ascii="Times New Roman" w:hAnsi="Times New Roman"/>
                  <w:b/>
                  <w:color w:val="111111"/>
                  <w:sz w:val="26"/>
                  <w:szCs w:val="26"/>
                  <w:lang w:val="vi-VN"/>
                </w:rPr>
                <w:delText>Danh mục thuốc, vật tư y tế thiết yếu cho 01 kíp cấp cứu ngoại viện</w:delText>
              </w:r>
              <w:r w:rsidRPr="001B7F35" w:rsidDel="005E259F">
                <w:rPr>
                  <w:rFonts w:ascii="Times New Roman" w:hAnsi="Times New Roman"/>
                  <w:color w:val="111111"/>
                  <w:sz w:val="26"/>
                  <w:szCs w:val="26"/>
                </w:rPr>
                <w:delText xml:space="preserve"> theo </w:delText>
              </w:r>
              <w:r w:rsidRPr="001B7F35" w:rsidDel="005E259F">
                <w:rPr>
                  <w:rFonts w:ascii="Times New Roman" w:hAnsi="Times New Roman"/>
                  <w:color w:val="111111"/>
                  <w:sz w:val="26"/>
                  <w:szCs w:val="26"/>
                  <w:lang w:val="vi-VN"/>
                </w:rPr>
                <w:delText>Quyết định số 3385/QĐ-BYT ngày 18/9 /2012)</w:delText>
              </w:r>
              <w:r w:rsidRPr="001B7F35" w:rsidDel="005E259F">
                <w:rPr>
                  <w:rFonts w:ascii="Times New Roman" w:hAnsi="Times New Roman"/>
                  <w:color w:val="111111"/>
                  <w:sz w:val="26"/>
                  <w:szCs w:val="26"/>
                </w:rPr>
                <w:delText xml:space="preserve"> (thực hiện theo bảng kiểm trong </w:delText>
              </w:r>
              <w:r w:rsidRPr="001B7F35" w:rsidDel="005E259F">
                <w:rPr>
                  <w:rFonts w:ascii="Times New Roman" w:hAnsi="Times New Roman"/>
                  <w:b/>
                  <w:color w:val="111111"/>
                  <w:sz w:val="26"/>
                  <w:szCs w:val="26"/>
                </w:rPr>
                <w:delText>Phụ lục số 02)</w:delText>
              </w:r>
              <w:r w:rsidRPr="001B7F35" w:rsidDel="005E259F">
                <w:rPr>
                  <w:rFonts w:ascii="Times New Roman" w:hAnsi="Times New Roman"/>
                  <w:color w:val="111111"/>
                  <w:sz w:val="26"/>
                  <w:szCs w:val="26"/>
                </w:rPr>
                <w:delText xml:space="preserve"> </w:delText>
              </w:r>
            </w:del>
          </w:p>
        </w:tc>
        <w:tc>
          <w:tcPr>
            <w:tcW w:w="1170" w:type="dxa"/>
            <w:tcPrChange w:id="3194" w:author="Ngoc Le Van Truong" w:date="2023-04-28T10:26:00Z">
              <w:tcPr>
                <w:tcW w:w="1170" w:type="dxa"/>
              </w:tcPr>
            </w:tcPrChange>
          </w:tcPr>
          <w:p w14:paraId="2E92DDC9" w14:textId="1FD829B7" w:rsidR="008C0CFB" w:rsidRPr="001B7F35" w:rsidDel="005E259F" w:rsidRDefault="008C0CFB" w:rsidP="008C0CFB">
            <w:pPr>
              <w:spacing w:before="60"/>
              <w:jc w:val="both"/>
              <w:rPr>
                <w:del w:id="3195" w:author="Ngoc Le Van Truong" w:date="2023-04-28T11:48:00Z"/>
                <w:rFonts w:ascii="Times New Roman" w:hAnsi="Times New Roman"/>
                <w:bCs/>
                <w:color w:val="111111"/>
                <w:sz w:val="26"/>
                <w:szCs w:val="26"/>
              </w:rPr>
            </w:pPr>
          </w:p>
        </w:tc>
        <w:tc>
          <w:tcPr>
            <w:tcW w:w="1170" w:type="dxa"/>
            <w:tcPrChange w:id="3196" w:author="Ngoc Le Van Truong" w:date="2023-04-28T10:26:00Z">
              <w:tcPr>
                <w:tcW w:w="1260" w:type="dxa"/>
              </w:tcPr>
            </w:tcPrChange>
          </w:tcPr>
          <w:p w14:paraId="53533B7D" w14:textId="42C51D15" w:rsidR="008C0CFB" w:rsidRPr="001B7F35" w:rsidDel="005E259F" w:rsidRDefault="008C0CFB" w:rsidP="008C0CFB">
            <w:pPr>
              <w:spacing w:before="60"/>
              <w:jc w:val="both"/>
              <w:rPr>
                <w:del w:id="3197" w:author="Ngoc Le Van Truong" w:date="2023-04-28T11:48:00Z"/>
                <w:rFonts w:ascii="Times New Roman" w:hAnsi="Times New Roman"/>
                <w:bCs/>
                <w:color w:val="111111"/>
                <w:sz w:val="26"/>
                <w:szCs w:val="26"/>
              </w:rPr>
            </w:pPr>
          </w:p>
        </w:tc>
        <w:tc>
          <w:tcPr>
            <w:tcW w:w="1260" w:type="dxa"/>
            <w:tcPrChange w:id="3198" w:author="Ngoc Le Van Truong" w:date="2023-04-28T10:26:00Z">
              <w:tcPr>
                <w:tcW w:w="990" w:type="dxa"/>
              </w:tcPr>
            </w:tcPrChange>
          </w:tcPr>
          <w:p w14:paraId="3B1E1196" w14:textId="1EF99309" w:rsidR="008C0CFB" w:rsidRPr="001B7F35" w:rsidDel="005E259F" w:rsidRDefault="008C0CFB" w:rsidP="008C0CFB">
            <w:pPr>
              <w:spacing w:before="60"/>
              <w:jc w:val="both"/>
              <w:rPr>
                <w:del w:id="3199" w:author="Ngoc Le Van Truong" w:date="2023-04-28T11:48:00Z"/>
                <w:rFonts w:ascii="Times New Roman" w:hAnsi="Times New Roman"/>
                <w:bCs/>
                <w:color w:val="111111"/>
                <w:sz w:val="26"/>
                <w:szCs w:val="26"/>
              </w:rPr>
            </w:pPr>
          </w:p>
        </w:tc>
        <w:tc>
          <w:tcPr>
            <w:tcW w:w="1350" w:type="dxa"/>
            <w:tcPrChange w:id="3200" w:author="Ngoc Le Van Truong" w:date="2023-04-28T10:26:00Z">
              <w:tcPr>
                <w:tcW w:w="1176" w:type="dxa"/>
              </w:tcPr>
            </w:tcPrChange>
          </w:tcPr>
          <w:p w14:paraId="0B9585E8" w14:textId="678A8307" w:rsidR="008C0CFB" w:rsidRPr="001B7F35" w:rsidDel="005E259F" w:rsidRDefault="008C0CFB" w:rsidP="008C0CFB">
            <w:pPr>
              <w:spacing w:before="60"/>
              <w:jc w:val="both"/>
              <w:rPr>
                <w:del w:id="3201" w:author="Ngoc Le Van Truong" w:date="2023-04-28T11:48:00Z"/>
                <w:rFonts w:ascii="Times New Roman" w:hAnsi="Times New Roman"/>
                <w:bCs/>
                <w:color w:val="111111"/>
                <w:sz w:val="26"/>
                <w:szCs w:val="26"/>
              </w:rPr>
            </w:pPr>
          </w:p>
        </w:tc>
      </w:tr>
      <w:tr w:rsidR="008C0CFB" w:rsidRPr="001B7F35" w:rsidDel="005E259F" w14:paraId="5EC2DAD4" w14:textId="141BA973" w:rsidTr="00B66C56">
        <w:trPr>
          <w:del w:id="3202" w:author="Ngoc Le Van Truong" w:date="2023-04-28T11:49:00Z"/>
        </w:trPr>
        <w:tc>
          <w:tcPr>
            <w:tcW w:w="743" w:type="dxa"/>
            <w:tcPrChange w:id="3203" w:author="Ngoc Le Van Truong" w:date="2023-04-28T10:26:00Z">
              <w:tcPr>
                <w:tcW w:w="743" w:type="dxa"/>
              </w:tcPr>
            </w:tcPrChange>
          </w:tcPr>
          <w:p w14:paraId="3CE514F1" w14:textId="51CD1AE6" w:rsidR="008C0CFB" w:rsidRPr="001B7F35" w:rsidDel="005E259F" w:rsidRDefault="008C0CFB">
            <w:pPr>
              <w:numPr>
                <w:ilvl w:val="0"/>
                <w:numId w:val="46"/>
              </w:numPr>
              <w:spacing w:before="60"/>
              <w:jc w:val="both"/>
              <w:rPr>
                <w:del w:id="3204" w:author="Ngoc Le Van Truong" w:date="2023-04-28T11:49:00Z"/>
                <w:rFonts w:ascii="Times New Roman" w:hAnsi="Times New Roman"/>
                <w:color w:val="111111"/>
                <w:sz w:val="26"/>
                <w:szCs w:val="26"/>
                <w:lang w:val="vi-VN"/>
              </w:rPr>
              <w:pPrChange w:id="3205" w:author="Ngoc Le Van Truong" w:date="2023-04-27T10:15:00Z">
                <w:pPr>
                  <w:numPr>
                    <w:numId w:val="22"/>
                  </w:numPr>
                  <w:spacing w:before="60"/>
                  <w:ind w:left="360" w:hanging="360"/>
                  <w:jc w:val="both"/>
                </w:pPr>
              </w:pPrChange>
            </w:pPr>
          </w:p>
        </w:tc>
        <w:tc>
          <w:tcPr>
            <w:tcW w:w="4112" w:type="dxa"/>
            <w:tcPrChange w:id="3206" w:author="Ngoc Le Van Truong" w:date="2023-04-28T10:26:00Z">
              <w:tcPr>
                <w:tcW w:w="4112" w:type="dxa"/>
              </w:tcPr>
            </w:tcPrChange>
          </w:tcPr>
          <w:p w14:paraId="3B6146A2" w14:textId="745E2D61" w:rsidR="008C0CFB" w:rsidRPr="001B7F35" w:rsidDel="005E259F" w:rsidRDefault="008C0CFB" w:rsidP="008C0CFB">
            <w:pPr>
              <w:spacing w:before="60"/>
              <w:jc w:val="both"/>
              <w:rPr>
                <w:del w:id="3207" w:author="Ngoc Le Van Truong" w:date="2023-04-28T11:49:00Z"/>
                <w:rFonts w:ascii="Times New Roman" w:hAnsi="Times New Roman"/>
                <w:color w:val="111111"/>
                <w:sz w:val="26"/>
                <w:szCs w:val="26"/>
              </w:rPr>
            </w:pPr>
            <w:ins w:id="3208" w:author="admin" w:date="2023-04-27T22:29:00Z">
              <w:del w:id="3209" w:author="Ngoc Le Van Truong" w:date="2023-04-28T11:49:00Z">
                <w:r w:rsidRPr="000C03FA" w:rsidDel="005E259F">
                  <w:rPr>
                    <w:rFonts w:ascii="Times New Roman" w:hAnsi="Times New Roman"/>
                    <w:color w:val="111111"/>
                    <w:sz w:val="26"/>
                    <w:szCs w:val="26"/>
                    <w:lang w:val="vi-VN"/>
                  </w:rPr>
                  <w:delText xml:space="preserve">Số lượng vali </w:delText>
                </w:r>
                <w:r w:rsidRPr="000C03FA" w:rsidDel="005E259F">
                  <w:rPr>
                    <w:rFonts w:ascii="Times New Roman" w:hAnsi="Times New Roman"/>
                    <w:color w:val="111111"/>
                    <w:sz w:val="26"/>
                    <w:szCs w:val="26"/>
                  </w:rPr>
                  <w:delText>dụng cụ cấp cứu trang bị trên xe ô tô cứu thương cho 01 kíp cấp cứu ngoại viện</w:delText>
                </w:r>
              </w:del>
            </w:ins>
            <w:del w:id="3210" w:author="Ngoc Le Van Truong" w:date="2023-04-28T11:49:00Z">
              <w:r w:rsidRPr="001B7F35" w:rsidDel="005E259F">
                <w:rPr>
                  <w:rFonts w:ascii="Times New Roman" w:hAnsi="Times New Roman"/>
                  <w:color w:val="111111"/>
                  <w:sz w:val="26"/>
                  <w:szCs w:val="26"/>
                  <w:lang w:val="vi-VN"/>
                </w:rPr>
                <w:delText xml:space="preserve">Số lượng vali </w:delText>
              </w:r>
              <w:r w:rsidRPr="001B7F35" w:rsidDel="005E259F">
                <w:rPr>
                  <w:rFonts w:ascii="Times New Roman" w:hAnsi="Times New Roman"/>
                  <w:color w:val="111111"/>
                  <w:sz w:val="26"/>
                  <w:szCs w:val="26"/>
                </w:rPr>
                <w:delText>dụng cụ cấp cứu trang bị trên xe ô tô cứu thương cho 01 kíp cấp cứu ngoại viện</w:delText>
              </w:r>
            </w:del>
          </w:p>
        </w:tc>
        <w:tc>
          <w:tcPr>
            <w:tcW w:w="1170" w:type="dxa"/>
            <w:tcPrChange w:id="3211" w:author="Ngoc Le Van Truong" w:date="2023-04-28T10:26:00Z">
              <w:tcPr>
                <w:tcW w:w="1170" w:type="dxa"/>
              </w:tcPr>
            </w:tcPrChange>
          </w:tcPr>
          <w:p w14:paraId="1DDF809B" w14:textId="5BFFDED8" w:rsidR="008C0CFB" w:rsidRPr="001B7F35" w:rsidDel="005E259F" w:rsidRDefault="008C0CFB" w:rsidP="008C0CFB">
            <w:pPr>
              <w:spacing w:before="60"/>
              <w:jc w:val="both"/>
              <w:rPr>
                <w:del w:id="3212" w:author="Ngoc Le Van Truong" w:date="2023-04-28T11:49:00Z"/>
                <w:rFonts w:ascii="Times New Roman" w:hAnsi="Times New Roman"/>
                <w:bCs/>
                <w:color w:val="111111"/>
                <w:sz w:val="26"/>
                <w:szCs w:val="26"/>
              </w:rPr>
            </w:pPr>
          </w:p>
        </w:tc>
        <w:tc>
          <w:tcPr>
            <w:tcW w:w="1170" w:type="dxa"/>
            <w:tcPrChange w:id="3213" w:author="Ngoc Le Van Truong" w:date="2023-04-28T10:26:00Z">
              <w:tcPr>
                <w:tcW w:w="1260" w:type="dxa"/>
              </w:tcPr>
            </w:tcPrChange>
          </w:tcPr>
          <w:p w14:paraId="2255864A" w14:textId="0214E102" w:rsidR="008C0CFB" w:rsidRPr="001B7F35" w:rsidDel="005E259F" w:rsidRDefault="008C0CFB" w:rsidP="008C0CFB">
            <w:pPr>
              <w:spacing w:before="60"/>
              <w:jc w:val="both"/>
              <w:rPr>
                <w:del w:id="3214" w:author="Ngoc Le Van Truong" w:date="2023-04-28T11:49:00Z"/>
                <w:rFonts w:ascii="Times New Roman" w:hAnsi="Times New Roman"/>
                <w:bCs/>
                <w:color w:val="111111"/>
                <w:sz w:val="26"/>
                <w:szCs w:val="26"/>
              </w:rPr>
            </w:pPr>
          </w:p>
        </w:tc>
        <w:tc>
          <w:tcPr>
            <w:tcW w:w="1260" w:type="dxa"/>
            <w:tcPrChange w:id="3215" w:author="Ngoc Le Van Truong" w:date="2023-04-28T10:26:00Z">
              <w:tcPr>
                <w:tcW w:w="990" w:type="dxa"/>
              </w:tcPr>
            </w:tcPrChange>
          </w:tcPr>
          <w:p w14:paraId="460D7F67" w14:textId="7608C9B6" w:rsidR="008C0CFB" w:rsidRPr="001B7F35" w:rsidDel="005E259F" w:rsidRDefault="008C0CFB" w:rsidP="008C0CFB">
            <w:pPr>
              <w:spacing w:before="60"/>
              <w:jc w:val="both"/>
              <w:rPr>
                <w:del w:id="3216" w:author="Ngoc Le Van Truong" w:date="2023-04-28T11:49:00Z"/>
                <w:rFonts w:ascii="Times New Roman" w:hAnsi="Times New Roman"/>
                <w:bCs/>
                <w:color w:val="111111"/>
                <w:sz w:val="26"/>
                <w:szCs w:val="26"/>
              </w:rPr>
            </w:pPr>
          </w:p>
        </w:tc>
        <w:tc>
          <w:tcPr>
            <w:tcW w:w="1350" w:type="dxa"/>
            <w:tcPrChange w:id="3217" w:author="Ngoc Le Van Truong" w:date="2023-04-28T10:26:00Z">
              <w:tcPr>
                <w:tcW w:w="1176" w:type="dxa"/>
              </w:tcPr>
            </w:tcPrChange>
          </w:tcPr>
          <w:p w14:paraId="0EDD66F1" w14:textId="4A2F4FF8" w:rsidR="008C0CFB" w:rsidRPr="001B7F35" w:rsidDel="005E259F" w:rsidRDefault="008C0CFB" w:rsidP="008C0CFB">
            <w:pPr>
              <w:spacing w:before="60"/>
              <w:jc w:val="both"/>
              <w:rPr>
                <w:del w:id="3218" w:author="Ngoc Le Van Truong" w:date="2023-04-28T11:49:00Z"/>
                <w:rFonts w:ascii="Times New Roman" w:hAnsi="Times New Roman"/>
                <w:bCs/>
                <w:color w:val="111111"/>
                <w:sz w:val="26"/>
                <w:szCs w:val="26"/>
              </w:rPr>
            </w:pPr>
          </w:p>
        </w:tc>
      </w:tr>
      <w:tr w:rsidR="008C0CFB" w:rsidRPr="001B7F35" w:rsidDel="005E259F" w14:paraId="00758588" w14:textId="173B902C" w:rsidTr="00B66C56">
        <w:trPr>
          <w:del w:id="3219" w:author="Ngoc Le Van Truong" w:date="2023-04-28T11:50:00Z"/>
        </w:trPr>
        <w:tc>
          <w:tcPr>
            <w:tcW w:w="743" w:type="dxa"/>
            <w:tcPrChange w:id="3220" w:author="Ngoc Le Van Truong" w:date="2023-04-28T10:26:00Z">
              <w:tcPr>
                <w:tcW w:w="743" w:type="dxa"/>
              </w:tcPr>
            </w:tcPrChange>
          </w:tcPr>
          <w:p w14:paraId="7451E874" w14:textId="091F1842" w:rsidR="008C0CFB" w:rsidRPr="001B7F35" w:rsidDel="005E259F" w:rsidRDefault="008C0CFB">
            <w:pPr>
              <w:numPr>
                <w:ilvl w:val="0"/>
                <w:numId w:val="46"/>
              </w:numPr>
              <w:spacing w:before="60"/>
              <w:jc w:val="both"/>
              <w:rPr>
                <w:del w:id="3221" w:author="Ngoc Le Van Truong" w:date="2023-04-28T11:50:00Z"/>
                <w:rFonts w:ascii="Times New Roman" w:hAnsi="Times New Roman"/>
                <w:color w:val="111111"/>
                <w:sz w:val="26"/>
                <w:szCs w:val="26"/>
                <w:lang w:val="vi-VN"/>
              </w:rPr>
              <w:pPrChange w:id="3222" w:author="Ngoc Le Van Truong" w:date="2023-04-27T10:15:00Z">
                <w:pPr>
                  <w:numPr>
                    <w:numId w:val="22"/>
                  </w:numPr>
                  <w:spacing w:before="60"/>
                  <w:ind w:left="360" w:hanging="360"/>
                  <w:jc w:val="both"/>
                </w:pPr>
              </w:pPrChange>
            </w:pPr>
          </w:p>
        </w:tc>
        <w:tc>
          <w:tcPr>
            <w:tcW w:w="4112" w:type="dxa"/>
            <w:tcPrChange w:id="3223" w:author="Ngoc Le Van Truong" w:date="2023-04-28T10:26:00Z">
              <w:tcPr>
                <w:tcW w:w="4112" w:type="dxa"/>
              </w:tcPr>
            </w:tcPrChange>
          </w:tcPr>
          <w:p w14:paraId="054FAA7F" w14:textId="50EC1A6A" w:rsidR="008C0CFB" w:rsidRPr="001B7F35" w:rsidDel="005E259F" w:rsidRDefault="008C0CFB" w:rsidP="008C0CFB">
            <w:pPr>
              <w:spacing w:before="60"/>
              <w:jc w:val="both"/>
              <w:rPr>
                <w:del w:id="3224" w:author="Ngoc Le Van Truong" w:date="2023-04-28T11:50:00Z"/>
                <w:rFonts w:ascii="Times New Roman" w:hAnsi="Times New Roman"/>
                <w:color w:val="111111"/>
                <w:sz w:val="26"/>
                <w:szCs w:val="26"/>
              </w:rPr>
            </w:pPr>
            <w:ins w:id="3225" w:author="admin" w:date="2023-04-27T22:29:00Z">
              <w:del w:id="3226" w:author="Ngoc Le Van Truong" w:date="2023-04-28T11:50:00Z">
                <w:r w:rsidRPr="000C03FA" w:rsidDel="005E259F">
                  <w:rPr>
                    <w:rFonts w:ascii="Times New Roman" w:hAnsi="Times New Roman"/>
                    <w:color w:val="111111"/>
                    <w:sz w:val="26"/>
                    <w:szCs w:val="26"/>
                    <w:lang w:val="vi-VN"/>
                  </w:rPr>
                  <w:delText xml:space="preserve">Số lượng vali </w:delText>
                </w:r>
                <w:r w:rsidRPr="000C03FA" w:rsidDel="005E259F">
                  <w:rPr>
                    <w:rFonts w:ascii="Times New Roman" w:hAnsi="Times New Roman"/>
                    <w:color w:val="111111"/>
                    <w:sz w:val="26"/>
                    <w:szCs w:val="26"/>
                  </w:rPr>
                  <w:delText xml:space="preserve">dụng cụ cấp cứu trang bị trên xe ô tô cứu thương cho 01 kíp cấp cứu ngoại viện có đủ </w:delText>
                </w:r>
                <w:r w:rsidRPr="000C03FA" w:rsidDel="005E259F">
                  <w:rPr>
                    <w:rFonts w:ascii="Times New Roman" w:hAnsi="Times New Roman"/>
                    <w:b/>
                    <w:color w:val="111111"/>
                    <w:sz w:val="26"/>
                    <w:szCs w:val="26"/>
                    <w:lang w:val="vi-VN"/>
                  </w:rPr>
                  <w:delText xml:space="preserve">Danh </w:delText>
                </w:r>
                <w:r w:rsidRPr="000C03FA" w:rsidDel="005E259F">
                  <w:rPr>
                    <w:rFonts w:ascii="Times New Roman" w:hAnsi="Times New Roman"/>
                    <w:b/>
                    <w:color w:val="111111"/>
                    <w:sz w:val="26"/>
                    <w:szCs w:val="26"/>
                  </w:rPr>
                  <w:delText>mục dụng cụ cấp cứu</w:delText>
                </w:r>
                <w:r w:rsidRPr="000C03FA" w:rsidDel="005E259F">
                  <w:rPr>
                    <w:rFonts w:ascii="Times New Roman" w:hAnsi="Times New Roman"/>
                    <w:b/>
                    <w:color w:val="111111"/>
                    <w:sz w:val="26"/>
                    <w:szCs w:val="26"/>
                    <w:lang w:val="vi-VN"/>
                  </w:rPr>
                  <w:delText xml:space="preserve"> </w:delText>
                </w:r>
                <w:r w:rsidRPr="000C03FA" w:rsidDel="005E259F">
                  <w:rPr>
                    <w:rFonts w:ascii="Times New Roman" w:hAnsi="Times New Roman"/>
                    <w:color w:val="111111"/>
                    <w:sz w:val="26"/>
                    <w:szCs w:val="26"/>
                  </w:rPr>
                  <w:delText xml:space="preserve">theo </w:delText>
                </w:r>
                <w:r w:rsidRPr="000C03FA" w:rsidDel="005E259F">
                  <w:rPr>
                    <w:rFonts w:ascii="Times New Roman" w:hAnsi="Times New Roman"/>
                    <w:color w:val="111111"/>
                    <w:sz w:val="26"/>
                    <w:szCs w:val="26"/>
                    <w:lang w:val="vi-VN"/>
                  </w:rPr>
                  <w:delText>Quyết định số 3385/QĐ-BYT ngày 18/9 /2012)</w:delText>
                </w:r>
              </w:del>
              <w:del w:id="3227" w:author="Ngoc Le Van Truong" w:date="2023-04-28T10:28:00Z">
                <w:r w:rsidRPr="000C03FA" w:rsidDel="00E168EA">
                  <w:rPr>
                    <w:rFonts w:ascii="Times New Roman" w:hAnsi="Times New Roman"/>
                    <w:color w:val="111111"/>
                    <w:sz w:val="26"/>
                    <w:szCs w:val="26"/>
                  </w:rPr>
                  <w:delText xml:space="preserve"> </w:delText>
                </w:r>
                <w:r w:rsidRPr="009A7CF2" w:rsidDel="00E168EA">
                  <w:rPr>
                    <w:rFonts w:ascii="Times New Roman" w:hAnsi="Times New Roman"/>
                    <w:b/>
                    <w:color w:val="111111"/>
                    <w:sz w:val="26"/>
                    <w:szCs w:val="26"/>
                  </w:rPr>
                  <w:delText>(</w:delText>
                </w:r>
              </w:del>
              <w:del w:id="3228" w:author="Ngoc Le Van Truong" w:date="2023-04-28T11:50:00Z">
                <w:r w:rsidRPr="009A7CF2" w:rsidDel="005E259F">
                  <w:rPr>
                    <w:rFonts w:ascii="Times New Roman" w:hAnsi="Times New Roman"/>
                    <w:b/>
                    <w:color w:val="111111"/>
                    <w:sz w:val="26"/>
                    <w:szCs w:val="26"/>
                  </w:rPr>
                  <w:delText xml:space="preserve">mỗi Vali dụng cụ cấp cứu </w:delText>
                </w:r>
                <w:r w:rsidRPr="00E168EA" w:rsidDel="005E259F">
                  <w:rPr>
                    <w:rFonts w:ascii="Times New Roman" w:hAnsi="Times New Roman"/>
                    <w:bCs/>
                    <w:color w:val="111111"/>
                    <w:sz w:val="26"/>
                    <w:szCs w:val="26"/>
                    <w:rPrChange w:id="3229" w:author="Ngoc Le Van Truong" w:date="2023-04-28T10:28:00Z">
                      <w:rPr>
                        <w:rFonts w:ascii="Times New Roman" w:hAnsi="Times New Roman"/>
                        <w:b/>
                        <w:color w:val="111111"/>
                        <w:sz w:val="26"/>
                        <w:szCs w:val="26"/>
                      </w:rPr>
                    </w:rPrChange>
                  </w:rPr>
                  <w:delText>thực hiện theo bảng kiểm trong Phụ lục số 03</w:delText>
                </w:r>
              </w:del>
              <w:del w:id="3230" w:author="Ngoc Le Van Truong" w:date="2023-04-28T10:28:00Z">
                <w:r w:rsidRPr="000C03FA" w:rsidDel="00E168EA">
                  <w:rPr>
                    <w:rFonts w:ascii="Times New Roman" w:hAnsi="Times New Roman"/>
                    <w:b/>
                    <w:color w:val="111111"/>
                    <w:sz w:val="26"/>
                    <w:szCs w:val="26"/>
                  </w:rPr>
                  <w:delText>)</w:delText>
                </w:r>
              </w:del>
            </w:ins>
            <w:del w:id="3231" w:author="Ngoc Le Van Truong" w:date="2023-04-28T11:50:00Z">
              <w:r w:rsidRPr="001B7F35" w:rsidDel="005E259F">
                <w:rPr>
                  <w:rFonts w:ascii="Times New Roman" w:hAnsi="Times New Roman"/>
                  <w:color w:val="111111"/>
                  <w:sz w:val="26"/>
                  <w:szCs w:val="26"/>
                  <w:lang w:val="vi-VN"/>
                </w:rPr>
                <w:delText xml:space="preserve">Số lượng vali </w:delText>
              </w:r>
              <w:r w:rsidRPr="001B7F35" w:rsidDel="005E259F">
                <w:rPr>
                  <w:rFonts w:ascii="Times New Roman" w:hAnsi="Times New Roman"/>
                  <w:color w:val="111111"/>
                  <w:sz w:val="26"/>
                  <w:szCs w:val="26"/>
                </w:rPr>
                <w:delText xml:space="preserve">dụng cụ cấp cứu trang bị trên xe ô tô cứu thương cho 01 kíp cấp cứu ngoại viện có đủ </w:delText>
              </w:r>
              <w:r w:rsidRPr="001B7F35" w:rsidDel="005E259F">
                <w:rPr>
                  <w:rFonts w:ascii="Times New Roman" w:hAnsi="Times New Roman"/>
                  <w:b/>
                  <w:color w:val="111111"/>
                  <w:sz w:val="26"/>
                  <w:szCs w:val="26"/>
                  <w:lang w:val="vi-VN"/>
                </w:rPr>
                <w:delText xml:space="preserve">Danh </w:delText>
              </w:r>
              <w:r w:rsidRPr="001B7F35" w:rsidDel="005E259F">
                <w:rPr>
                  <w:rFonts w:ascii="Times New Roman" w:hAnsi="Times New Roman"/>
                  <w:b/>
                  <w:color w:val="111111"/>
                  <w:sz w:val="26"/>
                  <w:szCs w:val="26"/>
                </w:rPr>
                <w:delText>mục dụng cụ cấp cứu</w:delText>
              </w:r>
              <w:r w:rsidRPr="001B7F35" w:rsidDel="005E259F">
                <w:rPr>
                  <w:rFonts w:ascii="Times New Roman" w:hAnsi="Times New Roman"/>
                  <w:b/>
                  <w:color w:val="111111"/>
                  <w:sz w:val="26"/>
                  <w:szCs w:val="26"/>
                  <w:lang w:val="vi-VN"/>
                </w:rPr>
                <w:delText xml:space="preserve"> </w:delText>
              </w:r>
              <w:r w:rsidRPr="001B7F35" w:rsidDel="005E259F">
                <w:rPr>
                  <w:rFonts w:ascii="Times New Roman" w:hAnsi="Times New Roman"/>
                  <w:color w:val="111111"/>
                  <w:sz w:val="26"/>
                  <w:szCs w:val="26"/>
                </w:rPr>
                <w:delText xml:space="preserve">theo </w:delText>
              </w:r>
              <w:r w:rsidRPr="001B7F35" w:rsidDel="005E259F">
                <w:rPr>
                  <w:rFonts w:ascii="Times New Roman" w:hAnsi="Times New Roman"/>
                  <w:color w:val="111111"/>
                  <w:sz w:val="26"/>
                  <w:szCs w:val="26"/>
                  <w:lang w:val="vi-VN"/>
                </w:rPr>
                <w:delText>Quyết định số 3385/QĐ-BYT ngày 18/9 /2012)</w:delText>
              </w:r>
              <w:r w:rsidRPr="001B7F35" w:rsidDel="005E259F">
                <w:rPr>
                  <w:rFonts w:ascii="Times New Roman" w:hAnsi="Times New Roman"/>
                  <w:color w:val="111111"/>
                  <w:sz w:val="26"/>
                  <w:szCs w:val="26"/>
                </w:rPr>
                <w:delText xml:space="preserve"> (thực hiện theo bảng kiểm trong </w:delText>
              </w:r>
              <w:r w:rsidRPr="001B7F35" w:rsidDel="005E259F">
                <w:rPr>
                  <w:rFonts w:ascii="Times New Roman" w:hAnsi="Times New Roman"/>
                  <w:b/>
                  <w:color w:val="111111"/>
                  <w:sz w:val="26"/>
                  <w:szCs w:val="26"/>
                </w:rPr>
                <w:delText>Phụ lục số 03)</w:delText>
              </w:r>
            </w:del>
          </w:p>
        </w:tc>
        <w:tc>
          <w:tcPr>
            <w:tcW w:w="1170" w:type="dxa"/>
            <w:tcPrChange w:id="3232" w:author="Ngoc Le Van Truong" w:date="2023-04-28T10:26:00Z">
              <w:tcPr>
                <w:tcW w:w="1170" w:type="dxa"/>
              </w:tcPr>
            </w:tcPrChange>
          </w:tcPr>
          <w:p w14:paraId="5C4C8375" w14:textId="0CBE41D5" w:rsidR="008C0CFB" w:rsidRPr="001B7F35" w:rsidDel="005E259F" w:rsidRDefault="008C0CFB" w:rsidP="008C0CFB">
            <w:pPr>
              <w:spacing w:before="60"/>
              <w:jc w:val="both"/>
              <w:rPr>
                <w:del w:id="3233" w:author="Ngoc Le Van Truong" w:date="2023-04-28T11:50:00Z"/>
                <w:rFonts w:ascii="Times New Roman" w:hAnsi="Times New Roman"/>
                <w:bCs/>
                <w:color w:val="111111"/>
                <w:sz w:val="26"/>
                <w:szCs w:val="26"/>
              </w:rPr>
            </w:pPr>
          </w:p>
        </w:tc>
        <w:tc>
          <w:tcPr>
            <w:tcW w:w="1170" w:type="dxa"/>
            <w:tcPrChange w:id="3234" w:author="Ngoc Le Van Truong" w:date="2023-04-28T10:26:00Z">
              <w:tcPr>
                <w:tcW w:w="1260" w:type="dxa"/>
              </w:tcPr>
            </w:tcPrChange>
          </w:tcPr>
          <w:p w14:paraId="7E5BF79E" w14:textId="79F03C60" w:rsidR="008C0CFB" w:rsidRPr="001B7F35" w:rsidDel="005E259F" w:rsidRDefault="008C0CFB" w:rsidP="008C0CFB">
            <w:pPr>
              <w:spacing w:before="60"/>
              <w:jc w:val="both"/>
              <w:rPr>
                <w:del w:id="3235" w:author="Ngoc Le Van Truong" w:date="2023-04-28T11:50:00Z"/>
                <w:rFonts w:ascii="Times New Roman" w:hAnsi="Times New Roman"/>
                <w:bCs/>
                <w:color w:val="111111"/>
                <w:sz w:val="26"/>
                <w:szCs w:val="26"/>
              </w:rPr>
            </w:pPr>
          </w:p>
        </w:tc>
        <w:tc>
          <w:tcPr>
            <w:tcW w:w="1260" w:type="dxa"/>
            <w:tcPrChange w:id="3236" w:author="Ngoc Le Van Truong" w:date="2023-04-28T10:26:00Z">
              <w:tcPr>
                <w:tcW w:w="990" w:type="dxa"/>
              </w:tcPr>
            </w:tcPrChange>
          </w:tcPr>
          <w:p w14:paraId="2937599E" w14:textId="10493154" w:rsidR="008C0CFB" w:rsidRPr="001B7F35" w:rsidDel="005E259F" w:rsidRDefault="008C0CFB" w:rsidP="008C0CFB">
            <w:pPr>
              <w:spacing w:before="60"/>
              <w:jc w:val="both"/>
              <w:rPr>
                <w:del w:id="3237" w:author="Ngoc Le Van Truong" w:date="2023-04-28T11:50:00Z"/>
                <w:rFonts w:ascii="Times New Roman" w:hAnsi="Times New Roman"/>
                <w:bCs/>
                <w:color w:val="111111"/>
                <w:sz w:val="26"/>
                <w:szCs w:val="26"/>
              </w:rPr>
            </w:pPr>
          </w:p>
        </w:tc>
        <w:tc>
          <w:tcPr>
            <w:tcW w:w="1350" w:type="dxa"/>
            <w:tcPrChange w:id="3238" w:author="Ngoc Le Van Truong" w:date="2023-04-28T10:26:00Z">
              <w:tcPr>
                <w:tcW w:w="1176" w:type="dxa"/>
              </w:tcPr>
            </w:tcPrChange>
          </w:tcPr>
          <w:p w14:paraId="4B75C78F" w14:textId="62F62021" w:rsidR="008C0CFB" w:rsidRPr="001B7F35" w:rsidDel="005E259F" w:rsidRDefault="008C0CFB" w:rsidP="008C0CFB">
            <w:pPr>
              <w:spacing w:before="60"/>
              <w:jc w:val="both"/>
              <w:rPr>
                <w:del w:id="3239" w:author="Ngoc Le Van Truong" w:date="2023-04-28T11:50:00Z"/>
                <w:rFonts w:ascii="Times New Roman" w:hAnsi="Times New Roman"/>
                <w:bCs/>
                <w:color w:val="111111"/>
                <w:sz w:val="26"/>
                <w:szCs w:val="26"/>
              </w:rPr>
            </w:pPr>
          </w:p>
        </w:tc>
      </w:tr>
      <w:tr w:rsidR="008C0CFB" w:rsidRPr="001B7F35" w:rsidDel="005E259F" w14:paraId="7B2BB60A" w14:textId="5FF4BE1D" w:rsidTr="00B66C56">
        <w:trPr>
          <w:del w:id="3240" w:author="Ngoc Le Van Truong" w:date="2023-04-28T11:51:00Z"/>
        </w:trPr>
        <w:tc>
          <w:tcPr>
            <w:tcW w:w="743" w:type="dxa"/>
            <w:tcPrChange w:id="3241" w:author="Ngoc Le Van Truong" w:date="2023-04-28T10:26:00Z">
              <w:tcPr>
                <w:tcW w:w="743" w:type="dxa"/>
              </w:tcPr>
            </w:tcPrChange>
          </w:tcPr>
          <w:p w14:paraId="379057F2" w14:textId="7E5EF619" w:rsidR="008C0CFB" w:rsidRPr="001B7F35" w:rsidDel="005E259F" w:rsidRDefault="008C0CFB">
            <w:pPr>
              <w:numPr>
                <w:ilvl w:val="0"/>
                <w:numId w:val="46"/>
              </w:numPr>
              <w:spacing w:before="60"/>
              <w:jc w:val="both"/>
              <w:rPr>
                <w:del w:id="3242" w:author="Ngoc Le Van Truong" w:date="2023-04-28T11:51:00Z"/>
                <w:rFonts w:ascii="Times New Roman" w:hAnsi="Times New Roman"/>
                <w:bCs/>
                <w:color w:val="111111"/>
                <w:sz w:val="26"/>
                <w:szCs w:val="26"/>
              </w:rPr>
              <w:pPrChange w:id="3243" w:author="Ngoc Le Van Truong" w:date="2023-04-27T10:15:00Z">
                <w:pPr>
                  <w:numPr>
                    <w:numId w:val="22"/>
                  </w:numPr>
                  <w:spacing w:before="60"/>
                  <w:ind w:left="360" w:hanging="360"/>
                  <w:jc w:val="both"/>
                </w:pPr>
              </w:pPrChange>
            </w:pPr>
          </w:p>
        </w:tc>
        <w:tc>
          <w:tcPr>
            <w:tcW w:w="4112" w:type="dxa"/>
            <w:tcPrChange w:id="3244" w:author="Ngoc Le Van Truong" w:date="2023-04-28T10:26:00Z">
              <w:tcPr>
                <w:tcW w:w="4112" w:type="dxa"/>
              </w:tcPr>
            </w:tcPrChange>
          </w:tcPr>
          <w:p w14:paraId="378AB8D4" w14:textId="5AD71779" w:rsidR="008C0CFB" w:rsidRPr="001B7F35" w:rsidDel="005E259F" w:rsidRDefault="008C0CFB" w:rsidP="008C0CFB">
            <w:pPr>
              <w:spacing w:before="60"/>
              <w:jc w:val="both"/>
              <w:rPr>
                <w:del w:id="3245" w:author="Ngoc Le Van Truong" w:date="2023-04-28T11:51:00Z"/>
                <w:rFonts w:ascii="Times New Roman" w:hAnsi="Times New Roman"/>
                <w:color w:val="111111"/>
                <w:sz w:val="26"/>
                <w:szCs w:val="26"/>
              </w:rPr>
            </w:pPr>
            <w:ins w:id="3246" w:author="admin" w:date="2023-04-27T22:29:00Z">
              <w:del w:id="3247" w:author="Ngoc Le Van Truong" w:date="2023-04-28T11:51:00Z">
                <w:r w:rsidRPr="000C03FA" w:rsidDel="005E259F">
                  <w:rPr>
                    <w:rFonts w:ascii="Times New Roman" w:hAnsi="Times New Roman"/>
                    <w:color w:val="111111"/>
                    <w:sz w:val="26"/>
                    <w:szCs w:val="26"/>
                    <w:lang w:val="vi-VN"/>
                  </w:rPr>
                  <w:delText xml:space="preserve">Số lượng vali </w:delText>
                </w:r>
                <w:r w:rsidRPr="000C03FA" w:rsidDel="005E259F">
                  <w:rPr>
                    <w:rFonts w:ascii="Times New Roman" w:hAnsi="Times New Roman"/>
                    <w:color w:val="111111"/>
                    <w:sz w:val="26"/>
                    <w:szCs w:val="26"/>
                  </w:rPr>
                  <w:delText xml:space="preserve">thuốc cấp cứu trang bị trên xe ô tô cứu thương cho 01 kíp cấp cứu ngoại viện có đủ </w:delText>
                </w:r>
                <w:r w:rsidRPr="000C03FA" w:rsidDel="005E259F">
                  <w:rPr>
                    <w:rFonts w:ascii="Times New Roman" w:hAnsi="Times New Roman"/>
                    <w:b/>
                    <w:color w:val="111111"/>
                    <w:sz w:val="26"/>
                    <w:szCs w:val="26"/>
                    <w:lang w:val="vi-VN"/>
                  </w:rPr>
                  <w:delText xml:space="preserve">Danh </w:delText>
                </w:r>
                <w:r w:rsidRPr="000C03FA" w:rsidDel="005E259F">
                  <w:rPr>
                    <w:rFonts w:ascii="Times New Roman" w:hAnsi="Times New Roman"/>
                    <w:b/>
                    <w:color w:val="111111"/>
                    <w:sz w:val="26"/>
                    <w:szCs w:val="26"/>
                  </w:rPr>
                  <w:delText>mục thuốc cấp cứu</w:delText>
                </w:r>
                <w:r w:rsidRPr="000C03FA" w:rsidDel="005E259F">
                  <w:rPr>
                    <w:rFonts w:ascii="Times New Roman" w:hAnsi="Times New Roman"/>
                    <w:b/>
                    <w:color w:val="111111"/>
                    <w:sz w:val="26"/>
                    <w:szCs w:val="26"/>
                    <w:lang w:val="vi-VN"/>
                  </w:rPr>
                  <w:delText xml:space="preserve"> </w:delText>
                </w:r>
                <w:r w:rsidRPr="000C03FA" w:rsidDel="005E259F">
                  <w:rPr>
                    <w:rFonts w:ascii="Times New Roman" w:hAnsi="Times New Roman"/>
                    <w:color w:val="111111"/>
                    <w:sz w:val="26"/>
                    <w:szCs w:val="26"/>
                  </w:rPr>
                  <w:delText xml:space="preserve">theo </w:delText>
                </w:r>
                <w:r w:rsidRPr="000C03FA" w:rsidDel="005E259F">
                  <w:rPr>
                    <w:rFonts w:ascii="Times New Roman" w:hAnsi="Times New Roman"/>
                    <w:color w:val="111111"/>
                    <w:sz w:val="26"/>
                    <w:szCs w:val="26"/>
                    <w:lang w:val="vi-VN"/>
                  </w:rPr>
                  <w:delText>Quyết định số 3385/QĐ-BYT ngày 18/9 /2012)</w:delText>
                </w:r>
                <w:r w:rsidRPr="000C03FA" w:rsidDel="005E259F">
                  <w:rPr>
                    <w:rFonts w:ascii="Times New Roman" w:hAnsi="Times New Roman"/>
                    <w:color w:val="111111"/>
                    <w:sz w:val="26"/>
                    <w:szCs w:val="26"/>
                  </w:rPr>
                  <w:delText xml:space="preserve"> (</w:delText>
                </w:r>
                <w:r w:rsidRPr="009A7CF2" w:rsidDel="005E259F">
                  <w:rPr>
                    <w:rFonts w:ascii="Times New Roman" w:hAnsi="Times New Roman"/>
                    <w:b/>
                    <w:color w:val="111111"/>
                    <w:sz w:val="26"/>
                    <w:szCs w:val="26"/>
                  </w:rPr>
                  <w:delText xml:space="preserve">mỗi Vali dụng cụ cấp cứu </w:delText>
                </w:r>
                <w:r w:rsidDel="005E259F">
                  <w:rPr>
                    <w:rFonts w:ascii="Times New Roman" w:hAnsi="Times New Roman"/>
                    <w:b/>
                    <w:color w:val="111111"/>
                    <w:sz w:val="26"/>
                    <w:szCs w:val="26"/>
                  </w:rPr>
                  <w:delText>thực hiện theo</w:delText>
                </w:r>
                <w:r w:rsidRPr="009A7CF2" w:rsidDel="005E259F">
                  <w:rPr>
                    <w:rFonts w:ascii="Times New Roman" w:hAnsi="Times New Roman"/>
                    <w:b/>
                    <w:color w:val="111111"/>
                    <w:sz w:val="26"/>
                    <w:szCs w:val="26"/>
                  </w:rPr>
                  <w:delText xml:space="preserve"> bảng kiểm trong Phụ lục</w:delText>
                </w:r>
                <w:r w:rsidRPr="000C03FA" w:rsidDel="005E259F">
                  <w:rPr>
                    <w:rFonts w:ascii="Times New Roman" w:hAnsi="Times New Roman"/>
                    <w:b/>
                    <w:color w:val="111111"/>
                    <w:sz w:val="26"/>
                    <w:szCs w:val="26"/>
                  </w:rPr>
                  <w:delText xml:space="preserve"> số 04)</w:delText>
                </w:r>
                <w:r w:rsidDel="005E259F">
                  <w:rPr>
                    <w:rFonts w:ascii="Times New Roman" w:hAnsi="Times New Roman"/>
                    <w:b/>
                    <w:color w:val="111111"/>
                    <w:sz w:val="26"/>
                    <w:szCs w:val="26"/>
                  </w:rPr>
                  <w:delText>.</w:delText>
                </w:r>
              </w:del>
            </w:ins>
            <w:del w:id="3248" w:author="Ngoc Le Van Truong" w:date="2023-04-28T11:51:00Z">
              <w:r w:rsidRPr="001B7F35" w:rsidDel="005E259F">
                <w:rPr>
                  <w:rFonts w:ascii="Times New Roman" w:hAnsi="Times New Roman"/>
                  <w:color w:val="111111"/>
                  <w:sz w:val="26"/>
                  <w:szCs w:val="26"/>
                  <w:lang w:val="vi-VN"/>
                </w:rPr>
                <w:delText xml:space="preserve">Số lượng vali </w:delText>
              </w:r>
              <w:r w:rsidRPr="001B7F35" w:rsidDel="005E259F">
                <w:rPr>
                  <w:rFonts w:ascii="Times New Roman" w:hAnsi="Times New Roman"/>
                  <w:color w:val="111111"/>
                  <w:sz w:val="26"/>
                  <w:szCs w:val="26"/>
                </w:rPr>
                <w:delText xml:space="preserve">thuốc cấp cứu trang bị trên xe ô tô cứu thương cho 01 kíp cấp cứu ngoại viện có đủ </w:delText>
              </w:r>
              <w:r w:rsidRPr="001B7F35" w:rsidDel="005E259F">
                <w:rPr>
                  <w:rFonts w:ascii="Times New Roman" w:hAnsi="Times New Roman"/>
                  <w:b/>
                  <w:color w:val="111111"/>
                  <w:sz w:val="26"/>
                  <w:szCs w:val="26"/>
                  <w:lang w:val="vi-VN"/>
                </w:rPr>
                <w:delText xml:space="preserve">Danh </w:delText>
              </w:r>
              <w:r w:rsidRPr="001B7F35" w:rsidDel="005E259F">
                <w:rPr>
                  <w:rFonts w:ascii="Times New Roman" w:hAnsi="Times New Roman"/>
                  <w:b/>
                  <w:color w:val="111111"/>
                  <w:sz w:val="26"/>
                  <w:szCs w:val="26"/>
                </w:rPr>
                <w:delText>mục thuốc cấp cứu</w:delText>
              </w:r>
              <w:r w:rsidRPr="001B7F35" w:rsidDel="005E259F">
                <w:rPr>
                  <w:rFonts w:ascii="Times New Roman" w:hAnsi="Times New Roman"/>
                  <w:b/>
                  <w:color w:val="111111"/>
                  <w:sz w:val="26"/>
                  <w:szCs w:val="26"/>
                  <w:lang w:val="vi-VN"/>
                </w:rPr>
                <w:delText xml:space="preserve"> </w:delText>
              </w:r>
              <w:r w:rsidRPr="001B7F35" w:rsidDel="005E259F">
                <w:rPr>
                  <w:rFonts w:ascii="Times New Roman" w:hAnsi="Times New Roman"/>
                  <w:color w:val="111111"/>
                  <w:sz w:val="26"/>
                  <w:szCs w:val="26"/>
                </w:rPr>
                <w:delText xml:space="preserve">theo </w:delText>
              </w:r>
              <w:r w:rsidRPr="001B7F35" w:rsidDel="005E259F">
                <w:rPr>
                  <w:rFonts w:ascii="Times New Roman" w:hAnsi="Times New Roman"/>
                  <w:color w:val="111111"/>
                  <w:sz w:val="26"/>
                  <w:szCs w:val="26"/>
                  <w:lang w:val="vi-VN"/>
                </w:rPr>
                <w:delText>Quyết định số 3385/QĐ-BYT ngày 18/9 /2012)</w:delText>
              </w:r>
              <w:r w:rsidRPr="001B7F35" w:rsidDel="005E259F">
                <w:rPr>
                  <w:rFonts w:ascii="Times New Roman" w:hAnsi="Times New Roman"/>
                  <w:color w:val="111111"/>
                  <w:sz w:val="26"/>
                  <w:szCs w:val="26"/>
                </w:rPr>
                <w:delText xml:space="preserve"> (thực hiện theo bảng kiểm trong </w:delText>
              </w:r>
              <w:r w:rsidRPr="001B7F35" w:rsidDel="005E259F">
                <w:rPr>
                  <w:rFonts w:ascii="Times New Roman" w:hAnsi="Times New Roman"/>
                  <w:b/>
                  <w:color w:val="111111"/>
                  <w:sz w:val="26"/>
                  <w:szCs w:val="26"/>
                </w:rPr>
                <w:delText>Phụ lục số 04)</w:delText>
              </w:r>
            </w:del>
          </w:p>
        </w:tc>
        <w:tc>
          <w:tcPr>
            <w:tcW w:w="1170" w:type="dxa"/>
            <w:tcPrChange w:id="3249" w:author="Ngoc Le Van Truong" w:date="2023-04-28T10:26:00Z">
              <w:tcPr>
                <w:tcW w:w="1170" w:type="dxa"/>
              </w:tcPr>
            </w:tcPrChange>
          </w:tcPr>
          <w:p w14:paraId="5FE1811E" w14:textId="08AC6809" w:rsidR="008C0CFB" w:rsidRPr="001B7F35" w:rsidDel="005E259F" w:rsidRDefault="008C0CFB" w:rsidP="008C0CFB">
            <w:pPr>
              <w:spacing w:before="60"/>
              <w:jc w:val="both"/>
              <w:rPr>
                <w:del w:id="3250" w:author="Ngoc Le Van Truong" w:date="2023-04-28T11:51:00Z"/>
                <w:rFonts w:ascii="Times New Roman" w:hAnsi="Times New Roman"/>
                <w:bCs/>
                <w:color w:val="111111"/>
                <w:sz w:val="26"/>
                <w:szCs w:val="26"/>
              </w:rPr>
            </w:pPr>
          </w:p>
        </w:tc>
        <w:tc>
          <w:tcPr>
            <w:tcW w:w="1170" w:type="dxa"/>
            <w:tcPrChange w:id="3251" w:author="Ngoc Le Van Truong" w:date="2023-04-28T10:26:00Z">
              <w:tcPr>
                <w:tcW w:w="1260" w:type="dxa"/>
              </w:tcPr>
            </w:tcPrChange>
          </w:tcPr>
          <w:p w14:paraId="69234F83" w14:textId="591FC409" w:rsidR="008C0CFB" w:rsidRPr="001B7F35" w:rsidDel="005E259F" w:rsidRDefault="008C0CFB" w:rsidP="008C0CFB">
            <w:pPr>
              <w:spacing w:before="60"/>
              <w:jc w:val="both"/>
              <w:rPr>
                <w:del w:id="3252" w:author="Ngoc Le Van Truong" w:date="2023-04-28T11:51:00Z"/>
                <w:rFonts w:ascii="Times New Roman" w:hAnsi="Times New Roman"/>
                <w:bCs/>
                <w:color w:val="111111"/>
                <w:sz w:val="26"/>
                <w:szCs w:val="26"/>
              </w:rPr>
            </w:pPr>
          </w:p>
        </w:tc>
        <w:tc>
          <w:tcPr>
            <w:tcW w:w="1260" w:type="dxa"/>
            <w:tcPrChange w:id="3253" w:author="Ngoc Le Van Truong" w:date="2023-04-28T10:26:00Z">
              <w:tcPr>
                <w:tcW w:w="990" w:type="dxa"/>
              </w:tcPr>
            </w:tcPrChange>
          </w:tcPr>
          <w:p w14:paraId="0AAE38D9" w14:textId="32B071E6" w:rsidR="008C0CFB" w:rsidRPr="001B7F35" w:rsidDel="005E259F" w:rsidRDefault="008C0CFB" w:rsidP="008C0CFB">
            <w:pPr>
              <w:spacing w:before="60"/>
              <w:jc w:val="both"/>
              <w:rPr>
                <w:del w:id="3254" w:author="Ngoc Le Van Truong" w:date="2023-04-28T11:51:00Z"/>
                <w:rFonts w:ascii="Times New Roman" w:hAnsi="Times New Roman"/>
                <w:bCs/>
                <w:color w:val="111111"/>
                <w:sz w:val="26"/>
                <w:szCs w:val="26"/>
              </w:rPr>
            </w:pPr>
          </w:p>
        </w:tc>
        <w:tc>
          <w:tcPr>
            <w:tcW w:w="1350" w:type="dxa"/>
            <w:tcPrChange w:id="3255" w:author="Ngoc Le Van Truong" w:date="2023-04-28T10:26:00Z">
              <w:tcPr>
                <w:tcW w:w="1176" w:type="dxa"/>
              </w:tcPr>
            </w:tcPrChange>
          </w:tcPr>
          <w:p w14:paraId="58C791A8" w14:textId="360E5C39" w:rsidR="008C0CFB" w:rsidRPr="001B7F35" w:rsidDel="005E259F" w:rsidRDefault="008C0CFB" w:rsidP="008C0CFB">
            <w:pPr>
              <w:spacing w:before="60"/>
              <w:jc w:val="both"/>
              <w:rPr>
                <w:del w:id="3256" w:author="Ngoc Le Van Truong" w:date="2023-04-28T11:51:00Z"/>
                <w:rFonts w:ascii="Times New Roman" w:hAnsi="Times New Roman"/>
                <w:bCs/>
                <w:color w:val="111111"/>
                <w:sz w:val="26"/>
                <w:szCs w:val="26"/>
              </w:rPr>
            </w:pPr>
          </w:p>
        </w:tc>
      </w:tr>
    </w:tbl>
    <w:p w14:paraId="56F39FEF" w14:textId="77777777" w:rsidR="00E4669B" w:rsidRPr="001B7F35" w:rsidRDefault="00E4669B" w:rsidP="001B7F35">
      <w:pPr>
        <w:spacing w:before="60"/>
        <w:jc w:val="both"/>
        <w:rPr>
          <w:rFonts w:ascii="Times New Roman" w:hAnsi="Times New Roman"/>
          <w:color w:val="111111"/>
          <w:sz w:val="26"/>
          <w:szCs w:val="26"/>
          <w:lang w:val="vi-VN"/>
        </w:rPr>
      </w:pPr>
    </w:p>
    <w:p w14:paraId="5B4B68DE" w14:textId="77777777" w:rsidR="00E4669B" w:rsidRPr="001B7F35" w:rsidRDefault="00E4669B" w:rsidP="001B7F35">
      <w:pPr>
        <w:spacing w:before="60"/>
        <w:jc w:val="both"/>
        <w:rPr>
          <w:rFonts w:ascii="Times New Roman" w:hAnsi="Times New Roman"/>
          <w:b/>
          <w:bCs/>
          <w:color w:val="111111"/>
          <w:sz w:val="26"/>
          <w:szCs w:val="26"/>
          <w:lang w:val="vi-VN"/>
        </w:rPr>
      </w:pPr>
      <w:r w:rsidRPr="001B7F35">
        <w:rPr>
          <w:rFonts w:ascii="Times New Roman" w:hAnsi="Times New Roman"/>
          <w:b/>
          <w:bCs/>
          <w:color w:val="111111"/>
          <w:sz w:val="26"/>
          <w:szCs w:val="26"/>
          <w:lang w:val="vi-VN"/>
        </w:rPr>
        <w:t>V</w:t>
      </w:r>
      <w:r w:rsidRPr="001B7F35">
        <w:rPr>
          <w:rFonts w:ascii="Times New Roman" w:hAnsi="Times New Roman"/>
          <w:b/>
          <w:bCs/>
          <w:color w:val="111111"/>
          <w:sz w:val="26"/>
          <w:szCs w:val="26"/>
        </w:rPr>
        <w:t>I. CƠ</w:t>
      </w:r>
      <w:r w:rsidRPr="001B7F35">
        <w:rPr>
          <w:rFonts w:ascii="Times New Roman" w:hAnsi="Times New Roman"/>
          <w:b/>
          <w:bCs/>
          <w:color w:val="111111"/>
          <w:sz w:val="26"/>
          <w:szCs w:val="26"/>
          <w:lang w:val="vi-VN"/>
        </w:rPr>
        <w:t xml:space="preserve"> CHẾ TÀI CHÍNH</w:t>
      </w:r>
    </w:p>
    <w:p w14:paraId="7702ECB4" w14:textId="3FD3B669" w:rsidR="00E4669B" w:rsidRPr="001B7F35" w:rsidRDefault="00E4669B">
      <w:pPr>
        <w:numPr>
          <w:ilvl w:val="0"/>
          <w:numId w:val="46"/>
        </w:numPr>
        <w:spacing w:before="60"/>
        <w:jc w:val="both"/>
        <w:rPr>
          <w:rFonts w:ascii="Times New Roman" w:hAnsi="Times New Roman"/>
          <w:color w:val="111111"/>
          <w:sz w:val="26"/>
          <w:szCs w:val="26"/>
        </w:rPr>
        <w:pPrChange w:id="3257"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Trung</w:t>
      </w:r>
      <w:r w:rsidRPr="001B7F35">
        <w:rPr>
          <w:rFonts w:ascii="Times New Roman" w:hAnsi="Times New Roman"/>
          <w:color w:val="111111"/>
          <w:sz w:val="26"/>
          <w:szCs w:val="26"/>
          <w:lang w:val="vi-VN"/>
        </w:rPr>
        <w:t xml:space="preserve"> tâm cấp cứu 115</w:t>
      </w:r>
      <w:r w:rsidR="00503FAF" w:rsidRPr="001B7F35">
        <w:rPr>
          <w:rFonts w:ascii="Times New Roman" w:hAnsi="Times New Roman"/>
          <w:color w:val="111111"/>
          <w:sz w:val="26"/>
          <w:szCs w:val="26"/>
        </w:rPr>
        <w:t>/Tổ cấp cứu 115</w:t>
      </w:r>
      <w:ins w:id="3258" w:author="admin" w:date="2023-04-27T22:29:00Z">
        <w:r w:rsidR="008C0CFB">
          <w:rPr>
            <w:rFonts w:ascii="Times New Roman" w:hAnsi="Times New Roman"/>
            <w:color w:val="111111"/>
            <w:sz w:val="26"/>
            <w:szCs w:val="26"/>
          </w:rPr>
          <w:t>/Đội cấp cứu ngoại viện</w:t>
        </w:r>
      </w:ins>
      <w:r w:rsidRPr="001B7F35">
        <w:rPr>
          <w:rFonts w:ascii="Times New Roman" w:hAnsi="Times New Roman"/>
          <w:color w:val="111111"/>
          <w:sz w:val="26"/>
          <w:szCs w:val="26"/>
          <w:lang w:val="vi-VN"/>
        </w:rPr>
        <w:t xml:space="preserve"> có thực hiện KCB </w:t>
      </w:r>
      <w:r w:rsidRPr="001B7F35">
        <w:rPr>
          <w:rFonts w:ascii="Times New Roman" w:hAnsi="Times New Roman"/>
          <w:color w:val="111111"/>
          <w:sz w:val="26"/>
          <w:szCs w:val="26"/>
        </w:rPr>
        <w:t>BHYT</w:t>
      </w:r>
      <w:r w:rsidRPr="001B7F35">
        <w:rPr>
          <w:rFonts w:ascii="Times New Roman" w:hAnsi="Times New Roman"/>
          <w:color w:val="111111"/>
          <w:sz w:val="26"/>
          <w:szCs w:val="26"/>
          <w:lang w:val="vi-VN"/>
        </w:rPr>
        <w:t xml:space="preserve"> khi cấp cứu ngoại viện: </w:t>
      </w:r>
    </w:p>
    <w:p w14:paraId="463FB059" w14:textId="77777777" w:rsidR="00E4669B" w:rsidRPr="001B7F35" w:rsidRDefault="00E4669B">
      <w:pPr>
        <w:numPr>
          <w:ilvl w:val="1"/>
          <w:numId w:val="46"/>
        </w:numPr>
        <w:spacing w:before="60"/>
        <w:jc w:val="both"/>
        <w:rPr>
          <w:rFonts w:ascii="Times New Roman" w:hAnsi="Times New Roman"/>
          <w:color w:val="111111"/>
          <w:sz w:val="26"/>
          <w:szCs w:val="26"/>
        </w:rPr>
        <w:pPrChange w:id="3259"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Có</w:t>
      </w:r>
    </w:p>
    <w:p w14:paraId="145D2305" w14:textId="77777777" w:rsidR="00E4669B" w:rsidRPr="001B7F35" w:rsidRDefault="00E4669B">
      <w:pPr>
        <w:numPr>
          <w:ilvl w:val="1"/>
          <w:numId w:val="46"/>
        </w:numPr>
        <w:spacing w:before="60"/>
        <w:jc w:val="both"/>
        <w:rPr>
          <w:rFonts w:ascii="Times New Roman" w:hAnsi="Times New Roman"/>
          <w:color w:val="111111"/>
          <w:sz w:val="26"/>
          <w:szCs w:val="26"/>
        </w:rPr>
        <w:pPrChange w:id="3260"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Không</w:t>
      </w:r>
    </w:p>
    <w:p w14:paraId="541544BE" w14:textId="77777777" w:rsidR="00E4669B" w:rsidRPr="001B7F35" w:rsidRDefault="00E4669B">
      <w:pPr>
        <w:numPr>
          <w:ilvl w:val="1"/>
          <w:numId w:val="46"/>
        </w:numPr>
        <w:spacing w:before="60"/>
        <w:jc w:val="both"/>
        <w:rPr>
          <w:rFonts w:ascii="Times New Roman" w:hAnsi="Times New Roman"/>
          <w:color w:val="111111"/>
          <w:sz w:val="26"/>
          <w:szCs w:val="26"/>
        </w:rPr>
        <w:pPrChange w:id="3261"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Khác</w:t>
      </w:r>
      <w:r w:rsidRPr="001B7F35">
        <w:rPr>
          <w:rFonts w:ascii="Times New Roman" w:hAnsi="Times New Roman"/>
          <w:color w:val="111111"/>
          <w:sz w:val="26"/>
          <w:szCs w:val="26"/>
          <w:lang w:val="vi-VN"/>
        </w:rPr>
        <w:t xml:space="preserve"> (ghi cụ thể)………..</w:t>
      </w:r>
    </w:p>
    <w:p w14:paraId="4EFB0344" w14:textId="5FC9C1D5" w:rsidR="00E4669B" w:rsidRPr="001B7F35" w:rsidDel="00BA3884" w:rsidRDefault="00E4669B">
      <w:pPr>
        <w:numPr>
          <w:ilvl w:val="0"/>
          <w:numId w:val="46"/>
        </w:numPr>
        <w:spacing w:before="60"/>
        <w:jc w:val="both"/>
        <w:rPr>
          <w:del w:id="3262" w:author="Ngoc Le Van Truong" w:date="2023-04-28T10:31:00Z"/>
          <w:rFonts w:ascii="Times New Roman" w:hAnsi="Times New Roman"/>
          <w:color w:val="111111"/>
          <w:sz w:val="26"/>
          <w:szCs w:val="26"/>
        </w:rPr>
        <w:pPrChange w:id="3263" w:author="Ngoc Le Van Truong" w:date="2023-04-27T10:15:00Z">
          <w:pPr>
            <w:numPr>
              <w:numId w:val="22"/>
            </w:numPr>
            <w:spacing w:before="60"/>
            <w:ind w:left="360" w:hanging="360"/>
            <w:jc w:val="both"/>
          </w:pPr>
        </w:pPrChange>
      </w:pPr>
      <w:r w:rsidRPr="001B7F35">
        <w:rPr>
          <w:rFonts w:ascii="Times New Roman" w:hAnsi="Times New Roman"/>
          <w:sz w:val="26"/>
          <w:szCs w:val="26"/>
        </w:rPr>
        <w:lastRenderedPageBreak/>
        <w:t>Nguồn kinh phí của</w:t>
      </w:r>
      <w:r w:rsidRPr="001B7F35">
        <w:rPr>
          <w:rFonts w:ascii="Times New Roman" w:hAnsi="Times New Roman"/>
          <w:color w:val="111111"/>
          <w:sz w:val="26"/>
          <w:szCs w:val="26"/>
        </w:rPr>
        <w:t xml:space="preserve"> Trung tâm cấp cứu 115</w:t>
      </w:r>
      <w:r w:rsidR="00503FAF" w:rsidRPr="001B7F35">
        <w:rPr>
          <w:rFonts w:ascii="Times New Roman" w:hAnsi="Times New Roman"/>
          <w:color w:val="111111"/>
          <w:sz w:val="26"/>
          <w:szCs w:val="26"/>
        </w:rPr>
        <w:t>/Tổ cấp cứu 115</w:t>
      </w:r>
      <w:ins w:id="3264" w:author="admin" w:date="2023-04-27T22:29:00Z">
        <w:r w:rsidR="008C0CFB">
          <w:rPr>
            <w:rFonts w:ascii="Times New Roman" w:hAnsi="Times New Roman"/>
            <w:color w:val="111111"/>
            <w:sz w:val="26"/>
            <w:szCs w:val="26"/>
          </w:rPr>
          <w:t>/Đội cấp cứu n</w:t>
        </w:r>
      </w:ins>
      <w:ins w:id="3265" w:author="admin" w:date="2023-04-27T22:30:00Z">
        <w:r w:rsidR="008C0CFB">
          <w:rPr>
            <w:rFonts w:ascii="Times New Roman" w:hAnsi="Times New Roman"/>
            <w:color w:val="111111"/>
            <w:sz w:val="26"/>
            <w:szCs w:val="26"/>
          </w:rPr>
          <w:t>goại viện</w:t>
        </w:r>
      </w:ins>
      <w:r w:rsidR="00503FAF" w:rsidRPr="001B7F35">
        <w:rPr>
          <w:rFonts w:ascii="Times New Roman" w:hAnsi="Times New Roman"/>
          <w:color w:val="111111"/>
          <w:sz w:val="26"/>
          <w:szCs w:val="26"/>
          <w:lang w:val="vi-VN"/>
        </w:rPr>
        <w:t xml:space="preserve"> </w:t>
      </w:r>
      <w:r w:rsidRPr="001B7F35">
        <w:rPr>
          <w:rFonts w:ascii="Times New Roman" w:hAnsi="Times New Roman"/>
          <w:color w:val="111111"/>
          <w:sz w:val="26"/>
          <w:szCs w:val="26"/>
        </w:rPr>
        <w:t xml:space="preserve"> </w:t>
      </w:r>
    </w:p>
    <w:p w14:paraId="0EB9242B" w14:textId="10356C17" w:rsidR="00E4669B" w:rsidRDefault="00E4669B" w:rsidP="00BA3884">
      <w:pPr>
        <w:numPr>
          <w:ilvl w:val="0"/>
          <w:numId w:val="46"/>
        </w:numPr>
        <w:spacing w:before="60"/>
        <w:jc w:val="both"/>
        <w:rPr>
          <w:ins w:id="3266" w:author="Ngoc Le Van Truong" w:date="2023-04-28T10:31:00Z"/>
          <w:rFonts w:ascii="Times New Roman" w:hAnsi="Times New Roman"/>
          <w:color w:val="111111"/>
          <w:sz w:val="26"/>
          <w:szCs w:val="26"/>
          <w:lang w:val="vi-VN"/>
        </w:rPr>
      </w:pPr>
      <w:del w:id="3267" w:author="Ngoc Le Van Truong" w:date="2023-04-28T10:31:00Z">
        <w:r w:rsidRPr="00BA3884" w:rsidDel="00BA3884">
          <w:rPr>
            <w:rFonts w:ascii="Times New Roman" w:hAnsi="Times New Roman"/>
            <w:color w:val="111111"/>
            <w:sz w:val="26"/>
            <w:szCs w:val="26"/>
            <w:lang w:val="vi-VN"/>
            <w:rPrChange w:id="3268" w:author="Ngoc Le Van Truong" w:date="2023-04-28T10:31:00Z">
              <w:rPr>
                <w:lang w:val="vi-VN"/>
              </w:rPr>
            </w:rPrChange>
          </w:rPr>
          <w:delText xml:space="preserve">Giai </w:delText>
        </w:r>
        <w:r w:rsidRPr="00BA3884" w:rsidDel="00BA3884">
          <w:rPr>
            <w:rFonts w:ascii="Times New Roman" w:hAnsi="Times New Roman" w:hint="eastAsia"/>
            <w:color w:val="111111"/>
            <w:sz w:val="26"/>
            <w:szCs w:val="26"/>
            <w:lang w:val="vi-VN"/>
            <w:rPrChange w:id="3269" w:author="Ngoc Le Van Truong" w:date="2023-04-28T10:31:00Z">
              <w:rPr>
                <w:rFonts w:hint="eastAsia"/>
                <w:lang w:val="vi-VN"/>
              </w:rPr>
            </w:rPrChange>
          </w:rPr>
          <w:delText>đ</w:delText>
        </w:r>
        <w:r w:rsidRPr="00BA3884" w:rsidDel="00BA3884">
          <w:rPr>
            <w:rFonts w:ascii="Times New Roman" w:hAnsi="Times New Roman"/>
            <w:color w:val="111111"/>
            <w:sz w:val="26"/>
            <w:szCs w:val="26"/>
            <w:lang w:val="vi-VN"/>
            <w:rPrChange w:id="3270" w:author="Ngoc Le Van Truong" w:date="2023-04-28T10:31:00Z">
              <w:rPr>
                <w:lang w:val="vi-VN"/>
              </w:rPr>
            </w:rPrChange>
          </w:rPr>
          <w:delText>oạn tr</w:delText>
        </w:r>
        <w:r w:rsidRPr="00BA3884" w:rsidDel="00BA3884">
          <w:rPr>
            <w:rFonts w:ascii="Times New Roman" w:hAnsi="Times New Roman" w:hint="eastAsia"/>
            <w:color w:val="111111"/>
            <w:sz w:val="26"/>
            <w:szCs w:val="26"/>
            <w:lang w:val="vi-VN"/>
            <w:rPrChange w:id="3271" w:author="Ngoc Le Van Truong" w:date="2023-04-28T10:31:00Z">
              <w:rPr>
                <w:rFonts w:hint="eastAsia"/>
                <w:lang w:val="vi-VN"/>
              </w:rPr>
            </w:rPrChange>
          </w:rPr>
          <w:delText>ư</w:delText>
        </w:r>
        <w:r w:rsidRPr="00BA3884" w:rsidDel="00BA3884">
          <w:rPr>
            <w:rFonts w:ascii="Times New Roman" w:hAnsi="Times New Roman"/>
            <w:color w:val="111111"/>
            <w:sz w:val="26"/>
            <w:szCs w:val="26"/>
            <w:lang w:val="vi-VN"/>
            <w:rPrChange w:id="3272" w:author="Ngoc Le Van Truong" w:date="2023-04-28T10:31:00Z">
              <w:rPr>
                <w:lang w:val="vi-VN"/>
              </w:rPr>
            </w:rPrChange>
          </w:rPr>
          <w:delText>ớc n</w:delText>
        </w:r>
        <w:r w:rsidRPr="00BA3884" w:rsidDel="00BA3884">
          <w:rPr>
            <w:rFonts w:ascii="Times New Roman" w:hAnsi="Times New Roman" w:hint="eastAsia"/>
            <w:color w:val="111111"/>
            <w:sz w:val="26"/>
            <w:szCs w:val="26"/>
            <w:lang w:val="vi-VN"/>
            <w:rPrChange w:id="3273" w:author="Ngoc Le Van Truong" w:date="2023-04-28T10:31:00Z">
              <w:rPr>
                <w:rFonts w:hint="eastAsia"/>
                <w:lang w:val="vi-VN"/>
              </w:rPr>
            </w:rPrChange>
          </w:rPr>
          <w:delText>ă</w:delText>
        </w:r>
        <w:r w:rsidRPr="00BA3884" w:rsidDel="00BA3884">
          <w:rPr>
            <w:rFonts w:ascii="Times New Roman" w:hAnsi="Times New Roman"/>
            <w:color w:val="111111"/>
            <w:sz w:val="26"/>
            <w:szCs w:val="26"/>
            <w:lang w:val="vi-VN"/>
            <w:rPrChange w:id="3274" w:author="Ngoc Le Van Truong" w:date="2023-04-28T10:31:00Z">
              <w:rPr>
                <w:lang w:val="vi-VN"/>
              </w:rPr>
            </w:rPrChange>
          </w:rPr>
          <w:delText>m 2022</w:delText>
        </w:r>
      </w:del>
      <w:r w:rsidRPr="00BA3884">
        <w:rPr>
          <w:rFonts w:ascii="Times New Roman" w:hAnsi="Times New Roman"/>
          <w:color w:val="111111"/>
          <w:sz w:val="26"/>
          <w:szCs w:val="26"/>
          <w:lang w:val="vi-VN"/>
          <w:rPrChange w:id="3275" w:author="Ngoc Le Van Truong" w:date="2023-04-28T10:31:00Z">
            <w:rPr>
              <w:lang w:val="vi-VN"/>
            </w:rPr>
          </w:rPrChange>
        </w:rPr>
        <w:t xml:space="preserve"> (câu hỏi nhiều lựa chọn trả lời)</w:t>
      </w:r>
    </w:p>
    <w:p w14:paraId="06F67106" w14:textId="77777777" w:rsidR="00BA3884" w:rsidRPr="00BA3884" w:rsidRDefault="00BA3884">
      <w:pPr>
        <w:spacing w:before="60"/>
        <w:ind w:left="360"/>
        <w:jc w:val="both"/>
        <w:rPr>
          <w:rFonts w:ascii="Times New Roman" w:hAnsi="Times New Roman"/>
          <w:color w:val="111111"/>
          <w:sz w:val="26"/>
          <w:szCs w:val="26"/>
          <w:lang w:val="vi-VN"/>
          <w:rPrChange w:id="3276" w:author="Ngoc Le Van Truong" w:date="2023-04-28T10:31:00Z">
            <w:rPr>
              <w:lang w:val="vi-VN"/>
            </w:rPr>
          </w:rPrChange>
        </w:rPr>
        <w:pPrChange w:id="3277" w:author="Ngoc Le Van Truong" w:date="2023-04-28T10:31:00Z">
          <w:pPr>
            <w:pStyle w:val="ListParagraph"/>
            <w:numPr>
              <w:numId w:val="16"/>
            </w:numPr>
            <w:spacing w:before="60"/>
            <w:ind w:hanging="360"/>
            <w:contextualSpacing w:val="0"/>
            <w:jc w:val="both"/>
          </w:pPr>
        </w:pPrChange>
      </w:pPr>
    </w:p>
    <w:tbl>
      <w:tblPr>
        <w:tblStyle w:val="TableGrid"/>
        <w:tblW w:w="0" w:type="auto"/>
        <w:tblInd w:w="85" w:type="dxa"/>
        <w:tblLook w:val="04A0" w:firstRow="1" w:lastRow="0" w:firstColumn="1" w:lastColumn="0" w:noHBand="0" w:noVBand="1"/>
      </w:tblPr>
      <w:tblGrid>
        <w:gridCol w:w="534"/>
        <w:gridCol w:w="2814"/>
        <w:gridCol w:w="1221"/>
        <w:gridCol w:w="1254"/>
        <w:gridCol w:w="1086"/>
        <w:gridCol w:w="1167"/>
        <w:gridCol w:w="1189"/>
      </w:tblGrid>
      <w:tr w:rsidR="00E4669B" w:rsidRPr="001B7F35" w14:paraId="37CC8FC4" w14:textId="77777777" w:rsidTr="00ED6B8E">
        <w:tc>
          <w:tcPr>
            <w:tcW w:w="534" w:type="dxa"/>
          </w:tcPr>
          <w:p w14:paraId="6FAD3EA4"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TT</w:t>
            </w:r>
          </w:p>
        </w:tc>
        <w:tc>
          <w:tcPr>
            <w:tcW w:w="2814" w:type="dxa"/>
          </w:tcPr>
          <w:p w14:paraId="6448FC2F" w14:textId="77777777" w:rsidR="00E4669B" w:rsidRPr="001B7F35" w:rsidRDefault="00E4669B" w:rsidP="001B7F35">
            <w:pPr>
              <w:spacing w:before="60"/>
              <w:rPr>
                <w:rFonts w:ascii="Times New Roman" w:hAnsi="Times New Roman"/>
                <w:sz w:val="26"/>
                <w:szCs w:val="26"/>
              </w:rPr>
            </w:pPr>
          </w:p>
        </w:tc>
        <w:tc>
          <w:tcPr>
            <w:tcW w:w="1221" w:type="dxa"/>
          </w:tcPr>
          <w:p w14:paraId="5EFF7269" w14:textId="77777777" w:rsidR="00E4669B" w:rsidRPr="001B7F35" w:rsidRDefault="00E4669B" w:rsidP="001B7F35">
            <w:pPr>
              <w:spacing w:before="60"/>
              <w:rPr>
                <w:rFonts w:ascii="Times New Roman" w:hAnsi="Times New Roman"/>
                <w:sz w:val="26"/>
                <w:szCs w:val="26"/>
              </w:rPr>
            </w:pPr>
            <w:r w:rsidRPr="001B7F35">
              <w:rPr>
                <w:rFonts w:ascii="Times New Roman" w:hAnsi="Times New Roman"/>
                <w:sz w:val="26"/>
                <w:szCs w:val="26"/>
                <w:lang w:val="vi-VN"/>
              </w:rPr>
              <w:t>N</w:t>
            </w:r>
            <w:r w:rsidRPr="001B7F35">
              <w:rPr>
                <w:rFonts w:ascii="Times New Roman" w:hAnsi="Times New Roman"/>
                <w:sz w:val="26"/>
                <w:szCs w:val="26"/>
              </w:rPr>
              <w:t>gân sách nhà nước</w:t>
            </w:r>
          </w:p>
        </w:tc>
        <w:tc>
          <w:tcPr>
            <w:tcW w:w="1254" w:type="dxa"/>
          </w:tcPr>
          <w:p w14:paraId="08D51019"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Nguồn thu BHYT</w:t>
            </w:r>
          </w:p>
        </w:tc>
        <w:tc>
          <w:tcPr>
            <w:tcW w:w="1086" w:type="dxa"/>
          </w:tcPr>
          <w:p w14:paraId="70D73C69"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 xml:space="preserve">Thu phí </w:t>
            </w:r>
          </w:p>
        </w:tc>
        <w:tc>
          <w:tcPr>
            <w:tcW w:w="1167" w:type="dxa"/>
          </w:tcPr>
          <w:p w14:paraId="0C35843B"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Tài trợ, hỗ trợ</w:t>
            </w:r>
          </w:p>
        </w:tc>
        <w:tc>
          <w:tcPr>
            <w:tcW w:w="1189" w:type="dxa"/>
          </w:tcPr>
          <w:p w14:paraId="7C1E771D"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Khác (ghi cụ thể)</w:t>
            </w:r>
          </w:p>
        </w:tc>
      </w:tr>
      <w:tr w:rsidR="00E4669B" w:rsidRPr="001B7F35" w14:paraId="6CF3ECD9" w14:textId="77777777" w:rsidTr="00ED6B8E">
        <w:tc>
          <w:tcPr>
            <w:tcW w:w="534" w:type="dxa"/>
          </w:tcPr>
          <w:p w14:paraId="3DB43256"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44FBE8CE" w14:textId="77777777" w:rsidR="00E4669B" w:rsidRPr="001B7F35" w:rsidRDefault="00E4669B" w:rsidP="001B7F35">
            <w:pPr>
              <w:spacing w:before="60"/>
              <w:rPr>
                <w:rFonts w:ascii="Times New Roman" w:hAnsi="Times New Roman"/>
                <w:sz w:val="26"/>
                <w:szCs w:val="26"/>
              </w:rPr>
            </w:pPr>
            <w:r w:rsidRPr="001B7F35">
              <w:rPr>
                <w:rFonts w:ascii="Times New Roman" w:hAnsi="Times New Roman"/>
                <w:sz w:val="26"/>
                <w:szCs w:val="26"/>
              </w:rPr>
              <w:t>Cơ sở hạ tầng (nhà cửa)</w:t>
            </w:r>
          </w:p>
        </w:tc>
        <w:tc>
          <w:tcPr>
            <w:tcW w:w="1221" w:type="dxa"/>
          </w:tcPr>
          <w:p w14:paraId="0F1EFF54" w14:textId="77777777" w:rsidR="00E4669B" w:rsidRPr="001B7F35" w:rsidRDefault="00E4669B" w:rsidP="001B7F35">
            <w:pPr>
              <w:spacing w:before="60"/>
              <w:rPr>
                <w:rFonts w:ascii="Times New Roman" w:hAnsi="Times New Roman"/>
                <w:sz w:val="26"/>
                <w:szCs w:val="26"/>
              </w:rPr>
            </w:pPr>
          </w:p>
        </w:tc>
        <w:tc>
          <w:tcPr>
            <w:tcW w:w="1254" w:type="dxa"/>
          </w:tcPr>
          <w:p w14:paraId="333600D9" w14:textId="77777777" w:rsidR="00E4669B" w:rsidRPr="001B7F35" w:rsidRDefault="00E4669B" w:rsidP="001B7F35">
            <w:pPr>
              <w:spacing w:before="60"/>
              <w:rPr>
                <w:rFonts w:ascii="Times New Roman" w:hAnsi="Times New Roman"/>
                <w:sz w:val="26"/>
                <w:szCs w:val="26"/>
              </w:rPr>
            </w:pPr>
          </w:p>
        </w:tc>
        <w:tc>
          <w:tcPr>
            <w:tcW w:w="1086" w:type="dxa"/>
          </w:tcPr>
          <w:p w14:paraId="39CB5BAD" w14:textId="77777777" w:rsidR="00E4669B" w:rsidRPr="001B7F35" w:rsidRDefault="00E4669B" w:rsidP="001B7F35">
            <w:pPr>
              <w:spacing w:before="60"/>
              <w:rPr>
                <w:rFonts w:ascii="Times New Roman" w:hAnsi="Times New Roman"/>
                <w:sz w:val="26"/>
                <w:szCs w:val="26"/>
              </w:rPr>
            </w:pPr>
          </w:p>
        </w:tc>
        <w:tc>
          <w:tcPr>
            <w:tcW w:w="1167" w:type="dxa"/>
          </w:tcPr>
          <w:p w14:paraId="4988C354" w14:textId="77777777" w:rsidR="00E4669B" w:rsidRPr="001B7F35" w:rsidRDefault="00E4669B" w:rsidP="001B7F35">
            <w:pPr>
              <w:spacing w:before="60"/>
              <w:rPr>
                <w:rFonts w:ascii="Times New Roman" w:hAnsi="Times New Roman"/>
                <w:sz w:val="26"/>
                <w:szCs w:val="26"/>
              </w:rPr>
            </w:pPr>
          </w:p>
        </w:tc>
        <w:tc>
          <w:tcPr>
            <w:tcW w:w="1189" w:type="dxa"/>
          </w:tcPr>
          <w:p w14:paraId="1EBA524C" w14:textId="77777777" w:rsidR="00E4669B" w:rsidRPr="001B7F35" w:rsidRDefault="00E4669B" w:rsidP="001B7F35">
            <w:pPr>
              <w:spacing w:before="60"/>
              <w:rPr>
                <w:rFonts w:ascii="Times New Roman" w:hAnsi="Times New Roman"/>
                <w:sz w:val="26"/>
                <w:szCs w:val="26"/>
              </w:rPr>
            </w:pPr>
          </w:p>
        </w:tc>
      </w:tr>
      <w:tr w:rsidR="00E4669B" w:rsidRPr="001B7F35" w14:paraId="79D81431" w14:textId="77777777" w:rsidTr="00ED6B8E">
        <w:tc>
          <w:tcPr>
            <w:tcW w:w="534" w:type="dxa"/>
          </w:tcPr>
          <w:p w14:paraId="64D2265C"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6D16760E"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Xe ô tô cứu thương</w:t>
            </w:r>
          </w:p>
        </w:tc>
        <w:tc>
          <w:tcPr>
            <w:tcW w:w="1221" w:type="dxa"/>
          </w:tcPr>
          <w:p w14:paraId="11BBE0BD" w14:textId="77777777" w:rsidR="00E4669B" w:rsidRPr="001B7F35" w:rsidRDefault="00E4669B" w:rsidP="001B7F35">
            <w:pPr>
              <w:spacing w:before="60"/>
              <w:rPr>
                <w:rFonts w:ascii="Times New Roman" w:hAnsi="Times New Roman"/>
                <w:sz w:val="26"/>
                <w:szCs w:val="26"/>
              </w:rPr>
            </w:pPr>
          </w:p>
        </w:tc>
        <w:tc>
          <w:tcPr>
            <w:tcW w:w="1254" w:type="dxa"/>
          </w:tcPr>
          <w:p w14:paraId="6FA96AA1" w14:textId="77777777" w:rsidR="00E4669B" w:rsidRPr="001B7F35" w:rsidRDefault="00E4669B" w:rsidP="001B7F35">
            <w:pPr>
              <w:spacing w:before="60"/>
              <w:rPr>
                <w:rFonts w:ascii="Times New Roman" w:hAnsi="Times New Roman"/>
                <w:sz w:val="26"/>
                <w:szCs w:val="26"/>
              </w:rPr>
            </w:pPr>
          </w:p>
        </w:tc>
        <w:tc>
          <w:tcPr>
            <w:tcW w:w="1086" w:type="dxa"/>
          </w:tcPr>
          <w:p w14:paraId="516C96A0" w14:textId="77777777" w:rsidR="00E4669B" w:rsidRPr="001B7F35" w:rsidRDefault="00E4669B" w:rsidP="001B7F35">
            <w:pPr>
              <w:spacing w:before="60"/>
              <w:rPr>
                <w:rFonts w:ascii="Times New Roman" w:hAnsi="Times New Roman"/>
                <w:sz w:val="26"/>
                <w:szCs w:val="26"/>
              </w:rPr>
            </w:pPr>
          </w:p>
        </w:tc>
        <w:tc>
          <w:tcPr>
            <w:tcW w:w="1167" w:type="dxa"/>
          </w:tcPr>
          <w:p w14:paraId="4DDB66F2" w14:textId="77777777" w:rsidR="00E4669B" w:rsidRPr="001B7F35" w:rsidRDefault="00E4669B" w:rsidP="001B7F35">
            <w:pPr>
              <w:spacing w:before="60"/>
              <w:rPr>
                <w:rFonts w:ascii="Times New Roman" w:hAnsi="Times New Roman"/>
                <w:sz w:val="26"/>
                <w:szCs w:val="26"/>
              </w:rPr>
            </w:pPr>
          </w:p>
        </w:tc>
        <w:tc>
          <w:tcPr>
            <w:tcW w:w="1189" w:type="dxa"/>
          </w:tcPr>
          <w:p w14:paraId="75091E30" w14:textId="77777777" w:rsidR="00E4669B" w:rsidRPr="001B7F35" w:rsidRDefault="00E4669B" w:rsidP="001B7F35">
            <w:pPr>
              <w:spacing w:before="60"/>
              <w:rPr>
                <w:rFonts w:ascii="Times New Roman" w:hAnsi="Times New Roman"/>
                <w:sz w:val="26"/>
                <w:szCs w:val="26"/>
              </w:rPr>
            </w:pPr>
          </w:p>
        </w:tc>
      </w:tr>
      <w:tr w:rsidR="00E4669B" w:rsidRPr="001B7F35" w14:paraId="1307D1BE" w14:textId="77777777" w:rsidTr="00ED6B8E">
        <w:tc>
          <w:tcPr>
            <w:tcW w:w="534" w:type="dxa"/>
          </w:tcPr>
          <w:p w14:paraId="718B8645"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10AB099E" w14:textId="77777777" w:rsidR="00E4669B" w:rsidRPr="001B7F35" w:rsidRDefault="00E4669B" w:rsidP="001B7F35">
            <w:pPr>
              <w:spacing w:before="60"/>
              <w:rPr>
                <w:rFonts w:ascii="Times New Roman" w:hAnsi="Times New Roman"/>
                <w:sz w:val="26"/>
                <w:szCs w:val="26"/>
              </w:rPr>
            </w:pPr>
            <w:r w:rsidRPr="001B7F35">
              <w:rPr>
                <w:rFonts w:ascii="Times New Roman" w:hAnsi="Times New Roman"/>
                <w:sz w:val="26"/>
                <w:szCs w:val="26"/>
              </w:rPr>
              <w:t>Trang thiết bị</w:t>
            </w:r>
          </w:p>
        </w:tc>
        <w:tc>
          <w:tcPr>
            <w:tcW w:w="1221" w:type="dxa"/>
          </w:tcPr>
          <w:p w14:paraId="0C9CB251" w14:textId="77777777" w:rsidR="00E4669B" w:rsidRPr="001B7F35" w:rsidRDefault="00E4669B" w:rsidP="001B7F35">
            <w:pPr>
              <w:spacing w:before="60"/>
              <w:rPr>
                <w:rFonts w:ascii="Times New Roman" w:hAnsi="Times New Roman"/>
                <w:sz w:val="26"/>
                <w:szCs w:val="26"/>
              </w:rPr>
            </w:pPr>
          </w:p>
        </w:tc>
        <w:tc>
          <w:tcPr>
            <w:tcW w:w="1254" w:type="dxa"/>
          </w:tcPr>
          <w:p w14:paraId="72717E93" w14:textId="77777777" w:rsidR="00E4669B" w:rsidRPr="001B7F35" w:rsidRDefault="00E4669B" w:rsidP="001B7F35">
            <w:pPr>
              <w:spacing w:before="60"/>
              <w:rPr>
                <w:rFonts w:ascii="Times New Roman" w:hAnsi="Times New Roman"/>
                <w:sz w:val="26"/>
                <w:szCs w:val="26"/>
              </w:rPr>
            </w:pPr>
          </w:p>
        </w:tc>
        <w:tc>
          <w:tcPr>
            <w:tcW w:w="1086" w:type="dxa"/>
          </w:tcPr>
          <w:p w14:paraId="0711D39A" w14:textId="77777777" w:rsidR="00E4669B" w:rsidRPr="001B7F35" w:rsidRDefault="00E4669B" w:rsidP="001B7F35">
            <w:pPr>
              <w:spacing w:before="60"/>
              <w:rPr>
                <w:rFonts w:ascii="Times New Roman" w:hAnsi="Times New Roman"/>
                <w:sz w:val="26"/>
                <w:szCs w:val="26"/>
              </w:rPr>
            </w:pPr>
          </w:p>
        </w:tc>
        <w:tc>
          <w:tcPr>
            <w:tcW w:w="1167" w:type="dxa"/>
          </w:tcPr>
          <w:p w14:paraId="51EF7AB5" w14:textId="77777777" w:rsidR="00E4669B" w:rsidRPr="001B7F35" w:rsidRDefault="00E4669B" w:rsidP="001B7F35">
            <w:pPr>
              <w:spacing w:before="60"/>
              <w:rPr>
                <w:rFonts w:ascii="Times New Roman" w:hAnsi="Times New Roman"/>
                <w:sz w:val="26"/>
                <w:szCs w:val="26"/>
              </w:rPr>
            </w:pPr>
          </w:p>
        </w:tc>
        <w:tc>
          <w:tcPr>
            <w:tcW w:w="1189" w:type="dxa"/>
          </w:tcPr>
          <w:p w14:paraId="6B4361B2" w14:textId="77777777" w:rsidR="00E4669B" w:rsidRPr="001B7F35" w:rsidRDefault="00E4669B" w:rsidP="001B7F35">
            <w:pPr>
              <w:spacing w:before="60"/>
              <w:rPr>
                <w:rFonts w:ascii="Times New Roman" w:hAnsi="Times New Roman"/>
                <w:sz w:val="26"/>
                <w:szCs w:val="26"/>
              </w:rPr>
            </w:pPr>
          </w:p>
        </w:tc>
      </w:tr>
      <w:tr w:rsidR="00E4669B" w:rsidRPr="001B7F35" w14:paraId="6B76073F" w14:textId="77777777" w:rsidTr="00ED6B8E">
        <w:tc>
          <w:tcPr>
            <w:tcW w:w="534" w:type="dxa"/>
          </w:tcPr>
          <w:p w14:paraId="2E06250A"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3CC7C142"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Thuốc</w:t>
            </w:r>
          </w:p>
        </w:tc>
        <w:tc>
          <w:tcPr>
            <w:tcW w:w="1221" w:type="dxa"/>
          </w:tcPr>
          <w:p w14:paraId="564DC589" w14:textId="77777777" w:rsidR="00E4669B" w:rsidRPr="001B7F35" w:rsidRDefault="00E4669B" w:rsidP="001B7F35">
            <w:pPr>
              <w:spacing w:before="60"/>
              <w:rPr>
                <w:rFonts w:ascii="Times New Roman" w:hAnsi="Times New Roman"/>
                <w:sz w:val="26"/>
                <w:szCs w:val="26"/>
              </w:rPr>
            </w:pPr>
          </w:p>
        </w:tc>
        <w:tc>
          <w:tcPr>
            <w:tcW w:w="1254" w:type="dxa"/>
          </w:tcPr>
          <w:p w14:paraId="009FFA55" w14:textId="77777777" w:rsidR="00E4669B" w:rsidRPr="001B7F35" w:rsidRDefault="00E4669B" w:rsidP="001B7F35">
            <w:pPr>
              <w:spacing w:before="60"/>
              <w:rPr>
                <w:rFonts w:ascii="Times New Roman" w:hAnsi="Times New Roman"/>
                <w:sz w:val="26"/>
                <w:szCs w:val="26"/>
              </w:rPr>
            </w:pPr>
          </w:p>
        </w:tc>
        <w:tc>
          <w:tcPr>
            <w:tcW w:w="1086" w:type="dxa"/>
          </w:tcPr>
          <w:p w14:paraId="14532F07" w14:textId="77777777" w:rsidR="00E4669B" w:rsidRPr="001B7F35" w:rsidRDefault="00E4669B" w:rsidP="001B7F35">
            <w:pPr>
              <w:spacing w:before="60"/>
              <w:rPr>
                <w:rFonts w:ascii="Times New Roman" w:hAnsi="Times New Roman"/>
                <w:sz w:val="26"/>
                <w:szCs w:val="26"/>
              </w:rPr>
            </w:pPr>
          </w:p>
        </w:tc>
        <w:tc>
          <w:tcPr>
            <w:tcW w:w="1167" w:type="dxa"/>
          </w:tcPr>
          <w:p w14:paraId="563FD019" w14:textId="77777777" w:rsidR="00E4669B" w:rsidRPr="001B7F35" w:rsidRDefault="00E4669B" w:rsidP="001B7F35">
            <w:pPr>
              <w:spacing w:before="60"/>
              <w:rPr>
                <w:rFonts w:ascii="Times New Roman" w:hAnsi="Times New Roman"/>
                <w:sz w:val="26"/>
                <w:szCs w:val="26"/>
              </w:rPr>
            </w:pPr>
          </w:p>
        </w:tc>
        <w:tc>
          <w:tcPr>
            <w:tcW w:w="1189" w:type="dxa"/>
          </w:tcPr>
          <w:p w14:paraId="691F2908" w14:textId="77777777" w:rsidR="00E4669B" w:rsidRPr="001B7F35" w:rsidRDefault="00E4669B" w:rsidP="001B7F35">
            <w:pPr>
              <w:spacing w:before="60"/>
              <w:rPr>
                <w:rFonts w:ascii="Times New Roman" w:hAnsi="Times New Roman"/>
                <w:sz w:val="26"/>
                <w:szCs w:val="26"/>
              </w:rPr>
            </w:pPr>
          </w:p>
        </w:tc>
      </w:tr>
      <w:tr w:rsidR="00E4669B" w:rsidRPr="001B7F35" w14:paraId="735683EC" w14:textId="77777777" w:rsidTr="00ED6B8E">
        <w:tc>
          <w:tcPr>
            <w:tcW w:w="534" w:type="dxa"/>
          </w:tcPr>
          <w:p w14:paraId="2A00F8F2"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025B158A"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Vật tư y tế</w:t>
            </w:r>
          </w:p>
        </w:tc>
        <w:tc>
          <w:tcPr>
            <w:tcW w:w="1221" w:type="dxa"/>
          </w:tcPr>
          <w:p w14:paraId="7B55F664" w14:textId="77777777" w:rsidR="00E4669B" w:rsidRPr="001B7F35" w:rsidRDefault="00E4669B" w:rsidP="001B7F35">
            <w:pPr>
              <w:spacing w:before="60"/>
              <w:rPr>
                <w:rFonts w:ascii="Times New Roman" w:hAnsi="Times New Roman"/>
                <w:sz w:val="26"/>
                <w:szCs w:val="26"/>
              </w:rPr>
            </w:pPr>
          </w:p>
        </w:tc>
        <w:tc>
          <w:tcPr>
            <w:tcW w:w="1254" w:type="dxa"/>
          </w:tcPr>
          <w:p w14:paraId="2BDA616D" w14:textId="77777777" w:rsidR="00E4669B" w:rsidRPr="001B7F35" w:rsidRDefault="00E4669B" w:rsidP="001B7F35">
            <w:pPr>
              <w:spacing w:before="60"/>
              <w:rPr>
                <w:rFonts w:ascii="Times New Roman" w:hAnsi="Times New Roman"/>
                <w:sz w:val="26"/>
                <w:szCs w:val="26"/>
              </w:rPr>
            </w:pPr>
          </w:p>
        </w:tc>
        <w:tc>
          <w:tcPr>
            <w:tcW w:w="1086" w:type="dxa"/>
          </w:tcPr>
          <w:p w14:paraId="73D8702E" w14:textId="77777777" w:rsidR="00E4669B" w:rsidRPr="001B7F35" w:rsidRDefault="00E4669B" w:rsidP="001B7F35">
            <w:pPr>
              <w:spacing w:before="60"/>
              <w:rPr>
                <w:rFonts w:ascii="Times New Roman" w:hAnsi="Times New Roman"/>
                <w:sz w:val="26"/>
                <w:szCs w:val="26"/>
              </w:rPr>
            </w:pPr>
          </w:p>
        </w:tc>
        <w:tc>
          <w:tcPr>
            <w:tcW w:w="1167" w:type="dxa"/>
          </w:tcPr>
          <w:p w14:paraId="51548FE4" w14:textId="77777777" w:rsidR="00E4669B" w:rsidRPr="001B7F35" w:rsidRDefault="00E4669B" w:rsidP="001B7F35">
            <w:pPr>
              <w:spacing w:before="60"/>
              <w:rPr>
                <w:rFonts w:ascii="Times New Roman" w:hAnsi="Times New Roman"/>
                <w:sz w:val="26"/>
                <w:szCs w:val="26"/>
              </w:rPr>
            </w:pPr>
          </w:p>
        </w:tc>
        <w:tc>
          <w:tcPr>
            <w:tcW w:w="1189" w:type="dxa"/>
          </w:tcPr>
          <w:p w14:paraId="34210F58" w14:textId="77777777" w:rsidR="00E4669B" w:rsidRPr="001B7F35" w:rsidRDefault="00E4669B" w:rsidP="001B7F35">
            <w:pPr>
              <w:spacing w:before="60"/>
              <w:rPr>
                <w:rFonts w:ascii="Times New Roman" w:hAnsi="Times New Roman"/>
                <w:sz w:val="26"/>
                <w:szCs w:val="26"/>
              </w:rPr>
            </w:pPr>
          </w:p>
        </w:tc>
      </w:tr>
      <w:tr w:rsidR="00E4669B" w:rsidRPr="001B7F35" w14:paraId="6E95017F" w14:textId="77777777" w:rsidTr="00ED6B8E">
        <w:tc>
          <w:tcPr>
            <w:tcW w:w="534" w:type="dxa"/>
          </w:tcPr>
          <w:p w14:paraId="590FF695"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5473AA17" w14:textId="77777777" w:rsidR="00E4669B" w:rsidRPr="001B7F35" w:rsidRDefault="00E4669B" w:rsidP="001B7F35">
            <w:pPr>
              <w:spacing w:before="60"/>
              <w:rPr>
                <w:rFonts w:ascii="Times New Roman" w:hAnsi="Times New Roman"/>
                <w:sz w:val="26"/>
                <w:szCs w:val="26"/>
              </w:rPr>
            </w:pPr>
            <w:r w:rsidRPr="001B7F35">
              <w:rPr>
                <w:rFonts w:ascii="Times New Roman" w:hAnsi="Times New Roman"/>
                <w:sz w:val="26"/>
                <w:szCs w:val="26"/>
              </w:rPr>
              <w:t xml:space="preserve">Lương </w:t>
            </w:r>
          </w:p>
        </w:tc>
        <w:tc>
          <w:tcPr>
            <w:tcW w:w="1221" w:type="dxa"/>
          </w:tcPr>
          <w:p w14:paraId="745106C6" w14:textId="77777777" w:rsidR="00E4669B" w:rsidRPr="001B7F35" w:rsidRDefault="00E4669B" w:rsidP="001B7F35">
            <w:pPr>
              <w:spacing w:before="60"/>
              <w:rPr>
                <w:rFonts w:ascii="Times New Roman" w:hAnsi="Times New Roman"/>
                <w:sz w:val="26"/>
                <w:szCs w:val="26"/>
              </w:rPr>
            </w:pPr>
          </w:p>
        </w:tc>
        <w:tc>
          <w:tcPr>
            <w:tcW w:w="1254" w:type="dxa"/>
          </w:tcPr>
          <w:p w14:paraId="637DD2A3" w14:textId="77777777" w:rsidR="00E4669B" w:rsidRPr="001B7F35" w:rsidRDefault="00E4669B" w:rsidP="001B7F35">
            <w:pPr>
              <w:spacing w:before="60"/>
              <w:rPr>
                <w:rFonts w:ascii="Times New Roman" w:hAnsi="Times New Roman"/>
                <w:sz w:val="26"/>
                <w:szCs w:val="26"/>
              </w:rPr>
            </w:pPr>
          </w:p>
        </w:tc>
        <w:tc>
          <w:tcPr>
            <w:tcW w:w="1086" w:type="dxa"/>
          </w:tcPr>
          <w:p w14:paraId="6D06A907" w14:textId="77777777" w:rsidR="00E4669B" w:rsidRPr="001B7F35" w:rsidRDefault="00E4669B" w:rsidP="001B7F35">
            <w:pPr>
              <w:spacing w:before="60"/>
              <w:rPr>
                <w:rFonts w:ascii="Times New Roman" w:hAnsi="Times New Roman"/>
                <w:sz w:val="26"/>
                <w:szCs w:val="26"/>
              </w:rPr>
            </w:pPr>
          </w:p>
        </w:tc>
        <w:tc>
          <w:tcPr>
            <w:tcW w:w="1167" w:type="dxa"/>
          </w:tcPr>
          <w:p w14:paraId="338F6E60" w14:textId="77777777" w:rsidR="00E4669B" w:rsidRPr="001B7F35" w:rsidRDefault="00E4669B" w:rsidP="001B7F35">
            <w:pPr>
              <w:spacing w:before="60"/>
              <w:rPr>
                <w:rFonts w:ascii="Times New Roman" w:hAnsi="Times New Roman"/>
                <w:sz w:val="26"/>
                <w:szCs w:val="26"/>
              </w:rPr>
            </w:pPr>
          </w:p>
        </w:tc>
        <w:tc>
          <w:tcPr>
            <w:tcW w:w="1189" w:type="dxa"/>
          </w:tcPr>
          <w:p w14:paraId="208A2408" w14:textId="77777777" w:rsidR="00E4669B" w:rsidRPr="001B7F35" w:rsidRDefault="00E4669B" w:rsidP="001B7F35">
            <w:pPr>
              <w:spacing w:before="60"/>
              <w:rPr>
                <w:rFonts w:ascii="Times New Roman" w:hAnsi="Times New Roman"/>
                <w:sz w:val="26"/>
                <w:szCs w:val="26"/>
              </w:rPr>
            </w:pPr>
          </w:p>
        </w:tc>
      </w:tr>
      <w:tr w:rsidR="00E4669B" w:rsidRPr="001B7F35" w14:paraId="1C9EF302" w14:textId="77777777" w:rsidTr="00ED6B8E">
        <w:tc>
          <w:tcPr>
            <w:tcW w:w="534" w:type="dxa"/>
          </w:tcPr>
          <w:p w14:paraId="656766FC"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4AE6C982"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Dịch vụ kỹ thuật</w:t>
            </w:r>
          </w:p>
        </w:tc>
        <w:tc>
          <w:tcPr>
            <w:tcW w:w="1221" w:type="dxa"/>
          </w:tcPr>
          <w:p w14:paraId="12CD52A7" w14:textId="77777777" w:rsidR="00E4669B" w:rsidRPr="001B7F35" w:rsidRDefault="00E4669B" w:rsidP="001B7F35">
            <w:pPr>
              <w:spacing w:before="60"/>
              <w:rPr>
                <w:rFonts w:ascii="Times New Roman" w:hAnsi="Times New Roman"/>
                <w:sz w:val="26"/>
                <w:szCs w:val="26"/>
              </w:rPr>
            </w:pPr>
          </w:p>
        </w:tc>
        <w:tc>
          <w:tcPr>
            <w:tcW w:w="1254" w:type="dxa"/>
          </w:tcPr>
          <w:p w14:paraId="69E87CA6" w14:textId="77777777" w:rsidR="00E4669B" w:rsidRPr="001B7F35" w:rsidRDefault="00E4669B" w:rsidP="001B7F35">
            <w:pPr>
              <w:spacing w:before="60"/>
              <w:rPr>
                <w:rFonts w:ascii="Times New Roman" w:hAnsi="Times New Roman"/>
                <w:sz w:val="26"/>
                <w:szCs w:val="26"/>
              </w:rPr>
            </w:pPr>
          </w:p>
        </w:tc>
        <w:tc>
          <w:tcPr>
            <w:tcW w:w="1086" w:type="dxa"/>
          </w:tcPr>
          <w:p w14:paraId="1702DE0C" w14:textId="77777777" w:rsidR="00E4669B" w:rsidRPr="001B7F35" w:rsidRDefault="00E4669B" w:rsidP="001B7F35">
            <w:pPr>
              <w:spacing w:before="60"/>
              <w:rPr>
                <w:rFonts w:ascii="Times New Roman" w:hAnsi="Times New Roman"/>
                <w:sz w:val="26"/>
                <w:szCs w:val="26"/>
              </w:rPr>
            </w:pPr>
          </w:p>
        </w:tc>
        <w:tc>
          <w:tcPr>
            <w:tcW w:w="1167" w:type="dxa"/>
          </w:tcPr>
          <w:p w14:paraId="640D41DB" w14:textId="77777777" w:rsidR="00E4669B" w:rsidRPr="001B7F35" w:rsidRDefault="00E4669B" w:rsidP="001B7F35">
            <w:pPr>
              <w:spacing w:before="60"/>
              <w:rPr>
                <w:rFonts w:ascii="Times New Roman" w:hAnsi="Times New Roman"/>
                <w:sz w:val="26"/>
                <w:szCs w:val="26"/>
              </w:rPr>
            </w:pPr>
          </w:p>
        </w:tc>
        <w:tc>
          <w:tcPr>
            <w:tcW w:w="1189" w:type="dxa"/>
          </w:tcPr>
          <w:p w14:paraId="6BA4640B" w14:textId="77777777" w:rsidR="00E4669B" w:rsidRPr="001B7F35" w:rsidRDefault="00E4669B" w:rsidP="001B7F35">
            <w:pPr>
              <w:spacing w:before="60"/>
              <w:rPr>
                <w:rFonts w:ascii="Times New Roman" w:hAnsi="Times New Roman"/>
                <w:sz w:val="26"/>
                <w:szCs w:val="26"/>
              </w:rPr>
            </w:pPr>
          </w:p>
        </w:tc>
      </w:tr>
      <w:tr w:rsidR="00E4669B" w:rsidRPr="001B7F35" w14:paraId="68B95E11" w14:textId="77777777" w:rsidTr="00ED6B8E">
        <w:tc>
          <w:tcPr>
            <w:tcW w:w="534" w:type="dxa"/>
          </w:tcPr>
          <w:p w14:paraId="18DD54B1"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7E06D048" w14:textId="77777777" w:rsidR="00E4669B" w:rsidRPr="001B7F35" w:rsidRDefault="00E4669B" w:rsidP="001B7F35">
            <w:pPr>
              <w:spacing w:before="60"/>
              <w:rPr>
                <w:rFonts w:ascii="Times New Roman" w:hAnsi="Times New Roman"/>
                <w:sz w:val="26"/>
                <w:szCs w:val="26"/>
                <w:lang w:val="vi-VN"/>
              </w:rPr>
            </w:pPr>
            <w:r w:rsidRPr="001B7F35">
              <w:rPr>
                <w:rFonts w:ascii="Times New Roman" w:hAnsi="Times New Roman"/>
                <w:sz w:val="26"/>
                <w:szCs w:val="26"/>
                <w:lang w:val="vi-VN"/>
              </w:rPr>
              <w:t>Vận chuyển</w:t>
            </w:r>
          </w:p>
        </w:tc>
        <w:tc>
          <w:tcPr>
            <w:tcW w:w="1221" w:type="dxa"/>
          </w:tcPr>
          <w:p w14:paraId="66714D05" w14:textId="77777777" w:rsidR="00E4669B" w:rsidRPr="001B7F35" w:rsidRDefault="00E4669B" w:rsidP="001B7F35">
            <w:pPr>
              <w:spacing w:before="60"/>
              <w:rPr>
                <w:rFonts w:ascii="Times New Roman" w:hAnsi="Times New Roman"/>
                <w:sz w:val="26"/>
                <w:szCs w:val="26"/>
              </w:rPr>
            </w:pPr>
          </w:p>
        </w:tc>
        <w:tc>
          <w:tcPr>
            <w:tcW w:w="1254" w:type="dxa"/>
          </w:tcPr>
          <w:p w14:paraId="23A4A431" w14:textId="77777777" w:rsidR="00E4669B" w:rsidRPr="001B7F35" w:rsidRDefault="00E4669B" w:rsidP="001B7F35">
            <w:pPr>
              <w:spacing w:before="60"/>
              <w:rPr>
                <w:rFonts w:ascii="Times New Roman" w:hAnsi="Times New Roman"/>
                <w:sz w:val="26"/>
                <w:szCs w:val="26"/>
              </w:rPr>
            </w:pPr>
          </w:p>
        </w:tc>
        <w:tc>
          <w:tcPr>
            <w:tcW w:w="1086" w:type="dxa"/>
          </w:tcPr>
          <w:p w14:paraId="7E3BAA70" w14:textId="77777777" w:rsidR="00E4669B" w:rsidRPr="001B7F35" w:rsidRDefault="00E4669B" w:rsidP="001B7F35">
            <w:pPr>
              <w:spacing w:before="60"/>
              <w:rPr>
                <w:rFonts w:ascii="Times New Roman" w:hAnsi="Times New Roman"/>
                <w:sz w:val="26"/>
                <w:szCs w:val="26"/>
              </w:rPr>
            </w:pPr>
          </w:p>
        </w:tc>
        <w:tc>
          <w:tcPr>
            <w:tcW w:w="1167" w:type="dxa"/>
          </w:tcPr>
          <w:p w14:paraId="52068532" w14:textId="77777777" w:rsidR="00E4669B" w:rsidRPr="001B7F35" w:rsidRDefault="00E4669B" w:rsidP="001B7F35">
            <w:pPr>
              <w:spacing w:before="60"/>
              <w:rPr>
                <w:rFonts w:ascii="Times New Roman" w:hAnsi="Times New Roman"/>
                <w:sz w:val="26"/>
                <w:szCs w:val="26"/>
              </w:rPr>
            </w:pPr>
          </w:p>
        </w:tc>
        <w:tc>
          <w:tcPr>
            <w:tcW w:w="1189" w:type="dxa"/>
          </w:tcPr>
          <w:p w14:paraId="5F30A867" w14:textId="77777777" w:rsidR="00E4669B" w:rsidRPr="001B7F35" w:rsidRDefault="00E4669B" w:rsidP="001B7F35">
            <w:pPr>
              <w:spacing w:before="60"/>
              <w:rPr>
                <w:rFonts w:ascii="Times New Roman" w:hAnsi="Times New Roman"/>
                <w:sz w:val="26"/>
                <w:szCs w:val="26"/>
              </w:rPr>
            </w:pPr>
          </w:p>
        </w:tc>
      </w:tr>
      <w:tr w:rsidR="00E4669B" w:rsidRPr="001B7F35" w14:paraId="35133602" w14:textId="77777777" w:rsidTr="00ED6B8E">
        <w:tc>
          <w:tcPr>
            <w:tcW w:w="534" w:type="dxa"/>
          </w:tcPr>
          <w:p w14:paraId="2A5AAC89" w14:textId="77777777" w:rsidR="00E4669B" w:rsidRPr="001B7F35" w:rsidRDefault="00E4669B" w:rsidP="00CD2F58">
            <w:pPr>
              <w:pStyle w:val="ListParagraph"/>
              <w:numPr>
                <w:ilvl w:val="0"/>
                <w:numId w:val="15"/>
              </w:numPr>
              <w:spacing w:before="60"/>
              <w:contextualSpacing w:val="0"/>
              <w:rPr>
                <w:rFonts w:ascii="Times New Roman" w:hAnsi="Times New Roman"/>
                <w:sz w:val="26"/>
                <w:szCs w:val="26"/>
              </w:rPr>
            </w:pPr>
          </w:p>
        </w:tc>
        <w:tc>
          <w:tcPr>
            <w:tcW w:w="2814" w:type="dxa"/>
          </w:tcPr>
          <w:p w14:paraId="7399CEFF" w14:textId="77777777" w:rsidR="00E4669B" w:rsidRPr="001B7F35" w:rsidRDefault="00E4669B" w:rsidP="001B7F35">
            <w:pPr>
              <w:spacing w:before="60"/>
              <w:rPr>
                <w:rFonts w:ascii="Times New Roman" w:hAnsi="Times New Roman"/>
                <w:sz w:val="26"/>
                <w:szCs w:val="26"/>
              </w:rPr>
            </w:pPr>
            <w:r w:rsidRPr="001B7F35">
              <w:rPr>
                <w:rFonts w:ascii="Times New Roman" w:hAnsi="Times New Roman"/>
                <w:sz w:val="26"/>
                <w:szCs w:val="26"/>
              </w:rPr>
              <w:t>Khác (ghi cụ thể)</w:t>
            </w:r>
          </w:p>
        </w:tc>
        <w:tc>
          <w:tcPr>
            <w:tcW w:w="1221" w:type="dxa"/>
          </w:tcPr>
          <w:p w14:paraId="6EA6F48F" w14:textId="77777777" w:rsidR="00E4669B" w:rsidRPr="001B7F35" w:rsidRDefault="00E4669B" w:rsidP="001B7F35">
            <w:pPr>
              <w:spacing w:before="60"/>
              <w:rPr>
                <w:rFonts w:ascii="Times New Roman" w:hAnsi="Times New Roman"/>
                <w:sz w:val="26"/>
                <w:szCs w:val="26"/>
              </w:rPr>
            </w:pPr>
          </w:p>
        </w:tc>
        <w:tc>
          <w:tcPr>
            <w:tcW w:w="1254" w:type="dxa"/>
          </w:tcPr>
          <w:p w14:paraId="16010FC2" w14:textId="77777777" w:rsidR="00E4669B" w:rsidRPr="001B7F35" w:rsidRDefault="00E4669B" w:rsidP="001B7F35">
            <w:pPr>
              <w:spacing w:before="60"/>
              <w:rPr>
                <w:rFonts w:ascii="Times New Roman" w:hAnsi="Times New Roman"/>
                <w:sz w:val="26"/>
                <w:szCs w:val="26"/>
              </w:rPr>
            </w:pPr>
          </w:p>
        </w:tc>
        <w:tc>
          <w:tcPr>
            <w:tcW w:w="1086" w:type="dxa"/>
          </w:tcPr>
          <w:p w14:paraId="41C6380E" w14:textId="77777777" w:rsidR="00E4669B" w:rsidRPr="001B7F35" w:rsidRDefault="00E4669B" w:rsidP="001B7F35">
            <w:pPr>
              <w:spacing w:before="60"/>
              <w:rPr>
                <w:rFonts w:ascii="Times New Roman" w:hAnsi="Times New Roman"/>
                <w:sz w:val="26"/>
                <w:szCs w:val="26"/>
              </w:rPr>
            </w:pPr>
          </w:p>
        </w:tc>
        <w:tc>
          <w:tcPr>
            <w:tcW w:w="1167" w:type="dxa"/>
          </w:tcPr>
          <w:p w14:paraId="6C613BDD" w14:textId="77777777" w:rsidR="00E4669B" w:rsidRPr="001B7F35" w:rsidRDefault="00E4669B" w:rsidP="001B7F35">
            <w:pPr>
              <w:spacing w:before="60"/>
              <w:rPr>
                <w:rFonts w:ascii="Times New Roman" w:hAnsi="Times New Roman"/>
                <w:sz w:val="26"/>
                <w:szCs w:val="26"/>
              </w:rPr>
            </w:pPr>
          </w:p>
        </w:tc>
        <w:tc>
          <w:tcPr>
            <w:tcW w:w="1189" w:type="dxa"/>
          </w:tcPr>
          <w:p w14:paraId="694271C3" w14:textId="77777777" w:rsidR="00E4669B" w:rsidRPr="001B7F35" w:rsidRDefault="00E4669B" w:rsidP="001B7F35">
            <w:pPr>
              <w:spacing w:before="60"/>
              <w:rPr>
                <w:rFonts w:ascii="Times New Roman" w:hAnsi="Times New Roman"/>
                <w:sz w:val="26"/>
                <w:szCs w:val="26"/>
              </w:rPr>
            </w:pPr>
          </w:p>
        </w:tc>
      </w:tr>
    </w:tbl>
    <w:p w14:paraId="3D0BC158" w14:textId="0C716110" w:rsidR="00E4669B" w:rsidRPr="001B7F35" w:rsidDel="00BA3884" w:rsidRDefault="00E4669B">
      <w:pPr>
        <w:pStyle w:val="ListParagraph"/>
        <w:numPr>
          <w:ilvl w:val="0"/>
          <w:numId w:val="16"/>
        </w:numPr>
        <w:spacing w:before="120" w:after="120"/>
        <w:contextualSpacing w:val="0"/>
        <w:jc w:val="both"/>
        <w:rPr>
          <w:del w:id="3278" w:author="Ngoc Le Van Truong" w:date="2023-04-28T10:31:00Z"/>
          <w:rFonts w:ascii="Times New Roman" w:hAnsi="Times New Roman"/>
          <w:color w:val="111111"/>
          <w:sz w:val="26"/>
          <w:szCs w:val="26"/>
          <w:lang w:val="vi-VN"/>
        </w:rPr>
        <w:pPrChange w:id="3279" w:author="admin" w:date="2023-04-27T22:36:00Z">
          <w:pPr>
            <w:pStyle w:val="ListParagraph"/>
            <w:numPr>
              <w:numId w:val="16"/>
            </w:numPr>
            <w:spacing w:before="60"/>
            <w:ind w:hanging="360"/>
            <w:contextualSpacing w:val="0"/>
            <w:jc w:val="both"/>
          </w:pPr>
        </w:pPrChange>
      </w:pPr>
      <w:del w:id="3280" w:author="Ngoc Le Van Truong" w:date="2023-04-28T10:31:00Z">
        <w:r w:rsidRPr="001B7F35" w:rsidDel="00BA3884">
          <w:rPr>
            <w:rFonts w:ascii="Times New Roman" w:hAnsi="Times New Roman"/>
            <w:color w:val="111111"/>
            <w:sz w:val="26"/>
            <w:szCs w:val="26"/>
            <w:lang w:val="vi-VN"/>
          </w:rPr>
          <w:delText xml:space="preserve">Năm </w:delText>
        </w:r>
        <w:r w:rsidRPr="001B7F35" w:rsidDel="00BA3884">
          <w:rPr>
            <w:rFonts w:ascii="Times New Roman" w:hAnsi="Times New Roman"/>
            <w:color w:val="111111"/>
            <w:sz w:val="26"/>
            <w:szCs w:val="26"/>
          </w:rPr>
          <w:delText>2022-2023</w:delText>
        </w:r>
        <w:r w:rsidRPr="001B7F35" w:rsidDel="00BA3884">
          <w:rPr>
            <w:rFonts w:ascii="Times New Roman" w:hAnsi="Times New Roman"/>
            <w:color w:val="111111"/>
            <w:sz w:val="26"/>
            <w:szCs w:val="26"/>
            <w:lang w:val="vi-VN"/>
          </w:rPr>
          <w:delText xml:space="preserve"> (câu hỏi nhiều lựa chọn trả lời)</w:delText>
        </w:r>
      </w:del>
    </w:p>
    <w:tbl>
      <w:tblPr>
        <w:tblStyle w:val="TableGrid"/>
        <w:tblW w:w="0" w:type="auto"/>
        <w:tblInd w:w="85" w:type="dxa"/>
        <w:tblLook w:val="04A0" w:firstRow="1" w:lastRow="0" w:firstColumn="1" w:lastColumn="0" w:noHBand="0" w:noVBand="1"/>
      </w:tblPr>
      <w:tblGrid>
        <w:gridCol w:w="534"/>
        <w:gridCol w:w="2814"/>
        <w:gridCol w:w="1221"/>
        <w:gridCol w:w="1254"/>
        <w:gridCol w:w="1086"/>
        <w:gridCol w:w="1167"/>
        <w:gridCol w:w="1189"/>
      </w:tblGrid>
      <w:tr w:rsidR="00E4669B" w:rsidRPr="001B7F35" w:rsidDel="00BA3884" w14:paraId="180749E2" w14:textId="185425CE" w:rsidTr="00ED6B8E">
        <w:trPr>
          <w:del w:id="3281" w:author="Ngoc Le Van Truong" w:date="2023-04-28T10:31:00Z"/>
        </w:trPr>
        <w:tc>
          <w:tcPr>
            <w:tcW w:w="534" w:type="dxa"/>
          </w:tcPr>
          <w:p w14:paraId="070525EA" w14:textId="04373A37" w:rsidR="00E4669B" w:rsidRPr="001B7F35" w:rsidDel="00BA3884" w:rsidRDefault="00E4669B" w:rsidP="001B7F35">
            <w:pPr>
              <w:spacing w:before="60"/>
              <w:rPr>
                <w:del w:id="3282" w:author="Ngoc Le Van Truong" w:date="2023-04-28T10:31:00Z"/>
                <w:rFonts w:ascii="Times New Roman" w:hAnsi="Times New Roman"/>
                <w:sz w:val="26"/>
                <w:szCs w:val="26"/>
                <w:lang w:val="vi-VN"/>
              </w:rPr>
            </w:pPr>
            <w:del w:id="3283" w:author="Ngoc Le Van Truong" w:date="2023-04-28T10:31:00Z">
              <w:r w:rsidRPr="001B7F35" w:rsidDel="00BA3884">
                <w:rPr>
                  <w:rFonts w:ascii="Times New Roman" w:hAnsi="Times New Roman"/>
                  <w:sz w:val="26"/>
                  <w:szCs w:val="26"/>
                  <w:lang w:val="vi-VN"/>
                </w:rPr>
                <w:delText>TT</w:delText>
              </w:r>
            </w:del>
          </w:p>
        </w:tc>
        <w:tc>
          <w:tcPr>
            <w:tcW w:w="2814" w:type="dxa"/>
          </w:tcPr>
          <w:p w14:paraId="6B8C266C" w14:textId="55C10FBE" w:rsidR="00E4669B" w:rsidRPr="001B7F35" w:rsidDel="00BA3884" w:rsidRDefault="00E4669B" w:rsidP="001B7F35">
            <w:pPr>
              <w:spacing w:before="60"/>
              <w:rPr>
                <w:del w:id="3284" w:author="Ngoc Le Van Truong" w:date="2023-04-28T10:31:00Z"/>
                <w:rFonts w:ascii="Times New Roman" w:hAnsi="Times New Roman"/>
                <w:sz w:val="26"/>
                <w:szCs w:val="26"/>
              </w:rPr>
            </w:pPr>
          </w:p>
        </w:tc>
        <w:tc>
          <w:tcPr>
            <w:tcW w:w="1221" w:type="dxa"/>
          </w:tcPr>
          <w:p w14:paraId="7AAAE1B6" w14:textId="3FF81624" w:rsidR="00E4669B" w:rsidRPr="001B7F35" w:rsidDel="00BA3884" w:rsidRDefault="00E4669B" w:rsidP="001B7F35">
            <w:pPr>
              <w:spacing w:before="60"/>
              <w:rPr>
                <w:del w:id="3285" w:author="Ngoc Le Van Truong" w:date="2023-04-28T10:31:00Z"/>
                <w:rFonts w:ascii="Times New Roman" w:hAnsi="Times New Roman"/>
                <w:sz w:val="26"/>
                <w:szCs w:val="26"/>
              </w:rPr>
            </w:pPr>
            <w:del w:id="3286" w:author="Ngoc Le Van Truong" w:date="2023-04-28T10:31:00Z">
              <w:r w:rsidRPr="001B7F35" w:rsidDel="00BA3884">
                <w:rPr>
                  <w:rFonts w:ascii="Times New Roman" w:hAnsi="Times New Roman"/>
                  <w:sz w:val="26"/>
                  <w:szCs w:val="26"/>
                  <w:lang w:val="vi-VN"/>
                </w:rPr>
                <w:delText>N</w:delText>
              </w:r>
              <w:r w:rsidRPr="001B7F35" w:rsidDel="00BA3884">
                <w:rPr>
                  <w:rFonts w:ascii="Times New Roman" w:hAnsi="Times New Roman"/>
                  <w:sz w:val="26"/>
                  <w:szCs w:val="26"/>
                </w:rPr>
                <w:delText>gân sách nhà nước</w:delText>
              </w:r>
            </w:del>
          </w:p>
        </w:tc>
        <w:tc>
          <w:tcPr>
            <w:tcW w:w="1254" w:type="dxa"/>
          </w:tcPr>
          <w:p w14:paraId="08A1F34A" w14:textId="6F9EF0FA" w:rsidR="00E4669B" w:rsidRPr="001B7F35" w:rsidDel="00BA3884" w:rsidRDefault="00E4669B" w:rsidP="001B7F35">
            <w:pPr>
              <w:spacing w:before="60"/>
              <w:rPr>
                <w:del w:id="3287" w:author="Ngoc Le Van Truong" w:date="2023-04-28T10:31:00Z"/>
                <w:rFonts w:ascii="Times New Roman" w:hAnsi="Times New Roman"/>
                <w:sz w:val="26"/>
                <w:szCs w:val="26"/>
                <w:lang w:val="vi-VN"/>
              </w:rPr>
            </w:pPr>
            <w:del w:id="3288" w:author="Ngoc Le Van Truong" w:date="2023-04-28T10:31:00Z">
              <w:r w:rsidRPr="001B7F35" w:rsidDel="00BA3884">
                <w:rPr>
                  <w:rFonts w:ascii="Times New Roman" w:hAnsi="Times New Roman"/>
                  <w:sz w:val="26"/>
                  <w:szCs w:val="26"/>
                  <w:lang w:val="vi-VN"/>
                </w:rPr>
                <w:delText>Nguồn thu BHYT</w:delText>
              </w:r>
            </w:del>
          </w:p>
        </w:tc>
        <w:tc>
          <w:tcPr>
            <w:tcW w:w="1086" w:type="dxa"/>
          </w:tcPr>
          <w:p w14:paraId="47FF0E36" w14:textId="00615879" w:rsidR="00E4669B" w:rsidRPr="001B7F35" w:rsidDel="00BA3884" w:rsidRDefault="00E4669B" w:rsidP="001B7F35">
            <w:pPr>
              <w:spacing w:before="60"/>
              <w:rPr>
                <w:del w:id="3289" w:author="Ngoc Le Van Truong" w:date="2023-04-28T10:31:00Z"/>
                <w:rFonts w:ascii="Times New Roman" w:hAnsi="Times New Roman"/>
                <w:sz w:val="26"/>
                <w:szCs w:val="26"/>
                <w:lang w:val="vi-VN"/>
              </w:rPr>
            </w:pPr>
            <w:del w:id="3290" w:author="Ngoc Le Van Truong" w:date="2023-04-28T10:31:00Z">
              <w:r w:rsidRPr="001B7F35" w:rsidDel="00BA3884">
                <w:rPr>
                  <w:rFonts w:ascii="Times New Roman" w:hAnsi="Times New Roman"/>
                  <w:sz w:val="26"/>
                  <w:szCs w:val="26"/>
                  <w:lang w:val="vi-VN"/>
                </w:rPr>
                <w:delText xml:space="preserve">Thu phí </w:delText>
              </w:r>
            </w:del>
          </w:p>
        </w:tc>
        <w:tc>
          <w:tcPr>
            <w:tcW w:w="1167" w:type="dxa"/>
          </w:tcPr>
          <w:p w14:paraId="1ED10D87" w14:textId="5946E4AA" w:rsidR="00E4669B" w:rsidRPr="001B7F35" w:rsidDel="00BA3884" w:rsidRDefault="00E4669B" w:rsidP="001B7F35">
            <w:pPr>
              <w:spacing w:before="60"/>
              <w:rPr>
                <w:del w:id="3291" w:author="Ngoc Le Van Truong" w:date="2023-04-28T10:31:00Z"/>
                <w:rFonts w:ascii="Times New Roman" w:hAnsi="Times New Roman"/>
                <w:sz w:val="26"/>
                <w:szCs w:val="26"/>
                <w:lang w:val="vi-VN"/>
              </w:rPr>
            </w:pPr>
            <w:del w:id="3292" w:author="Ngoc Le Van Truong" w:date="2023-04-28T10:31:00Z">
              <w:r w:rsidRPr="001B7F35" w:rsidDel="00BA3884">
                <w:rPr>
                  <w:rFonts w:ascii="Times New Roman" w:hAnsi="Times New Roman"/>
                  <w:sz w:val="26"/>
                  <w:szCs w:val="26"/>
                  <w:lang w:val="vi-VN"/>
                </w:rPr>
                <w:delText>Tài trợ, hỗ trợ</w:delText>
              </w:r>
            </w:del>
          </w:p>
        </w:tc>
        <w:tc>
          <w:tcPr>
            <w:tcW w:w="1189" w:type="dxa"/>
          </w:tcPr>
          <w:p w14:paraId="5500BAB3" w14:textId="337E88D5" w:rsidR="00E4669B" w:rsidRPr="001B7F35" w:rsidDel="00BA3884" w:rsidRDefault="00E4669B" w:rsidP="001B7F35">
            <w:pPr>
              <w:spacing w:before="60"/>
              <w:rPr>
                <w:del w:id="3293" w:author="Ngoc Le Van Truong" w:date="2023-04-28T10:31:00Z"/>
                <w:rFonts w:ascii="Times New Roman" w:hAnsi="Times New Roman"/>
                <w:sz w:val="26"/>
                <w:szCs w:val="26"/>
                <w:lang w:val="vi-VN"/>
              </w:rPr>
            </w:pPr>
            <w:del w:id="3294" w:author="Ngoc Le Van Truong" w:date="2023-04-28T10:31:00Z">
              <w:r w:rsidRPr="001B7F35" w:rsidDel="00BA3884">
                <w:rPr>
                  <w:rFonts w:ascii="Times New Roman" w:hAnsi="Times New Roman"/>
                  <w:sz w:val="26"/>
                  <w:szCs w:val="26"/>
                  <w:lang w:val="vi-VN"/>
                </w:rPr>
                <w:delText>Khác (ghi cụ thể)</w:delText>
              </w:r>
            </w:del>
          </w:p>
        </w:tc>
      </w:tr>
      <w:tr w:rsidR="00E4669B" w:rsidRPr="001B7F35" w:rsidDel="00BA3884" w14:paraId="622A9252" w14:textId="75A5F635" w:rsidTr="00ED6B8E">
        <w:trPr>
          <w:del w:id="3295" w:author="Ngoc Le Van Truong" w:date="2023-04-28T10:31:00Z"/>
        </w:trPr>
        <w:tc>
          <w:tcPr>
            <w:tcW w:w="534" w:type="dxa"/>
          </w:tcPr>
          <w:p w14:paraId="6AAA294F" w14:textId="6F3AFBD1" w:rsidR="00E4669B" w:rsidRPr="001B7F35" w:rsidDel="00BA3884" w:rsidRDefault="00E4669B" w:rsidP="00CD2F58">
            <w:pPr>
              <w:pStyle w:val="ListParagraph"/>
              <w:numPr>
                <w:ilvl w:val="0"/>
                <w:numId w:val="17"/>
              </w:numPr>
              <w:spacing w:before="60"/>
              <w:contextualSpacing w:val="0"/>
              <w:rPr>
                <w:del w:id="3296" w:author="Ngoc Le Van Truong" w:date="2023-04-28T10:31:00Z"/>
                <w:rFonts w:ascii="Times New Roman" w:hAnsi="Times New Roman"/>
                <w:sz w:val="26"/>
                <w:szCs w:val="26"/>
              </w:rPr>
            </w:pPr>
          </w:p>
        </w:tc>
        <w:tc>
          <w:tcPr>
            <w:tcW w:w="2814" w:type="dxa"/>
          </w:tcPr>
          <w:p w14:paraId="1CFF9D1C" w14:textId="31CAD9C5" w:rsidR="00E4669B" w:rsidRPr="001B7F35" w:rsidDel="00BA3884" w:rsidRDefault="00E4669B" w:rsidP="001B7F35">
            <w:pPr>
              <w:spacing w:before="60"/>
              <w:rPr>
                <w:del w:id="3297" w:author="Ngoc Le Van Truong" w:date="2023-04-28T10:31:00Z"/>
                <w:rFonts w:ascii="Times New Roman" w:hAnsi="Times New Roman"/>
                <w:sz w:val="26"/>
                <w:szCs w:val="26"/>
              </w:rPr>
            </w:pPr>
            <w:del w:id="3298" w:author="Ngoc Le Van Truong" w:date="2023-04-28T10:31:00Z">
              <w:r w:rsidRPr="001B7F35" w:rsidDel="00BA3884">
                <w:rPr>
                  <w:rFonts w:ascii="Times New Roman" w:hAnsi="Times New Roman"/>
                  <w:sz w:val="26"/>
                  <w:szCs w:val="26"/>
                </w:rPr>
                <w:delText>Cơ sở hạ tầng (nhà cửa)</w:delText>
              </w:r>
            </w:del>
          </w:p>
        </w:tc>
        <w:tc>
          <w:tcPr>
            <w:tcW w:w="1221" w:type="dxa"/>
          </w:tcPr>
          <w:p w14:paraId="153AF3BF" w14:textId="4E1137A0" w:rsidR="00E4669B" w:rsidRPr="001B7F35" w:rsidDel="00BA3884" w:rsidRDefault="00E4669B" w:rsidP="001B7F35">
            <w:pPr>
              <w:spacing w:before="60"/>
              <w:rPr>
                <w:del w:id="3299" w:author="Ngoc Le Van Truong" w:date="2023-04-28T10:31:00Z"/>
                <w:rFonts w:ascii="Times New Roman" w:hAnsi="Times New Roman"/>
                <w:sz w:val="26"/>
                <w:szCs w:val="26"/>
              </w:rPr>
            </w:pPr>
          </w:p>
        </w:tc>
        <w:tc>
          <w:tcPr>
            <w:tcW w:w="1254" w:type="dxa"/>
          </w:tcPr>
          <w:p w14:paraId="11A59F2F" w14:textId="058FE5E5" w:rsidR="00E4669B" w:rsidRPr="001B7F35" w:rsidDel="00BA3884" w:rsidRDefault="00E4669B" w:rsidP="001B7F35">
            <w:pPr>
              <w:spacing w:before="60"/>
              <w:rPr>
                <w:del w:id="3300" w:author="Ngoc Le Van Truong" w:date="2023-04-28T10:31:00Z"/>
                <w:rFonts w:ascii="Times New Roman" w:hAnsi="Times New Roman"/>
                <w:sz w:val="26"/>
                <w:szCs w:val="26"/>
              </w:rPr>
            </w:pPr>
          </w:p>
        </w:tc>
        <w:tc>
          <w:tcPr>
            <w:tcW w:w="1086" w:type="dxa"/>
          </w:tcPr>
          <w:p w14:paraId="19D89BC7" w14:textId="7C7343D3" w:rsidR="00E4669B" w:rsidRPr="001B7F35" w:rsidDel="00BA3884" w:rsidRDefault="00E4669B" w:rsidP="001B7F35">
            <w:pPr>
              <w:spacing w:before="60"/>
              <w:rPr>
                <w:del w:id="3301" w:author="Ngoc Le Van Truong" w:date="2023-04-28T10:31:00Z"/>
                <w:rFonts w:ascii="Times New Roman" w:hAnsi="Times New Roman"/>
                <w:sz w:val="26"/>
                <w:szCs w:val="26"/>
              </w:rPr>
            </w:pPr>
          </w:p>
        </w:tc>
        <w:tc>
          <w:tcPr>
            <w:tcW w:w="1167" w:type="dxa"/>
          </w:tcPr>
          <w:p w14:paraId="25DCE2A2" w14:textId="6CFDFA59" w:rsidR="00E4669B" w:rsidRPr="001B7F35" w:rsidDel="00BA3884" w:rsidRDefault="00E4669B" w:rsidP="001B7F35">
            <w:pPr>
              <w:spacing w:before="60"/>
              <w:rPr>
                <w:del w:id="3302" w:author="Ngoc Le Van Truong" w:date="2023-04-28T10:31:00Z"/>
                <w:rFonts w:ascii="Times New Roman" w:hAnsi="Times New Roman"/>
                <w:sz w:val="26"/>
                <w:szCs w:val="26"/>
              </w:rPr>
            </w:pPr>
          </w:p>
        </w:tc>
        <w:tc>
          <w:tcPr>
            <w:tcW w:w="1189" w:type="dxa"/>
          </w:tcPr>
          <w:p w14:paraId="25EF2351" w14:textId="667A1C8B" w:rsidR="00E4669B" w:rsidRPr="001B7F35" w:rsidDel="00BA3884" w:rsidRDefault="00E4669B" w:rsidP="001B7F35">
            <w:pPr>
              <w:spacing w:before="60"/>
              <w:rPr>
                <w:del w:id="3303" w:author="Ngoc Le Van Truong" w:date="2023-04-28T10:31:00Z"/>
                <w:rFonts w:ascii="Times New Roman" w:hAnsi="Times New Roman"/>
                <w:sz w:val="26"/>
                <w:szCs w:val="26"/>
              </w:rPr>
            </w:pPr>
          </w:p>
        </w:tc>
      </w:tr>
      <w:tr w:rsidR="00E4669B" w:rsidRPr="001B7F35" w:rsidDel="00BA3884" w14:paraId="7E40E0C5" w14:textId="4F220FE4" w:rsidTr="00ED6B8E">
        <w:trPr>
          <w:del w:id="3304" w:author="Ngoc Le Van Truong" w:date="2023-04-28T10:31:00Z"/>
        </w:trPr>
        <w:tc>
          <w:tcPr>
            <w:tcW w:w="534" w:type="dxa"/>
          </w:tcPr>
          <w:p w14:paraId="163C40F6" w14:textId="7AE336CD" w:rsidR="00E4669B" w:rsidRPr="001B7F35" w:rsidDel="00BA3884" w:rsidRDefault="00E4669B" w:rsidP="00CD2F58">
            <w:pPr>
              <w:pStyle w:val="ListParagraph"/>
              <w:numPr>
                <w:ilvl w:val="0"/>
                <w:numId w:val="17"/>
              </w:numPr>
              <w:spacing w:before="60"/>
              <w:contextualSpacing w:val="0"/>
              <w:rPr>
                <w:del w:id="3305" w:author="Ngoc Le Van Truong" w:date="2023-04-28T10:31:00Z"/>
                <w:rFonts w:ascii="Times New Roman" w:hAnsi="Times New Roman"/>
                <w:sz w:val="26"/>
                <w:szCs w:val="26"/>
              </w:rPr>
            </w:pPr>
          </w:p>
        </w:tc>
        <w:tc>
          <w:tcPr>
            <w:tcW w:w="2814" w:type="dxa"/>
          </w:tcPr>
          <w:p w14:paraId="2094E9CC" w14:textId="7CC9FA86" w:rsidR="00E4669B" w:rsidRPr="001B7F35" w:rsidDel="00BA3884" w:rsidRDefault="00E4669B" w:rsidP="001B7F35">
            <w:pPr>
              <w:spacing w:before="60"/>
              <w:rPr>
                <w:del w:id="3306" w:author="Ngoc Le Van Truong" w:date="2023-04-28T10:31:00Z"/>
                <w:rFonts w:ascii="Times New Roman" w:hAnsi="Times New Roman"/>
                <w:sz w:val="26"/>
                <w:szCs w:val="26"/>
                <w:lang w:val="vi-VN"/>
              </w:rPr>
            </w:pPr>
            <w:del w:id="3307" w:author="Ngoc Le Van Truong" w:date="2023-04-28T10:31:00Z">
              <w:r w:rsidRPr="001B7F35" w:rsidDel="00BA3884">
                <w:rPr>
                  <w:rFonts w:ascii="Times New Roman" w:hAnsi="Times New Roman"/>
                  <w:sz w:val="26"/>
                  <w:szCs w:val="26"/>
                  <w:lang w:val="vi-VN"/>
                </w:rPr>
                <w:delText>Xe ô tô cứu thương</w:delText>
              </w:r>
            </w:del>
          </w:p>
        </w:tc>
        <w:tc>
          <w:tcPr>
            <w:tcW w:w="1221" w:type="dxa"/>
          </w:tcPr>
          <w:p w14:paraId="0BD9F514" w14:textId="6B9CD1E6" w:rsidR="00E4669B" w:rsidRPr="001B7F35" w:rsidDel="00BA3884" w:rsidRDefault="00E4669B" w:rsidP="001B7F35">
            <w:pPr>
              <w:spacing w:before="60"/>
              <w:rPr>
                <w:del w:id="3308" w:author="Ngoc Le Van Truong" w:date="2023-04-28T10:31:00Z"/>
                <w:rFonts w:ascii="Times New Roman" w:hAnsi="Times New Roman"/>
                <w:sz w:val="26"/>
                <w:szCs w:val="26"/>
              </w:rPr>
            </w:pPr>
          </w:p>
        </w:tc>
        <w:tc>
          <w:tcPr>
            <w:tcW w:w="1254" w:type="dxa"/>
          </w:tcPr>
          <w:p w14:paraId="439BBC0F" w14:textId="7A2D620E" w:rsidR="00E4669B" w:rsidRPr="001B7F35" w:rsidDel="00BA3884" w:rsidRDefault="00E4669B" w:rsidP="001B7F35">
            <w:pPr>
              <w:spacing w:before="60"/>
              <w:rPr>
                <w:del w:id="3309" w:author="Ngoc Le Van Truong" w:date="2023-04-28T10:31:00Z"/>
                <w:rFonts w:ascii="Times New Roman" w:hAnsi="Times New Roman"/>
                <w:sz w:val="26"/>
                <w:szCs w:val="26"/>
              </w:rPr>
            </w:pPr>
          </w:p>
        </w:tc>
        <w:tc>
          <w:tcPr>
            <w:tcW w:w="1086" w:type="dxa"/>
          </w:tcPr>
          <w:p w14:paraId="488A6357" w14:textId="3A17BCE1" w:rsidR="00E4669B" w:rsidRPr="001B7F35" w:rsidDel="00BA3884" w:rsidRDefault="00E4669B" w:rsidP="001B7F35">
            <w:pPr>
              <w:spacing w:before="60"/>
              <w:rPr>
                <w:del w:id="3310" w:author="Ngoc Le Van Truong" w:date="2023-04-28T10:31:00Z"/>
                <w:rFonts w:ascii="Times New Roman" w:hAnsi="Times New Roman"/>
                <w:sz w:val="26"/>
                <w:szCs w:val="26"/>
              </w:rPr>
            </w:pPr>
          </w:p>
        </w:tc>
        <w:tc>
          <w:tcPr>
            <w:tcW w:w="1167" w:type="dxa"/>
          </w:tcPr>
          <w:p w14:paraId="0011DCEC" w14:textId="3BB5DF14" w:rsidR="00E4669B" w:rsidRPr="001B7F35" w:rsidDel="00BA3884" w:rsidRDefault="00E4669B" w:rsidP="001B7F35">
            <w:pPr>
              <w:spacing w:before="60"/>
              <w:rPr>
                <w:del w:id="3311" w:author="Ngoc Le Van Truong" w:date="2023-04-28T10:31:00Z"/>
                <w:rFonts w:ascii="Times New Roman" w:hAnsi="Times New Roman"/>
                <w:sz w:val="26"/>
                <w:szCs w:val="26"/>
              </w:rPr>
            </w:pPr>
          </w:p>
        </w:tc>
        <w:tc>
          <w:tcPr>
            <w:tcW w:w="1189" w:type="dxa"/>
          </w:tcPr>
          <w:p w14:paraId="4854F4D1" w14:textId="4B3BC5DA" w:rsidR="00E4669B" w:rsidRPr="001B7F35" w:rsidDel="00BA3884" w:rsidRDefault="00E4669B" w:rsidP="001B7F35">
            <w:pPr>
              <w:spacing w:before="60"/>
              <w:rPr>
                <w:del w:id="3312" w:author="Ngoc Le Van Truong" w:date="2023-04-28T10:31:00Z"/>
                <w:rFonts w:ascii="Times New Roman" w:hAnsi="Times New Roman"/>
                <w:sz w:val="26"/>
                <w:szCs w:val="26"/>
              </w:rPr>
            </w:pPr>
          </w:p>
        </w:tc>
      </w:tr>
      <w:tr w:rsidR="00E4669B" w:rsidRPr="001B7F35" w:rsidDel="00BA3884" w14:paraId="7B19F1B1" w14:textId="23F9164F" w:rsidTr="00ED6B8E">
        <w:trPr>
          <w:del w:id="3313" w:author="Ngoc Le Van Truong" w:date="2023-04-28T10:31:00Z"/>
        </w:trPr>
        <w:tc>
          <w:tcPr>
            <w:tcW w:w="534" w:type="dxa"/>
          </w:tcPr>
          <w:p w14:paraId="19FBF428" w14:textId="68C8738B" w:rsidR="00E4669B" w:rsidRPr="001B7F35" w:rsidDel="00BA3884" w:rsidRDefault="00E4669B" w:rsidP="00CD2F58">
            <w:pPr>
              <w:pStyle w:val="ListParagraph"/>
              <w:numPr>
                <w:ilvl w:val="0"/>
                <w:numId w:val="17"/>
              </w:numPr>
              <w:spacing w:before="60"/>
              <w:contextualSpacing w:val="0"/>
              <w:rPr>
                <w:del w:id="3314" w:author="Ngoc Le Van Truong" w:date="2023-04-28T10:31:00Z"/>
                <w:rFonts w:ascii="Times New Roman" w:hAnsi="Times New Roman"/>
                <w:sz w:val="26"/>
                <w:szCs w:val="26"/>
              </w:rPr>
            </w:pPr>
          </w:p>
        </w:tc>
        <w:tc>
          <w:tcPr>
            <w:tcW w:w="2814" w:type="dxa"/>
          </w:tcPr>
          <w:p w14:paraId="71D26F7B" w14:textId="0A080127" w:rsidR="00E4669B" w:rsidRPr="001B7F35" w:rsidDel="00BA3884" w:rsidRDefault="00E4669B" w:rsidP="001B7F35">
            <w:pPr>
              <w:spacing w:before="60"/>
              <w:rPr>
                <w:del w:id="3315" w:author="Ngoc Le Van Truong" w:date="2023-04-28T10:31:00Z"/>
                <w:rFonts w:ascii="Times New Roman" w:hAnsi="Times New Roman"/>
                <w:sz w:val="26"/>
                <w:szCs w:val="26"/>
              </w:rPr>
            </w:pPr>
            <w:del w:id="3316" w:author="Ngoc Le Van Truong" w:date="2023-04-28T10:31:00Z">
              <w:r w:rsidRPr="001B7F35" w:rsidDel="00BA3884">
                <w:rPr>
                  <w:rFonts w:ascii="Times New Roman" w:hAnsi="Times New Roman"/>
                  <w:sz w:val="26"/>
                  <w:szCs w:val="26"/>
                </w:rPr>
                <w:delText>Trang thiết bị</w:delText>
              </w:r>
            </w:del>
          </w:p>
        </w:tc>
        <w:tc>
          <w:tcPr>
            <w:tcW w:w="1221" w:type="dxa"/>
          </w:tcPr>
          <w:p w14:paraId="310BB06E" w14:textId="7020EEEF" w:rsidR="00E4669B" w:rsidRPr="001B7F35" w:rsidDel="00BA3884" w:rsidRDefault="00E4669B" w:rsidP="001B7F35">
            <w:pPr>
              <w:spacing w:before="60"/>
              <w:rPr>
                <w:del w:id="3317" w:author="Ngoc Le Van Truong" w:date="2023-04-28T10:31:00Z"/>
                <w:rFonts w:ascii="Times New Roman" w:hAnsi="Times New Roman"/>
                <w:sz w:val="26"/>
                <w:szCs w:val="26"/>
              </w:rPr>
            </w:pPr>
          </w:p>
        </w:tc>
        <w:tc>
          <w:tcPr>
            <w:tcW w:w="1254" w:type="dxa"/>
          </w:tcPr>
          <w:p w14:paraId="287C316C" w14:textId="3A7B48C0" w:rsidR="00E4669B" w:rsidRPr="001B7F35" w:rsidDel="00BA3884" w:rsidRDefault="00E4669B" w:rsidP="001B7F35">
            <w:pPr>
              <w:spacing w:before="60"/>
              <w:rPr>
                <w:del w:id="3318" w:author="Ngoc Le Van Truong" w:date="2023-04-28T10:31:00Z"/>
                <w:rFonts w:ascii="Times New Roman" w:hAnsi="Times New Roman"/>
                <w:sz w:val="26"/>
                <w:szCs w:val="26"/>
              </w:rPr>
            </w:pPr>
          </w:p>
        </w:tc>
        <w:tc>
          <w:tcPr>
            <w:tcW w:w="1086" w:type="dxa"/>
          </w:tcPr>
          <w:p w14:paraId="3F80BE52" w14:textId="26A2C664" w:rsidR="00E4669B" w:rsidRPr="001B7F35" w:rsidDel="00BA3884" w:rsidRDefault="00E4669B" w:rsidP="001B7F35">
            <w:pPr>
              <w:spacing w:before="60"/>
              <w:rPr>
                <w:del w:id="3319" w:author="Ngoc Le Van Truong" w:date="2023-04-28T10:31:00Z"/>
                <w:rFonts w:ascii="Times New Roman" w:hAnsi="Times New Roman"/>
                <w:sz w:val="26"/>
                <w:szCs w:val="26"/>
              </w:rPr>
            </w:pPr>
          </w:p>
        </w:tc>
        <w:tc>
          <w:tcPr>
            <w:tcW w:w="1167" w:type="dxa"/>
          </w:tcPr>
          <w:p w14:paraId="49123192" w14:textId="4DA1BF99" w:rsidR="00E4669B" w:rsidRPr="001B7F35" w:rsidDel="00BA3884" w:rsidRDefault="00E4669B" w:rsidP="001B7F35">
            <w:pPr>
              <w:spacing w:before="60"/>
              <w:rPr>
                <w:del w:id="3320" w:author="Ngoc Le Van Truong" w:date="2023-04-28T10:31:00Z"/>
                <w:rFonts w:ascii="Times New Roman" w:hAnsi="Times New Roman"/>
                <w:sz w:val="26"/>
                <w:szCs w:val="26"/>
              </w:rPr>
            </w:pPr>
          </w:p>
        </w:tc>
        <w:tc>
          <w:tcPr>
            <w:tcW w:w="1189" w:type="dxa"/>
          </w:tcPr>
          <w:p w14:paraId="5A048973" w14:textId="51401F2E" w:rsidR="00E4669B" w:rsidRPr="001B7F35" w:rsidDel="00BA3884" w:rsidRDefault="00E4669B" w:rsidP="001B7F35">
            <w:pPr>
              <w:spacing w:before="60"/>
              <w:rPr>
                <w:del w:id="3321" w:author="Ngoc Le Van Truong" w:date="2023-04-28T10:31:00Z"/>
                <w:rFonts w:ascii="Times New Roman" w:hAnsi="Times New Roman"/>
                <w:sz w:val="26"/>
                <w:szCs w:val="26"/>
              </w:rPr>
            </w:pPr>
          </w:p>
        </w:tc>
      </w:tr>
      <w:tr w:rsidR="00E4669B" w:rsidRPr="001B7F35" w:rsidDel="00BA3884" w14:paraId="07F583D8" w14:textId="04430E37" w:rsidTr="00ED6B8E">
        <w:trPr>
          <w:del w:id="3322" w:author="Ngoc Le Van Truong" w:date="2023-04-28T10:31:00Z"/>
        </w:trPr>
        <w:tc>
          <w:tcPr>
            <w:tcW w:w="534" w:type="dxa"/>
          </w:tcPr>
          <w:p w14:paraId="2D5A093D" w14:textId="25D98C13" w:rsidR="00E4669B" w:rsidRPr="001B7F35" w:rsidDel="00BA3884" w:rsidRDefault="00E4669B" w:rsidP="00CD2F58">
            <w:pPr>
              <w:pStyle w:val="ListParagraph"/>
              <w:numPr>
                <w:ilvl w:val="0"/>
                <w:numId w:val="17"/>
              </w:numPr>
              <w:spacing w:before="60"/>
              <w:contextualSpacing w:val="0"/>
              <w:rPr>
                <w:del w:id="3323" w:author="Ngoc Le Van Truong" w:date="2023-04-28T10:31:00Z"/>
                <w:rFonts w:ascii="Times New Roman" w:hAnsi="Times New Roman"/>
                <w:sz w:val="26"/>
                <w:szCs w:val="26"/>
              </w:rPr>
            </w:pPr>
          </w:p>
        </w:tc>
        <w:tc>
          <w:tcPr>
            <w:tcW w:w="2814" w:type="dxa"/>
          </w:tcPr>
          <w:p w14:paraId="72213F66" w14:textId="080A3386" w:rsidR="00E4669B" w:rsidRPr="001B7F35" w:rsidDel="00BA3884" w:rsidRDefault="00E4669B" w:rsidP="001B7F35">
            <w:pPr>
              <w:spacing w:before="60"/>
              <w:rPr>
                <w:del w:id="3324" w:author="Ngoc Le Van Truong" w:date="2023-04-28T10:31:00Z"/>
                <w:rFonts w:ascii="Times New Roman" w:hAnsi="Times New Roman"/>
                <w:sz w:val="26"/>
                <w:szCs w:val="26"/>
                <w:lang w:val="vi-VN"/>
              </w:rPr>
            </w:pPr>
            <w:del w:id="3325" w:author="Ngoc Le Van Truong" w:date="2023-04-28T10:31:00Z">
              <w:r w:rsidRPr="001B7F35" w:rsidDel="00BA3884">
                <w:rPr>
                  <w:rFonts w:ascii="Times New Roman" w:hAnsi="Times New Roman"/>
                  <w:sz w:val="26"/>
                  <w:szCs w:val="26"/>
                  <w:lang w:val="vi-VN"/>
                </w:rPr>
                <w:delText>Thuốc</w:delText>
              </w:r>
            </w:del>
          </w:p>
        </w:tc>
        <w:tc>
          <w:tcPr>
            <w:tcW w:w="1221" w:type="dxa"/>
          </w:tcPr>
          <w:p w14:paraId="008A2EE2" w14:textId="0A675707" w:rsidR="00E4669B" w:rsidRPr="001B7F35" w:rsidDel="00BA3884" w:rsidRDefault="00E4669B" w:rsidP="001B7F35">
            <w:pPr>
              <w:spacing w:before="60"/>
              <w:rPr>
                <w:del w:id="3326" w:author="Ngoc Le Van Truong" w:date="2023-04-28T10:31:00Z"/>
                <w:rFonts w:ascii="Times New Roman" w:hAnsi="Times New Roman"/>
                <w:sz w:val="26"/>
                <w:szCs w:val="26"/>
              </w:rPr>
            </w:pPr>
          </w:p>
        </w:tc>
        <w:tc>
          <w:tcPr>
            <w:tcW w:w="1254" w:type="dxa"/>
          </w:tcPr>
          <w:p w14:paraId="50354D45" w14:textId="398255A0" w:rsidR="00E4669B" w:rsidRPr="001B7F35" w:rsidDel="00BA3884" w:rsidRDefault="00E4669B" w:rsidP="001B7F35">
            <w:pPr>
              <w:spacing w:before="60"/>
              <w:rPr>
                <w:del w:id="3327" w:author="Ngoc Le Van Truong" w:date="2023-04-28T10:31:00Z"/>
                <w:rFonts w:ascii="Times New Roman" w:hAnsi="Times New Roman"/>
                <w:sz w:val="26"/>
                <w:szCs w:val="26"/>
              </w:rPr>
            </w:pPr>
          </w:p>
        </w:tc>
        <w:tc>
          <w:tcPr>
            <w:tcW w:w="1086" w:type="dxa"/>
          </w:tcPr>
          <w:p w14:paraId="27E2409D" w14:textId="581BA9CC" w:rsidR="00E4669B" w:rsidRPr="001B7F35" w:rsidDel="00BA3884" w:rsidRDefault="00E4669B" w:rsidP="001B7F35">
            <w:pPr>
              <w:spacing w:before="60"/>
              <w:rPr>
                <w:del w:id="3328" w:author="Ngoc Le Van Truong" w:date="2023-04-28T10:31:00Z"/>
                <w:rFonts w:ascii="Times New Roman" w:hAnsi="Times New Roman"/>
                <w:sz w:val="26"/>
                <w:szCs w:val="26"/>
              </w:rPr>
            </w:pPr>
          </w:p>
        </w:tc>
        <w:tc>
          <w:tcPr>
            <w:tcW w:w="1167" w:type="dxa"/>
          </w:tcPr>
          <w:p w14:paraId="2DD57F3C" w14:textId="384DECAC" w:rsidR="00E4669B" w:rsidRPr="001B7F35" w:rsidDel="00BA3884" w:rsidRDefault="00E4669B" w:rsidP="001B7F35">
            <w:pPr>
              <w:spacing w:before="60"/>
              <w:rPr>
                <w:del w:id="3329" w:author="Ngoc Le Van Truong" w:date="2023-04-28T10:31:00Z"/>
                <w:rFonts w:ascii="Times New Roman" w:hAnsi="Times New Roman"/>
                <w:sz w:val="26"/>
                <w:szCs w:val="26"/>
              </w:rPr>
            </w:pPr>
          </w:p>
        </w:tc>
        <w:tc>
          <w:tcPr>
            <w:tcW w:w="1189" w:type="dxa"/>
          </w:tcPr>
          <w:p w14:paraId="727EDD1D" w14:textId="207D5C1A" w:rsidR="00E4669B" w:rsidRPr="001B7F35" w:rsidDel="00BA3884" w:rsidRDefault="00E4669B" w:rsidP="001B7F35">
            <w:pPr>
              <w:spacing w:before="60"/>
              <w:rPr>
                <w:del w:id="3330" w:author="Ngoc Le Van Truong" w:date="2023-04-28T10:31:00Z"/>
                <w:rFonts w:ascii="Times New Roman" w:hAnsi="Times New Roman"/>
                <w:sz w:val="26"/>
                <w:szCs w:val="26"/>
              </w:rPr>
            </w:pPr>
          </w:p>
        </w:tc>
      </w:tr>
      <w:tr w:rsidR="00E4669B" w:rsidRPr="001B7F35" w:rsidDel="00BA3884" w14:paraId="5DE7E23A" w14:textId="694C0E81" w:rsidTr="00ED6B8E">
        <w:trPr>
          <w:del w:id="3331" w:author="Ngoc Le Van Truong" w:date="2023-04-28T10:31:00Z"/>
        </w:trPr>
        <w:tc>
          <w:tcPr>
            <w:tcW w:w="534" w:type="dxa"/>
          </w:tcPr>
          <w:p w14:paraId="70CFB4EE" w14:textId="1B85135F" w:rsidR="00E4669B" w:rsidRPr="001B7F35" w:rsidDel="00BA3884" w:rsidRDefault="00E4669B" w:rsidP="00CD2F58">
            <w:pPr>
              <w:pStyle w:val="ListParagraph"/>
              <w:numPr>
                <w:ilvl w:val="0"/>
                <w:numId w:val="17"/>
              </w:numPr>
              <w:spacing w:before="60"/>
              <w:contextualSpacing w:val="0"/>
              <w:rPr>
                <w:del w:id="3332" w:author="Ngoc Le Van Truong" w:date="2023-04-28T10:31:00Z"/>
                <w:rFonts w:ascii="Times New Roman" w:hAnsi="Times New Roman"/>
                <w:sz w:val="26"/>
                <w:szCs w:val="26"/>
              </w:rPr>
            </w:pPr>
          </w:p>
        </w:tc>
        <w:tc>
          <w:tcPr>
            <w:tcW w:w="2814" w:type="dxa"/>
          </w:tcPr>
          <w:p w14:paraId="6B5D08E4" w14:textId="7ECF8D59" w:rsidR="00E4669B" w:rsidRPr="001B7F35" w:rsidDel="00BA3884" w:rsidRDefault="00E4669B" w:rsidP="001B7F35">
            <w:pPr>
              <w:spacing w:before="60"/>
              <w:rPr>
                <w:del w:id="3333" w:author="Ngoc Le Van Truong" w:date="2023-04-28T10:31:00Z"/>
                <w:rFonts w:ascii="Times New Roman" w:hAnsi="Times New Roman"/>
                <w:sz w:val="26"/>
                <w:szCs w:val="26"/>
                <w:lang w:val="vi-VN"/>
              </w:rPr>
            </w:pPr>
            <w:del w:id="3334" w:author="Ngoc Le Van Truong" w:date="2023-04-28T10:31:00Z">
              <w:r w:rsidRPr="001B7F35" w:rsidDel="00BA3884">
                <w:rPr>
                  <w:rFonts w:ascii="Times New Roman" w:hAnsi="Times New Roman"/>
                  <w:sz w:val="26"/>
                  <w:szCs w:val="26"/>
                  <w:lang w:val="vi-VN"/>
                </w:rPr>
                <w:delText>Vật tư y tế</w:delText>
              </w:r>
            </w:del>
          </w:p>
        </w:tc>
        <w:tc>
          <w:tcPr>
            <w:tcW w:w="1221" w:type="dxa"/>
          </w:tcPr>
          <w:p w14:paraId="6B2B0B89" w14:textId="7B6E991F" w:rsidR="00E4669B" w:rsidRPr="001B7F35" w:rsidDel="00BA3884" w:rsidRDefault="00E4669B" w:rsidP="001B7F35">
            <w:pPr>
              <w:spacing w:before="60"/>
              <w:rPr>
                <w:del w:id="3335" w:author="Ngoc Le Van Truong" w:date="2023-04-28T10:31:00Z"/>
                <w:rFonts w:ascii="Times New Roman" w:hAnsi="Times New Roman"/>
                <w:sz w:val="26"/>
                <w:szCs w:val="26"/>
              </w:rPr>
            </w:pPr>
          </w:p>
        </w:tc>
        <w:tc>
          <w:tcPr>
            <w:tcW w:w="1254" w:type="dxa"/>
          </w:tcPr>
          <w:p w14:paraId="6D667895" w14:textId="5CF53BF6" w:rsidR="00E4669B" w:rsidRPr="001B7F35" w:rsidDel="00BA3884" w:rsidRDefault="00E4669B" w:rsidP="001B7F35">
            <w:pPr>
              <w:spacing w:before="60"/>
              <w:rPr>
                <w:del w:id="3336" w:author="Ngoc Le Van Truong" w:date="2023-04-28T10:31:00Z"/>
                <w:rFonts w:ascii="Times New Roman" w:hAnsi="Times New Roman"/>
                <w:sz w:val="26"/>
                <w:szCs w:val="26"/>
              </w:rPr>
            </w:pPr>
          </w:p>
        </w:tc>
        <w:tc>
          <w:tcPr>
            <w:tcW w:w="1086" w:type="dxa"/>
          </w:tcPr>
          <w:p w14:paraId="0F2CE90A" w14:textId="470A3664" w:rsidR="00E4669B" w:rsidRPr="001B7F35" w:rsidDel="00BA3884" w:rsidRDefault="00E4669B" w:rsidP="001B7F35">
            <w:pPr>
              <w:spacing w:before="60"/>
              <w:rPr>
                <w:del w:id="3337" w:author="Ngoc Le Van Truong" w:date="2023-04-28T10:31:00Z"/>
                <w:rFonts w:ascii="Times New Roman" w:hAnsi="Times New Roman"/>
                <w:sz w:val="26"/>
                <w:szCs w:val="26"/>
              </w:rPr>
            </w:pPr>
          </w:p>
        </w:tc>
        <w:tc>
          <w:tcPr>
            <w:tcW w:w="1167" w:type="dxa"/>
          </w:tcPr>
          <w:p w14:paraId="48F4D051" w14:textId="6DD574FD" w:rsidR="00E4669B" w:rsidRPr="001B7F35" w:rsidDel="00BA3884" w:rsidRDefault="00E4669B" w:rsidP="001B7F35">
            <w:pPr>
              <w:spacing w:before="60"/>
              <w:rPr>
                <w:del w:id="3338" w:author="Ngoc Le Van Truong" w:date="2023-04-28T10:31:00Z"/>
                <w:rFonts w:ascii="Times New Roman" w:hAnsi="Times New Roman"/>
                <w:sz w:val="26"/>
                <w:szCs w:val="26"/>
              </w:rPr>
            </w:pPr>
          </w:p>
        </w:tc>
        <w:tc>
          <w:tcPr>
            <w:tcW w:w="1189" w:type="dxa"/>
          </w:tcPr>
          <w:p w14:paraId="72E8894A" w14:textId="30F605DF" w:rsidR="00E4669B" w:rsidRPr="001B7F35" w:rsidDel="00BA3884" w:rsidRDefault="00E4669B" w:rsidP="001B7F35">
            <w:pPr>
              <w:spacing w:before="60"/>
              <w:rPr>
                <w:del w:id="3339" w:author="Ngoc Le Van Truong" w:date="2023-04-28T10:31:00Z"/>
                <w:rFonts w:ascii="Times New Roman" w:hAnsi="Times New Roman"/>
                <w:sz w:val="26"/>
                <w:szCs w:val="26"/>
              </w:rPr>
            </w:pPr>
          </w:p>
        </w:tc>
      </w:tr>
      <w:tr w:rsidR="00E4669B" w:rsidRPr="001B7F35" w:rsidDel="00BA3884" w14:paraId="6506069A" w14:textId="68F82987" w:rsidTr="00ED6B8E">
        <w:trPr>
          <w:del w:id="3340" w:author="Ngoc Le Van Truong" w:date="2023-04-28T10:31:00Z"/>
        </w:trPr>
        <w:tc>
          <w:tcPr>
            <w:tcW w:w="534" w:type="dxa"/>
          </w:tcPr>
          <w:p w14:paraId="23DEBF23" w14:textId="25D56A8B" w:rsidR="00E4669B" w:rsidRPr="001B7F35" w:rsidDel="00BA3884" w:rsidRDefault="00E4669B" w:rsidP="00CD2F58">
            <w:pPr>
              <w:pStyle w:val="ListParagraph"/>
              <w:numPr>
                <w:ilvl w:val="0"/>
                <w:numId w:val="17"/>
              </w:numPr>
              <w:spacing w:before="60"/>
              <w:contextualSpacing w:val="0"/>
              <w:rPr>
                <w:del w:id="3341" w:author="Ngoc Le Van Truong" w:date="2023-04-28T10:31:00Z"/>
                <w:rFonts w:ascii="Times New Roman" w:hAnsi="Times New Roman"/>
                <w:sz w:val="26"/>
                <w:szCs w:val="26"/>
              </w:rPr>
            </w:pPr>
          </w:p>
        </w:tc>
        <w:tc>
          <w:tcPr>
            <w:tcW w:w="2814" w:type="dxa"/>
          </w:tcPr>
          <w:p w14:paraId="3357630E" w14:textId="4D3344FD" w:rsidR="00E4669B" w:rsidRPr="001B7F35" w:rsidDel="00BA3884" w:rsidRDefault="00E4669B" w:rsidP="001B7F35">
            <w:pPr>
              <w:spacing w:before="60"/>
              <w:rPr>
                <w:del w:id="3342" w:author="Ngoc Le Van Truong" w:date="2023-04-28T10:31:00Z"/>
                <w:rFonts w:ascii="Times New Roman" w:hAnsi="Times New Roman"/>
                <w:sz w:val="26"/>
                <w:szCs w:val="26"/>
              </w:rPr>
            </w:pPr>
            <w:del w:id="3343" w:author="Ngoc Le Van Truong" w:date="2023-04-28T10:31:00Z">
              <w:r w:rsidRPr="001B7F35" w:rsidDel="00BA3884">
                <w:rPr>
                  <w:rFonts w:ascii="Times New Roman" w:hAnsi="Times New Roman"/>
                  <w:sz w:val="26"/>
                  <w:szCs w:val="26"/>
                </w:rPr>
                <w:delText xml:space="preserve">Lương </w:delText>
              </w:r>
            </w:del>
          </w:p>
        </w:tc>
        <w:tc>
          <w:tcPr>
            <w:tcW w:w="1221" w:type="dxa"/>
          </w:tcPr>
          <w:p w14:paraId="3A7FD28C" w14:textId="42EA6983" w:rsidR="00E4669B" w:rsidRPr="001B7F35" w:rsidDel="00BA3884" w:rsidRDefault="00E4669B" w:rsidP="001B7F35">
            <w:pPr>
              <w:spacing w:before="60"/>
              <w:rPr>
                <w:del w:id="3344" w:author="Ngoc Le Van Truong" w:date="2023-04-28T10:31:00Z"/>
                <w:rFonts w:ascii="Times New Roman" w:hAnsi="Times New Roman"/>
                <w:sz w:val="26"/>
                <w:szCs w:val="26"/>
              </w:rPr>
            </w:pPr>
          </w:p>
        </w:tc>
        <w:tc>
          <w:tcPr>
            <w:tcW w:w="1254" w:type="dxa"/>
          </w:tcPr>
          <w:p w14:paraId="54BD231E" w14:textId="35DEAAFF" w:rsidR="00E4669B" w:rsidRPr="001B7F35" w:rsidDel="00BA3884" w:rsidRDefault="00E4669B" w:rsidP="001B7F35">
            <w:pPr>
              <w:spacing w:before="60"/>
              <w:rPr>
                <w:del w:id="3345" w:author="Ngoc Le Van Truong" w:date="2023-04-28T10:31:00Z"/>
                <w:rFonts w:ascii="Times New Roman" w:hAnsi="Times New Roman"/>
                <w:sz w:val="26"/>
                <w:szCs w:val="26"/>
              </w:rPr>
            </w:pPr>
          </w:p>
        </w:tc>
        <w:tc>
          <w:tcPr>
            <w:tcW w:w="1086" w:type="dxa"/>
          </w:tcPr>
          <w:p w14:paraId="76F92311" w14:textId="3A52BB66" w:rsidR="00E4669B" w:rsidRPr="001B7F35" w:rsidDel="00BA3884" w:rsidRDefault="00E4669B" w:rsidP="001B7F35">
            <w:pPr>
              <w:spacing w:before="60"/>
              <w:rPr>
                <w:del w:id="3346" w:author="Ngoc Le Van Truong" w:date="2023-04-28T10:31:00Z"/>
                <w:rFonts w:ascii="Times New Roman" w:hAnsi="Times New Roman"/>
                <w:sz w:val="26"/>
                <w:szCs w:val="26"/>
              </w:rPr>
            </w:pPr>
          </w:p>
        </w:tc>
        <w:tc>
          <w:tcPr>
            <w:tcW w:w="1167" w:type="dxa"/>
          </w:tcPr>
          <w:p w14:paraId="4EC335F7" w14:textId="12EC0BD4" w:rsidR="00E4669B" w:rsidRPr="001B7F35" w:rsidDel="00BA3884" w:rsidRDefault="00E4669B" w:rsidP="001B7F35">
            <w:pPr>
              <w:spacing w:before="60"/>
              <w:rPr>
                <w:del w:id="3347" w:author="Ngoc Le Van Truong" w:date="2023-04-28T10:31:00Z"/>
                <w:rFonts w:ascii="Times New Roman" w:hAnsi="Times New Roman"/>
                <w:sz w:val="26"/>
                <w:szCs w:val="26"/>
              </w:rPr>
            </w:pPr>
          </w:p>
        </w:tc>
        <w:tc>
          <w:tcPr>
            <w:tcW w:w="1189" w:type="dxa"/>
          </w:tcPr>
          <w:p w14:paraId="31FA2910" w14:textId="048E7A58" w:rsidR="00E4669B" w:rsidRPr="001B7F35" w:rsidDel="00BA3884" w:rsidRDefault="00E4669B" w:rsidP="001B7F35">
            <w:pPr>
              <w:spacing w:before="60"/>
              <w:rPr>
                <w:del w:id="3348" w:author="Ngoc Le Van Truong" w:date="2023-04-28T10:31:00Z"/>
                <w:rFonts w:ascii="Times New Roman" w:hAnsi="Times New Roman"/>
                <w:sz w:val="26"/>
                <w:szCs w:val="26"/>
              </w:rPr>
            </w:pPr>
          </w:p>
        </w:tc>
      </w:tr>
      <w:tr w:rsidR="00E4669B" w:rsidRPr="001B7F35" w:rsidDel="00BA3884" w14:paraId="79F864ED" w14:textId="4CEE1DC0" w:rsidTr="00ED6B8E">
        <w:trPr>
          <w:del w:id="3349" w:author="Ngoc Le Van Truong" w:date="2023-04-28T10:31:00Z"/>
        </w:trPr>
        <w:tc>
          <w:tcPr>
            <w:tcW w:w="534" w:type="dxa"/>
          </w:tcPr>
          <w:p w14:paraId="33384033" w14:textId="135E1CA7" w:rsidR="00E4669B" w:rsidRPr="001B7F35" w:rsidDel="00BA3884" w:rsidRDefault="00E4669B" w:rsidP="00CD2F58">
            <w:pPr>
              <w:pStyle w:val="ListParagraph"/>
              <w:numPr>
                <w:ilvl w:val="0"/>
                <w:numId w:val="17"/>
              </w:numPr>
              <w:spacing w:before="60"/>
              <w:contextualSpacing w:val="0"/>
              <w:rPr>
                <w:del w:id="3350" w:author="Ngoc Le Van Truong" w:date="2023-04-28T10:31:00Z"/>
                <w:rFonts w:ascii="Times New Roman" w:hAnsi="Times New Roman"/>
                <w:sz w:val="26"/>
                <w:szCs w:val="26"/>
              </w:rPr>
            </w:pPr>
          </w:p>
        </w:tc>
        <w:tc>
          <w:tcPr>
            <w:tcW w:w="2814" w:type="dxa"/>
          </w:tcPr>
          <w:p w14:paraId="1003C0D8" w14:textId="25578697" w:rsidR="00E4669B" w:rsidRPr="001B7F35" w:rsidDel="00BA3884" w:rsidRDefault="00E4669B" w:rsidP="001B7F35">
            <w:pPr>
              <w:spacing w:before="60"/>
              <w:rPr>
                <w:del w:id="3351" w:author="Ngoc Le Van Truong" w:date="2023-04-28T10:31:00Z"/>
                <w:rFonts w:ascii="Times New Roman" w:hAnsi="Times New Roman"/>
                <w:sz w:val="26"/>
                <w:szCs w:val="26"/>
                <w:lang w:val="vi-VN"/>
              </w:rPr>
            </w:pPr>
            <w:del w:id="3352" w:author="Ngoc Le Van Truong" w:date="2023-04-28T10:31:00Z">
              <w:r w:rsidRPr="001B7F35" w:rsidDel="00BA3884">
                <w:rPr>
                  <w:rFonts w:ascii="Times New Roman" w:hAnsi="Times New Roman"/>
                  <w:sz w:val="26"/>
                  <w:szCs w:val="26"/>
                  <w:lang w:val="vi-VN"/>
                </w:rPr>
                <w:delText>Dịch vụ kỹ thuật</w:delText>
              </w:r>
            </w:del>
          </w:p>
        </w:tc>
        <w:tc>
          <w:tcPr>
            <w:tcW w:w="1221" w:type="dxa"/>
          </w:tcPr>
          <w:p w14:paraId="7B09C98D" w14:textId="29D30B19" w:rsidR="00E4669B" w:rsidRPr="001B7F35" w:rsidDel="00BA3884" w:rsidRDefault="00E4669B" w:rsidP="001B7F35">
            <w:pPr>
              <w:spacing w:before="60"/>
              <w:rPr>
                <w:del w:id="3353" w:author="Ngoc Le Van Truong" w:date="2023-04-28T10:31:00Z"/>
                <w:rFonts w:ascii="Times New Roman" w:hAnsi="Times New Roman"/>
                <w:sz w:val="26"/>
                <w:szCs w:val="26"/>
              </w:rPr>
            </w:pPr>
          </w:p>
        </w:tc>
        <w:tc>
          <w:tcPr>
            <w:tcW w:w="1254" w:type="dxa"/>
          </w:tcPr>
          <w:p w14:paraId="41861112" w14:textId="205D996C" w:rsidR="00E4669B" w:rsidRPr="001B7F35" w:rsidDel="00BA3884" w:rsidRDefault="00E4669B" w:rsidP="001B7F35">
            <w:pPr>
              <w:spacing w:before="60"/>
              <w:rPr>
                <w:del w:id="3354" w:author="Ngoc Le Van Truong" w:date="2023-04-28T10:31:00Z"/>
                <w:rFonts w:ascii="Times New Roman" w:hAnsi="Times New Roman"/>
                <w:sz w:val="26"/>
                <w:szCs w:val="26"/>
              </w:rPr>
            </w:pPr>
          </w:p>
        </w:tc>
        <w:tc>
          <w:tcPr>
            <w:tcW w:w="1086" w:type="dxa"/>
          </w:tcPr>
          <w:p w14:paraId="4F49BA47" w14:textId="41D387D2" w:rsidR="00E4669B" w:rsidRPr="001B7F35" w:rsidDel="00BA3884" w:rsidRDefault="00E4669B" w:rsidP="001B7F35">
            <w:pPr>
              <w:spacing w:before="60"/>
              <w:rPr>
                <w:del w:id="3355" w:author="Ngoc Le Van Truong" w:date="2023-04-28T10:31:00Z"/>
                <w:rFonts w:ascii="Times New Roman" w:hAnsi="Times New Roman"/>
                <w:sz w:val="26"/>
                <w:szCs w:val="26"/>
              </w:rPr>
            </w:pPr>
          </w:p>
        </w:tc>
        <w:tc>
          <w:tcPr>
            <w:tcW w:w="1167" w:type="dxa"/>
          </w:tcPr>
          <w:p w14:paraId="5A7C0E5B" w14:textId="6B0E56FB" w:rsidR="00E4669B" w:rsidRPr="001B7F35" w:rsidDel="00BA3884" w:rsidRDefault="00E4669B" w:rsidP="001B7F35">
            <w:pPr>
              <w:spacing w:before="60"/>
              <w:rPr>
                <w:del w:id="3356" w:author="Ngoc Le Van Truong" w:date="2023-04-28T10:31:00Z"/>
                <w:rFonts w:ascii="Times New Roman" w:hAnsi="Times New Roman"/>
                <w:sz w:val="26"/>
                <w:szCs w:val="26"/>
              </w:rPr>
            </w:pPr>
          </w:p>
        </w:tc>
        <w:tc>
          <w:tcPr>
            <w:tcW w:w="1189" w:type="dxa"/>
          </w:tcPr>
          <w:p w14:paraId="643FADB8" w14:textId="202BD744" w:rsidR="00E4669B" w:rsidRPr="001B7F35" w:rsidDel="00BA3884" w:rsidRDefault="00E4669B" w:rsidP="001B7F35">
            <w:pPr>
              <w:spacing w:before="60"/>
              <w:rPr>
                <w:del w:id="3357" w:author="Ngoc Le Van Truong" w:date="2023-04-28T10:31:00Z"/>
                <w:rFonts w:ascii="Times New Roman" w:hAnsi="Times New Roman"/>
                <w:sz w:val="26"/>
                <w:szCs w:val="26"/>
              </w:rPr>
            </w:pPr>
          </w:p>
        </w:tc>
      </w:tr>
      <w:tr w:rsidR="00E4669B" w:rsidRPr="001B7F35" w:rsidDel="00BA3884" w14:paraId="407A0012" w14:textId="40262E39" w:rsidTr="00ED6B8E">
        <w:trPr>
          <w:del w:id="3358" w:author="Ngoc Le Van Truong" w:date="2023-04-28T10:31:00Z"/>
        </w:trPr>
        <w:tc>
          <w:tcPr>
            <w:tcW w:w="534" w:type="dxa"/>
          </w:tcPr>
          <w:p w14:paraId="4944C651" w14:textId="65F8249E" w:rsidR="00E4669B" w:rsidRPr="001B7F35" w:rsidDel="00BA3884" w:rsidRDefault="00E4669B" w:rsidP="00CD2F58">
            <w:pPr>
              <w:pStyle w:val="ListParagraph"/>
              <w:numPr>
                <w:ilvl w:val="0"/>
                <w:numId w:val="17"/>
              </w:numPr>
              <w:spacing w:before="60"/>
              <w:contextualSpacing w:val="0"/>
              <w:rPr>
                <w:del w:id="3359" w:author="Ngoc Le Van Truong" w:date="2023-04-28T10:31:00Z"/>
                <w:rFonts w:ascii="Times New Roman" w:hAnsi="Times New Roman"/>
                <w:sz w:val="26"/>
                <w:szCs w:val="26"/>
              </w:rPr>
            </w:pPr>
          </w:p>
        </w:tc>
        <w:tc>
          <w:tcPr>
            <w:tcW w:w="2814" w:type="dxa"/>
          </w:tcPr>
          <w:p w14:paraId="6E78F2C1" w14:textId="02B8FA3B" w:rsidR="00E4669B" w:rsidRPr="001B7F35" w:rsidDel="00BA3884" w:rsidRDefault="00E4669B" w:rsidP="001B7F35">
            <w:pPr>
              <w:spacing w:before="60"/>
              <w:rPr>
                <w:del w:id="3360" w:author="Ngoc Le Van Truong" w:date="2023-04-28T10:31:00Z"/>
                <w:rFonts w:ascii="Times New Roman" w:hAnsi="Times New Roman"/>
                <w:sz w:val="26"/>
                <w:szCs w:val="26"/>
                <w:lang w:val="vi-VN"/>
              </w:rPr>
            </w:pPr>
            <w:del w:id="3361" w:author="Ngoc Le Van Truong" w:date="2023-04-28T10:31:00Z">
              <w:r w:rsidRPr="001B7F35" w:rsidDel="00BA3884">
                <w:rPr>
                  <w:rFonts w:ascii="Times New Roman" w:hAnsi="Times New Roman"/>
                  <w:sz w:val="26"/>
                  <w:szCs w:val="26"/>
                  <w:lang w:val="vi-VN"/>
                </w:rPr>
                <w:delText>Vận chuyển</w:delText>
              </w:r>
            </w:del>
          </w:p>
        </w:tc>
        <w:tc>
          <w:tcPr>
            <w:tcW w:w="1221" w:type="dxa"/>
          </w:tcPr>
          <w:p w14:paraId="3105D472" w14:textId="0D6463CE" w:rsidR="00E4669B" w:rsidRPr="001B7F35" w:rsidDel="00BA3884" w:rsidRDefault="00E4669B" w:rsidP="001B7F35">
            <w:pPr>
              <w:spacing w:before="60"/>
              <w:rPr>
                <w:del w:id="3362" w:author="Ngoc Le Van Truong" w:date="2023-04-28T10:31:00Z"/>
                <w:rFonts w:ascii="Times New Roman" w:hAnsi="Times New Roman"/>
                <w:sz w:val="26"/>
                <w:szCs w:val="26"/>
              </w:rPr>
            </w:pPr>
          </w:p>
        </w:tc>
        <w:tc>
          <w:tcPr>
            <w:tcW w:w="1254" w:type="dxa"/>
          </w:tcPr>
          <w:p w14:paraId="47B3D67B" w14:textId="5F559C6B" w:rsidR="00E4669B" w:rsidRPr="001B7F35" w:rsidDel="00BA3884" w:rsidRDefault="00E4669B" w:rsidP="001B7F35">
            <w:pPr>
              <w:spacing w:before="60"/>
              <w:rPr>
                <w:del w:id="3363" w:author="Ngoc Le Van Truong" w:date="2023-04-28T10:31:00Z"/>
                <w:rFonts w:ascii="Times New Roman" w:hAnsi="Times New Roman"/>
                <w:sz w:val="26"/>
                <w:szCs w:val="26"/>
              </w:rPr>
            </w:pPr>
          </w:p>
        </w:tc>
        <w:tc>
          <w:tcPr>
            <w:tcW w:w="1086" w:type="dxa"/>
          </w:tcPr>
          <w:p w14:paraId="593807F2" w14:textId="725EA9C2" w:rsidR="00E4669B" w:rsidRPr="001B7F35" w:rsidDel="00BA3884" w:rsidRDefault="00E4669B" w:rsidP="001B7F35">
            <w:pPr>
              <w:spacing w:before="60"/>
              <w:rPr>
                <w:del w:id="3364" w:author="Ngoc Le Van Truong" w:date="2023-04-28T10:31:00Z"/>
                <w:rFonts w:ascii="Times New Roman" w:hAnsi="Times New Roman"/>
                <w:sz w:val="26"/>
                <w:szCs w:val="26"/>
              </w:rPr>
            </w:pPr>
          </w:p>
        </w:tc>
        <w:tc>
          <w:tcPr>
            <w:tcW w:w="1167" w:type="dxa"/>
          </w:tcPr>
          <w:p w14:paraId="5595B1E5" w14:textId="34A35F1A" w:rsidR="00E4669B" w:rsidRPr="001B7F35" w:rsidDel="00BA3884" w:rsidRDefault="00E4669B" w:rsidP="001B7F35">
            <w:pPr>
              <w:spacing w:before="60"/>
              <w:rPr>
                <w:del w:id="3365" w:author="Ngoc Le Van Truong" w:date="2023-04-28T10:31:00Z"/>
                <w:rFonts w:ascii="Times New Roman" w:hAnsi="Times New Roman"/>
                <w:sz w:val="26"/>
                <w:szCs w:val="26"/>
              </w:rPr>
            </w:pPr>
          </w:p>
        </w:tc>
        <w:tc>
          <w:tcPr>
            <w:tcW w:w="1189" w:type="dxa"/>
          </w:tcPr>
          <w:p w14:paraId="6AD67601" w14:textId="7A844A60" w:rsidR="00E4669B" w:rsidRPr="001B7F35" w:rsidDel="00BA3884" w:rsidRDefault="00E4669B" w:rsidP="001B7F35">
            <w:pPr>
              <w:spacing w:before="60"/>
              <w:rPr>
                <w:del w:id="3366" w:author="Ngoc Le Van Truong" w:date="2023-04-28T10:31:00Z"/>
                <w:rFonts w:ascii="Times New Roman" w:hAnsi="Times New Roman"/>
                <w:sz w:val="26"/>
                <w:szCs w:val="26"/>
              </w:rPr>
            </w:pPr>
          </w:p>
        </w:tc>
      </w:tr>
      <w:tr w:rsidR="00E4669B" w:rsidRPr="001B7F35" w:rsidDel="00BA3884" w14:paraId="2FF5A40A" w14:textId="62A9D57E" w:rsidTr="00ED6B8E">
        <w:trPr>
          <w:del w:id="3367" w:author="Ngoc Le Van Truong" w:date="2023-04-28T10:31:00Z"/>
        </w:trPr>
        <w:tc>
          <w:tcPr>
            <w:tcW w:w="534" w:type="dxa"/>
          </w:tcPr>
          <w:p w14:paraId="2361882F" w14:textId="13C82989" w:rsidR="00E4669B" w:rsidRPr="001B7F35" w:rsidDel="00BA3884" w:rsidRDefault="00E4669B" w:rsidP="00CD2F58">
            <w:pPr>
              <w:pStyle w:val="ListParagraph"/>
              <w:numPr>
                <w:ilvl w:val="0"/>
                <w:numId w:val="17"/>
              </w:numPr>
              <w:spacing w:before="60"/>
              <w:contextualSpacing w:val="0"/>
              <w:rPr>
                <w:del w:id="3368" w:author="Ngoc Le Van Truong" w:date="2023-04-28T10:31:00Z"/>
                <w:rFonts w:ascii="Times New Roman" w:hAnsi="Times New Roman"/>
                <w:sz w:val="26"/>
                <w:szCs w:val="26"/>
              </w:rPr>
            </w:pPr>
          </w:p>
        </w:tc>
        <w:tc>
          <w:tcPr>
            <w:tcW w:w="2814" w:type="dxa"/>
          </w:tcPr>
          <w:p w14:paraId="6FB23E26" w14:textId="4B017AEE" w:rsidR="00E4669B" w:rsidRPr="001B7F35" w:rsidDel="00BA3884" w:rsidRDefault="00E4669B" w:rsidP="001B7F35">
            <w:pPr>
              <w:spacing w:before="60"/>
              <w:rPr>
                <w:del w:id="3369" w:author="Ngoc Le Van Truong" w:date="2023-04-28T10:31:00Z"/>
                <w:rFonts w:ascii="Times New Roman" w:hAnsi="Times New Roman"/>
                <w:sz w:val="26"/>
                <w:szCs w:val="26"/>
              </w:rPr>
            </w:pPr>
            <w:del w:id="3370" w:author="Ngoc Le Van Truong" w:date="2023-04-28T10:31:00Z">
              <w:r w:rsidRPr="001B7F35" w:rsidDel="00BA3884">
                <w:rPr>
                  <w:rFonts w:ascii="Times New Roman" w:hAnsi="Times New Roman"/>
                  <w:sz w:val="26"/>
                  <w:szCs w:val="26"/>
                </w:rPr>
                <w:delText>Khác (ghi cụ thể)</w:delText>
              </w:r>
            </w:del>
          </w:p>
        </w:tc>
        <w:tc>
          <w:tcPr>
            <w:tcW w:w="1221" w:type="dxa"/>
          </w:tcPr>
          <w:p w14:paraId="24073829" w14:textId="12D5C8E4" w:rsidR="00E4669B" w:rsidRPr="001B7F35" w:rsidDel="00BA3884" w:rsidRDefault="00E4669B" w:rsidP="001B7F35">
            <w:pPr>
              <w:spacing w:before="60"/>
              <w:rPr>
                <w:del w:id="3371" w:author="Ngoc Le Van Truong" w:date="2023-04-28T10:31:00Z"/>
                <w:rFonts w:ascii="Times New Roman" w:hAnsi="Times New Roman"/>
                <w:sz w:val="26"/>
                <w:szCs w:val="26"/>
              </w:rPr>
            </w:pPr>
          </w:p>
        </w:tc>
        <w:tc>
          <w:tcPr>
            <w:tcW w:w="1254" w:type="dxa"/>
          </w:tcPr>
          <w:p w14:paraId="44023637" w14:textId="2E889C42" w:rsidR="00E4669B" w:rsidRPr="001B7F35" w:rsidDel="00BA3884" w:rsidRDefault="00E4669B" w:rsidP="001B7F35">
            <w:pPr>
              <w:spacing w:before="60"/>
              <w:rPr>
                <w:del w:id="3372" w:author="Ngoc Le Van Truong" w:date="2023-04-28T10:31:00Z"/>
                <w:rFonts w:ascii="Times New Roman" w:hAnsi="Times New Roman"/>
                <w:sz w:val="26"/>
                <w:szCs w:val="26"/>
              </w:rPr>
            </w:pPr>
          </w:p>
        </w:tc>
        <w:tc>
          <w:tcPr>
            <w:tcW w:w="1086" w:type="dxa"/>
          </w:tcPr>
          <w:p w14:paraId="23E6B419" w14:textId="49DF6A1D" w:rsidR="00E4669B" w:rsidRPr="001B7F35" w:rsidDel="00BA3884" w:rsidRDefault="00E4669B" w:rsidP="001B7F35">
            <w:pPr>
              <w:spacing w:before="60"/>
              <w:rPr>
                <w:del w:id="3373" w:author="Ngoc Le Van Truong" w:date="2023-04-28T10:31:00Z"/>
                <w:rFonts w:ascii="Times New Roman" w:hAnsi="Times New Roman"/>
                <w:sz w:val="26"/>
                <w:szCs w:val="26"/>
              </w:rPr>
            </w:pPr>
          </w:p>
        </w:tc>
        <w:tc>
          <w:tcPr>
            <w:tcW w:w="1167" w:type="dxa"/>
          </w:tcPr>
          <w:p w14:paraId="6497EDEF" w14:textId="1AF6C815" w:rsidR="00E4669B" w:rsidRPr="001B7F35" w:rsidDel="00BA3884" w:rsidRDefault="00E4669B" w:rsidP="001B7F35">
            <w:pPr>
              <w:spacing w:before="60"/>
              <w:rPr>
                <w:del w:id="3374" w:author="Ngoc Le Van Truong" w:date="2023-04-28T10:31:00Z"/>
                <w:rFonts w:ascii="Times New Roman" w:hAnsi="Times New Roman"/>
                <w:sz w:val="26"/>
                <w:szCs w:val="26"/>
              </w:rPr>
            </w:pPr>
          </w:p>
        </w:tc>
        <w:tc>
          <w:tcPr>
            <w:tcW w:w="1189" w:type="dxa"/>
          </w:tcPr>
          <w:p w14:paraId="338FD546" w14:textId="0866968A" w:rsidR="00E4669B" w:rsidRPr="001B7F35" w:rsidDel="00BA3884" w:rsidRDefault="00E4669B" w:rsidP="001B7F35">
            <w:pPr>
              <w:spacing w:before="60"/>
              <w:rPr>
                <w:del w:id="3375" w:author="Ngoc Le Van Truong" w:date="2023-04-28T10:31:00Z"/>
                <w:rFonts w:ascii="Times New Roman" w:hAnsi="Times New Roman"/>
                <w:sz w:val="26"/>
                <w:szCs w:val="26"/>
              </w:rPr>
            </w:pPr>
          </w:p>
        </w:tc>
      </w:tr>
    </w:tbl>
    <w:p w14:paraId="7DA2E3A7" w14:textId="5C6F465A" w:rsidR="00E4669B" w:rsidRPr="001B7F35" w:rsidRDefault="00E4669B">
      <w:pPr>
        <w:numPr>
          <w:ilvl w:val="0"/>
          <w:numId w:val="46"/>
        </w:numPr>
        <w:spacing w:before="60"/>
        <w:jc w:val="both"/>
        <w:rPr>
          <w:rFonts w:ascii="Times New Roman" w:hAnsi="Times New Roman"/>
          <w:color w:val="111111"/>
          <w:sz w:val="26"/>
          <w:szCs w:val="26"/>
        </w:rPr>
        <w:pPrChange w:id="3376"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Giá</w:t>
      </w:r>
      <w:r w:rsidRPr="001B7F35">
        <w:rPr>
          <w:rFonts w:ascii="Times New Roman" w:hAnsi="Times New Roman"/>
          <w:color w:val="111111"/>
          <w:sz w:val="26"/>
          <w:szCs w:val="26"/>
          <w:lang w:val="vi-VN"/>
        </w:rPr>
        <w:t xml:space="preserve"> dịch vụ kỹ thuật khám bệnh, chữa bệnh</w:t>
      </w:r>
      <w:r w:rsidR="00503FAF" w:rsidRPr="001B7F35">
        <w:rPr>
          <w:rFonts w:ascii="Times New Roman" w:hAnsi="Times New Roman"/>
          <w:color w:val="111111"/>
          <w:sz w:val="26"/>
          <w:szCs w:val="26"/>
        </w:rPr>
        <w:t xml:space="preserve"> cho cấp cứu ngoại viện</w:t>
      </w:r>
      <w:r w:rsidRPr="001B7F35">
        <w:rPr>
          <w:rFonts w:ascii="Times New Roman" w:hAnsi="Times New Roman"/>
          <w:color w:val="111111"/>
          <w:sz w:val="26"/>
          <w:szCs w:val="26"/>
          <w:lang w:val="vi-VN"/>
        </w:rPr>
        <w:t xml:space="preserve"> được phê duyệt bởi:</w:t>
      </w:r>
    </w:p>
    <w:p w14:paraId="6D047D91" w14:textId="77777777" w:rsidR="00E4669B" w:rsidRPr="001B7F35" w:rsidRDefault="00E4669B" w:rsidP="00CD2F58">
      <w:pPr>
        <w:pStyle w:val="ListParagraph"/>
        <w:numPr>
          <w:ilvl w:val="0"/>
          <w:numId w:val="7"/>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Bộ Y tế </w:t>
      </w:r>
    </w:p>
    <w:p w14:paraId="60522646" w14:textId="77777777" w:rsidR="00E4669B" w:rsidRPr="001B7F35" w:rsidRDefault="00E4669B" w:rsidP="00CD2F58">
      <w:pPr>
        <w:pStyle w:val="ListParagraph"/>
        <w:numPr>
          <w:ilvl w:val="0"/>
          <w:numId w:val="7"/>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UBND tỉnh, thành phố </w:t>
      </w:r>
    </w:p>
    <w:p w14:paraId="4A933C59" w14:textId="77777777" w:rsidR="00E4669B" w:rsidRPr="001B7F35" w:rsidRDefault="00E4669B" w:rsidP="00CD2F58">
      <w:pPr>
        <w:pStyle w:val="ListParagraph"/>
        <w:numPr>
          <w:ilvl w:val="0"/>
          <w:numId w:val="7"/>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Sở Y tế </w:t>
      </w:r>
    </w:p>
    <w:p w14:paraId="0D7EF1E9" w14:textId="77777777" w:rsidR="00E4669B" w:rsidRPr="001B7F35" w:rsidRDefault="00E4669B" w:rsidP="00CD2F58">
      <w:pPr>
        <w:pStyle w:val="ListParagraph"/>
        <w:numPr>
          <w:ilvl w:val="0"/>
          <w:numId w:val="7"/>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Bộ, Ngành khác</w:t>
      </w:r>
    </w:p>
    <w:p w14:paraId="5A13275F" w14:textId="77777777" w:rsidR="00E4669B" w:rsidRPr="001B7F35" w:rsidRDefault="00E4669B" w:rsidP="00CD2F58">
      <w:pPr>
        <w:pStyle w:val="ListParagraph"/>
        <w:numPr>
          <w:ilvl w:val="0"/>
          <w:numId w:val="7"/>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Khác (ghi cụ thể) ……………</w:t>
      </w:r>
    </w:p>
    <w:p w14:paraId="2BDA5C67" w14:textId="77777777" w:rsidR="00E4669B" w:rsidRPr="001B7F35" w:rsidRDefault="00E4669B">
      <w:pPr>
        <w:numPr>
          <w:ilvl w:val="0"/>
          <w:numId w:val="46"/>
        </w:numPr>
        <w:spacing w:before="60"/>
        <w:jc w:val="both"/>
        <w:rPr>
          <w:rFonts w:ascii="Times New Roman" w:hAnsi="Times New Roman"/>
          <w:color w:val="111111"/>
          <w:sz w:val="26"/>
          <w:szCs w:val="26"/>
        </w:rPr>
        <w:pPrChange w:id="3377"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Giá</w:t>
      </w:r>
      <w:r w:rsidRPr="001B7F35">
        <w:rPr>
          <w:rFonts w:ascii="Times New Roman" w:hAnsi="Times New Roman"/>
          <w:color w:val="111111"/>
          <w:sz w:val="26"/>
          <w:szCs w:val="26"/>
          <w:lang w:val="vi-VN"/>
        </w:rPr>
        <w:t xml:space="preserve"> vận chuyển được phê duyệt bởi:</w:t>
      </w:r>
    </w:p>
    <w:p w14:paraId="73179CAD" w14:textId="77777777" w:rsidR="00E4669B" w:rsidRPr="001B7F35" w:rsidRDefault="00E4669B" w:rsidP="00CD2F58">
      <w:pPr>
        <w:pStyle w:val="ListParagraph"/>
        <w:numPr>
          <w:ilvl w:val="0"/>
          <w:numId w:val="18"/>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Bộ Y tế </w:t>
      </w:r>
    </w:p>
    <w:p w14:paraId="6BE2A111" w14:textId="77777777" w:rsidR="00E4669B" w:rsidRPr="001B7F35" w:rsidRDefault="00E4669B" w:rsidP="00CD2F58">
      <w:pPr>
        <w:pStyle w:val="ListParagraph"/>
        <w:numPr>
          <w:ilvl w:val="0"/>
          <w:numId w:val="18"/>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UBND tỉnh, thành phố </w:t>
      </w:r>
    </w:p>
    <w:p w14:paraId="7049EBB4" w14:textId="77777777" w:rsidR="00E4669B" w:rsidRPr="001B7F35" w:rsidRDefault="00E4669B" w:rsidP="00CD2F58">
      <w:pPr>
        <w:pStyle w:val="ListParagraph"/>
        <w:numPr>
          <w:ilvl w:val="0"/>
          <w:numId w:val="18"/>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Sở Y tế </w:t>
      </w:r>
    </w:p>
    <w:p w14:paraId="5EE45332" w14:textId="77777777" w:rsidR="00E4669B" w:rsidRPr="001B7F35" w:rsidRDefault="00E4669B" w:rsidP="00CD2F58">
      <w:pPr>
        <w:pStyle w:val="ListParagraph"/>
        <w:numPr>
          <w:ilvl w:val="0"/>
          <w:numId w:val="18"/>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Bộ, Ngành khác</w:t>
      </w:r>
    </w:p>
    <w:p w14:paraId="78589A46" w14:textId="77777777" w:rsidR="00E4669B" w:rsidRPr="001B7F35" w:rsidRDefault="00E4669B" w:rsidP="00CD2F58">
      <w:pPr>
        <w:pStyle w:val="ListParagraph"/>
        <w:numPr>
          <w:ilvl w:val="0"/>
          <w:numId w:val="18"/>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Khác (ghi cụ thể) ……………</w:t>
      </w:r>
    </w:p>
    <w:p w14:paraId="7A236BF5" w14:textId="77777777" w:rsidR="00E4669B" w:rsidRPr="001B7F35" w:rsidRDefault="00E4669B">
      <w:pPr>
        <w:numPr>
          <w:ilvl w:val="0"/>
          <w:numId w:val="46"/>
        </w:numPr>
        <w:spacing w:before="60"/>
        <w:jc w:val="both"/>
        <w:rPr>
          <w:rFonts w:ascii="Times New Roman" w:hAnsi="Times New Roman"/>
          <w:color w:val="111111"/>
          <w:sz w:val="26"/>
          <w:szCs w:val="26"/>
        </w:rPr>
        <w:pPrChange w:id="3378"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 Giá cho mỗi trường hợp vận chuyển cấp cứu được tính theo</w:t>
      </w:r>
    </w:p>
    <w:p w14:paraId="3BF19203" w14:textId="77777777" w:rsidR="00E4669B" w:rsidRPr="001B7F35" w:rsidRDefault="00E4669B" w:rsidP="00CD2F58">
      <w:pPr>
        <w:numPr>
          <w:ilvl w:val="0"/>
          <w:numId w:val="33"/>
        </w:numPr>
        <w:spacing w:before="60"/>
        <w:jc w:val="both"/>
        <w:rPr>
          <w:rFonts w:ascii="Times New Roman" w:hAnsi="Times New Roman"/>
          <w:color w:val="111111"/>
          <w:sz w:val="26"/>
          <w:szCs w:val="26"/>
        </w:rPr>
      </w:pPr>
      <w:r w:rsidRPr="001B7F35">
        <w:rPr>
          <w:rFonts w:ascii="Times New Roman" w:hAnsi="Times New Roman"/>
          <w:color w:val="111111"/>
          <w:sz w:val="26"/>
          <w:szCs w:val="26"/>
          <w:lang w:val="vi-VN"/>
        </w:rPr>
        <w:t>T</w:t>
      </w:r>
      <w:r w:rsidRPr="001B7F35">
        <w:rPr>
          <w:rFonts w:ascii="Times New Roman" w:hAnsi="Times New Roman"/>
          <w:color w:val="111111"/>
          <w:sz w:val="26"/>
          <w:szCs w:val="26"/>
        </w:rPr>
        <w:t xml:space="preserve">rọn gói theo chuyến (bao gồm cả vận chuyển, thuốc, vật tư tiêu hao và công thực hiện thủ thuật) </w:t>
      </w:r>
    </w:p>
    <w:p w14:paraId="3D7B483E" w14:textId="77777777" w:rsidR="00E4669B" w:rsidRPr="001B7F35" w:rsidRDefault="00E4669B" w:rsidP="00CD2F58">
      <w:pPr>
        <w:numPr>
          <w:ilvl w:val="0"/>
          <w:numId w:val="33"/>
        </w:numPr>
        <w:spacing w:before="60"/>
        <w:jc w:val="both"/>
        <w:rPr>
          <w:rFonts w:ascii="Times New Roman" w:hAnsi="Times New Roman"/>
          <w:color w:val="111111"/>
          <w:sz w:val="26"/>
          <w:szCs w:val="26"/>
        </w:rPr>
      </w:pPr>
      <w:r w:rsidRPr="001B7F35">
        <w:rPr>
          <w:rFonts w:ascii="Times New Roman" w:hAnsi="Times New Roman"/>
          <w:color w:val="111111"/>
          <w:sz w:val="26"/>
          <w:szCs w:val="26"/>
          <w:lang w:val="vi-VN"/>
        </w:rPr>
        <w:t>T</w:t>
      </w:r>
      <w:r w:rsidRPr="001B7F35">
        <w:rPr>
          <w:rFonts w:ascii="Times New Roman" w:hAnsi="Times New Roman"/>
          <w:color w:val="111111"/>
          <w:sz w:val="26"/>
          <w:szCs w:val="26"/>
        </w:rPr>
        <w:t>heo giá</w:t>
      </w:r>
      <w:r w:rsidRPr="001B7F35">
        <w:rPr>
          <w:rFonts w:ascii="Times New Roman" w:hAnsi="Times New Roman"/>
          <w:color w:val="111111"/>
          <w:sz w:val="26"/>
          <w:szCs w:val="26"/>
          <w:lang w:val="vi-VN"/>
        </w:rPr>
        <w:t xml:space="preserve"> dịch vụ kỹ thuật, thuốc, vật tư y tế và giá vận chuyển tính theo km</w:t>
      </w:r>
    </w:p>
    <w:p w14:paraId="3D8F537B" w14:textId="77777777" w:rsidR="00E4669B" w:rsidRPr="001B7F35" w:rsidRDefault="00E4669B" w:rsidP="00CD2F58">
      <w:pPr>
        <w:numPr>
          <w:ilvl w:val="0"/>
          <w:numId w:val="33"/>
        </w:numPr>
        <w:spacing w:before="60"/>
        <w:jc w:val="both"/>
        <w:rPr>
          <w:rFonts w:ascii="Times New Roman" w:hAnsi="Times New Roman"/>
          <w:color w:val="111111"/>
          <w:sz w:val="26"/>
          <w:szCs w:val="26"/>
        </w:rPr>
      </w:pPr>
      <w:r w:rsidRPr="001B7F35">
        <w:rPr>
          <w:rFonts w:ascii="Times New Roman" w:hAnsi="Times New Roman"/>
          <w:color w:val="111111"/>
          <w:sz w:val="26"/>
          <w:szCs w:val="26"/>
          <w:lang w:val="vi-VN"/>
        </w:rPr>
        <w:t>T</w:t>
      </w:r>
      <w:r w:rsidRPr="001B7F35">
        <w:rPr>
          <w:rFonts w:ascii="Times New Roman" w:hAnsi="Times New Roman"/>
          <w:color w:val="111111"/>
          <w:sz w:val="26"/>
          <w:szCs w:val="26"/>
        </w:rPr>
        <w:t>heo giá</w:t>
      </w:r>
      <w:r w:rsidRPr="001B7F35">
        <w:rPr>
          <w:rFonts w:ascii="Times New Roman" w:hAnsi="Times New Roman"/>
          <w:color w:val="111111"/>
          <w:sz w:val="26"/>
          <w:szCs w:val="26"/>
          <w:lang w:val="vi-VN"/>
        </w:rPr>
        <w:t xml:space="preserve"> dịch vụ kỹ thuật, thuốc, vật tư y tế và giá vận chuyển tính theo lượt </w:t>
      </w:r>
    </w:p>
    <w:p w14:paraId="3E82712C" w14:textId="77777777" w:rsidR="00E4669B" w:rsidRPr="001B7F35" w:rsidRDefault="00E4669B" w:rsidP="00CD2F58">
      <w:pPr>
        <w:numPr>
          <w:ilvl w:val="0"/>
          <w:numId w:val="33"/>
        </w:numPr>
        <w:spacing w:before="60"/>
        <w:jc w:val="both"/>
        <w:rPr>
          <w:rFonts w:ascii="Times New Roman" w:hAnsi="Times New Roman"/>
          <w:color w:val="111111"/>
          <w:sz w:val="26"/>
          <w:szCs w:val="26"/>
        </w:rPr>
      </w:pPr>
      <w:r w:rsidRPr="001B7F35">
        <w:rPr>
          <w:rFonts w:ascii="Times New Roman" w:hAnsi="Times New Roman"/>
          <w:color w:val="111111"/>
          <w:sz w:val="26"/>
          <w:szCs w:val="26"/>
        </w:rPr>
        <w:t>Khác</w:t>
      </w:r>
      <w:r w:rsidRPr="001B7F35">
        <w:rPr>
          <w:rFonts w:ascii="Times New Roman" w:hAnsi="Times New Roman"/>
          <w:color w:val="111111"/>
          <w:sz w:val="26"/>
          <w:szCs w:val="26"/>
          <w:lang w:val="vi-VN"/>
        </w:rPr>
        <w:t xml:space="preserve"> (ghi cụ thể)</w:t>
      </w:r>
    </w:p>
    <w:p w14:paraId="2D3C7682" w14:textId="458909F5" w:rsidR="00E4669B" w:rsidRPr="001B7F35" w:rsidRDefault="00E4669B">
      <w:pPr>
        <w:numPr>
          <w:ilvl w:val="0"/>
          <w:numId w:val="46"/>
        </w:numPr>
        <w:spacing w:before="60"/>
        <w:jc w:val="both"/>
        <w:rPr>
          <w:rFonts w:ascii="Times New Roman" w:hAnsi="Times New Roman"/>
          <w:color w:val="111111"/>
          <w:sz w:val="26"/>
          <w:szCs w:val="26"/>
        </w:rPr>
        <w:pPrChange w:id="3379"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Có cơ chế tài chính miễn giảm thuế, phí, lệ phí cho Trung tâm cấp cứu 115</w:t>
      </w:r>
      <w:r w:rsidR="00503FAF" w:rsidRPr="001B7F35">
        <w:rPr>
          <w:rFonts w:ascii="Times New Roman" w:hAnsi="Times New Roman"/>
          <w:color w:val="111111"/>
          <w:sz w:val="26"/>
          <w:szCs w:val="26"/>
        </w:rPr>
        <w:t>/Tổ cấp cứu 115</w:t>
      </w:r>
      <w:ins w:id="3380" w:author="Ngoc Le Van Truong" w:date="2023-04-28T10:31:00Z">
        <w:r w:rsidR="00BA3884">
          <w:rPr>
            <w:rFonts w:ascii="Times New Roman" w:hAnsi="Times New Roman"/>
            <w:color w:val="111111"/>
            <w:sz w:val="26"/>
            <w:szCs w:val="26"/>
          </w:rPr>
          <w:t>/Đội cấp cứu ngoại viện</w:t>
        </w:r>
      </w:ins>
      <w:r w:rsidRPr="001B7F35">
        <w:rPr>
          <w:rFonts w:ascii="Times New Roman" w:hAnsi="Times New Roman"/>
          <w:color w:val="111111"/>
          <w:sz w:val="26"/>
          <w:szCs w:val="26"/>
        </w:rPr>
        <w:t>:</w:t>
      </w:r>
    </w:p>
    <w:p w14:paraId="6CB164E4" w14:textId="77777777" w:rsidR="00BA3884" w:rsidRPr="000C03FA" w:rsidRDefault="00BA3884">
      <w:pPr>
        <w:numPr>
          <w:ilvl w:val="0"/>
          <w:numId w:val="57"/>
        </w:numPr>
        <w:spacing w:before="60"/>
        <w:jc w:val="both"/>
        <w:rPr>
          <w:ins w:id="3381" w:author="Ngoc Le Van Truong" w:date="2023-04-28T10:32:00Z"/>
          <w:rFonts w:ascii="Times New Roman" w:hAnsi="Times New Roman"/>
          <w:color w:val="111111"/>
          <w:sz w:val="26"/>
          <w:szCs w:val="26"/>
          <w:lang w:val="vi-VN"/>
        </w:rPr>
        <w:pPrChange w:id="3382" w:author="Ngoc Le Van Truong" w:date="2023-04-28T10:32:00Z">
          <w:pPr>
            <w:numPr>
              <w:numId w:val="46"/>
            </w:numPr>
            <w:spacing w:before="60"/>
            <w:ind w:left="360" w:hanging="360"/>
            <w:jc w:val="both"/>
          </w:pPr>
        </w:pPrChange>
      </w:pPr>
      <w:ins w:id="3383" w:author="Ngoc Le Van Truong" w:date="2023-04-28T10:32:00Z">
        <w:r w:rsidRPr="000C03FA">
          <w:rPr>
            <w:rFonts w:ascii="Times New Roman" w:hAnsi="Times New Roman"/>
            <w:color w:val="111111"/>
            <w:sz w:val="26"/>
            <w:szCs w:val="26"/>
            <w:lang w:val="vi-VN"/>
          </w:rPr>
          <w:t>Không</w:t>
        </w:r>
      </w:ins>
    </w:p>
    <w:p w14:paraId="6C7862A1" w14:textId="77777777" w:rsidR="00BA3884" w:rsidRPr="000C03FA" w:rsidRDefault="00BA3884">
      <w:pPr>
        <w:numPr>
          <w:ilvl w:val="0"/>
          <w:numId w:val="57"/>
        </w:numPr>
        <w:spacing w:before="60"/>
        <w:jc w:val="both"/>
        <w:rPr>
          <w:ins w:id="3384" w:author="Ngoc Le Van Truong" w:date="2023-04-28T10:32:00Z"/>
          <w:rFonts w:ascii="Times New Roman" w:hAnsi="Times New Roman"/>
          <w:color w:val="111111"/>
          <w:sz w:val="26"/>
          <w:szCs w:val="26"/>
          <w:lang w:val="vi-VN"/>
        </w:rPr>
        <w:pPrChange w:id="3385" w:author="Ngoc Le Van Truong" w:date="2023-04-28T10:32:00Z">
          <w:pPr>
            <w:numPr>
              <w:numId w:val="46"/>
            </w:numPr>
            <w:spacing w:before="60"/>
            <w:ind w:left="360" w:hanging="360"/>
            <w:jc w:val="both"/>
          </w:pPr>
        </w:pPrChange>
      </w:pPr>
      <w:ins w:id="3386" w:author="Ngoc Le Van Truong" w:date="2023-04-28T10:32:00Z">
        <w:r w:rsidRPr="000C03FA">
          <w:rPr>
            <w:rFonts w:ascii="Times New Roman" w:hAnsi="Times New Roman"/>
            <w:color w:val="111111"/>
            <w:sz w:val="26"/>
            <w:szCs w:val="26"/>
            <w:lang w:val="vi-VN"/>
          </w:rPr>
          <w:t>Có</w:t>
        </w:r>
      </w:ins>
    </w:p>
    <w:p w14:paraId="616CB897" w14:textId="77777777" w:rsidR="00BA3884" w:rsidRPr="00C92CE1" w:rsidRDefault="00BA3884">
      <w:pPr>
        <w:numPr>
          <w:ilvl w:val="0"/>
          <w:numId w:val="57"/>
        </w:numPr>
        <w:spacing w:before="60"/>
        <w:jc w:val="both"/>
        <w:rPr>
          <w:ins w:id="3387" w:author="Ngoc Le Van Truong" w:date="2023-04-28T10:32:00Z"/>
          <w:rFonts w:ascii="Times New Roman" w:hAnsi="Times New Roman"/>
          <w:color w:val="111111"/>
          <w:sz w:val="26"/>
          <w:szCs w:val="26"/>
          <w:lang w:val="vi-VN"/>
        </w:rPr>
        <w:pPrChange w:id="3388" w:author="Ngoc Le Van Truong" w:date="2023-04-28T10:32:00Z">
          <w:pPr>
            <w:numPr>
              <w:numId w:val="46"/>
            </w:numPr>
            <w:spacing w:before="60"/>
            <w:ind w:left="360" w:hanging="360"/>
            <w:jc w:val="both"/>
          </w:pPr>
        </w:pPrChange>
      </w:pPr>
      <w:ins w:id="3389" w:author="Ngoc Le Van Truong" w:date="2023-04-28T10:32:00Z">
        <w:r w:rsidRPr="00C92CE1">
          <w:rPr>
            <w:rFonts w:ascii="Times New Roman" w:hAnsi="Times New Roman"/>
            <w:color w:val="111111"/>
            <w:sz w:val="26"/>
            <w:szCs w:val="26"/>
            <w:lang w:val="vi-VN"/>
          </w:rPr>
          <w:t>Ghi cụ thể</w:t>
        </w:r>
        <w:r w:rsidRPr="00C92CE1">
          <w:rPr>
            <w:rFonts w:ascii="Times New Roman" w:hAnsi="Times New Roman"/>
            <w:color w:val="111111"/>
            <w:sz w:val="26"/>
            <w:szCs w:val="26"/>
          </w:rPr>
          <w:t xml:space="preserve"> </w:t>
        </w:r>
        <w:r w:rsidRPr="00C92CE1">
          <w:rPr>
            <w:rFonts w:ascii="Times New Roman" w:hAnsi="Times New Roman"/>
            <w:color w:val="111111"/>
            <w:sz w:val="26"/>
            <w:szCs w:val="26"/>
            <w:lang w:val="vi-VN"/>
          </w:rPr>
          <w:t>……………</w:t>
        </w:r>
      </w:ins>
    </w:p>
    <w:p w14:paraId="039B24AF" w14:textId="56D88FA0" w:rsidR="00E4669B" w:rsidRPr="001B7F35" w:rsidDel="00BA3884" w:rsidRDefault="00E4669B" w:rsidP="00CD2F58">
      <w:pPr>
        <w:numPr>
          <w:ilvl w:val="0"/>
          <w:numId w:val="34"/>
        </w:numPr>
        <w:spacing w:before="60"/>
        <w:jc w:val="both"/>
        <w:rPr>
          <w:del w:id="3390" w:author="Ngoc Le Van Truong" w:date="2023-04-28T10:32:00Z"/>
          <w:rFonts w:ascii="Times New Roman" w:hAnsi="Times New Roman"/>
          <w:color w:val="111111"/>
          <w:sz w:val="26"/>
          <w:szCs w:val="26"/>
          <w:lang w:val="vi-VN"/>
        </w:rPr>
      </w:pPr>
      <w:del w:id="3391" w:author="Ngoc Le Van Truong" w:date="2023-04-28T10:32:00Z">
        <w:r w:rsidRPr="001B7F35" w:rsidDel="00BA3884">
          <w:rPr>
            <w:rFonts w:ascii="Times New Roman" w:hAnsi="Times New Roman"/>
            <w:color w:val="111111"/>
            <w:sz w:val="26"/>
            <w:szCs w:val="26"/>
            <w:lang w:val="vi-VN"/>
          </w:rPr>
          <w:delText>Có</w:delText>
        </w:r>
      </w:del>
    </w:p>
    <w:p w14:paraId="71DAFDAD" w14:textId="32D2F425" w:rsidR="00E4669B" w:rsidRPr="001B7F35" w:rsidDel="00BA3884" w:rsidRDefault="00E4669B" w:rsidP="00CD2F58">
      <w:pPr>
        <w:numPr>
          <w:ilvl w:val="0"/>
          <w:numId w:val="34"/>
        </w:numPr>
        <w:spacing w:before="60"/>
        <w:jc w:val="both"/>
        <w:rPr>
          <w:del w:id="3392" w:author="Ngoc Le Van Truong" w:date="2023-04-28T10:32:00Z"/>
          <w:rFonts w:ascii="Times New Roman" w:hAnsi="Times New Roman"/>
          <w:color w:val="111111"/>
          <w:sz w:val="26"/>
          <w:szCs w:val="26"/>
          <w:lang w:val="vi-VN"/>
        </w:rPr>
      </w:pPr>
      <w:del w:id="3393" w:author="Ngoc Le Van Truong" w:date="2023-04-28T10:32:00Z">
        <w:r w:rsidRPr="001B7F35" w:rsidDel="00BA3884">
          <w:rPr>
            <w:rFonts w:ascii="Times New Roman" w:hAnsi="Times New Roman"/>
            <w:color w:val="111111"/>
            <w:sz w:val="26"/>
            <w:szCs w:val="26"/>
            <w:lang w:val="vi-VN"/>
          </w:rPr>
          <w:delText>Ghi cụ thể</w:delText>
        </w:r>
      </w:del>
    </w:p>
    <w:p w14:paraId="7942C736" w14:textId="59960E59" w:rsidR="00E4669B" w:rsidRPr="001B7F35" w:rsidDel="00BA3884" w:rsidRDefault="00E4669B" w:rsidP="00CD2F58">
      <w:pPr>
        <w:numPr>
          <w:ilvl w:val="0"/>
          <w:numId w:val="34"/>
        </w:numPr>
        <w:spacing w:before="60"/>
        <w:jc w:val="both"/>
        <w:rPr>
          <w:del w:id="3394" w:author="Ngoc Le Van Truong" w:date="2023-04-28T10:32:00Z"/>
          <w:rFonts w:ascii="Times New Roman" w:hAnsi="Times New Roman"/>
          <w:color w:val="111111"/>
          <w:sz w:val="26"/>
          <w:szCs w:val="26"/>
          <w:lang w:val="vi-VN"/>
        </w:rPr>
      </w:pPr>
      <w:del w:id="3395" w:author="Ngoc Le Van Truong" w:date="2023-04-28T10:32:00Z">
        <w:r w:rsidRPr="001B7F35" w:rsidDel="00BA3884">
          <w:rPr>
            <w:rFonts w:ascii="Times New Roman" w:hAnsi="Times New Roman"/>
            <w:color w:val="111111"/>
            <w:sz w:val="26"/>
            <w:szCs w:val="26"/>
            <w:lang w:val="vi-VN"/>
          </w:rPr>
          <w:delText>Không</w:delText>
        </w:r>
      </w:del>
    </w:p>
    <w:p w14:paraId="11E15C14" w14:textId="77777777" w:rsidR="00E4669B" w:rsidRPr="001B7F35" w:rsidRDefault="00E4669B" w:rsidP="001B7F35">
      <w:pPr>
        <w:spacing w:before="60"/>
        <w:jc w:val="both"/>
        <w:rPr>
          <w:rFonts w:ascii="Times New Roman" w:hAnsi="Times New Roman"/>
          <w:b/>
          <w:color w:val="111111"/>
          <w:sz w:val="26"/>
          <w:szCs w:val="26"/>
        </w:rPr>
      </w:pPr>
      <w:r w:rsidRPr="001B7F35">
        <w:rPr>
          <w:rFonts w:ascii="Times New Roman" w:hAnsi="Times New Roman"/>
          <w:b/>
          <w:color w:val="111111"/>
          <w:sz w:val="26"/>
          <w:szCs w:val="26"/>
        </w:rPr>
        <w:t>VII. ĐẢM BẢO CHẤT LƯỢNG</w:t>
      </w:r>
    </w:p>
    <w:p w14:paraId="0D962FAE" w14:textId="27A34ABD" w:rsidR="00E4669B" w:rsidRPr="001B7F35" w:rsidRDefault="00E4669B">
      <w:pPr>
        <w:numPr>
          <w:ilvl w:val="0"/>
          <w:numId w:val="46"/>
        </w:numPr>
        <w:spacing w:before="60"/>
        <w:jc w:val="both"/>
        <w:rPr>
          <w:rFonts w:ascii="Times New Roman" w:hAnsi="Times New Roman"/>
          <w:color w:val="111111"/>
          <w:sz w:val="26"/>
          <w:szCs w:val="26"/>
          <w:lang w:val="vi-VN"/>
        </w:rPr>
        <w:pPrChange w:id="3396"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Kiểm tra, đánh giá chất lượng hoạt động của Trung tâm</w:t>
      </w:r>
      <w:r w:rsidR="00503FAF" w:rsidRPr="001B7F35">
        <w:rPr>
          <w:rFonts w:ascii="Times New Roman" w:hAnsi="Times New Roman"/>
          <w:color w:val="111111"/>
          <w:sz w:val="26"/>
          <w:szCs w:val="26"/>
        </w:rPr>
        <w:t xml:space="preserve"> cấp cứu 115/Tổ cấp cứu 115</w:t>
      </w:r>
      <w:r w:rsidRPr="001B7F35">
        <w:rPr>
          <w:rFonts w:ascii="Times New Roman" w:hAnsi="Times New Roman"/>
          <w:color w:val="111111"/>
          <w:sz w:val="26"/>
          <w:szCs w:val="26"/>
        </w:rPr>
        <w:t xml:space="preserve"> (câu hỏi nhiều lựa chọn trả lời)</w:t>
      </w:r>
    </w:p>
    <w:p w14:paraId="55AFD377" w14:textId="77777777"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lastRenderedPageBreak/>
        <w:t xml:space="preserve">Không </w:t>
      </w:r>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55507158" w14:textId="77777777"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Có </w:t>
      </w:r>
      <w:r w:rsidRPr="001B7F35">
        <w:rPr>
          <w:rFonts w:ascii="Segoe UI Symbol" w:hAnsi="Segoe UI Symbol" w:cs="Segoe UI Symbol"/>
          <w:color w:val="111111"/>
          <w:sz w:val="26"/>
          <w:szCs w:val="26"/>
          <w:lang w:val="vi-VN"/>
        </w:rPr>
        <w:t>☐</w:t>
      </w:r>
    </w:p>
    <w:p w14:paraId="0A191324" w14:textId="77777777" w:rsidR="00E4669B" w:rsidRPr="001B7F35" w:rsidRDefault="00E4669B" w:rsidP="00CD2F58">
      <w:pPr>
        <w:pStyle w:val="ListParagraph"/>
        <w:numPr>
          <w:ilvl w:val="0"/>
          <w:numId w:val="20"/>
        </w:numPr>
        <w:spacing w:before="60"/>
        <w:contextualSpacing w:val="0"/>
        <w:rPr>
          <w:rFonts w:ascii="Times New Roman" w:hAnsi="Times New Roman"/>
          <w:color w:val="111111"/>
          <w:sz w:val="26"/>
          <w:szCs w:val="26"/>
          <w:lang w:val="vi-VN"/>
        </w:rPr>
      </w:pPr>
      <w:r w:rsidRPr="001B7F35">
        <w:rPr>
          <w:rFonts w:ascii="Times New Roman" w:hAnsi="Times New Roman"/>
          <w:color w:val="111111"/>
          <w:sz w:val="26"/>
          <w:szCs w:val="26"/>
        </w:rPr>
        <w:t>Sử dụng tài liệu nào để đánh giá (ghi cụ thể) ……………………………………….</w:t>
      </w:r>
    </w:p>
    <w:p w14:paraId="7EFFFB34" w14:textId="77777777" w:rsidR="00E4669B" w:rsidRPr="001B7F35" w:rsidRDefault="00E4669B" w:rsidP="001B7F35">
      <w:pPr>
        <w:pStyle w:val="ListParagraph"/>
        <w:spacing w:before="60"/>
        <w:contextualSpacing w:val="0"/>
        <w:rPr>
          <w:rFonts w:ascii="Times New Roman" w:hAnsi="Times New Roman"/>
          <w:color w:val="111111"/>
          <w:sz w:val="26"/>
          <w:szCs w:val="26"/>
          <w:lang w:val="vi-VN"/>
        </w:rPr>
      </w:pPr>
      <w:r w:rsidRPr="001B7F35">
        <w:rPr>
          <w:rFonts w:ascii="Times New Roman" w:hAnsi="Times New Roman"/>
          <w:color w:val="111111"/>
          <w:sz w:val="26"/>
          <w:szCs w:val="26"/>
        </w:rPr>
        <w:t>……………………………………………………………………………………….</w:t>
      </w:r>
    </w:p>
    <w:p w14:paraId="3D5503C2" w14:textId="77777777"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Ý kiến khác</w:t>
      </w:r>
    </w:p>
    <w:p w14:paraId="017E0BB6" w14:textId="2D716132" w:rsidR="00E4669B" w:rsidRPr="001B7F35" w:rsidRDefault="00E4669B">
      <w:pPr>
        <w:numPr>
          <w:ilvl w:val="0"/>
          <w:numId w:val="46"/>
        </w:numPr>
        <w:spacing w:before="60"/>
        <w:jc w:val="both"/>
        <w:rPr>
          <w:rFonts w:ascii="Times New Roman" w:hAnsi="Times New Roman"/>
          <w:color w:val="111111"/>
          <w:sz w:val="26"/>
          <w:szCs w:val="26"/>
          <w:lang w:val="vi-VN"/>
        </w:rPr>
        <w:pPrChange w:id="3397"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Nếu có, cơ quan nào tiến hành kiểm tra, đánh giá trong </w:t>
      </w:r>
      <w:del w:id="3398" w:author="Ngoc Le Van Truong" w:date="2023-04-28T10:32:00Z">
        <w:r w:rsidRPr="001B7F35" w:rsidDel="009B4D50">
          <w:rPr>
            <w:rFonts w:ascii="Times New Roman" w:hAnsi="Times New Roman"/>
            <w:color w:val="111111"/>
            <w:sz w:val="26"/>
            <w:szCs w:val="26"/>
          </w:rPr>
          <w:delText>giai đoạn 2018-2</w:delText>
        </w:r>
      </w:del>
      <w:ins w:id="3399" w:author="Ngoc Le Van Truong" w:date="2023-04-28T10:32:00Z">
        <w:r w:rsidR="009B4D50">
          <w:rPr>
            <w:rFonts w:ascii="Times New Roman" w:hAnsi="Times New Roman"/>
            <w:color w:val="111111"/>
            <w:sz w:val="26"/>
            <w:szCs w:val="26"/>
          </w:rPr>
          <w:t>năm 2</w:t>
        </w:r>
      </w:ins>
      <w:r w:rsidRPr="001B7F35">
        <w:rPr>
          <w:rFonts w:ascii="Times New Roman" w:hAnsi="Times New Roman"/>
          <w:color w:val="111111"/>
          <w:sz w:val="26"/>
          <w:szCs w:val="26"/>
        </w:rPr>
        <w:t>022:</w:t>
      </w:r>
    </w:p>
    <w:p w14:paraId="5B93FD9D"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a) Tự đánh giá</w:t>
      </w:r>
    </w:p>
    <w:p w14:paraId="5775483A"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b) Bộ Y tế</w:t>
      </w:r>
    </w:p>
    <w:p w14:paraId="4960B65B"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c) Bộ, Ngành</w:t>
      </w:r>
    </w:p>
    <w:p w14:paraId="1E40A05F"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d) Sở Y tế tỉnh, thành phố</w:t>
      </w:r>
    </w:p>
    <w:p w14:paraId="305511C9"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đ) Cơ quan khác: ghi cụ thể………………………………</w:t>
      </w:r>
    </w:p>
    <w:p w14:paraId="4A982B7A"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00"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Thực hiện kiểm tra, đánh giá xe cứu thương</w:t>
      </w:r>
    </w:p>
    <w:tbl>
      <w:tblPr>
        <w:tblStyle w:val="TableGrid"/>
        <w:tblW w:w="0" w:type="auto"/>
        <w:tblInd w:w="360" w:type="dxa"/>
        <w:tblLook w:val="04A0" w:firstRow="1" w:lastRow="0" w:firstColumn="1" w:lastColumn="0" w:noHBand="0" w:noVBand="1"/>
      </w:tblPr>
      <w:tblGrid>
        <w:gridCol w:w="793"/>
        <w:gridCol w:w="4332"/>
        <w:gridCol w:w="1260"/>
        <w:gridCol w:w="1260"/>
        <w:gridCol w:w="1446"/>
      </w:tblGrid>
      <w:tr w:rsidR="00E4669B" w:rsidRPr="001B7F35" w14:paraId="1DD1C664" w14:textId="77777777" w:rsidTr="00ED6B8E">
        <w:trPr>
          <w:tblHeader/>
        </w:trPr>
        <w:tc>
          <w:tcPr>
            <w:tcW w:w="793" w:type="dxa"/>
          </w:tcPr>
          <w:p w14:paraId="4AC8D0E5"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TT</w:t>
            </w:r>
          </w:p>
        </w:tc>
        <w:tc>
          <w:tcPr>
            <w:tcW w:w="4332" w:type="dxa"/>
          </w:tcPr>
          <w:p w14:paraId="1502B869"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Nội dung</w:t>
            </w:r>
          </w:p>
        </w:tc>
        <w:tc>
          <w:tcPr>
            <w:tcW w:w="1260" w:type="dxa"/>
          </w:tcPr>
          <w:p w14:paraId="2469581B"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Không thực hiện</w:t>
            </w:r>
          </w:p>
        </w:tc>
        <w:tc>
          <w:tcPr>
            <w:tcW w:w="1260" w:type="dxa"/>
          </w:tcPr>
          <w:p w14:paraId="7865D3FB"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Có thực hiện</w:t>
            </w:r>
          </w:p>
        </w:tc>
        <w:tc>
          <w:tcPr>
            <w:tcW w:w="1446" w:type="dxa"/>
          </w:tcPr>
          <w:p w14:paraId="75822BA8" w14:textId="748893C0" w:rsidR="00E4669B" w:rsidRPr="001B7F35" w:rsidRDefault="008C0CFB" w:rsidP="001B7F35">
            <w:pPr>
              <w:spacing w:before="60"/>
              <w:jc w:val="both"/>
              <w:rPr>
                <w:rFonts w:ascii="Times New Roman" w:hAnsi="Times New Roman"/>
                <w:color w:val="111111"/>
                <w:sz w:val="26"/>
                <w:szCs w:val="26"/>
              </w:rPr>
            </w:pPr>
            <w:ins w:id="3401" w:author="admin" w:date="2023-04-27T22:31:00Z">
              <w:r>
                <w:rPr>
                  <w:rFonts w:ascii="Times New Roman" w:hAnsi="Times New Roman"/>
                  <w:color w:val="111111"/>
                  <w:sz w:val="26"/>
                  <w:szCs w:val="26"/>
                </w:rPr>
                <w:t>Số lần</w:t>
              </w:r>
              <w:r w:rsidRPr="000C03FA">
                <w:rPr>
                  <w:rFonts w:ascii="Times New Roman" w:hAnsi="Times New Roman"/>
                  <w:color w:val="111111"/>
                  <w:sz w:val="26"/>
                  <w:szCs w:val="26"/>
                </w:rPr>
                <w:t xml:space="preserve"> thực hiện</w:t>
              </w:r>
              <w:r>
                <w:rPr>
                  <w:rFonts w:ascii="Times New Roman" w:hAnsi="Times New Roman"/>
                  <w:color w:val="111111"/>
                  <w:sz w:val="26"/>
                  <w:szCs w:val="26"/>
                </w:rPr>
                <w:t xml:space="preserve"> trong năm 2022</w:t>
              </w:r>
            </w:ins>
            <w:del w:id="3402" w:author="admin" w:date="2023-04-27T22:30:00Z">
              <w:r w:rsidR="00E4669B" w:rsidRPr="001B7F35" w:rsidDel="008C0CFB">
                <w:rPr>
                  <w:rFonts w:ascii="Times New Roman" w:hAnsi="Times New Roman"/>
                  <w:color w:val="111111"/>
                  <w:sz w:val="26"/>
                  <w:szCs w:val="26"/>
                </w:rPr>
                <w:delText>Tần xuất thực hiện</w:delText>
              </w:r>
            </w:del>
          </w:p>
        </w:tc>
      </w:tr>
      <w:tr w:rsidR="00E4669B" w:rsidRPr="001B7F35" w14:paraId="3E8070F7" w14:textId="77777777" w:rsidTr="00ED6B8E">
        <w:tc>
          <w:tcPr>
            <w:tcW w:w="793" w:type="dxa"/>
          </w:tcPr>
          <w:p w14:paraId="13B4B5A2" w14:textId="77777777" w:rsidR="00E4669B" w:rsidRPr="001B7F35" w:rsidRDefault="00E4669B" w:rsidP="00CD2F58">
            <w:pPr>
              <w:pStyle w:val="ListParagraph"/>
              <w:numPr>
                <w:ilvl w:val="0"/>
                <w:numId w:val="36"/>
              </w:numPr>
              <w:spacing w:before="60"/>
              <w:contextualSpacing w:val="0"/>
              <w:jc w:val="both"/>
              <w:rPr>
                <w:rFonts w:ascii="Times New Roman" w:hAnsi="Times New Roman"/>
                <w:color w:val="111111"/>
                <w:sz w:val="26"/>
                <w:szCs w:val="26"/>
              </w:rPr>
            </w:pPr>
          </w:p>
        </w:tc>
        <w:tc>
          <w:tcPr>
            <w:tcW w:w="4332" w:type="dxa"/>
          </w:tcPr>
          <w:p w14:paraId="16A8D063"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Đánh giá Danh mục trang thiết bị thiết yếu trên xe cứu thương</w:t>
            </w:r>
            <w:r w:rsidRPr="001B7F35">
              <w:rPr>
                <w:rFonts w:ascii="Times New Roman" w:hAnsi="Times New Roman"/>
                <w:color w:val="111111"/>
                <w:sz w:val="26"/>
                <w:szCs w:val="26"/>
                <w:lang w:val="vi-VN"/>
              </w:rPr>
              <w:t xml:space="preserve"> cho 01 kíp cấp cứu ngoại viện</w:t>
            </w:r>
            <w:r w:rsidRPr="001B7F35">
              <w:rPr>
                <w:rFonts w:ascii="Times New Roman" w:hAnsi="Times New Roman"/>
                <w:color w:val="111111"/>
                <w:sz w:val="26"/>
                <w:szCs w:val="26"/>
              </w:rPr>
              <w:t xml:space="preserve"> </w:t>
            </w:r>
            <w:r w:rsidRPr="001B7F35">
              <w:rPr>
                <w:rFonts w:ascii="Times New Roman" w:hAnsi="Times New Roman"/>
                <w:color w:val="111111"/>
                <w:sz w:val="26"/>
                <w:szCs w:val="26"/>
                <w:lang w:val="vi-VN"/>
              </w:rPr>
              <w:t>(theo Quyết định số 3385/QĐ-BYT ngày 18/9/2012)</w:t>
            </w:r>
          </w:p>
        </w:tc>
        <w:tc>
          <w:tcPr>
            <w:tcW w:w="1260" w:type="dxa"/>
          </w:tcPr>
          <w:p w14:paraId="654F12D8" w14:textId="77777777" w:rsidR="00E4669B" w:rsidRPr="001B7F35" w:rsidRDefault="00E4669B" w:rsidP="001B7F35">
            <w:pPr>
              <w:spacing w:before="60"/>
              <w:jc w:val="both"/>
              <w:rPr>
                <w:rFonts w:ascii="Times New Roman" w:hAnsi="Times New Roman"/>
                <w:color w:val="111111"/>
                <w:sz w:val="26"/>
                <w:szCs w:val="26"/>
              </w:rPr>
            </w:pPr>
          </w:p>
        </w:tc>
        <w:tc>
          <w:tcPr>
            <w:tcW w:w="1260" w:type="dxa"/>
          </w:tcPr>
          <w:p w14:paraId="2592E11B" w14:textId="77777777" w:rsidR="00E4669B" w:rsidRPr="001B7F35" w:rsidRDefault="00E4669B" w:rsidP="001B7F35">
            <w:pPr>
              <w:spacing w:before="60"/>
              <w:jc w:val="both"/>
              <w:rPr>
                <w:rFonts w:ascii="Times New Roman" w:hAnsi="Times New Roman"/>
                <w:color w:val="111111"/>
                <w:sz w:val="26"/>
                <w:szCs w:val="26"/>
                <w:lang w:val="vi-VN"/>
              </w:rPr>
            </w:pPr>
          </w:p>
        </w:tc>
        <w:tc>
          <w:tcPr>
            <w:tcW w:w="1446" w:type="dxa"/>
          </w:tcPr>
          <w:p w14:paraId="0ED28D39" w14:textId="77777777" w:rsidR="00E4669B" w:rsidRPr="001B7F35" w:rsidRDefault="00E4669B" w:rsidP="001B7F35">
            <w:pPr>
              <w:spacing w:before="60"/>
              <w:jc w:val="both"/>
              <w:rPr>
                <w:rFonts w:ascii="Times New Roman" w:hAnsi="Times New Roman"/>
                <w:color w:val="111111"/>
                <w:sz w:val="26"/>
                <w:szCs w:val="26"/>
                <w:lang w:val="vi-VN"/>
              </w:rPr>
            </w:pPr>
          </w:p>
        </w:tc>
      </w:tr>
      <w:tr w:rsidR="00E4669B" w:rsidRPr="001B7F35" w14:paraId="1EE58F05" w14:textId="77777777" w:rsidTr="00ED6B8E">
        <w:tc>
          <w:tcPr>
            <w:tcW w:w="793" w:type="dxa"/>
          </w:tcPr>
          <w:p w14:paraId="607A827A" w14:textId="77777777" w:rsidR="00E4669B" w:rsidRPr="001B7F35" w:rsidRDefault="00E4669B" w:rsidP="00CD2F58">
            <w:pPr>
              <w:pStyle w:val="ListParagraph"/>
              <w:numPr>
                <w:ilvl w:val="0"/>
                <w:numId w:val="36"/>
              </w:numPr>
              <w:spacing w:before="60"/>
              <w:contextualSpacing w:val="0"/>
              <w:jc w:val="both"/>
              <w:rPr>
                <w:rFonts w:ascii="Times New Roman" w:hAnsi="Times New Roman"/>
                <w:color w:val="111111"/>
                <w:sz w:val="26"/>
                <w:szCs w:val="26"/>
              </w:rPr>
            </w:pPr>
          </w:p>
        </w:tc>
        <w:tc>
          <w:tcPr>
            <w:tcW w:w="4332" w:type="dxa"/>
          </w:tcPr>
          <w:p w14:paraId="56EC7EDA" w14:textId="77777777" w:rsidR="00E4669B" w:rsidRPr="001B7F35" w:rsidRDefault="00E4669B" w:rsidP="001B7F35">
            <w:pPr>
              <w:spacing w:before="60"/>
              <w:jc w:val="both"/>
              <w:rPr>
                <w:rFonts w:ascii="Times New Roman" w:hAnsi="Times New Roman"/>
                <w:color w:val="111111"/>
                <w:sz w:val="26"/>
                <w:szCs w:val="26"/>
                <w:lang w:val="vi-VN"/>
              </w:rPr>
            </w:pPr>
            <w:r w:rsidRPr="001B7F35">
              <w:rPr>
                <w:rFonts w:ascii="Times New Roman" w:hAnsi="Times New Roman"/>
                <w:color w:val="111111"/>
                <w:sz w:val="26"/>
                <w:szCs w:val="26"/>
              </w:rPr>
              <w:t>Đánh giá Danh mục thuốc, vật tư y tế thiết yếu trang bị trên xe cứu thương</w:t>
            </w:r>
            <w:r w:rsidRPr="001B7F35">
              <w:rPr>
                <w:rFonts w:ascii="Times New Roman" w:hAnsi="Times New Roman"/>
                <w:color w:val="111111"/>
                <w:sz w:val="26"/>
                <w:szCs w:val="26"/>
                <w:lang w:val="vi-VN"/>
              </w:rPr>
              <w:t xml:space="preserve"> cho 01 kíp cấp cứu ngoại viện</w:t>
            </w:r>
            <w:r w:rsidRPr="001B7F35">
              <w:rPr>
                <w:rFonts w:ascii="Times New Roman" w:hAnsi="Times New Roman"/>
                <w:color w:val="111111"/>
                <w:sz w:val="26"/>
                <w:szCs w:val="26"/>
              </w:rPr>
              <w:t xml:space="preserve"> </w:t>
            </w:r>
            <w:r w:rsidRPr="001B7F35">
              <w:rPr>
                <w:rFonts w:ascii="Times New Roman" w:hAnsi="Times New Roman"/>
                <w:color w:val="111111"/>
                <w:sz w:val="26"/>
                <w:szCs w:val="26"/>
                <w:lang w:val="vi-VN"/>
              </w:rPr>
              <w:t>(</w:t>
            </w:r>
            <w:del w:id="3403" w:author="Ngoc Le Van Truong" w:date="2023-04-28T10:33:00Z">
              <w:r w:rsidRPr="001B7F35" w:rsidDel="009B4D50">
                <w:rPr>
                  <w:rFonts w:ascii="Times New Roman" w:hAnsi="Times New Roman"/>
                  <w:color w:val="111111"/>
                  <w:sz w:val="26"/>
                  <w:szCs w:val="26"/>
                  <w:lang w:val="vi-VN"/>
                </w:rPr>
                <w:delText xml:space="preserve"> </w:delText>
              </w:r>
            </w:del>
            <w:r w:rsidRPr="001B7F35">
              <w:rPr>
                <w:rFonts w:ascii="Times New Roman" w:hAnsi="Times New Roman"/>
                <w:color w:val="111111"/>
                <w:sz w:val="26"/>
                <w:szCs w:val="26"/>
                <w:lang w:val="vi-VN"/>
              </w:rPr>
              <w:t>theo Quyết định số 3385/QĐ-BYT ngày 18/9/2012)</w:t>
            </w:r>
          </w:p>
        </w:tc>
        <w:tc>
          <w:tcPr>
            <w:tcW w:w="1260" w:type="dxa"/>
          </w:tcPr>
          <w:p w14:paraId="49CB46B0" w14:textId="77777777" w:rsidR="00E4669B" w:rsidRPr="001B7F35" w:rsidRDefault="00E4669B" w:rsidP="001B7F35">
            <w:pPr>
              <w:spacing w:before="60"/>
              <w:jc w:val="both"/>
              <w:rPr>
                <w:rFonts w:ascii="Times New Roman" w:hAnsi="Times New Roman"/>
                <w:color w:val="111111"/>
                <w:sz w:val="26"/>
                <w:szCs w:val="26"/>
                <w:lang w:val="vi-VN"/>
              </w:rPr>
            </w:pPr>
          </w:p>
        </w:tc>
        <w:tc>
          <w:tcPr>
            <w:tcW w:w="1260" w:type="dxa"/>
          </w:tcPr>
          <w:p w14:paraId="1663B172" w14:textId="77777777" w:rsidR="00E4669B" w:rsidRPr="001B7F35" w:rsidRDefault="00E4669B" w:rsidP="001B7F35">
            <w:pPr>
              <w:spacing w:before="60"/>
              <w:jc w:val="both"/>
              <w:rPr>
                <w:rFonts w:ascii="Times New Roman" w:hAnsi="Times New Roman"/>
                <w:color w:val="111111"/>
                <w:sz w:val="26"/>
                <w:szCs w:val="26"/>
                <w:lang w:val="vi-VN"/>
              </w:rPr>
            </w:pPr>
          </w:p>
        </w:tc>
        <w:tc>
          <w:tcPr>
            <w:tcW w:w="1446" w:type="dxa"/>
          </w:tcPr>
          <w:p w14:paraId="099B1E49" w14:textId="77777777" w:rsidR="00E4669B" w:rsidRPr="001B7F35" w:rsidRDefault="00E4669B" w:rsidP="001B7F35">
            <w:pPr>
              <w:spacing w:before="60"/>
              <w:jc w:val="both"/>
              <w:rPr>
                <w:rFonts w:ascii="Times New Roman" w:hAnsi="Times New Roman"/>
                <w:color w:val="111111"/>
                <w:sz w:val="26"/>
                <w:szCs w:val="26"/>
                <w:lang w:val="vi-VN"/>
              </w:rPr>
            </w:pPr>
          </w:p>
        </w:tc>
      </w:tr>
      <w:tr w:rsidR="00E4669B" w:rsidRPr="001B7F35" w14:paraId="4C45FC7F" w14:textId="77777777" w:rsidTr="00ED6B8E">
        <w:tc>
          <w:tcPr>
            <w:tcW w:w="793" w:type="dxa"/>
          </w:tcPr>
          <w:p w14:paraId="67AC64A4" w14:textId="77777777" w:rsidR="00E4669B" w:rsidRPr="001B7F35" w:rsidRDefault="00E4669B" w:rsidP="00CD2F58">
            <w:pPr>
              <w:pStyle w:val="ListParagraph"/>
              <w:numPr>
                <w:ilvl w:val="0"/>
                <w:numId w:val="36"/>
              </w:numPr>
              <w:spacing w:before="60"/>
              <w:contextualSpacing w:val="0"/>
              <w:jc w:val="both"/>
              <w:rPr>
                <w:rFonts w:ascii="Times New Roman" w:hAnsi="Times New Roman"/>
                <w:color w:val="111111"/>
                <w:sz w:val="26"/>
                <w:szCs w:val="26"/>
              </w:rPr>
            </w:pPr>
          </w:p>
        </w:tc>
        <w:tc>
          <w:tcPr>
            <w:tcW w:w="4332" w:type="dxa"/>
          </w:tcPr>
          <w:p w14:paraId="5B9DDFC3" w14:textId="77777777" w:rsidR="00E4669B" w:rsidRPr="001B7F35" w:rsidRDefault="00E4669B" w:rsidP="001B7F35">
            <w:pPr>
              <w:spacing w:before="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Đánh giá </w:t>
            </w:r>
            <w:r w:rsidRPr="001B7F35">
              <w:rPr>
                <w:rFonts w:ascii="Times New Roman" w:hAnsi="Times New Roman"/>
                <w:color w:val="111111"/>
                <w:sz w:val="26"/>
                <w:szCs w:val="26"/>
                <w:lang w:val="vi-VN"/>
              </w:rPr>
              <w:t>Danh mục vali dụng cụ cấp cứu trang bị trên xe ô tô cứu thương cho 01 kíp cấp cứu ngoại viện (theo Quyết định số 3385/QĐ-BYT ngày 18/9/2012)</w:t>
            </w:r>
          </w:p>
        </w:tc>
        <w:tc>
          <w:tcPr>
            <w:tcW w:w="1260" w:type="dxa"/>
          </w:tcPr>
          <w:p w14:paraId="529E232A" w14:textId="77777777" w:rsidR="00E4669B" w:rsidRPr="001B7F35" w:rsidRDefault="00E4669B" w:rsidP="001B7F35">
            <w:pPr>
              <w:spacing w:before="60"/>
              <w:jc w:val="both"/>
              <w:rPr>
                <w:rFonts w:ascii="Times New Roman" w:hAnsi="Times New Roman"/>
                <w:color w:val="111111"/>
                <w:sz w:val="26"/>
                <w:szCs w:val="26"/>
                <w:lang w:val="vi-VN"/>
              </w:rPr>
            </w:pPr>
          </w:p>
        </w:tc>
        <w:tc>
          <w:tcPr>
            <w:tcW w:w="1260" w:type="dxa"/>
          </w:tcPr>
          <w:p w14:paraId="17B7EE9B" w14:textId="77777777" w:rsidR="00E4669B" w:rsidRPr="001B7F35" w:rsidRDefault="00E4669B" w:rsidP="001B7F35">
            <w:pPr>
              <w:spacing w:before="60"/>
              <w:jc w:val="both"/>
              <w:rPr>
                <w:rFonts w:ascii="Times New Roman" w:hAnsi="Times New Roman"/>
                <w:color w:val="111111"/>
                <w:sz w:val="26"/>
                <w:szCs w:val="26"/>
                <w:lang w:val="vi-VN"/>
              </w:rPr>
            </w:pPr>
          </w:p>
        </w:tc>
        <w:tc>
          <w:tcPr>
            <w:tcW w:w="1446" w:type="dxa"/>
          </w:tcPr>
          <w:p w14:paraId="06497CD0" w14:textId="77777777" w:rsidR="00E4669B" w:rsidRPr="001B7F35" w:rsidRDefault="00E4669B" w:rsidP="001B7F35">
            <w:pPr>
              <w:spacing w:before="60"/>
              <w:jc w:val="both"/>
              <w:rPr>
                <w:rFonts w:ascii="Times New Roman" w:hAnsi="Times New Roman"/>
                <w:color w:val="111111"/>
                <w:sz w:val="26"/>
                <w:szCs w:val="26"/>
                <w:lang w:val="vi-VN"/>
              </w:rPr>
            </w:pPr>
          </w:p>
        </w:tc>
      </w:tr>
      <w:tr w:rsidR="00E4669B" w:rsidRPr="001B7F35" w14:paraId="07B40037" w14:textId="77777777" w:rsidTr="00ED6B8E">
        <w:tc>
          <w:tcPr>
            <w:tcW w:w="793" w:type="dxa"/>
          </w:tcPr>
          <w:p w14:paraId="33F4722C" w14:textId="77777777" w:rsidR="00E4669B" w:rsidRPr="001B7F35" w:rsidRDefault="00E4669B" w:rsidP="00CD2F58">
            <w:pPr>
              <w:pStyle w:val="ListParagraph"/>
              <w:numPr>
                <w:ilvl w:val="0"/>
                <w:numId w:val="36"/>
              </w:numPr>
              <w:spacing w:before="60"/>
              <w:contextualSpacing w:val="0"/>
              <w:jc w:val="both"/>
              <w:rPr>
                <w:rFonts w:ascii="Times New Roman" w:hAnsi="Times New Roman"/>
                <w:color w:val="111111"/>
                <w:sz w:val="26"/>
                <w:szCs w:val="26"/>
              </w:rPr>
            </w:pPr>
          </w:p>
        </w:tc>
        <w:tc>
          <w:tcPr>
            <w:tcW w:w="4332" w:type="dxa"/>
          </w:tcPr>
          <w:p w14:paraId="43CCDA40" w14:textId="77777777" w:rsidR="00E4669B" w:rsidRPr="001B7F35" w:rsidRDefault="00E4669B"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 xml:space="preserve">Đánh giá </w:t>
            </w:r>
            <w:r w:rsidRPr="001B7F35">
              <w:rPr>
                <w:rFonts w:ascii="Times New Roman" w:hAnsi="Times New Roman"/>
                <w:color w:val="111111"/>
                <w:sz w:val="26"/>
                <w:szCs w:val="26"/>
                <w:lang w:val="vi-VN"/>
              </w:rPr>
              <w:t>Danh mục vali thuốc cấp cứu trang bị trên xe ô tô cứu thương cho 01 kíp cấp cứu ngoại viện (theo Quyết định số 3385/QĐ-BYT ngày 18/9 /2012)</w:t>
            </w:r>
          </w:p>
        </w:tc>
        <w:tc>
          <w:tcPr>
            <w:tcW w:w="1260" w:type="dxa"/>
          </w:tcPr>
          <w:p w14:paraId="24DDA20B" w14:textId="77777777" w:rsidR="00E4669B" w:rsidRPr="001B7F35" w:rsidRDefault="00E4669B" w:rsidP="001B7F35">
            <w:pPr>
              <w:spacing w:before="60"/>
              <w:jc w:val="both"/>
              <w:rPr>
                <w:rFonts w:ascii="Times New Roman" w:hAnsi="Times New Roman"/>
                <w:color w:val="111111"/>
                <w:sz w:val="26"/>
                <w:szCs w:val="26"/>
                <w:lang w:val="vi-VN"/>
              </w:rPr>
            </w:pPr>
          </w:p>
        </w:tc>
        <w:tc>
          <w:tcPr>
            <w:tcW w:w="1260" w:type="dxa"/>
          </w:tcPr>
          <w:p w14:paraId="659E3CD6" w14:textId="77777777" w:rsidR="00E4669B" w:rsidRPr="001B7F35" w:rsidRDefault="00E4669B" w:rsidP="001B7F35">
            <w:pPr>
              <w:spacing w:before="60"/>
              <w:jc w:val="both"/>
              <w:rPr>
                <w:rFonts w:ascii="Times New Roman" w:hAnsi="Times New Roman"/>
                <w:color w:val="111111"/>
                <w:sz w:val="26"/>
                <w:szCs w:val="26"/>
                <w:lang w:val="vi-VN"/>
              </w:rPr>
            </w:pPr>
          </w:p>
        </w:tc>
        <w:tc>
          <w:tcPr>
            <w:tcW w:w="1446" w:type="dxa"/>
          </w:tcPr>
          <w:p w14:paraId="0290CA78" w14:textId="77777777" w:rsidR="00E4669B" w:rsidRPr="001B7F35" w:rsidRDefault="00E4669B" w:rsidP="001B7F35">
            <w:pPr>
              <w:spacing w:before="60"/>
              <w:jc w:val="both"/>
              <w:rPr>
                <w:rFonts w:ascii="Times New Roman" w:hAnsi="Times New Roman"/>
                <w:color w:val="111111"/>
                <w:sz w:val="26"/>
                <w:szCs w:val="26"/>
                <w:lang w:val="vi-VN"/>
              </w:rPr>
            </w:pPr>
          </w:p>
        </w:tc>
      </w:tr>
    </w:tbl>
    <w:p w14:paraId="1F78EE50" w14:textId="48E055F9" w:rsidR="00E4669B" w:rsidRPr="001B7F35" w:rsidRDefault="00E4669B">
      <w:pPr>
        <w:numPr>
          <w:ilvl w:val="0"/>
          <w:numId w:val="46"/>
        </w:numPr>
        <w:spacing w:before="60"/>
        <w:jc w:val="both"/>
        <w:rPr>
          <w:rFonts w:ascii="Times New Roman" w:hAnsi="Times New Roman"/>
          <w:color w:val="111111"/>
          <w:sz w:val="26"/>
          <w:szCs w:val="26"/>
          <w:lang w:val="vi-VN"/>
        </w:rPr>
        <w:pPrChange w:id="3404"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Báo cáo thống kê dữ liệu hoạt động của </w:t>
      </w:r>
      <w:r w:rsidR="00503FAF" w:rsidRPr="001B7F35">
        <w:rPr>
          <w:rFonts w:ascii="Times New Roman" w:hAnsi="Times New Roman"/>
          <w:color w:val="111111"/>
          <w:sz w:val="26"/>
          <w:szCs w:val="26"/>
        </w:rPr>
        <w:t>Trung tâm cấp cứu 115/Tổ cấp cứu 115</w:t>
      </w:r>
      <w:ins w:id="3405" w:author="admin" w:date="2023-04-27T22:31:00Z">
        <w:r w:rsidR="008C0CFB">
          <w:rPr>
            <w:rFonts w:ascii="Times New Roman" w:hAnsi="Times New Roman"/>
            <w:color w:val="111111"/>
            <w:sz w:val="26"/>
            <w:szCs w:val="26"/>
          </w:rPr>
          <w:t>/Đội cấp cứu ngoại viện</w:t>
        </w:r>
      </w:ins>
    </w:p>
    <w:p w14:paraId="7D5B4399" w14:textId="77777777" w:rsidR="00E4669B" w:rsidRPr="001B7F35" w:rsidRDefault="00E4669B">
      <w:pPr>
        <w:numPr>
          <w:ilvl w:val="1"/>
          <w:numId w:val="46"/>
        </w:numPr>
        <w:spacing w:before="60"/>
        <w:jc w:val="both"/>
        <w:rPr>
          <w:rFonts w:ascii="Times New Roman" w:hAnsi="Times New Roman"/>
          <w:color w:val="111111"/>
          <w:sz w:val="26"/>
          <w:szCs w:val="26"/>
          <w:lang w:val="vi-VN"/>
        </w:rPr>
        <w:pPrChange w:id="3406"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Sử dụng phần mềm</w:t>
      </w:r>
    </w:p>
    <w:p w14:paraId="313D3FA7" w14:textId="77777777" w:rsidR="00E4669B" w:rsidRPr="001B7F35" w:rsidRDefault="00E4669B">
      <w:pPr>
        <w:numPr>
          <w:ilvl w:val="1"/>
          <w:numId w:val="46"/>
        </w:numPr>
        <w:spacing w:before="60"/>
        <w:jc w:val="both"/>
        <w:rPr>
          <w:rFonts w:ascii="Times New Roman" w:hAnsi="Times New Roman"/>
          <w:color w:val="111111"/>
          <w:sz w:val="26"/>
          <w:szCs w:val="26"/>
          <w:lang w:val="vi-VN"/>
        </w:rPr>
        <w:pPrChange w:id="3407"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Sử dụng sổ sách</w:t>
      </w:r>
    </w:p>
    <w:p w14:paraId="15BFBDAA" w14:textId="77777777" w:rsidR="00E4669B" w:rsidRPr="001B7F35" w:rsidRDefault="00E4669B">
      <w:pPr>
        <w:numPr>
          <w:ilvl w:val="1"/>
          <w:numId w:val="46"/>
        </w:numPr>
        <w:spacing w:before="60"/>
        <w:jc w:val="both"/>
        <w:rPr>
          <w:rFonts w:ascii="Times New Roman" w:hAnsi="Times New Roman"/>
          <w:color w:val="111111"/>
          <w:sz w:val="26"/>
          <w:szCs w:val="26"/>
          <w:lang w:val="vi-VN"/>
        </w:rPr>
        <w:pPrChange w:id="3408" w:author="Ngoc Le Van Truong" w:date="2023-04-27T10:15:00Z">
          <w:pPr>
            <w:numPr>
              <w:ilvl w:val="1"/>
              <w:numId w:val="22"/>
            </w:numPr>
            <w:spacing w:before="60"/>
            <w:ind w:left="1080" w:hanging="360"/>
            <w:jc w:val="both"/>
          </w:pPr>
        </w:pPrChange>
      </w:pPr>
      <w:r w:rsidRPr="001B7F35">
        <w:rPr>
          <w:rFonts w:ascii="Times New Roman" w:hAnsi="Times New Roman"/>
          <w:color w:val="111111"/>
          <w:sz w:val="26"/>
          <w:szCs w:val="26"/>
        </w:rPr>
        <w:t>Phương pháp khác: ghi cụ thể……………………………………</w:t>
      </w:r>
    </w:p>
    <w:p w14:paraId="77DBEDFC"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09" w:author="Ngoc Le Van Truong" w:date="2023-04-27T10:15:00Z">
          <w:pPr>
            <w:numPr>
              <w:numId w:val="22"/>
            </w:numPr>
            <w:spacing w:before="60"/>
            <w:ind w:left="360" w:hanging="360"/>
            <w:jc w:val="both"/>
          </w:pPr>
        </w:pPrChange>
      </w:pPr>
      <w:r w:rsidRPr="001B7F35">
        <w:rPr>
          <w:rFonts w:ascii="Times New Roman" w:hAnsi="Times New Roman"/>
          <w:sz w:val="26"/>
          <w:szCs w:val="26"/>
        </w:rPr>
        <w:t>Ước tỉnh tỷ lệ % kíp cấp cứu ngoại viện có đủ nhân lực theo quy định:</w:t>
      </w:r>
    </w:p>
    <w:p w14:paraId="4B45C479" w14:textId="304E50E2" w:rsidR="00E4669B" w:rsidRPr="001B7F35" w:rsidRDefault="00503FAF">
      <w:pPr>
        <w:numPr>
          <w:ilvl w:val="0"/>
          <w:numId w:val="46"/>
        </w:numPr>
        <w:spacing w:before="60"/>
        <w:jc w:val="both"/>
        <w:rPr>
          <w:rFonts w:ascii="Times New Roman" w:hAnsi="Times New Roman"/>
          <w:color w:val="111111"/>
          <w:sz w:val="26"/>
          <w:szCs w:val="26"/>
          <w:lang w:val="vi-VN"/>
        </w:rPr>
        <w:pPrChange w:id="3410"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Trung tâm cấp cứu 115/Tổ cấp cứu 115</w:t>
      </w:r>
      <w:ins w:id="3411" w:author="admin" w:date="2023-04-27T22:31:00Z">
        <w:r w:rsidR="008C0CFB">
          <w:rPr>
            <w:rFonts w:ascii="Times New Roman" w:hAnsi="Times New Roman"/>
            <w:color w:val="111111"/>
            <w:sz w:val="26"/>
            <w:szCs w:val="26"/>
          </w:rPr>
          <w:t>/Đội cấp cứu ngoại viện</w:t>
        </w:r>
      </w:ins>
      <w:r w:rsidRPr="001B7F35">
        <w:rPr>
          <w:rFonts w:ascii="Times New Roman" w:hAnsi="Times New Roman"/>
          <w:color w:val="111111"/>
          <w:sz w:val="26"/>
          <w:szCs w:val="26"/>
        </w:rPr>
        <w:t xml:space="preserve"> </w:t>
      </w:r>
      <w:r w:rsidR="00E4669B" w:rsidRPr="001B7F35">
        <w:rPr>
          <w:rFonts w:ascii="Times New Roman" w:hAnsi="Times New Roman"/>
          <w:sz w:val="26"/>
          <w:szCs w:val="26"/>
        </w:rPr>
        <w:t>có chỉ số theo dõi, đánh giá hiệu suất, kết quả hoạt động cấp cứu ngoại viện</w:t>
      </w:r>
    </w:p>
    <w:p w14:paraId="4E8F2D66"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a) </w:t>
      </w:r>
      <w:r w:rsidRPr="001B7F35">
        <w:rPr>
          <w:rFonts w:ascii="Times New Roman" w:hAnsi="Times New Roman"/>
          <w:color w:val="111111"/>
          <w:sz w:val="26"/>
          <w:szCs w:val="26"/>
          <w:lang w:val="vi-VN"/>
        </w:rPr>
        <w:t xml:space="preserve">Không </w:t>
      </w:r>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65CD7AEB"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b) </w:t>
      </w:r>
      <w:r w:rsidRPr="001B7F35">
        <w:rPr>
          <w:rFonts w:ascii="Times New Roman" w:hAnsi="Times New Roman"/>
          <w:color w:val="111111"/>
          <w:sz w:val="26"/>
          <w:szCs w:val="26"/>
          <w:lang w:val="vi-VN"/>
        </w:rPr>
        <w:t xml:space="preserve">Có </w:t>
      </w:r>
      <w:r w:rsidRPr="001B7F35">
        <w:rPr>
          <w:rFonts w:ascii="Segoe UI Symbol" w:hAnsi="Segoe UI Symbol" w:cs="Segoe UI Symbol"/>
          <w:color w:val="111111"/>
          <w:sz w:val="26"/>
          <w:szCs w:val="26"/>
          <w:lang w:val="vi-VN"/>
        </w:rPr>
        <w:t>☐</w:t>
      </w:r>
    </w:p>
    <w:p w14:paraId="16F1738C"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c) </w:t>
      </w:r>
      <w:r w:rsidRPr="001B7F35">
        <w:rPr>
          <w:rFonts w:ascii="Times New Roman" w:hAnsi="Times New Roman"/>
          <w:color w:val="111111"/>
          <w:sz w:val="26"/>
          <w:szCs w:val="26"/>
          <w:lang w:val="vi-VN"/>
        </w:rPr>
        <w:t>Ý kiến khác</w:t>
      </w:r>
    </w:p>
    <w:p w14:paraId="47EA8419"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12"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lastRenderedPageBreak/>
        <w:t xml:space="preserve">Nếu có, đề nghị cung cấp bộ </w:t>
      </w:r>
      <w:r w:rsidRPr="001B7F35">
        <w:rPr>
          <w:rFonts w:ascii="Times New Roman" w:hAnsi="Times New Roman"/>
          <w:sz w:val="26"/>
          <w:szCs w:val="26"/>
        </w:rPr>
        <w:t>chỉ số theo dõi, đánh giá hiệu suất, kết quả hoạt động cấp cứu ngoại viện.</w:t>
      </w:r>
    </w:p>
    <w:p w14:paraId="0ADA7C71" w14:textId="292B4162" w:rsidR="00E4669B" w:rsidRPr="001B7F35" w:rsidRDefault="00503FAF">
      <w:pPr>
        <w:numPr>
          <w:ilvl w:val="0"/>
          <w:numId w:val="46"/>
        </w:numPr>
        <w:spacing w:before="60"/>
        <w:jc w:val="both"/>
        <w:rPr>
          <w:rFonts w:ascii="Times New Roman" w:hAnsi="Times New Roman"/>
          <w:color w:val="111111"/>
          <w:sz w:val="26"/>
          <w:szCs w:val="26"/>
          <w:lang w:val="vi-VN"/>
        </w:rPr>
        <w:pPrChange w:id="3413"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Trung tâm cấp cứu 115/Tổ cấp cứu 115</w:t>
      </w:r>
      <w:ins w:id="3414" w:author="admin" w:date="2023-04-27T22:31:00Z">
        <w:r w:rsidR="008C0CFB">
          <w:rPr>
            <w:rFonts w:ascii="Times New Roman" w:hAnsi="Times New Roman"/>
            <w:color w:val="111111"/>
            <w:sz w:val="26"/>
            <w:szCs w:val="26"/>
          </w:rPr>
          <w:t>/Đội cấp cứu ngoại viện</w:t>
        </w:r>
      </w:ins>
      <w:del w:id="3415" w:author="admin" w:date="2023-04-27T22:31:00Z">
        <w:r w:rsidRPr="001B7F35" w:rsidDel="008C0CFB">
          <w:rPr>
            <w:rFonts w:ascii="Times New Roman" w:hAnsi="Times New Roman"/>
            <w:color w:val="111111"/>
            <w:sz w:val="26"/>
            <w:szCs w:val="26"/>
          </w:rPr>
          <w:delText xml:space="preserve"> </w:delText>
        </w:r>
      </w:del>
      <w:r w:rsidR="00E4669B" w:rsidRPr="001B7F35">
        <w:rPr>
          <w:rFonts w:ascii="Times New Roman" w:hAnsi="Times New Roman"/>
          <w:sz w:val="26"/>
          <w:szCs w:val="26"/>
        </w:rPr>
        <w:t xml:space="preserve"> có sáng kiến cải tiến chất lượng</w:t>
      </w:r>
    </w:p>
    <w:p w14:paraId="7AE4A7DB"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a) </w:t>
      </w:r>
      <w:r w:rsidRPr="001B7F35">
        <w:rPr>
          <w:rFonts w:ascii="Times New Roman" w:hAnsi="Times New Roman"/>
          <w:color w:val="111111"/>
          <w:sz w:val="26"/>
          <w:szCs w:val="26"/>
          <w:lang w:val="vi-VN"/>
        </w:rPr>
        <w:t xml:space="preserve">Không </w:t>
      </w:r>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31086E3A" w14:textId="77777777" w:rsidR="00E4669B" w:rsidRPr="001B7F35" w:rsidRDefault="00E4669B" w:rsidP="001B7F35">
      <w:pPr>
        <w:spacing w:before="60"/>
        <w:ind w:left="360"/>
        <w:jc w:val="both"/>
        <w:rPr>
          <w:rFonts w:ascii="Times New Roman" w:hAnsi="Times New Roman"/>
          <w:color w:val="111111"/>
          <w:sz w:val="26"/>
          <w:szCs w:val="26"/>
          <w:lang w:val="vi-VN"/>
        </w:rPr>
      </w:pPr>
      <w:r w:rsidRPr="001B7F35">
        <w:rPr>
          <w:rFonts w:ascii="Times New Roman" w:hAnsi="Times New Roman"/>
          <w:color w:val="111111"/>
          <w:sz w:val="26"/>
          <w:szCs w:val="26"/>
        </w:rPr>
        <w:t xml:space="preserve">b) </w:t>
      </w:r>
      <w:r w:rsidRPr="001B7F35">
        <w:rPr>
          <w:rFonts w:ascii="Times New Roman" w:hAnsi="Times New Roman"/>
          <w:color w:val="111111"/>
          <w:sz w:val="26"/>
          <w:szCs w:val="26"/>
          <w:lang w:val="vi-VN"/>
        </w:rPr>
        <w:t xml:space="preserve">Có </w:t>
      </w:r>
      <w:r w:rsidRPr="001B7F35">
        <w:rPr>
          <w:rFonts w:ascii="Segoe UI Symbol" w:hAnsi="Segoe UI Symbol" w:cs="Segoe UI Symbol"/>
          <w:color w:val="111111"/>
          <w:sz w:val="26"/>
          <w:szCs w:val="26"/>
          <w:lang w:val="vi-VN"/>
        </w:rPr>
        <w:t>☐</w:t>
      </w:r>
    </w:p>
    <w:p w14:paraId="2B796FAD"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c) Mô tả cụ thể sáng kiến: …………………………………………………………..……</w:t>
      </w:r>
    </w:p>
    <w:p w14:paraId="6CBE1A0F"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53FAA5F6"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51BDB997"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7685ACEB"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0147B620"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37229BC1"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45BE0272"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2570B1B9"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6F5EC5AB"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21D22B8E"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16DDB8EF" w14:textId="77777777" w:rsidR="00E4669B" w:rsidRPr="001B7F35" w:rsidRDefault="00E4669B" w:rsidP="001B7F35">
      <w:pPr>
        <w:spacing w:before="60"/>
        <w:ind w:left="360"/>
        <w:jc w:val="both"/>
        <w:rPr>
          <w:rFonts w:ascii="Times New Roman" w:hAnsi="Times New Roman"/>
          <w:color w:val="111111"/>
          <w:sz w:val="26"/>
          <w:szCs w:val="26"/>
        </w:rPr>
      </w:pPr>
      <w:r w:rsidRPr="001B7F35">
        <w:rPr>
          <w:rFonts w:ascii="Times New Roman" w:hAnsi="Times New Roman"/>
          <w:color w:val="111111"/>
          <w:sz w:val="26"/>
          <w:szCs w:val="26"/>
        </w:rPr>
        <w:t>……………………………………………………………………………………………</w:t>
      </w:r>
    </w:p>
    <w:p w14:paraId="530C7434" w14:textId="235C1DBC" w:rsidR="00E4669B" w:rsidRPr="001B7F35" w:rsidDel="00703028" w:rsidRDefault="00E4669B" w:rsidP="001B7F35">
      <w:pPr>
        <w:spacing w:before="60"/>
        <w:ind w:left="360"/>
        <w:jc w:val="both"/>
        <w:rPr>
          <w:del w:id="3416" w:author="admin" w:date="2023-04-27T22:36:00Z"/>
          <w:rFonts w:ascii="Times New Roman" w:hAnsi="Times New Roman"/>
          <w:color w:val="111111"/>
          <w:sz w:val="26"/>
          <w:szCs w:val="26"/>
        </w:rPr>
      </w:pPr>
      <w:del w:id="3417" w:author="admin" w:date="2023-04-27T22:36:00Z">
        <w:r w:rsidRPr="001B7F35" w:rsidDel="00703028">
          <w:rPr>
            <w:rFonts w:ascii="Times New Roman" w:hAnsi="Times New Roman"/>
            <w:color w:val="111111"/>
            <w:sz w:val="26"/>
            <w:szCs w:val="26"/>
          </w:rPr>
          <w:delText>……………………………………………………………………………………………</w:delText>
        </w:r>
      </w:del>
    </w:p>
    <w:p w14:paraId="1FD2BE64" w14:textId="1FED8CF7" w:rsidR="00E4669B" w:rsidRPr="001B7F35" w:rsidDel="00703028" w:rsidRDefault="00E4669B" w:rsidP="001B7F35">
      <w:pPr>
        <w:spacing w:before="60"/>
        <w:jc w:val="both"/>
        <w:rPr>
          <w:del w:id="3418" w:author="admin" w:date="2023-04-27T22:36:00Z"/>
          <w:rFonts w:ascii="Times New Roman" w:hAnsi="Times New Roman"/>
          <w:color w:val="111111"/>
          <w:sz w:val="26"/>
          <w:szCs w:val="26"/>
        </w:rPr>
      </w:pPr>
    </w:p>
    <w:p w14:paraId="691621C9" w14:textId="77777777" w:rsidR="00E4669B" w:rsidRPr="001B7F35" w:rsidRDefault="00E4669B" w:rsidP="001B7F35">
      <w:pPr>
        <w:spacing w:before="60"/>
        <w:jc w:val="both"/>
        <w:rPr>
          <w:rFonts w:ascii="Times New Roman" w:hAnsi="Times New Roman"/>
          <w:b/>
          <w:color w:val="111111"/>
          <w:sz w:val="26"/>
          <w:szCs w:val="26"/>
        </w:rPr>
      </w:pPr>
      <w:r w:rsidRPr="001B7F35">
        <w:rPr>
          <w:rFonts w:ascii="Times New Roman" w:hAnsi="Times New Roman"/>
          <w:b/>
          <w:color w:val="111111"/>
          <w:sz w:val="26"/>
          <w:szCs w:val="26"/>
        </w:rPr>
        <w:t>VIII. ĐẢM BẢO AN TOÀN</w:t>
      </w:r>
    </w:p>
    <w:p w14:paraId="111B0359"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19"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Có c</w:t>
      </w:r>
      <w:r w:rsidRPr="001B7F35">
        <w:rPr>
          <w:rFonts w:ascii="Times New Roman" w:hAnsi="Times New Roman"/>
          <w:color w:val="111111"/>
          <w:sz w:val="26"/>
          <w:szCs w:val="26"/>
          <w:lang w:val="vi-VN"/>
        </w:rPr>
        <w:t>ác hướng dẫn xử trí cấp cứu</w:t>
      </w:r>
      <w:r w:rsidRPr="001B7F35">
        <w:rPr>
          <w:rFonts w:ascii="Times New Roman" w:hAnsi="Times New Roman"/>
          <w:color w:val="111111"/>
          <w:sz w:val="26"/>
          <w:szCs w:val="26"/>
        </w:rPr>
        <w:t xml:space="preserve"> thường gặp</w:t>
      </w:r>
    </w:p>
    <w:p w14:paraId="545C3350" w14:textId="04EDE3C2"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Không </w:t>
      </w:r>
      <w:ins w:id="3420"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702976ED" w14:textId="0AEE57D0"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Có </w:t>
      </w:r>
      <w:ins w:id="3421" w:author="admin" w:date="2023-04-27T22:36:00Z">
        <w:r w:rsidR="00703028">
          <w:rPr>
            <w:rFonts w:ascii="Times New Roman" w:hAnsi="Times New Roman"/>
            <w:color w:val="111111"/>
            <w:sz w:val="26"/>
            <w:szCs w:val="26"/>
            <w:lang w:val="vi-VN"/>
          </w:rPr>
          <w:tab/>
        </w:r>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p>
    <w:p w14:paraId="01C44D66" w14:textId="77777777" w:rsidR="00E4669B" w:rsidRPr="001B7F35" w:rsidRDefault="00E4669B" w:rsidP="00CD2F58">
      <w:pPr>
        <w:pStyle w:val="ListParagraph"/>
        <w:numPr>
          <w:ilvl w:val="0"/>
          <w:numId w:val="20"/>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Ý kiến khác</w:t>
      </w:r>
    </w:p>
    <w:p w14:paraId="62D9F9BA"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22"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Có tài liệu hướng dẫn cấp cứu ngoại viện</w:t>
      </w:r>
    </w:p>
    <w:p w14:paraId="5F4E2CD6" w14:textId="74AB856D" w:rsidR="00E4669B" w:rsidRPr="001B7F35" w:rsidRDefault="00E4669B" w:rsidP="00CD2F58">
      <w:pPr>
        <w:pStyle w:val="ListParagraph"/>
        <w:numPr>
          <w:ilvl w:val="0"/>
          <w:numId w:val="35"/>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Không </w:t>
      </w:r>
      <w:ins w:id="3423"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551AFD89" w14:textId="42D5A042" w:rsidR="00E4669B" w:rsidRPr="001B7F35" w:rsidRDefault="00E4669B" w:rsidP="00CD2F58">
      <w:pPr>
        <w:pStyle w:val="ListParagraph"/>
        <w:numPr>
          <w:ilvl w:val="0"/>
          <w:numId w:val="35"/>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 xml:space="preserve">Có </w:t>
      </w:r>
      <w:ins w:id="3424" w:author="admin" w:date="2023-04-27T22:36:00Z">
        <w:r w:rsidR="00703028">
          <w:rPr>
            <w:rFonts w:ascii="Times New Roman" w:hAnsi="Times New Roman"/>
            <w:color w:val="111111"/>
            <w:sz w:val="26"/>
            <w:szCs w:val="26"/>
            <w:lang w:val="vi-VN"/>
          </w:rPr>
          <w:tab/>
        </w:r>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p>
    <w:p w14:paraId="077D4AE9" w14:textId="77777777" w:rsidR="00E4669B" w:rsidRPr="001B7F35" w:rsidRDefault="00E4669B" w:rsidP="00CD2F58">
      <w:pPr>
        <w:pStyle w:val="ListParagraph"/>
        <w:numPr>
          <w:ilvl w:val="0"/>
          <w:numId w:val="35"/>
        </w:numPr>
        <w:spacing w:before="60"/>
        <w:contextualSpacing w:val="0"/>
        <w:jc w:val="both"/>
        <w:rPr>
          <w:rFonts w:ascii="Times New Roman" w:hAnsi="Times New Roman"/>
          <w:color w:val="111111"/>
          <w:sz w:val="26"/>
          <w:szCs w:val="26"/>
          <w:lang w:val="vi-VN"/>
        </w:rPr>
      </w:pPr>
      <w:r w:rsidRPr="001B7F35">
        <w:rPr>
          <w:rFonts w:ascii="Times New Roman" w:hAnsi="Times New Roman"/>
          <w:color w:val="111111"/>
          <w:sz w:val="26"/>
          <w:szCs w:val="26"/>
          <w:lang w:val="vi-VN"/>
        </w:rPr>
        <w:t>Ý kiến khác</w:t>
      </w:r>
    </w:p>
    <w:p w14:paraId="6CAF93D3"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2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 xml:space="preserve">Có quy trình kỹ thuật </w:t>
      </w:r>
      <w:r w:rsidRPr="001B7F35">
        <w:rPr>
          <w:rFonts w:ascii="Times New Roman" w:hAnsi="Times New Roman"/>
          <w:color w:val="111111"/>
          <w:sz w:val="26"/>
          <w:szCs w:val="26"/>
        </w:rPr>
        <w:t>về c</w:t>
      </w:r>
      <w:r w:rsidRPr="001B7F35">
        <w:rPr>
          <w:rFonts w:ascii="Times New Roman" w:hAnsi="Times New Roman"/>
          <w:color w:val="111111"/>
          <w:sz w:val="26"/>
          <w:szCs w:val="26"/>
          <w:lang w:val="vi-VN"/>
        </w:rPr>
        <w:t>ác kỹ thuật xử trí cấp cứu</w:t>
      </w:r>
    </w:p>
    <w:p w14:paraId="26C6F4EC"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26"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Triển khai đánh giá sự tuân thủ các quy trình kỹ thuật</w:t>
      </w:r>
    </w:p>
    <w:p w14:paraId="39AED189" w14:textId="1871CC6F"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27"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 xml:space="preserve">Không </w:t>
      </w:r>
      <w:ins w:id="3428"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02A93968" w14:textId="60BC8A99"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29"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 xml:space="preserve">Có </w:t>
      </w:r>
      <w:ins w:id="3430"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p>
    <w:p w14:paraId="310C0CF2" w14:textId="7777777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31"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Ý kiến khác</w:t>
      </w:r>
    </w:p>
    <w:p w14:paraId="3659624E"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32"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lang w:val="vi-VN"/>
        </w:rPr>
        <w:t>Có quy chế</w:t>
      </w:r>
      <w:r w:rsidRPr="001B7F35">
        <w:rPr>
          <w:rFonts w:ascii="Times New Roman" w:hAnsi="Times New Roman"/>
          <w:color w:val="111111"/>
          <w:sz w:val="26"/>
          <w:szCs w:val="26"/>
        </w:rPr>
        <w:t>/quy định/hướng dẫn về</w:t>
      </w:r>
      <w:r w:rsidRPr="001B7F35">
        <w:rPr>
          <w:rFonts w:ascii="Times New Roman" w:hAnsi="Times New Roman"/>
          <w:color w:val="111111"/>
          <w:sz w:val="26"/>
          <w:szCs w:val="26"/>
          <w:lang w:val="vi-VN"/>
        </w:rPr>
        <w:t xml:space="preserve"> telemedicin để bác sỹ trưởng tua trực hoặc chuyên gia hỗ trợ từ xa cho đội cấp cứu ngoại viện: </w:t>
      </w:r>
    </w:p>
    <w:p w14:paraId="1E1D1245" w14:textId="4EDA4C71" w:rsidR="00E4669B" w:rsidRPr="001B7F35" w:rsidRDefault="00E4669B">
      <w:pPr>
        <w:numPr>
          <w:ilvl w:val="0"/>
          <w:numId w:val="46"/>
        </w:numPr>
        <w:spacing w:before="60"/>
        <w:jc w:val="both"/>
        <w:rPr>
          <w:rFonts w:ascii="Times New Roman" w:hAnsi="Times New Roman"/>
          <w:color w:val="111111"/>
          <w:sz w:val="26"/>
          <w:szCs w:val="26"/>
          <w:lang w:val="vi-VN"/>
        </w:rPr>
        <w:pPrChange w:id="3433"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Có </w:t>
      </w:r>
      <w:r w:rsidRPr="001B7F35">
        <w:rPr>
          <w:rFonts w:ascii="Times New Roman" w:hAnsi="Times New Roman"/>
          <w:color w:val="111111"/>
          <w:sz w:val="26"/>
          <w:szCs w:val="26"/>
          <w:lang w:val="vi-VN"/>
        </w:rPr>
        <w:t>Q</w:t>
      </w:r>
      <w:r w:rsidRPr="001B7F35">
        <w:rPr>
          <w:rFonts w:ascii="Times New Roman" w:hAnsi="Times New Roman"/>
          <w:sz w:val="26"/>
          <w:szCs w:val="26"/>
        </w:rPr>
        <w:t xml:space="preserve">uy chế </w:t>
      </w:r>
      <w:r w:rsidRPr="001B7F35">
        <w:rPr>
          <w:rFonts w:ascii="Times New Roman" w:hAnsi="Times New Roman"/>
          <w:color w:val="111111"/>
          <w:sz w:val="26"/>
          <w:szCs w:val="26"/>
        </w:rPr>
        <w:t xml:space="preserve">quy định/hướng dẫn </w:t>
      </w:r>
      <w:r w:rsidRPr="001B7F35">
        <w:rPr>
          <w:rFonts w:ascii="Times New Roman" w:hAnsi="Times New Roman"/>
          <w:sz w:val="26"/>
          <w:szCs w:val="26"/>
        </w:rPr>
        <w:t>phối kết hợp cấp cứu giữa Trung</w:t>
      </w:r>
      <w:r w:rsidRPr="001B7F35">
        <w:rPr>
          <w:rFonts w:ascii="Times New Roman" w:hAnsi="Times New Roman"/>
          <w:sz w:val="26"/>
          <w:szCs w:val="26"/>
          <w:lang w:val="vi-VN"/>
        </w:rPr>
        <w:t xml:space="preserve"> tâm cấp cứu 115 </w:t>
      </w:r>
      <w:del w:id="3434" w:author="Ngoc Le Van Truong" w:date="2023-04-28T10:41:00Z">
        <w:r w:rsidRPr="001B7F35" w:rsidDel="00BA01E3">
          <w:rPr>
            <w:rFonts w:ascii="Times New Roman" w:hAnsi="Times New Roman"/>
            <w:sz w:val="26"/>
            <w:szCs w:val="26"/>
          </w:rPr>
          <w:delText xml:space="preserve"> </w:delText>
        </w:r>
      </w:del>
      <w:r w:rsidRPr="001B7F35">
        <w:rPr>
          <w:rFonts w:ascii="Times New Roman" w:hAnsi="Times New Roman"/>
          <w:sz w:val="26"/>
          <w:szCs w:val="26"/>
        </w:rPr>
        <w:t>và đơn vị tiếp</w:t>
      </w:r>
      <w:r w:rsidRPr="001B7F35">
        <w:rPr>
          <w:rFonts w:ascii="Times New Roman" w:hAnsi="Times New Roman"/>
          <w:sz w:val="26"/>
          <w:szCs w:val="26"/>
          <w:lang w:val="vi-VN"/>
        </w:rPr>
        <w:t xml:space="preserve"> nhận bệnh nhân </w:t>
      </w:r>
      <w:r w:rsidRPr="001B7F35">
        <w:rPr>
          <w:rFonts w:ascii="Times New Roman" w:hAnsi="Times New Roman"/>
          <w:sz w:val="26"/>
          <w:szCs w:val="26"/>
        </w:rPr>
        <w:t>cấp cứu</w:t>
      </w:r>
      <w:r w:rsidRPr="001B7F35">
        <w:rPr>
          <w:rFonts w:ascii="Times New Roman" w:hAnsi="Times New Roman"/>
          <w:sz w:val="26"/>
          <w:szCs w:val="26"/>
          <w:lang w:val="vi-VN"/>
        </w:rPr>
        <w:t>.</w:t>
      </w:r>
    </w:p>
    <w:p w14:paraId="5C52A2ED" w14:textId="77777777" w:rsidR="00E4669B" w:rsidRPr="001B7F35" w:rsidRDefault="00E4669B">
      <w:pPr>
        <w:numPr>
          <w:ilvl w:val="0"/>
          <w:numId w:val="46"/>
        </w:numPr>
        <w:spacing w:before="60"/>
        <w:jc w:val="both"/>
        <w:rPr>
          <w:rFonts w:ascii="Times New Roman" w:hAnsi="Times New Roman"/>
          <w:color w:val="111111"/>
          <w:sz w:val="26"/>
          <w:szCs w:val="26"/>
          <w:lang w:val="vi-VN"/>
        </w:rPr>
        <w:pPrChange w:id="3435"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Có chính sách về phòng, chống tai nạn thương tích cho kíp cấp cứu ngoại viện</w:t>
      </w:r>
    </w:p>
    <w:p w14:paraId="69415156" w14:textId="3C1E0C5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36"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 xml:space="preserve">Không </w:t>
      </w:r>
      <w:ins w:id="3437"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09DA3806" w14:textId="560D2933"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38"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Có</w:t>
      </w:r>
      <w:ins w:id="3439" w:author="admin" w:date="2023-04-27T22:36:00Z">
        <w:r w:rsidR="00703028">
          <w:rPr>
            <w:rFonts w:ascii="Times New Roman" w:hAnsi="Times New Roman"/>
            <w:color w:val="111111"/>
            <w:sz w:val="26"/>
            <w:szCs w:val="26"/>
            <w:lang w:val="vi-VN"/>
          </w:rPr>
          <w:tab/>
        </w:r>
        <w:r w:rsidR="00703028">
          <w:rPr>
            <w:rFonts w:ascii="Times New Roman" w:hAnsi="Times New Roman"/>
            <w:color w:val="111111"/>
            <w:sz w:val="26"/>
            <w:szCs w:val="26"/>
            <w:lang w:val="vi-VN"/>
          </w:rPr>
          <w:tab/>
        </w:r>
      </w:ins>
      <w:del w:id="3440" w:author="admin" w:date="2023-04-27T22:36:00Z">
        <w:r w:rsidRPr="001B7F35" w:rsidDel="00703028">
          <w:rPr>
            <w:rFonts w:ascii="Times New Roman" w:hAnsi="Times New Roman"/>
            <w:color w:val="111111"/>
            <w:sz w:val="26"/>
            <w:szCs w:val="26"/>
            <w:lang w:val="vi-VN"/>
          </w:rPr>
          <w:delText xml:space="preserve"> </w:delText>
        </w:r>
      </w:del>
      <w:r w:rsidRPr="001B7F35">
        <w:rPr>
          <w:rFonts w:ascii="Segoe UI Symbol" w:hAnsi="Segoe UI Symbol" w:cs="Segoe UI Symbol"/>
          <w:color w:val="111111"/>
          <w:sz w:val="26"/>
          <w:szCs w:val="26"/>
          <w:lang w:val="vi-VN"/>
        </w:rPr>
        <w:t>☐</w:t>
      </w:r>
    </w:p>
    <w:p w14:paraId="13A3E140" w14:textId="7777777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41"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rPr>
        <w:t>Ghi cụ thể chính sách ………………………………………………………….</w:t>
      </w:r>
    </w:p>
    <w:p w14:paraId="11050807" w14:textId="7777777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42"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lastRenderedPageBreak/>
        <w:t>Ý kiến khác</w:t>
      </w:r>
    </w:p>
    <w:p w14:paraId="0911BBBB" w14:textId="30272877" w:rsidR="00E4669B" w:rsidRPr="001B7F35" w:rsidRDefault="00E4669B">
      <w:pPr>
        <w:numPr>
          <w:ilvl w:val="0"/>
          <w:numId w:val="46"/>
        </w:numPr>
        <w:spacing w:before="60"/>
        <w:jc w:val="both"/>
        <w:rPr>
          <w:rFonts w:ascii="Times New Roman" w:hAnsi="Times New Roman"/>
          <w:color w:val="111111"/>
          <w:sz w:val="26"/>
          <w:szCs w:val="26"/>
          <w:lang w:val="vi-VN"/>
        </w:rPr>
        <w:pPrChange w:id="3443" w:author="Ngoc Le Van Truong" w:date="2023-04-27T10:15:00Z">
          <w:pPr>
            <w:numPr>
              <w:numId w:val="22"/>
            </w:numPr>
            <w:spacing w:before="60"/>
            <w:ind w:left="360" w:hanging="360"/>
            <w:jc w:val="both"/>
          </w:pPr>
        </w:pPrChange>
      </w:pPr>
      <w:r w:rsidRPr="001B7F35">
        <w:rPr>
          <w:rFonts w:ascii="Times New Roman" w:hAnsi="Times New Roman"/>
          <w:color w:val="111111"/>
          <w:sz w:val="26"/>
          <w:szCs w:val="26"/>
        </w:rPr>
        <w:t xml:space="preserve">Có quy định giờ làm viẹc </w:t>
      </w:r>
      <w:del w:id="3444" w:author="Ngoc Le Van Truong" w:date="2023-04-28T11:02:00Z">
        <w:r w:rsidRPr="001B7F35" w:rsidDel="009A667E">
          <w:rPr>
            <w:rFonts w:ascii="Times New Roman" w:hAnsi="Times New Roman"/>
            <w:color w:val="111111"/>
            <w:sz w:val="26"/>
            <w:szCs w:val="26"/>
          </w:rPr>
          <w:delText xml:space="preserve">cảu </w:delText>
        </w:r>
      </w:del>
      <w:ins w:id="3445" w:author="Ngoc Le Van Truong" w:date="2023-04-28T11:02:00Z">
        <w:r w:rsidR="009A667E">
          <w:rPr>
            <w:rFonts w:ascii="Times New Roman" w:hAnsi="Times New Roman"/>
            <w:color w:val="111111"/>
            <w:sz w:val="26"/>
            <w:szCs w:val="26"/>
          </w:rPr>
          <w:t>của</w:t>
        </w:r>
        <w:r w:rsidR="009A667E" w:rsidRPr="001B7F35">
          <w:rPr>
            <w:rFonts w:ascii="Times New Roman" w:hAnsi="Times New Roman"/>
            <w:color w:val="111111"/>
            <w:sz w:val="26"/>
            <w:szCs w:val="26"/>
          </w:rPr>
          <w:t xml:space="preserve"> </w:t>
        </w:r>
      </w:ins>
      <w:r w:rsidRPr="001B7F35">
        <w:rPr>
          <w:rFonts w:ascii="Times New Roman" w:hAnsi="Times New Roman"/>
          <w:color w:val="111111"/>
          <w:sz w:val="26"/>
          <w:szCs w:val="26"/>
        </w:rPr>
        <w:t>đội kíp cấp cứu ngoại viện</w:t>
      </w:r>
    </w:p>
    <w:p w14:paraId="085B977B" w14:textId="51F25DD2"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46"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 xml:space="preserve">Không </w:t>
      </w:r>
      <w:ins w:id="3447"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r w:rsidRPr="001B7F35">
        <w:rPr>
          <w:rFonts w:ascii="Times New Roman" w:hAnsi="Times New Roman"/>
          <w:color w:val="111111"/>
          <w:sz w:val="26"/>
          <w:szCs w:val="26"/>
          <w:lang w:val="vi-VN"/>
        </w:rPr>
        <w:t xml:space="preserve">      </w:t>
      </w:r>
    </w:p>
    <w:p w14:paraId="3CCEF30B" w14:textId="5A062864"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48"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 xml:space="preserve">Có </w:t>
      </w:r>
      <w:ins w:id="3449" w:author="admin" w:date="2023-04-27T22:36:00Z">
        <w:r w:rsidR="00703028">
          <w:rPr>
            <w:rFonts w:ascii="Times New Roman" w:hAnsi="Times New Roman"/>
            <w:color w:val="111111"/>
            <w:sz w:val="26"/>
            <w:szCs w:val="26"/>
            <w:lang w:val="vi-VN"/>
          </w:rPr>
          <w:tab/>
        </w:r>
      </w:ins>
      <w:r w:rsidRPr="001B7F35">
        <w:rPr>
          <w:rFonts w:ascii="Segoe UI Symbol" w:hAnsi="Segoe UI Symbol" w:cs="Segoe UI Symbol"/>
          <w:color w:val="111111"/>
          <w:sz w:val="26"/>
          <w:szCs w:val="26"/>
          <w:lang w:val="vi-VN"/>
        </w:rPr>
        <w:t>☐</w:t>
      </w:r>
    </w:p>
    <w:p w14:paraId="6A4ED106" w14:textId="7777777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50"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rPr>
        <w:t>Ghi cụ thể quy định ………………………………………………………….</w:t>
      </w:r>
    </w:p>
    <w:p w14:paraId="6CB5BFD3" w14:textId="77777777" w:rsidR="00E4669B" w:rsidRPr="001B7F35" w:rsidRDefault="00E4669B">
      <w:pPr>
        <w:pStyle w:val="ListParagraph"/>
        <w:numPr>
          <w:ilvl w:val="1"/>
          <w:numId w:val="46"/>
        </w:numPr>
        <w:spacing w:before="60"/>
        <w:contextualSpacing w:val="0"/>
        <w:jc w:val="both"/>
        <w:rPr>
          <w:rFonts w:ascii="Times New Roman" w:hAnsi="Times New Roman"/>
          <w:color w:val="111111"/>
          <w:sz w:val="26"/>
          <w:szCs w:val="26"/>
          <w:lang w:val="vi-VN"/>
        </w:rPr>
        <w:pPrChange w:id="3451" w:author="Ngoc Le Van Truong" w:date="2023-04-27T10:15:00Z">
          <w:pPr>
            <w:pStyle w:val="ListParagraph"/>
            <w:numPr>
              <w:ilvl w:val="1"/>
              <w:numId w:val="22"/>
            </w:numPr>
            <w:spacing w:before="60"/>
            <w:ind w:left="1080" w:hanging="360"/>
            <w:contextualSpacing w:val="0"/>
            <w:jc w:val="both"/>
          </w:pPr>
        </w:pPrChange>
      </w:pPr>
      <w:r w:rsidRPr="001B7F35">
        <w:rPr>
          <w:rFonts w:ascii="Times New Roman" w:hAnsi="Times New Roman"/>
          <w:color w:val="111111"/>
          <w:sz w:val="26"/>
          <w:szCs w:val="26"/>
          <w:lang w:val="vi-VN"/>
        </w:rPr>
        <w:t>Ý kiến khác</w:t>
      </w:r>
    </w:p>
    <w:p w14:paraId="0F46C278" w14:textId="20CC5FD9" w:rsidR="00E4669B" w:rsidRPr="001B7F35" w:rsidRDefault="00503FAF" w:rsidP="001B7F35">
      <w:pPr>
        <w:spacing w:before="60"/>
        <w:jc w:val="both"/>
        <w:rPr>
          <w:rFonts w:ascii="Times New Roman" w:hAnsi="Times New Roman"/>
          <w:b/>
          <w:color w:val="111111"/>
          <w:sz w:val="26"/>
          <w:szCs w:val="26"/>
        </w:rPr>
      </w:pPr>
      <w:r w:rsidRPr="001B7F35">
        <w:rPr>
          <w:rFonts w:ascii="Times New Roman" w:hAnsi="Times New Roman"/>
          <w:b/>
          <w:color w:val="111111"/>
          <w:sz w:val="26"/>
          <w:szCs w:val="26"/>
        </w:rPr>
        <w:t>B. CẤP CỨU NỘI VIỆN</w:t>
      </w:r>
    </w:p>
    <w:p w14:paraId="20769CA1" w14:textId="7E00190E" w:rsidR="00503FAF" w:rsidRPr="001B7F35" w:rsidRDefault="00503FAF">
      <w:pPr>
        <w:pStyle w:val="ListParagraph"/>
        <w:numPr>
          <w:ilvl w:val="0"/>
          <w:numId w:val="42"/>
        </w:numPr>
        <w:spacing w:before="120" w:after="120"/>
        <w:contextualSpacing w:val="0"/>
        <w:jc w:val="both"/>
        <w:rPr>
          <w:rFonts w:ascii="Times New Roman" w:hAnsi="Times New Roman"/>
          <w:color w:val="111111"/>
          <w:sz w:val="26"/>
          <w:szCs w:val="26"/>
        </w:rPr>
        <w:pPrChange w:id="3452" w:author="admin" w:date="2023-04-27T22:37:00Z">
          <w:pPr>
            <w:pStyle w:val="ListParagraph"/>
            <w:numPr>
              <w:numId w:val="42"/>
            </w:numPr>
            <w:spacing w:before="60"/>
            <w:ind w:left="360" w:hanging="360"/>
            <w:contextualSpacing w:val="0"/>
            <w:jc w:val="both"/>
          </w:pPr>
        </w:pPrChange>
      </w:pPr>
      <w:r w:rsidRPr="001B7F35">
        <w:rPr>
          <w:rFonts w:ascii="Times New Roman" w:hAnsi="Times New Roman"/>
          <w:color w:val="111111"/>
          <w:sz w:val="26"/>
          <w:szCs w:val="26"/>
        </w:rPr>
        <w:t>Cơ sở có khoa, phòng nào sau đây (cấp cứu nội viện): câu hỏi nhiều lựa chọn trả lời</w:t>
      </w:r>
    </w:p>
    <w:tbl>
      <w:tblPr>
        <w:tblStyle w:val="TableGrid"/>
        <w:tblW w:w="9715" w:type="dxa"/>
        <w:tblLook w:val="04A0" w:firstRow="1" w:lastRow="0" w:firstColumn="1" w:lastColumn="0" w:noHBand="0" w:noVBand="1"/>
      </w:tblPr>
      <w:tblGrid>
        <w:gridCol w:w="534"/>
        <w:gridCol w:w="6571"/>
        <w:gridCol w:w="1350"/>
        <w:gridCol w:w="1260"/>
      </w:tblGrid>
      <w:tr w:rsidR="00503FAF" w:rsidRPr="001B7F35" w14:paraId="0BB1D447" w14:textId="77777777" w:rsidTr="008B3B6D">
        <w:tc>
          <w:tcPr>
            <w:tcW w:w="534" w:type="dxa"/>
          </w:tcPr>
          <w:p w14:paraId="01638CA2" w14:textId="77777777" w:rsidR="00503FAF" w:rsidRPr="001B7F35" w:rsidRDefault="00503FAF"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TT</w:t>
            </w:r>
          </w:p>
        </w:tc>
        <w:tc>
          <w:tcPr>
            <w:tcW w:w="6571" w:type="dxa"/>
          </w:tcPr>
          <w:p w14:paraId="6316C28B" w14:textId="77777777" w:rsidR="00503FAF" w:rsidRPr="001B7F35" w:rsidRDefault="00503FAF"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Tên khoa</w:t>
            </w:r>
          </w:p>
        </w:tc>
        <w:tc>
          <w:tcPr>
            <w:tcW w:w="1350" w:type="dxa"/>
          </w:tcPr>
          <w:p w14:paraId="7B324854" w14:textId="77777777" w:rsidR="00503FAF" w:rsidRPr="001B7F35" w:rsidRDefault="00503FAF"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Có</w:t>
            </w:r>
          </w:p>
        </w:tc>
        <w:tc>
          <w:tcPr>
            <w:tcW w:w="1260" w:type="dxa"/>
          </w:tcPr>
          <w:p w14:paraId="530DB128" w14:textId="77777777" w:rsidR="00503FAF" w:rsidRPr="001B7F35" w:rsidRDefault="00503FAF"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Số GB thực kê năm 2023</w:t>
            </w:r>
          </w:p>
        </w:tc>
      </w:tr>
      <w:tr w:rsidR="00503FAF" w:rsidRPr="001B7F35" w14:paraId="4EF8D725" w14:textId="77777777" w:rsidTr="008B3B6D">
        <w:tc>
          <w:tcPr>
            <w:tcW w:w="534" w:type="dxa"/>
          </w:tcPr>
          <w:p w14:paraId="40296589" w14:textId="77777777" w:rsidR="00503FAF" w:rsidRPr="001B7F35" w:rsidRDefault="00503FAF" w:rsidP="00CD2F58">
            <w:pPr>
              <w:pStyle w:val="ListParagraph"/>
              <w:numPr>
                <w:ilvl w:val="0"/>
                <w:numId w:val="40"/>
              </w:numPr>
              <w:spacing w:before="60"/>
              <w:contextualSpacing w:val="0"/>
              <w:jc w:val="both"/>
              <w:rPr>
                <w:rFonts w:ascii="Times New Roman" w:hAnsi="Times New Roman"/>
                <w:color w:val="111111"/>
                <w:sz w:val="26"/>
                <w:szCs w:val="26"/>
              </w:rPr>
            </w:pPr>
          </w:p>
        </w:tc>
        <w:tc>
          <w:tcPr>
            <w:tcW w:w="6571" w:type="dxa"/>
          </w:tcPr>
          <w:p w14:paraId="0F290606" w14:textId="77777777" w:rsidR="00503FAF" w:rsidRPr="001B7F35" w:rsidRDefault="00503FAF" w:rsidP="001B7F35">
            <w:pPr>
              <w:spacing w:before="60"/>
              <w:jc w:val="both"/>
              <w:rPr>
                <w:rFonts w:ascii="Times New Roman" w:hAnsi="Times New Roman"/>
                <w:color w:val="111111"/>
                <w:sz w:val="26"/>
                <w:szCs w:val="26"/>
              </w:rPr>
            </w:pPr>
            <w:r w:rsidRPr="002E0ED4">
              <w:rPr>
                <w:rFonts w:ascii="Times New Roman" w:hAnsi="Times New Roman"/>
                <w:sz w:val="26"/>
                <w:szCs w:val="26"/>
                <w:highlight w:val="yellow"/>
                <w:rPrChange w:id="3453" w:author="admin" w:date="2023-04-27T22:41:00Z">
                  <w:rPr>
                    <w:rFonts w:ascii="Times New Roman" w:hAnsi="Times New Roman"/>
                    <w:sz w:val="26"/>
                    <w:szCs w:val="26"/>
                  </w:rPr>
                </w:rPrChange>
              </w:rPr>
              <w:t>Khoa Cấp cứu</w:t>
            </w:r>
          </w:p>
        </w:tc>
        <w:tc>
          <w:tcPr>
            <w:tcW w:w="1350" w:type="dxa"/>
          </w:tcPr>
          <w:p w14:paraId="33D8D212" w14:textId="77777777" w:rsidR="00503FAF" w:rsidRPr="001B7F35" w:rsidRDefault="00503FAF" w:rsidP="001B7F35">
            <w:pPr>
              <w:spacing w:before="60"/>
              <w:jc w:val="both"/>
              <w:rPr>
                <w:rFonts w:ascii="Times New Roman" w:hAnsi="Times New Roman"/>
                <w:color w:val="111111"/>
                <w:sz w:val="26"/>
                <w:szCs w:val="26"/>
              </w:rPr>
            </w:pPr>
          </w:p>
        </w:tc>
        <w:tc>
          <w:tcPr>
            <w:tcW w:w="1260" w:type="dxa"/>
          </w:tcPr>
          <w:p w14:paraId="1FFFD7BB" w14:textId="77777777" w:rsidR="00503FAF" w:rsidRPr="001B7F35" w:rsidRDefault="00503FAF" w:rsidP="001B7F35">
            <w:pPr>
              <w:spacing w:before="60"/>
              <w:jc w:val="both"/>
              <w:rPr>
                <w:rFonts w:ascii="Times New Roman" w:hAnsi="Times New Roman"/>
                <w:color w:val="111111"/>
                <w:sz w:val="26"/>
                <w:szCs w:val="26"/>
              </w:rPr>
            </w:pPr>
          </w:p>
        </w:tc>
      </w:tr>
      <w:tr w:rsidR="002E0ED4" w:rsidRPr="001B7F35" w14:paraId="53263827" w14:textId="77777777" w:rsidTr="009A7CF2">
        <w:tc>
          <w:tcPr>
            <w:tcW w:w="534" w:type="dxa"/>
          </w:tcPr>
          <w:p w14:paraId="544B29F1" w14:textId="77777777" w:rsidR="002E0ED4" w:rsidRPr="001B7F35" w:rsidRDefault="002E0ED4" w:rsidP="009A7CF2">
            <w:pPr>
              <w:pStyle w:val="ListParagraph"/>
              <w:numPr>
                <w:ilvl w:val="0"/>
                <w:numId w:val="40"/>
              </w:numPr>
              <w:spacing w:before="60"/>
              <w:contextualSpacing w:val="0"/>
              <w:jc w:val="both"/>
              <w:rPr>
                <w:moveTo w:id="3454" w:author="admin" w:date="2023-04-27T22:43:00Z"/>
                <w:rFonts w:ascii="Times New Roman" w:hAnsi="Times New Roman"/>
                <w:color w:val="111111"/>
                <w:sz w:val="26"/>
                <w:szCs w:val="26"/>
              </w:rPr>
            </w:pPr>
            <w:moveToRangeStart w:id="3455" w:author="admin" w:date="2023-04-27T22:43:00Z" w:name="move133527801"/>
          </w:p>
        </w:tc>
        <w:tc>
          <w:tcPr>
            <w:tcW w:w="6571" w:type="dxa"/>
          </w:tcPr>
          <w:p w14:paraId="6294E1C8" w14:textId="77777777" w:rsidR="002E0ED4" w:rsidRPr="001B7F35" w:rsidRDefault="002E0ED4" w:rsidP="009A7CF2">
            <w:pPr>
              <w:spacing w:before="60"/>
              <w:jc w:val="both"/>
              <w:rPr>
                <w:moveTo w:id="3456" w:author="admin" w:date="2023-04-27T22:43:00Z"/>
                <w:rFonts w:ascii="Times New Roman" w:hAnsi="Times New Roman"/>
                <w:color w:val="111111"/>
                <w:sz w:val="26"/>
                <w:szCs w:val="26"/>
              </w:rPr>
            </w:pPr>
            <w:moveTo w:id="3457" w:author="admin" w:date="2023-04-27T22:43:00Z">
              <w:r w:rsidRPr="009A7CF2">
                <w:rPr>
                  <w:rFonts w:ascii="Times New Roman" w:hAnsi="Times New Roman"/>
                  <w:sz w:val="26"/>
                  <w:szCs w:val="26"/>
                  <w:highlight w:val="yellow"/>
                </w:rPr>
                <w:t>Khoa Hồi sức tích cực</w:t>
              </w:r>
            </w:moveTo>
          </w:p>
        </w:tc>
        <w:tc>
          <w:tcPr>
            <w:tcW w:w="1350" w:type="dxa"/>
          </w:tcPr>
          <w:p w14:paraId="04A6B0B1" w14:textId="77777777" w:rsidR="002E0ED4" w:rsidRPr="001B7F35" w:rsidRDefault="002E0ED4" w:rsidP="009A7CF2">
            <w:pPr>
              <w:spacing w:before="60"/>
              <w:jc w:val="both"/>
              <w:rPr>
                <w:moveTo w:id="3458" w:author="admin" w:date="2023-04-27T22:43:00Z"/>
                <w:rFonts w:ascii="Times New Roman" w:hAnsi="Times New Roman"/>
                <w:color w:val="111111"/>
                <w:sz w:val="26"/>
                <w:szCs w:val="26"/>
              </w:rPr>
            </w:pPr>
          </w:p>
        </w:tc>
        <w:tc>
          <w:tcPr>
            <w:tcW w:w="1260" w:type="dxa"/>
          </w:tcPr>
          <w:p w14:paraId="09D53385" w14:textId="77777777" w:rsidR="002E0ED4" w:rsidRPr="001B7F35" w:rsidRDefault="002E0ED4" w:rsidP="009A7CF2">
            <w:pPr>
              <w:spacing w:before="60"/>
              <w:jc w:val="both"/>
              <w:rPr>
                <w:moveTo w:id="3459" w:author="admin" w:date="2023-04-27T22:43:00Z"/>
                <w:rFonts w:ascii="Times New Roman" w:hAnsi="Times New Roman"/>
                <w:color w:val="111111"/>
                <w:sz w:val="26"/>
                <w:szCs w:val="26"/>
              </w:rPr>
            </w:pPr>
          </w:p>
        </w:tc>
      </w:tr>
      <w:tr w:rsidR="002E0ED4" w:rsidRPr="001B7F35" w14:paraId="5C85515F" w14:textId="77777777" w:rsidTr="009A7CF2">
        <w:tc>
          <w:tcPr>
            <w:tcW w:w="534" w:type="dxa"/>
          </w:tcPr>
          <w:p w14:paraId="08D4DD2E" w14:textId="77777777" w:rsidR="002E0ED4" w:rsidRPr="001B7F35" w:rsidRDefault="002E0ED4" w:rsidP="009A7CF2">
            <w:pPr>
              <w:pStyle w:val="ListParagraph"/>
              <w:numPr>
                <w:ilvl w:val="0"/>
                <w:numId w:val="40"/>
              </w:numPr>
              <w:spacing w:before="60"/>
              <w:contextualSpacing w:val="0"/>
              <w:jc w:val="both"/>
              <w:rPr>
                <w:moveTo w:id="3460" w:author="admin" w:date="2023-04-27T22:43:00Z"/>
                <w:rFonts w:ascii="Times New Roman" w:hAnsi="Times New Roman"/>
                <w:color w:val="111111"/>
                <w:sz w:val="26"/>
                <w:szCs w:val="26"/>
              </w:rPr>
            </w:pPr>
            <w:moveToRangeStart w:id="3461" w:author="admin" w:date="2023-04-27T22:43:00Z" w:name="move133527805"/>
            <w:moveToRangeEnd w:id="3455"/>
          </w:p>
        </w:tc>
        <w:tc>
          <w:tcPr>
            <w:tcW w:w="6571" w:type="dxa"/>
          </w:tcPr>
          <w:p w14:paraId="6935ECF3" w14:textId="77777777" w:rsidR="002E0ED4" w:rsidRPr="001B7F35" w:rsidRDefault="002E0ED4" w:rsidP="009A7CF2">
            <w:pPr>
              <w:spacing w:before="60"/>
              <w:jc w:val="both"/>
              <w:rPr>
                <w:moveTo w:id="3462" w:author="admin" w:date="2023-04-27T22:43:00Z"/>
                <w:rFonts w:ascii="Times New Roman" w:hAnsi="Times New Roman"/>
                <w:color w:val="111111"/>
                <w:sz w:val="26"/>
                <w:szCs w:val="26"/>
              </w:rPr>
            </w:pPr>
            <w:moveTo w:id="3463" w:author="admin" w:date="2023-04-27T22:43:00Z">
              <w:r w:rsidRPr="009A7CF2">
                <w:rPr>
                  <w:rFonts w:ascii="Times New Roman" w:hAnsi="Times New Roman"/>
                  <w:color w:val="111111"/>
                  <w:sz w:val="26"/>
                  <w:szCs w:val="26"/>
                  <w:highlight w:val="yellow"/>
                </w:rPr>
                <w:t>Khoa Chống độc</w:t>
              </w:r>
            </w:moveTo>
          </w:p>
        </w:tc>
        <w:tc>
          <w:tcPr>
            <w:tcW w:w="1350" w:type="dxa"/>
          </w:tcPr>
          <w:p w14:paraId="54D00BCE" w14:textId="77777777" w:rsidR="002E0ED4" w:rsidRPr="001B7F35" w:rsidRDefault="002E0ED4" w:rsidP="009A7CF2">
            <w:pPr>
              <w:spacing w:before="60"/>
              <w:jc w:val="both"/>
              <w:rPr>
                <w:moveTo w:id="3464" w:author="admin" w:date="2023-04-27T22:43:00Z"/>
                <w:rFonts w:ascii="Times New Roman" w:hAnsi="Times New Roman"/>
                <w:color w:val="111111"/>
                <w:sz w:val="26"/>
                <w:szCs w:val="26"/>
              </w:rPr>
            </w:pPr>
          </w:p>
        </w:tc>
        <w:tc>
          <w:tcPr>
            <w:tcW w:w="1260" w:type="dxa"/>
          </w:tcPr>
          <w:p w14:paraId="4C61BC65" w14:textId="77777777" w:rsidR="002E0ED4" w:rsidRPr="001B7F35" w:rsidRDefault="002E0ED4" w:rsidP="009A7CF2">
            <w:pPr>
              <w:spacing w:before="60"/>
              <w:jc w:val="both"/>
              <w:rPr>
                <w:moveTo w:id="3465" w:author="admin" w:date="2023-04-27T22:43:00Z"/>
                <w:rFonts w:ascii="Times New Roman" w:hAnsi="Times New Roman"/>
                <w:color w:val="111111"/>
                <w:sz w:val="26"/>
                <w:szCs w:val="26"/>
              </w:rPr>
            </w:pPr>
          </w:p>
        </w:tc>
      </w:tr>
      <w:moveToRangeEnd w:id="3461"/>
      <w:tr w:rsidR="002E0ED4" w:rsidRPr="001B7F35" w14:paraId="4F5F96A9" w14:textId="77777777" w:rsidTr="009A7CF2">
        <w:trPr>
          <w:ins w:id="3466" w:author="admin" w:date="2023-04-27T22:43:00Z"/>
        </w:trPr>
        <w:tc>
          <w:tcPr>
            <w:tcW w:w="534" w:type="dxa"/>
          </w:tcPr>
          <w:p w14:paraId="50172B02" w14:textId="77777777" w:rsidR="002E0ED4" w:rsidRPr="001B7F35" w:rsidRDefault="002E0ED4" w:rsidP="009A7CF2">
            <w:pPr>
              <w:pStyle w:val="ListParagraph"/>
              <w:numPr>
                <w:ilvl w:val="0"/>
                <w:numId w:val="40"/>
              </w:numPr>
              <w:spacing w:before="60"/>
              <w:contextualSpacing w:val="0"/>
              <w:jc w:val="both"/>
              <w:rPr>
                <w:ins w:id="3467" w:author="admin" w:date="2023-04-27T22:43:00Z"/>
                <w:rFonts w:ascii="Times New Roman" w:hAnsi="Times New Roman"/>
                <w:color w:val="111111"/>
                <w:sz w:val="26"/>
                <w:szCs w:val="26"/>
              </w:rPr>
            </w:pPr>
          </w:p>
        </w:tc>
        <w:tc>
          <w:tcPr>
            <w:tcW w:w="6571" w:type="dxa"/>
          </w:tcPr>
          <w:p w14:paraId="23D9D9F3" w14:textId="77777777" w:rsidR="002E0ED4" w:rsidRPr="001B7F35" w:rsidRDefault="002E0ED4" w:rsidP="009A7CF2">
            <w:pPr>
              <w:spacing w:before="60"/>
              <w:jc w:val="both"/>
              <w:rPr>
                <w:ins w:id="3468" w:author="admin" w:date="2023-04-27T22:43:00Z"/>
                <w:rFonts w:ascii="Times New Roman" w:hAnsi="Times New Roman"/>
                <w:sz w:val="26"/>
                <w:szCs w:val="26"/>
              </w:rPr>
            </w:pPr>
            <w:ins w:id="3469" w:author="admin" w:date="2023-04-27T22:43:00Z">
              <w:r w:rsidRPr="009A7CF2">
                <w:rPr>
                  <w:rFonts w:ascii="Times New Roman" w:hAnsi="Times New Roman"/>
                  <w:sz w:val="26"/>
                  <w:szCs w:val="26"/>
                  <w:highlight w:val="yellow"/>
                </w:rPr>
                <w:t>Khoa Hồi s</w:t>
              </w:r>
              <w:r w:rsidRPr="009A7CF2">
                <w:rPr>
                  <w:rFonts w:ascii="Times New Roman" w:hAnsi="Times New Roman"/>
                  <w:sz w:val="26"/>
                  <w:szCs w:val="26"/>
                  <w:highlight w:val="yellow"/>
                  <w:lang w:val="vi-VN"/>
                </w:rPr>
                <w:t xml:space="preserve">ức tích cực </w:t>
              </w:r>
              <w:r w:rsidRPr="009A7CF2">
                <w:rPr>
                  <w:rFonts w:ascii="Times New Roman" w:hAnsi="Times New Roman"/>
                  <w:sz w:val="26"/>
                  <w:szCs w:val="26"/>
                  <w:highlight w:val="yellow"/>
                </w:rPr>
                <w:t>– Chống độc</w:t>
              </w:r>
            </w:ins>
          </w:p>
        </w:tc>
        <w:tc>
          <w:tcPr>
            <w:tcW w:w="1350" w:type="dxa"/>
          </w:tcPr>
          <w:p w14:paraId="778AFA2B" w14:textId="77777777" w:rsidR="002E0ED4" w:rsidRPr="001B7F35" w:rsidRDefault="002E0ED4" w:rsidP="009A7CF2">
            <w:pPr>
              <w:spacing w:before="60"/>
              <w:jc w:val="both"/>
              <w:rPr>
                <w:ins w:id="3470" w:author="admin" w:date="2023-04-27T22:43:00Z"/>
                <w:rFonts w:ascii="Times New Roman" w:hAnsi="Times New Roman"/>
                <w:color w:val="111111"/>
                <w:sz w:val="26"/>
                <w:szCs w:val="26"/>
              </w:rPr>
            </w:pPr>
          </w:p>
        </w:tc>
        <w:tc>
          <w:tcPr>
            <w:tcW w:w="1260" w:type="dxa"/>
          </w:tcPr>
          <w:p w14:paraId="29AC3AFC" w14:textId="77777777" w:rsidR="002E0ED4" w:rsidRPr="001B7F35" w:rsidRDefault="002E0ED4" w:rsidP="009A7CF2">
            <w:pPr>
              <w:spacing w:before="60"/>
              <w:jc w:val="both"/>
              <w:rPr>
                <w:ins w:id="3471" w:author="admin" w:date="2023-04-27T22:43:00Z"/>
                <w:rFonts w:ascii="Times New Roman" w:hAnsi="Times New Roman"/>
                <w:color w:val="111111"/>
                <w:sz w:val="26"/>
                <w:szCs w:val="26"/>
              </w:rPr>
            </w:pPr>
          </w:p>
        </w:tc>
      </w:tr>
      <w:tr w:rsidR="002E0ED4" w:rsidRPr="001B7F35" w14:paraId="223B8846" w14:textId="77777777" w:rsidTr="009A7CF2">
        <w:trPr>
          <w:ins w:id="3472" w:author="admin" w:date="2023-04-27T22:43:00Z"/>
        </w:trPr>
        <w:tc>
          <w:tcPr>
            <w:tcW w:w="534" w:type="dxa"/>
          </w:tcPr>
          <w:p w14:paraId="2123A551" w14:textId="77777777" w:rsidR="002E0ED4" w:rsidRPr="001B7F35" w:rsidRDefault="002E0ED4" w:rsidP="009A7CF2">
            <w:pPr>
              <w:pStyle w:val="ListParagraph"/>
              <w:numPr>
                <w:ilvl w:val="0"/>
                <w:numId w:val="40"/>
              </w:numPr>
              <w:spacing w:before="60"/>
              <w:contextualSpacing w:val="0"/>
              <w:jc w:val="both"/>
              <w:rPr>
                <w:ins w:id="3473" w:author="admin" w:date="2023-04-27T22:43:00Z"/>
                <w:rFonts w:ascii="Times New Roman" w:hAnsi="Times New Roman"/>
                <w:color w:val="111111"/>
                <w:sz w:val="26"/>
                <w:szCs w:val="26"/>
              </w:rPr>
            </w:pPr>
          </w:p>
        </w:tc>
        <w:tc>
          <w:tcPr>
            <w:tcW w:w="6571" w:type="dxa"/>
          </w:tcPr>
          <w:p w14:paraId="6F89D8AF" w14:textId="77777777" w:rsidR="002E0ED4" w:rsidRPr="001B7F35" w:rsidRDefault="002E0ED4" w:rsidP="009A7CF2">
            <w:pPr>
              <w:spacing w:before="60"/>
              <w:jc w:val="both"/>
              <w:rPr>
                <w:ins w:id="3474" w:author="admin" w:date="2023-04-27T22:43:00Z"/>
                <w:rFonts w:ascii="Times New Roman" w:hAnsi="Times New Roman"/>
                <w:sz w:val="26"/>
                <w:szCs w:val="26"/>
              </w:rPr>
            </w:pPr>
            <w:ins w:id="3475" w:author="admin" w:date="2023-04-27T22:43:00Z">
              <w:r w:rsidRPr="009A7CF2">
                <w:rPr>
                  <w:rFonts w:ascii="Times New Roman" w:hAnsi="Times New Roman"/>
                  <w:sz w:val="26"/>
                  <w:szCs w:val="26"/>
                  <w:highlight w:val="yellow"/>
                </w:rPr>
                <w:t xml:space="preserve">Khoa </w:t>
              </w:r>
              <w:r>
                <w:rPr>
                  <w:rFonts w:ascii="Times New Roman" w:hAnsi="Times New Roman"/>
                  <w:sz w:val="26"/>
                  <w:szCs w:val="26"/>
                  <w:highlight w:val="yellow"/>
                </w:rPr>
                <w:t xml:space="preserve">Cấp cứu, </w:t>
              </w:r>
              <w:r w:rsidRPr="009A7CF2">
                <w:rPr>
                  <w:rFonts w:ascii="Times New Roman" w:hAnsi="Times New Roman"/>
                  <w:sz w:val="26"/>
                  <w:szCs w:val="26"/>
                  <w:highlight w:val="yellow"/>
                </w:rPr>
                <w:t>Hồi s</w:t>
              </w:r>
              <w:r w:rsidRPr="009A7CF2">
                <w:rPr>
                  <w:rFonts w:ascii="Times New Roman" w:hAnsi="Times New Roman"/>
                  <w:sz w:val="26"/>
                  <w:szCs w:val="26"/>
                  <w:highlight w:val="yellow"/>
                  <w:lang w:val="vi-VN"/>
                </w:rPr>
                <w:t xml:space="preserve">ức tích cực </w:t>
              </w:r>
              <w:r w:rsidRPr="009A7CF2">
                <w:rPr>
                  <w:rFonts w:ascii="Times New Roman" w:hAnsi="Times New Roman"/>
                  <w:sz w:val="26"/>
                  <w:szCs w:val="26"/>
                  <w:highlight w:val="yellow"/>
                </w:rPr>
                <w:t>– Chống độc</w:t>
              </w:r>
            </w:ins>
          </w:p>
        </w:tc>
        <w:tc>
          <w:tcPr>
            <w:tcW w:w="1350" w:type="dxa"/>
          </w:tcPr>
          <w:p w14:paraId="164A9DA0" w14:textId="77777777" w:rsidR="002E0ED4" w:rsidRPr="001B7F35" w:rsidRDefault="002E0ED4" w:rsidP="009A7CF2">
            <w:pPr>
              <w:spacing w:before="60"/>
              <w:jc w:val="both"/>
              <w:rPr>
                <w:ins w:id="3476" w:author="admin" w:date="2023-04-27T22:43:00Z"/>
                <w:rFonts w:ascii="Times New Roman" w:hAnsi="Times New Roman"/>
                <w:color w:val="111111"/>
                <w:sz w:val="26"/>
                <w:szCs w:val="26"/>
              </w:rPr>
            </w:pPr>
          </w:p>
        </w:tc>
        <w:tc>
          <w:tcPr>
            <w:tcW w:w="1260" w:type="dxa"/>
          </w:tcPr>
          <w:p w14:paraId="478DB3E7" w14:textId="77777777" w:rsidR="002E0ED4" w:rsidRPr="001B7F35" w:rsidRDefault="002E0ED4" w:rsidP="009A7CF2">
            <w:pPr>
              <w:spacing w:before="60"/>
              <w:jc w:val="both"/>
              <w:rPr>
                <w:ins w:id="3477" w:author="admin" w:date="2023-04-27T22:43:00Z"/>
                <w:rFonts w:ascii="Times New Roman" w:hAnsi="Times New Roman"/>
                <w:color w:val="111111"/>
                <w:sz w:val="26"/>
                <w:szCs w:val="26"/>
              </w:rPr>
            </w:pPr>
          </w:p>
        </w:tc>
      </w:tr>
      <w:tr w:rsidR="002E0ED4" w:rsidRPr="001B7F35" w14:paraId="10DC5934" w14:textId="77777777" w:rsidTr="009A7CF2">
        <w:trPr>
          <w:ins w:id="3478" w:author="admin" w:date="2023-04-27T22:44:00Z"/>
        </w:trPr>
        <w:tc>
          <w:tcPr>
            <w:tcW w:w="534" w:type="dxa"/>
          </w:tcPr>
          <w:p w14:paraId="7C2E2641" w14:textId="77777777" w:rsidR="002E0ED4" w:rsidRPr="001B7F35" w:rsidRDefault="002E0ED4" w:rsidP="009A7CF2">
            <w:pPr>
              <w:pStyle w:val="ListParagraph"/>
              <w:numPr>
                <w:ilvl w:val="0"/>
                <w:numId w:val="40"/>
              </w:numPr>
              <w:spacing w:before="60"/>
              <w:contextualSpacing w:val="0"/>
              <w:jc w:val="both"/>
              <w:rPr>
                <w:ins w:id="3479" w:author="admin" w:date="2023-04-27T22:44:00Z"/>
                <w:rFonts w:ascii="Times New Roman" w:hAnsi="Times New Roman"/>
                <w:color w:val="111111"/>
                <w:sz w:val="26"/>
                <w:szCs w:val="26"/>
              </w:rPr>
            </w:pPr>
          </w:p>
        </w:tc>
        <w:tc>
          <w:tcPr>
            <w:tcW w:w="6571" w:type="dxa"/>
          </w:tcPr>
          <w:p w14:paraId="117E91F6" w14:textId="77777777" w:rsidR="002E0ED4" w:rsidRPr="001B7F35" w:rsidRDefault="002E0ED4" w:rsidP="009A7CF2">
            <w:pPr>
              <w:spacing w:before="60"/>
              <w:jc w:val="both"/>
              <w:rPr>
                <w:ins w:id="3480" w:author="admin" w:date="2023-04-27T22:44:00Z"/>
                <w:rFonts w:ascii="Times New Roman" w:hAnsi="Times New Roman"/>
                <w:sz w:val="26"/>
                <w:szCs w:val="26"/>
              </w:rPr>
            </w:pPr>
            <w:ins w:id="3481" w:author="admin" w:date="2023-04-27T22:44:00Z">
              <w:r>
                <w:rPr>
                  <w:rFonts w:ascii="Times New Roman" w:hAnsi="Times New Roman"/>
                  <w:sz w:val="26"/>
                  <w:szCs w:val="26"/>
                </w:rPr>
                <w:t>Khoa Cấp cứu – Hồi sức tích cực</w:t>
              </w:r>
            </w:ins>
          </w:p>
        </w:tc>
        <w:tc>
          <w:tcPr>
            <w:tcW w:w="1350" w:type="dxa"/>
          </w:tcPr>
          <w:p w14:paraId="3FB25811" w14:textId="77777777" w:rsidR="002E0ED4" w:rsidRPr="001B7F35" w:rsidRDefault="002E0ED4" w:rsidP="009A7CF2">
            <w:pPr>
              <w:spacing w:before="60"/>
              <w:jc w:val="both"/>
              <w:rPr>
                <w:ins w:id="3482" w:author="admin" w:date="2023-04-27T22:44:00Z"/>
                <w:rFonts w:ascii="Times New Roman" w:hAnsi="Times New Roman"/>
                <w:color w:val="111111"/>
                <w:sz w:val="26"/>
                <w:szCs w:val="26"/>
              </w:rPr>
            </w:pPr>
          </w:p>
        </w:tc>
        <w:tc>
          <w:tcPr>
            <w:tcW w:w="1260" w:type="dxa"/>
          </w:tcPr>
          <w:p w14:paraId="37E96BE1" w14:textId="77777777" w:rsidR="002E0ED4" w:rsidRPr="001B7F35" w:rsidRDefault="002E0ED4" w:rsidP="009A7CF2">
            <w:pPr>
              <w:spacing w:before="60"/>
              <w:jc w:val="both"/>
              <w:rPr>
                <w:ins w:id="3483" w:author="admin" w:date="2023-04-27T22:44:00Z"/>
                <w:rFonts w:ascii="Times New Roman" w:hAnsi="Times New Roman"/>
                <w:color w:val="111111"/>
                <w:sz w:val="26"/>
                <w:szCs w:val="26"/>
              </w:rPr>
            </w:pPr>
          </w:p>
        </w:tc>
      </w:tr>
      <w:tr w:rsidR="00503FAF" w:rsidRPr="001B7F35" w14:paraId="2D70EDFD" w14:textId="77777777" w:rsidTr="008B3B6D">
        <w:tc>
          <w:tcPr>
            <w:tcW w:w="534" w:type="dxa"/>
          </w:tcPr>
          <w:p w14:paraId="3B627FAE" w14:textId="77777777" w:rsidR="00503FAF" w:rsidRPr="001B7F35" w:rsidRDefault="00503FAF" w:rsidP="00CD2F58">
            <w:pPr>
              <w:pStyle w:val="ListParagraph"/>
              <w:numPr>
                <w:ilvl w:val="0"/>
                <w:numId w:val="40"/>
              </w:numPr>
              <w:spacing w:before="60"/>
              <w:contextualSpacing w:val="0"/>
              <w:jc w:val="both"/>
              <w:rPr>
                <w:rFonts w:ascii="Times New Roman" w:hAnsi="Times New Roman"/>
                <w:color w:val="111111"/>
                <w:sz w:val="26"/>
                <w:szCs w:val="26"/>
              </w:rPr>
            </w:pPr>
          </w:p>
        </w:tc>
        <w:tc>
          <w:tcPr>
            <w:tcW w:w="6571" w:type="dxa"/>
          </w:tcPr>
          <w:p w14:paraId="4CC91CDD" w14:textId="7E605831" w:rsidR="00503FAF" w:rsidRPr="001B7F35" w:rsidRDefault="00503FAF">
            <w:pPr>
              <w:spacing w:before="60"/>
              <w:jc w:val="both"/>
              <w:rPr>
                <w:rFonts w:ascii="Times New Roman" w:hAnsi="Times New Roman"/>
                <w:sz w:val="26"/>
                <w:szCs w:val="26"/>
              </w:rPr>
            </w:pPr>
            <w:r w:rsidRPr="001B7F35">
              <w:rPr>
                <w:rFonts w:ascii="Times New Roman" w:hAnsi="Times New Roman"/>
                <w:sz w:val="26"/>
                <w:szCs w:val="26"/>
              </w:rPr>
              <w:t xml:space="preserve">Trung tâm </w:t>
            </w:r>
            <w:del w:id="3484" w:author="admin" w:date="2023-04-27T22:38:00Z">
              <w:r w:rsidRPr="001B7F35" w:rsidDel="00786A57">
                <w:rPr>
                  <w:rFonts w:ascii="Times New Roman" w:hAnsi="Times New Roman"/>
                  <w:sz w:val="26"/>
                  <w:szCs w:val="26"/>
                </w:rPr>
                <w:delText xml:space="preserve">cấp </w:delText>
              </w:r>
            </w:del>
            <w:ins w:id="3485" w:author="admin" w:date="2023-04-27T22:38:00Z">
              <w:r w:rsidR="00786A57">
                <w:rPr>
                  <w:rFonts w:ascii="Times New Roman" w:hAnsi="Times New Roman"/>
                  <w:sz w:val="26"/>
                  <w:szCs w:val="26"/>
                </w:rPr>
                <w:t>C</w:t>
              </w:r>
              <w:r w:rsidR="00786A57" w:rsidRPr="001B7F35">
                <w:rPr>
                  <w:rFonts w:ascii="Times New Roman" w:hAnsi="Times New Roman"/>
                  <w:sz w:val="26"/>
                  <w:szCs w:val="26"/>
                </w:rPr>
                <w:t xml:space="preserve">ấp </w:t>
              </w:r>
            </w:ins>
            <w:r w:rsidRPr="001B7F35">
              <w:rPr>
                <w:rFonts w:ascii="Times New Roman" w:hAnsi="Times New Roman"/>
                <w:sz w:val="26"/>
                <w:szCs w:val="26"/>
              </w:rPr>
              <w:t>cứu</w:t>
            </w:r>
          </w:p>
        </w:tc>
        <w:tc>
          <w:tcPr>
            <w:tcW w:w="1350" w:type="dxa"/>
          </w:tcPr>
          <w:p w14:paraId="5A651E47" w14:textId="77777777" w:rsidR="00503FAF" w:rsidRPr="001B7F35" w:rsidRDefault="00503FAF" w:rsidP="001B7F35">
            <w:pPr>
              <w:spacing w:before="60"/>
              <w:jc w:val="both"/>
              <w:rPr>
                <w:rFonts w:ascii="Times New Roman" w:hAnsi="Times New Roman"/>
                <w:color w:val="111111"/>
                <w:sz w:val="26"/>
                <w:szCs w:val="26"/>
              </w:rPr>
            </w:pPr>
          </w:p>
        </w:tc>
        <w:tc>
          <w:tcPr>
            <w:tcW w:w="1260" w:type="dxa"/>
          </w:tcPr>
          <w:p w14:paraId="74477B62" w14:textId="77777777" w:rsidR="00503FAF" w:rsidRPr="001B7F35" w:rsidRDefault="00503FAF" w:rsidP="001B7F35">
            <w:pPr>
              <w:spacing w:before="60"/>
              <w:jc w:val="both"/>
              <w:rPr>
                <w:rFonts w:ascii="Times New Roman" w:hAnsi="Times New Roman"/>
                <w:color w:val="111111"/>
                <w:sz w:val="26"/>
                <w:szCs w:val="26"/>
              </w:rPr>
            </w:pPr>
          </w:p>
        </w:tc>
      </w:tr>
      <w:tr w:rsidR="002E0ED4" w:rsidRPr="001B7F35" w14:paraId="72A632BE" w14:textId="77777777" w:rsidTr="009A7CF2">
        <w:tc>
          <w:tcPr>
            <w:tcW w:w="534" w:type="dxa"/>
          </w:tcPr>
          <w:p w14:paraId="042AAC28" w14:textId="77777777" w:rsidR="002E0ED4" w:rsidRPr="001B7F35" w:rsidRDefault="002E0ED4" w:rsidP="009A7CF2">
            <w:pPr>
              <w:pStyle w:val="ListParagraph"/>
              <w:numPr>
                <w:ilvl w:val="0"/>
                <w:numId w:val="40"/>
              </w:numPr>
              <w:spacing w:before="60"/>
              <w:contextualSpacing w:val="0"/>
              <w:jc w:val="both"/>
              <w:rPr>
                <w:moveTo w:id="3486" w:author="admin" w:date="2023-04-27T22:43:00Z"/>
                <w:rFonts w:ascii="Times New Roman" w:hAnsi="Times New Roman"/>
                <w:color w:val="111111"/>
                <w:sz w:val="26"/>
                <w:szCs w:val="26"/>
              </w:rPr>
            </w:pPr>
            <w:moveToRangeStart w:id="3487" w:author="admin" w:date="2023-04-27T22:43:00Z" w:name="move133527811"/>
          </w:p>
        </w:tc>
        <w:tc>
          <w:tcPr>
            <w:tcW w:w="6571" w:type="dxa"/>
          </w:tcPr>
          <w:p w14:paraId="741B345F" w14:textId="77777777" w:rsidR="002E0ED4" w:rsidRPr="001B7F35" w:rsidRDefault="002E0ED4" w:rsidP="009A7CF2">
            <w:pPr>
              <w:spacing w:before="60"/>
              <w:jc w:val="both"/>
              <w:rPr>
                <w:moveTo w:id="3488" w:author="admin" w:date="2023-04-27T22:43:00Z"/>
                <w:rFonts w:ascii="Times New Roman" w:hAnsi="Times New Roman"/>
                <w:color w:val="111111"/>
                <w:sz w:val="26"/>
                <w:szCs w:val="26"/>
              </w:rPr>
            </w:pPr>
            <w:moveTo w:id="3489" w:author="admin" w:date="2023-04-27T22:43:00Z">
              <w:r w:rsidRPr="001B7F35">
                <w:rPr>
                  <w:rFonts w:ascii="Times New Roman" w:hAnsi="Times New Roman"/>
                  <w:sz w:val="26"/>
                  <w:szCs w:val="26"/>
                </w:rPr>
                <w:t>Trung tâm Hồi sức tích cực</w:t>
              </w:r>
            </w:moveTo>
          </w:p>
        </w:tc>
        <w:tc>
          <w:tcPr>
            <w:tcW w:w="1350" w:type="dxa"/>
          </w:tcPr>
          <w:p w14:paraId="52B52968" w14:textId="77777777" w:rsidR="002E0ED4" w:rsidRPr="001B7F35" w:rsidRDefault="002E0ED4" w:rsidP="009A7CF2">
            <w:pPr>
              <w:spacing w:before="60"/>
              <w:jc w:val="both"/>
              <w:rPr>
                <w:moveTo w:id="3490" w:author="admin" w:date="2023-04-27T22:43:00Z"/>
                <w:rFonts w:ascii="Times New Roman" w:hAnsi="Times New Roman"/>
                <w:color w:val="111111"/>
                <w:sz w:val="26"/>
                <w:szCs w:val="26"/>
              </w:rPr>
            </w:pPr>
          </w:p>
        </w:tc>
        <w:tc>
          <w:tcPr>
            <w:tcW w:w="1260" w:type="dxa"/>
          </w:tcPr>
          <w:p w14:paraId="0B024F3B" w14:textId="77777777" w:rsidR="002E0ED4" w:rsidRPr="001B7F35" w:rsidRDefault="002E0ED4" w:rsidP="009A7CF2">
            <w:pPr>
              <w:spacing w:before="60"/>
              <w:jc w:val="both"/>
              <w:rPr>
                <w:moveTo w:id="3491" w:author="admin" w:date="2023-04-27T22:43:00Z"/>
                <w:rFonts w:ascii="Times New Roman" w:hAnsi="Times New Roman"/>
                <w:color w:val="111111"/>
                <w:sz w:val="26"/>
                <w:szCs w:val="26"/>
              </w:rPr>
            </w:pPr>
          </w:p>
        </w:tc>
      </w:tr>
      <w:tr w:rsidR="002E0ED4" w:rsidRPr="001B7F35" w14:paraId="68FC6472" w14:textId="77777777" w:rsidTr="009A7CF2">
        <w:tc>
          <w:tcPr>
            <w:tcW w:w="534" w:type="dxa"/>
          </w:tcPr>
          <w:p w14:paraId="57D98FE5" w14:textId="77777777" w:rsidR="002E0ED4" w:rsidRPr="001B7F35" w:rsidRDefault="002E0ED4" w:rsidP="009A7CF2">
            <w:pPr>
              <w:pStyle w:val="ListParagraph"/>
              <w:numPr>
                <w:ilvl w:val="0"/>
                <w:numId w:val="40"/>
              </w:numPr>
              <w:spacing w:before="60"/>
              <w:contextualSpacing w:val="0"/>
              <w:jc w:val="both"/>
              <w:rPr>
                <w:moveTo w:id="3492" w:author="admin" w:date="2023-04-27T22:43:00Z"/>
                <w:rFonts w:ascii="Times New Roman" w:hAnsi="Times New Roman"/>
                <w:color w:val="111111"/>
                <w:sz w:val="26"/>
                <w:szCs w:val="26"/>
              </w:rPr>
            </w:pPr>
            <w:moveToRangeStart w:id="3493" w:author="admin" w:date="2023-04-27T22:43:00Z" w:name="move133527816"/>
            <w:moveToRangeEnd w:id="3487"/>
          </w:p>
        </w:tc>
        <w:tc>
          <w:tcPr>
            <w:tcW w:w="6571" w:type="dxa"/>
          </w:tcPr>
          <w:p w14:paraId="507230C3" w14:textId="77777777" w:rsidR="002E0ED4" w:rsidRPr="001B7F35" w:rsidRDefault="002E0ED4" w:rsidP="009A7CF2">
            <w:pPr>
              <w:spacing w:before="60"/>
              <w:jc w:val="both"/>
              <w:rPr>
                <w:moveTo w:id="3494" w:author="admin" w:date="2023-04-27T22:43:00Z"/>
                <w:rFonts w:ascii="Times New Roman" w:hAnsi="Times New Roman"/>
                <w:color w:val="111111"/>
                <w:sz w:val="26"/>
                <w:szCs w:val="26"/>
              </w:rPr>
            </w:pPr>
            <w:moveTo w:id="3495" w:author="admin" w:date="2023-04-27T22:43:00Z">
              <w:r w:rsidRPr="009A7CF2">
                <w:rPr>
                  <w:rFonts w:ascii="Times New Roman" w:hAnsi="Times New Roman"/>
                  <w:sz w:val="26"/>
                  <w:szCs w:val="26"/>
                  <w:highlight w:val="yellow"/>
                </w:rPr>
                <w:t>Trung tâm Chống độc</w:t>
              </w:r>
            </w:moveTo>
          </w:p>
        </w:tc>
        <w:tc>
          <w:tcPr>
            <w:tcW w:w="1350" w:type="dxa"/>
          </w:tcPr>
          <w:p w14:paraId="47C58A3F" w14:textId="77777777" w:rsidR="002E0ED4" w:rsidRPr="001B7F35" w:rsidRDefault="002E0ED4" w:rsidP="009A7CF2">
            <w:pPr>
              <w:spacing w:before="60"/>
              <w:jc w:val="both"/>
              <w:rPr>
                <w:moveTo w:id="3496" w:author="admin" w:date="2023-04-27T22:43:00Z"/>
                <w:rFonts w:ascii="Times New Roman" w:hAnsi="Times New Roman"/>
                <w:color w:val="111111"/>
                <w:sz w:val="26"/>
                <w:szCs w:val="26"/>
              </w:rPr>
            </w:pPr>
          </w:p>
        </w:tc>
        <w:tc>
          <w:tcPr>
            <w:tcW w:w="1260" w:type="dxa"/>
          </w:tcPr>
          <w:p w14:paraId="005571D3" w14:textId="77777777" w:rsidR="002E0ED4" w:rsidRPr="001B7F35" w:rsidRDefault="002E0ED4" w:rsidP="009A7CF2">
            <w:pPr>
              <w:spacing w:before="60"/>
              <w:jc w:val="both"/>
              <w:rPr>
                <w:moveTo w:id="3497" w:author="admin" w:date="2023-04-27T22:43:00Z"/>
                <w:rFonts w:ascii="Times New Roman" w:hAnsi="Times New Roman"/>
                <w:color w:val="111111"/>
                <w:sz w:val="26"/>
                <w:szCs w:val="26"/>
              </w:rPr>
            </w:pPr>
          </w:p>
        </w:tc>
      </w:tr>
      <w:tr w:rsidR="00503FAF" w:rsidRPr="001B7F35" w:rsidDel="009A667E" w14:paraId="35B577C4" w14:textId="687A1586" w:rsidTr="008B3B6D">
        <w:trPr>
          <w:del w:id="3498" w:author="Ngoc Le Van Truong" w:date="2023-04-28T11:03:00Z"/>
        </w:trPr>
        <w:tc>
          <w:tcPr>
            <w:tcW w:w="534" w:type="dxa"/>
          </w:tcPr>
          <w:p w14:paraId="6066CDB0" w14:textId="0FAE9B20" w:rsidR="00503FAF" w:rsidRPr="001B7F35" w:rsidDel="009A667E" w:rsidRDefault="00503FAF" w:rsidP="00CD2F58">
            <w:pPr>
              <w:pStyle w:val="ListParagraph"/>
              <w:numPr>
                <w:ilvl w:val="0"/>
                <w:numId w:val="40"/>
              </w:numPr>
              <w:spacing w:before="60"/>
              <w:contextualSpacing w:val="0"/>
              <w:jc w:val="both"/>
              <w:rPr>
                <w:del w:id="3499" w:author="Ngoc Le Van Truong" w:date="2023-04-28T11:03:00Z"/>
                <w:moveFrom w:id="3500" w:author="admin" w:date="2023-04-27T22:43:00Z"/>
                <w:rFonts w:ascii="Times New Roman" w:hAnsi="Times New Roman"/>
                <w:color w:val="111111"/>
                <w:sz w:val="26"/>
                <w:szCs w:val="26"/>
              </w:rPr>
            </w:pPr>
            <w:moveFromRangeStart w:id="3501" w:author="admin" w:date="2023-04-27T22:43:00Z" w:name="move133527801"/>
            <w:moveToRangeEnd w:id="3493"/>
          </w:p>
        </w:tc>
        <w:tc>
          <w:tcPr>
            <w:tcW w:w="6571" w:type="dxa"/>
          </w:tcPr>
          <w:p w14:paraId="62EDBD6A" w14:textId="678764B5" w:rsidR="00503FAF" w:rsidRPr="001B7F35" w:rsidDel="009A667E" w:rsidRDefault="00503FAF" w:rsidP="001B7F35">
            <w:pPr>
              <w:spacing w:before="60"/>
              <w:jc w:val="both"/>
              <w:rPr>
                <w:del w:id="3502" w:author="Ngoc Le Van Truong" w:date="2023-04-28T11:03:00Z"/>
                <w:moveFrom w:id="3503" w:author="admin" w:date="2023-04-27T22:43:00Z"/>
                <w:rFonts w:ascii="Times New Roman" w:hAnsi="Times New Roman"/>
                <w:color w:val="111111"/>
                <w:sz w:val="26"/>
                <w:szCs w:val="26"/>
              </w:rPr>
            </w:pPr>
            <w:moveFrom w:id="3504" w:author="admin" w:date="2023-04-27T22:43:00Z">
              <w:del w:id="3505" w:author="Ngoc Le Van Truong" w:date="2023-04-28T11:03:00Z">
                <w:r w:rsidRPr="002E0ED4" w:rsidDel="009A667E">
                  <w:rPr>
                    <w:rFonts w:ascii="Times New Roman" w:hAnsi="Times New Roman"/>
                    <w:sz w:val="26"/>
                    <w:szCs w:val="26"/>
                    <w:highlight w:val="yellow"/>
                    <w:rPrChange w:id="3506" w:author="admin" w:date="2023-04-27T22:41:00Z">
                      <w:rPr>
                        <w:rFonts w:ascii="Times New Roman" w:hAnsi="Times New Roman"/>
                        <w:sz w:val="26"/>
                        <w:szCs w:val="26"/>
                      </w:rPr>
                    </w:rPrChange>
                  </w:rPr>
                  <w:delText>Khoa Hồi sức tích cực</w:delText>
                </w:r>
              </w:del>
            </w:moveFrom>
          </w:p>
        </w:tc>
        <w:tc>
          <w:tcPr>
            <w:tcW w:w="1350" w:type="dxa"/>
          </w:tcPr>
          <w:p w14:paraId="55887B99" w14:textId="502F742E" w:rsidR="00503FAF" w:rsidRPr="001B7F35" w:rsidDel="009A667E" w:rsidRDefault="00503FAF" w:rsidP="001B7F35">
            <w:pPr>
              <w:spacing w:before="60"/>
              <w:jc w:val="both"/>
              <w:rPr>
                <w:del w:id="3507" w:author="Ngoc Le Van Truong" w:date="2023-04-28T11:03:00Z"/>
                <w:moveFrom w:id="3508" w:author="admin" w:date="2023-04-27T22:43:00Z"/>
                <w:rFonts w:ascii="Times New Roman" w:hAnsi="Times New Roman"/>
                <w:color w:val="111111"/>
                <w:sz w:val="26"/>
                <w:szCs w:val="26"/>
              </w:rPr>
            </w:pPr>
          </w:p>
        </w:tc>
        <w:tc>
          <w:tcPr>
            <w:tcW w:w="1260" w:type="dxa"/>
          </w:tcPr>
          <w:p w14:paraId="6FFA9297" w14:textId="4788EF4A" w:rsidR="00503FAF" w:rsidRPr="001B7F35" w:rsidDel="009A667E" w:rsidRDefault="00503FAF" w:rsidP="001B7F35">
            <w:pPr>
              <w:spacing w:before="60"/>
              <w:jc w:val="both"/>
              <w:rPr>
                <w:del w:id="3509" w:author="Ngoc Le Van Truong" w:date="2023-04-28T11:03:00Z"/>
                <w:moveFrom w:id="3510" w:author="admin" w:date="2023-04-27T22:43:00Z"/>
                <w:rFonts w:ascii="Times New Roman" w:hAnsi="Times New Roman"/>
                <w:color w:val="111111"/>
                <w:sz w:val="26"/>
                <w:szCs w:val="26"/>
              </w:rPr>
            </w:pPr>
          </w:p>
        </w:tc>
      </w:tr>
      <w:tr w:rsidR="00503FAF" w:rsidRPr="001B7F35" w:rsidDel="009A667E" w14:paraId="1C1A940A" w14:textId="5CF0034F" w:rsidTr="008B3B6D">
        <w:trPr>
          <w:del w:id="3511" w:author="Ngoc Le Van Truong" w:date="2023-04-28T11:03:00Z"/>
        </w:trPr>
        <w:tc>
          <w:tcPr>
            <w:tcW w:w="534" w:type="dxa"/>
          </w:tcPr>
          <w:p w14:paraId="0DC07744" w14:textId="2E98A27A" w:rsidR="00503FAF" w:rsidRPr="001B7F35" w:rsidDel="009A667E" w:rsidRDefault="00503FAF" w:rsidP="00CD2F58">
            <w:pPr>
              <w:pStyle w:val="ListParagraph"/>
              <w:numPr>
                <w:ilvl w:val="0"/>
                <w:numId w:val="40"/>
              </w:numPr>
              <w:spacing w:before="60"/>
              <w:contextualSpacing w:val="0"/>
              <w:jc w:val="both"/>
              <w:rPr>
                <w:del w:id="3512" w:author="Ngoc Le Van Truong" w:date="2023-04-28T11:03:00Z"/>
                <w:moveFrom w:id="3513" w:author="admin" w:date="2023-04-27T22:43:00Z"/>
                <w:rFonts w:ascii="Times New Roman" w:hAnsi="Times New Roman"/>
                <w:color w:val="111111"/>
                <w:sz w:val="26"/>
                <w:szCs w:val="26"/>
              </w:rPr>
            </w:pPr>
            <w:moveFromRangeStart w:id="3514" w:author="admin" w:date="2023-04-27T22:43:00Z" w:name="move133527811"/>
            <w:moveFromRangeEnd w:id="3501"/>
          </w:p>
        </w:tc>
        <w:tc>
          <w:tcPr>
            <w:tcW w:w="6571" w:type="dxa"/>
          </w:tcPr>
          <w:p w14:paraId="2BAC361C" w14:textId="38523480" w:rsidR="00503FAF" w:rsidRPr="001B7F35" w:rsidDel="009A667E" w:rsidRDefault="00503FAF" w:rsidP="001B7F35">
            <w:pPr>
              <w:spacing w:before="60"/>
              <w:jc w:val="both"/>
              <w:rPr>
                <w:del w:id="3515" w:author="Ngoc Le Van Truong" w:date="2023-04-28T11:03:00Z"/>
                <w:moveFrom w:id="3516" w:author="admin" w:date="2023-04-27T22:43:00Z"/>
                <w:rFonts w:ascii="Times New Roman" w:hAnsi="Times New Roman"/>
                <w:color w:val="111111"/>
                <w:sz w:val="26"/>
                <w:szCs w:val="26"/>
              </w:rPr>
            </w:pPr>
            <w:moveFrom w:id="3517" w:author="admin" w:date="2023-04-27T22:43:00Z">
              <w:del w:id="3518" w:author="Ngoc Le Van Truong" w:date="2023-04-28T11:03:00Z">
                <w:r w:rsidRPr="001B7F35" w:rsidDel="009A667E">
                  <w:rPr>
                    <w:rFonts w:ascii="Times New Roman" w:hAnsi="Times New Roman"/>
                    <w:sz w:val="26"/>
                    <w:szCs w:val="26"/>
                  </w:rPr>
                  <w:delText>Trung tâm Hồi sức tích cực</w:delText>
                </w:r>
              </w:del>
            </w:moveFrom>
          </w:p>
        </w:tc>
        <w:tc>
          <w:tcPr>
            <w:tcW w:w="1350" w:type="dxa"/>
          </w:tcPr>
          <w:p w14:paraId="08A491D0" w14:textId="44B4D5A3" w:rsidR="00503FAF" w:rsidRPr="001B7F35" w:rsidDel="009A667E" w:rsidRDefault="00503FAF" w:rsidP="001B7F35">
            <w:pPr>
              <w:spacing w:before="60"/>
              <w:jc w:val="both"/>
              <w:rPr>
                <w:del w:id="3519" w:author="Ngoc Le Van Truong" w:date="2023-04-28T11:03:00Z"/>
                <w:moveFrom w:id="3520" w:author="admin" w:date="2023-04-27T22:43:00Z"/>
                <w:rFonts w:ascii="Times New Roman" w:hAnsi="Times New Roman"/>
                <w:color w:val="111111"/>
                <w:sz w:val="26"/>
                <w:szCs w:val="26"/>
              </w:rPr>
            </w:pPr>
          </w:p>
        </w:tc>
        <w:tc>
          <w:tcPr>
            <w:tcW w:w="1260" w:type="dxa"/>
          </w:tcPr>
          <w:p w14:paraId="2C7A9089" w14:textId="68749E76" w:rsidR="00503FAF" w:rsidRPr="001B7F35" w:rsidDel="009A667E" w:rsidRDefault="00503FAF" w:rsidP="001B7F35">
            <w:pPr>
              <w:spacing w:before="60"/>
              <w:jc w:val="both"/>
              <w:rPr>
                <w:del w:id="3521" w:author="Ngoc Le Van Truong" w:date="2023-04-28T11:03:00Z"/>
                <w:moveFrom w:id="3522" w:author="admin" w:date="2023-04-27T22:43:00Z"/>
                <w:rFonts w:ascii="Times New Roman" w:hAnsi="Times New Roman"/>
                <w:color w:val="111111"/>
                <w:sz w:val="26"/>
                <w:szCs w:val="26"/>
              </w:rPr>
            </w:pPr>
          </w:p>
        </w:tc>
      </w:tr>
      <w:tr w:rsidR="00503FAF" w:rsidRPr="001B7F35" w:rsidDel="009A667E" w14:paraId="34DCC23B" w14:textId="2887D266" w:rsidTr="008B3B6D">
        <w:trPr>
          <w:del w:id="3523" w:author="Ngoc Le Van Truong" w:date="2023-04-28T11:03:00Z"/>
        </w:trPr>
        <w:tc>
          <w:tcPr>
            <w:tcW w:w="534" w:type="dxa"/>
          </w:tcPr>
          <w:p w14:paraId="42AE02DF" w14:textId="7EBBE3DC" w:rsidR="00503FAF" w:rsidRPr="001B7F35" w:rsidDel="009A667E" w:rsidRDefault="00503FAF" w:rsidP="00CD2F58">
            <w:pPr>
              <w:pStyle w:val="ListParagraph"/>
              <w:numPr>
                <w:ilvl w:val="0"/>
                <w:numId w:val="40"/>
              </w:numPr>
              <w:spacing w:before="60"/>
              <w:contextualSpacing w:val="0"/>
              <w:jc w:val="both"/>
              <w:rPr>
                <w:del w:id="3524" w:author="Ngoc Le Van Truong" w:date="2023-04-28T11:03:00Z"/>
                <w:moveFrom w:id="3525" w:author="admin" w:date="2023-04-27T22:43:00Z"/>
                <w:rFonts w:ascii="Times New Roman" w:hAnsi="Times New Roman"/>
                <w:color w:val="111111"/>
                <w:sz w:val="26"/>
                <w:szCs w:val="26"/>
              </w:rPr>
            </w:pPr>
            <w:moveFromRangeStart w:id="3526" w:author="admin" w:date="2023-04-27T22:43:00Z" w:name="move133527805"/>
            <w:moveFromRangeEnd w:id="3514"/>
          </w:p>
        </w:tc>
        <w:tc>
          <w:tcPr>
            <w:tcW w:w="6571" w:type="dxa"/>
          </w:tcPr>
          <w:p w14:paraId="28B10A8B" w14:textId="5F8374E5" w:rsidR="00503FAF" w:rsidRPr="001B7F35" w:rsidDel="009A667E" w:rsidRDefault="00503FAF" w:rsidP="001B7F35">
            <w:pPr>
              <w:spacing w:before="60"/>
              <w:jc w:val="both"/>
              <w:rPr>
                <w:del w:id="3527" w:author="Ngoc Le Van Truong" w:date="2023-04-28T11:03:00Z"/>
                <w:moveFrom w:id="3528" w:author="admin" w:date="2023-04-27T22:43:00Z"/>
                <w:rFonts w:ascii="Times New Roman" w:hAnsi="Times New Roman"/>
                <w:color w:val="111111"/>
                <w:sz w:val="26"/>
                <w:szCs w:val="26"/>
              </w:rPr>
            </w:pPr>
            <w:moveFrom w:id="3529" w:author="admin" w:date="2023-04-27T22:43:00Z">
              <w:del w:id="3530" w:author="Ngoc Le Van Truong" w:date="2023-04-28T11:03:00Z">
                <w:r w:rsidRPr="002E0ED4" w:rsidDel="009A667E">
                  <w:rPr>
                    <w:rFonts w:ascii="Times New Roman" w:hAnsi="Times New Roman"/>
                    <w:color w:val="111111"/>
                    <w:sz w:val="26"/>
                    <w:szCs w:val="26"/>
                    <w:highlight w:val="yellow"/>
                    <w:rPrChange w:id="3531" w:author="admin" w:date="2023-04-27T22:41:00Z">
                      <w:rPr>
                        <w:rFonts w:ascii="Times New Roman" w:hAnsi="Times New Roman"/>
                        <w:color w:val="111111"/>
                        <w:sz w:val="26"/>
                        <w:szCs w:val="26"/>
                      </w:rPr>
                    </w:rPrChange>
                  </w:rPr>
                  <w:delText>Khoa Chống độc</w:delText>
                </w:r>
              </w:del>
            </w:moveFrom>
          </w:p>
        </w:tc>
        <w:tc>
          <w:tcPr>
            <w:tcW w:w="1350" w:type="dxa"/>
          </w:tcPr>
          <w:p w14:paraId="2AEE2EB2" w14:textId="51285DF1" w:rsidR="00503FAF" w:rsidRPr="001B7F35" w:rsidDel="009A667E" w:rsidRDefault="00503FAF" w:rsidP="001B7F35">
            <w:pPr>
              <w:spacing w:before="60"/>
              <w:jc w:val="both"/>
              <w:rPr>
                <w:del w:id="3532" w:author="Ngoc Le Van Truong" w:date="2023-04-28T11:03:00Z"/>
                <w:moveFrom w:id="3533" w:author="admin" w:date="2023-04-27T22:43:00Z"/>
                <w:rFonts w:ascii="Times New Roman" w:hAnsi="Times New Roman"/>
                <w:color w:val="111111"/>
                <w:sz w:val="26"/>
                <w:szCs w:val="26"/>
              </w:rPr>
            </w:pPr>
          </w:p>
        </w:tc>
        <w:tc>
          <w:tcPr>
            <w:tcW w:w="1260" w:type="dxa"/>
          </w:tcPr>
          <w:p w14:paraId="0E821EFC" w14:textId="14A8BDD8" w:rsidR="00503FAF" w:rsidRPr="001B7F35" w:rsidDel="009A667E" w:rsidRDefault="00503FAF" w:rsidP="001B7F35">
            <w:pPr>
              <w:spacing w:before="60"/>
              <w:jc w:val="both"/>
              <w:rPr>
                <w:del w:id="3534" w:author="Ngoc Le Van Truong" w:date="2023-04-28T11:03:00Z"/>
                <w:moveFrom w:id="3535" w:author="admin" w:date="2023-04-27T22:43:00Z"/>
                <w:rFonts w:ascii="Times New Roman" w:hAnsi="Times New Roman"/>
                <w:color w:val="111111"/>
                <w:sz w:val="26"/>
                <w:szCs w:val="26"/>
              </w:rPr>
            </w:pPr>
          </w:p>
        </w:tc>
      </w:tr>
      <w:tr w:rsidR="00503FAF" w:rsidRPr="001B7F35" w:rsidDel="009A667E" w14:paraId="3E0D9254" w14:textId="63AA7AB4" w:rsidTr="008B3B6D">
        <w:trPr>
          <w:del w:id="3536" w:author="Ngoc Le Van Truong" w:date="2023-04-28T11:03:00Z"/>
        </w:trPr>
        <w:tc>
          <w:tcPr>
            <w:tcW w:w="534" w:type="dxa"/>
          </w:tcPr>
          <w:p w14:paraId="141423A2" w14:textId="7D9F5F1A" w:rsidR="00503FAF" w:rsidRPr="001B7F35" w:rsidDel="009A667E" w:rsidRDefault="00503FAF" w:rsidP="00CD2F58">
            <w:pPr>
              <w:pStyle w:val="ListParagraph"/>
              <w:numPr>
                <w:ilvl w:val="0"/>
                <w:numId w:val="40"/>
              </w:numPr>
              <w:spacing w:before="60"/>
              <w:contextualSpacing w:val="0"/>
              <w:jc w:val="both"/>
              <w:rPr>
                <w:del w:id="3537" w:author="Ngoc Le Van Truong" w:date="2023-04-28T11:03:00Z"/>
                <w:moveFrom w:id="3538" w:author="admin" w:date="2023-04-27T22:43:00Z"/>
                <w:rFonts w:ascii="Times New Roman" w:hAnsi="Times New Roman"/>
                <w:color w:val="111111"/>
                <w:sz w:val="26"/>
                <w:szCs w:val="26"/>
              </w:rPr>
            </w:pPr>
            <w:moveFromRangeStart w:id="3539" w:author="admin" w:date="2023-04-27T22:43:00Z" w:name="move133527816"/>
            <w:moveFromRangeEnd w:id="3526"/>
          </w:p>
        </w:tc>
        <w:tc>
          <w:tcPr>
            <w:tcW w:w="6571" w:type="dxa"/>
          </w:tcPr>
          <w:p w14:paraId="63A7BB4A" w14:textId="20A501F2" w:rsidR="00503FAF" w:rsidRPr="001B7F35" w:rsidDel="009A667E" w:rsidRDefault="00503FAF" w:rsidP="001B7F35">
            <w:pPr>
              <w:spacing w:before="60"/>
              <w:jc w:val="both"/>
              <w:rPr>
                <w:del w:id="3540" w:author="Ngoc Le Van Truong" w:date="2023-04-28T11:03:00Z"/>
                <w:moveFrom w:id="3541" w:author="admin" w:date="2023-04-27T22:43:00Z"/>
                <w:rFonts w:ascii="Times New Roman" w:hAnsi="Times New Roman"/>
                <w:color w:val="111111"/>
                <w:sz w:val="26"/>
                <w:szCs w:val="26"/>
              </w:rPr>
            </w:pPr>
            <w:moveFrom w:id="3542" w:author="admin" w:date="2023-04-27T22:43:00Z">
              <w:del w:id="3543" w:author="Ngoc Le Van Truong" w:date="2023-04-28T11:03:00Z">
                <w:r w:rsidRPr="002E0ED4" w:rsidDel="009A667E">
                  <w:rPr>
                    <w:rFonts w:ascii="Times New Roman" w:hAnsi="Times New Roman"/>
                    <w:sz w:val="26"/>
                    <w:szCs w:val="26"/>
                    <w:highlight w:val="yellow"/>
                    <w:rPrChange w:id="3544" w:author="admin" w:date="2023-04-27T22:42:00Z">
                      <w:rPr>
                        <w:rFonts w:ascii="Times New Roman" w:hAnsi="Times New Roman"/>
                        <w:sz w:val="26"/>
                        <w:szCs w:val="26"/>
                      </w:rPr>
                    </w:rPrChange>
                  </w:rPr>
                  <w:delText>Trung tâm Chống độc</w:delText>
                </w:r>
              </w:del>
            </w:moveFrom>
          </w:p>
        </w:tc>
        <w:tc>
          <w:tcPr>
            <w:tcW w:w="1350" w:type="dxa"/>
          </w:tcPr>
          <w:p w14:paraId="34C903FD" w14:textId="75485E81" w:rsidR="00503FAF" w:rsidRPr="001B7F35" w:rsidDel="009A667E" w:rsidRDefault="00503FAF" w:rsidP="001B7F35">
            <w:pPr>
              <w:spacing w:before="60"/>
              <w:jc w:val="both"/>
              <w:rPr>
                <w:del w:id="3545" w:author="Ngoc Le Van Truong" w:date="2023-04-28T11:03:00Z"/>
                <w:moveFrom w:id="3546" w:author="admin" w:date="2023-04-27T22:43:00Z"/>
                <w:rFonts w:ascii="Times New Roman" w:hAnsi="Times New Roman"/>
                <w:color w:val="111111"/>
                <w:sz w:val="26"/>
                <w:szCs w:val="26"/>
              </w:rPr>
            </w:pPr>
          </w:p>
        </w:tc>
        <w:tc>
          <w:tcPr>
            <w:tcW w:w="1260" w:type="dxa"/>
          </w:tcPr>
          <w:p w14:paraId="1EAACF4A" w14:textId="745E608A" w:rsidR="00503FAF" w:rsidRPr="001B7F35" w:rsidDel="009A667E" w:rsidRDefault="00503FAF" w:rsidP="001B7F35">
            <w:pPr>
              <w:spacing w:before="60"/>
              <w:jc w:val="both"/>
              <w:rPr>
                <w:del w:id="3547" w:author="Ngoc Le Van Truong" w:date="2023-04-28T11:03:00Z"/>
                <w:moveFrom w:id="3548" w:author="admin" w:date="2023-04-27T22:43:00Z"/>
                <w:rFonts w:ascii="Times New Roman" w:hAnsi="Times New Roman"/>
                <w:color w:val="111111"/>
                <w:sz w:val="26"/>
                <w:szCs w:val="26"/>
              </w:rPr>
            </w:pPr>
          </w:p>
        </w:tc>
      </w:tr>
      <w:moveFromRangeEnd w:id="3539"/>
      <w:tr w:rsidR="00503FAF" w:rsidRPr="001B7F35" w:rsidDel="002E0ED4" w14:paraId="52AB11A5" w14:textId="720E8BAA" w:rsidTr="008B3B6D">
        <w:trPr>
          <w:del w:id="3549" w:author="admin" w:date="2023-04-27T22:43:00Z"/>
        </w:trPr>
        <w:tc>
          <w:tcPr>
            <w:tcW w:w="534" w:type="dxa"/>
          </w:tcPr>
          <w:p w14:paraId="29B36DFE" w14:textId="01CE83C5" w:rsidR="00503FAF" w:rsidRPr="001B7F35" w:rsidDel="002E0ED4" w:rsidRDefault="00503FAF" w:rsidP="00CD2F58">
            <w:pPr>
              <w:pStyle w:val="ListParagraph"/>
              <w:numPr>
                <w:ilvl w:val="0"/>
                <w:numId w:val="40"/>
              </w:numPr>
              <w:spacing w:before="60"/>
              <w:contextualSpacing w:val="0"/>
              <w:jc w:val="both"/>
              <w:rPr>
                <w:del w:id="3550" w:author="admin" w:date="2023-04-27T22:43:00Z"/>
                <w:rFonts w:ascii="Times New Roman" w:hAnsi="Times New Roman"/>
                <w:color w:val="111111"/>
                <w:sz w:val="26"/>
                <w:szCs w:val="26"/>
              </w:rPr>
            </w:pPr>
          </w:p>
        </w:tc>
        <w:tc>
          <w:tcPr>
            <w:tcW w:w="6571" w:type="dxa"/>
          </w:tcPr>
          <w:p w14:paraId="638F7C11" w14:textId="1C676DBE" w:rsidR="00503FAF" w:rsidRPr="001B7F35" w:rsidDel="002E0ED4" w:rsidRDefault="00503FAF">
            <w:pPr>
              <w:spacing w:before="60"/>
              <w:jc w:val="both"/>
              <w:rPr>
                <w:del w:id="3551" w:author="admin" w:date="2023-04-27T22:43:00Z"/>
                <w:rFonts w:ascii="Times New Roman" w:hAnsi="Times New Roman"/>
                <w:sz w:val="26"/>
                <w:szCs w:val="26"/>
              </w:rPr>
            </w:pPr>
            <w:del w:id="3552" w:author="admin" w:date="2023-04-27T22:43:00Z">
              <w:r w:rsidRPr="002E0ED4" w:rsidDel="002E0ED4">
                <w:rPr>
                  <w:rFonts w:ascii="Times New Roman" w:hAnsi="Times New Roman"/>
                  <w:sz w:val="26"/>
                  <w:szCs w:val="26"/>
                  <w:highlight w:val="yellow"/>
                  <w:rPrChange w:id="3553" w:author="admin" w:date="2023-04-27T22:42:00Z">
                    <w:rPr>
                      <w:rFonts w:ascii="Times New Roman" w:hAnsi="Times New Roman"/>
                      <w:sz w:val="26"/>
                      <w:szCs w:val="26"/>
                    </w:rPr>
                  </w:rPrChange>
                </w:rPr>
                <w:delText xml:space="preserve">Khoa </w:delText>
              </w:r>
            </w:del>
            <w:del w:id="3554" w:author="admin" w:date="2023-04-27T22:39:00Z">
              <w:r w:rsidRPr="002E0ED4" w:rsidDel="00786A57">
                <w:rPr>
                  <w:rFonts w:ascii="Times New Roman" w:hAnsi="Times New Roman"/>
                  <w:sz w:val="26"/>
                  <w:szCs w:val="26"/>
                  <w:highlight w:val="yellow"/>
                  <w:rPrChange w:id="3555" w:author="admin" w:date="2023-04-27T22:42:00Z">
                    <w:rPr>
                      <w:rFonts w:ascii="Times New Roman" w:hAnsi="Times New Roman"/>
                      <w:sz w:val="26"/>
                      <w:szCs w:val="26"/>
                    </w:rPr>
                  </w:rPrChange>
                </w:rPr>
                <w:delText xml:space="preserve">hồi </w:delText>
              </w:r>
            </w:del>
            <w:del w:id="3556" w:author="admin" w:date="2023-04-27T22:43:00Z">
              <w:r w:rsidRPr="002E0ED4" w:rsidDel="002E0ED4">
                <w:rPr>
                  <w:rFonts w:ascii="Times New Roman" w:hAnsi="Times New Roman"/>
                  <w:sz w:val="26"/>
                  <w:szCs w:val="26"/>
                  <w:highlight w:val="yellow"/>
                  <w:rPrChange w:id="3557" w:author="admin" w:date="2023-04-27T22:42:00Z">
                    <w:rPr>
                      <w:rFonts w:ascii="Times New Roman" w:hAnsi="Times New Roman"/>
                      <w:sz w:val="26"/>
                      <w:szCs w:val="26"/>
                    </w:rPr>
                  </w:rPrChange>
                </w:rPr>
                <w:delText>s</w:delText>
              </w:r>
              <w:r w:rsidRPr="002E0ED4" w:rsidDel="002E0ED4">
                <w:rPr>
                  <w:rFonts w:ascii="Times New Roman" w:hAnsi="Times New Roman"/>
                  <w:sz w:val="26"/>
                  <w:szCs w:val="26"/>
                  <w:highlight w:val="yellow"/>
                  <w:lang w:val="vi-VN"/>
                  <w:rPrChange w:id="3558" w:author="admin" w:date="2023-04-27T22:42:00Z">
                    <w:rPr>
                      <w:rFonts w:ascii="Times New Roman" w:hAnsi="Times New Roman"/>
                      <w:sz w:val="26"/>
                      <w:szCs w:val="26"/>
                      <w:lang w:val="vi-VN"/>
                    </w:rPr>
                  </w:rPrChange>
                </w:rPr>
                <w:delText xml:space="preserve">ức tích cực </w:delText>
              </w:r>
              <w:r w:rsidRPr="002E0ED4" w:rsidDel="002E0ED4">
                <w:rPr>
                  <w:rFonts w:ascii="Times New Roman" w:hAnsi="Times New Roman"/>
                  <w:sz w:val="26"/>
                  <w:szCs w:val="26"/>
                  <w:highlight w:val="yellow"/>
                  <w:rPrChange w:id="3559" w:author="admin" w:date="2023-04-27T22:42:00Z">
                    <w:rPr>
                      <w:rFonts w:ascii="Times New Roman" w:hAnsi="Times New Roman"/>
                      <w:sz w:val="26"/>
                      <w:szCs w:val="26"/>
                    </w:rPr>
                  </w:rPrChange>
                </w:rPr>
                <w:delText>– Chống độc</w:delText>
              </w:r>
            </w:del>
          </w:p>
        </w:tc>
        <w:tc>
          <w:tcPr>
            <w:tcW w:w="1350" w:type="dxa"/>
          </w:tcPr>
          <w:p w14:paraId="12978D5E" w14:textId="46E9E006" w:rsidR="00503FAF" w:rsidRPr="001B7F35" w:rsidDel="002E0ED4" w:rsidRDefault="00503FAF" w:rsidP="001B7F35">
            <w:pPr>
              <w:spacing w:before="60"/>
              <w:jc w:val="both"/>
              <w:rPr>
                <w:del w:id="3560" w:author="admin" w:date="2023-04-27T22:43:00Z"/>
                <w:rFonts w:ascii="Times New Roman" w:hAnsi="Times New Roman"/>
                <w:color w:val="111111"/>
                <w:sz w:val="26"/>
                <w:szCs w:val="26"/>
              </w:rPr>
            </w:pPr>
          </w:p>
        </w:tc>
        <w:tc>
          <w:tcPr>
            <w:tcW w:w="1260" w:type="dxa"/>
          </w:tcPr>
          <w:p w14:paraId="5B1705EB" w14:textId="15442365" w:rsidR="00503FAF" w:rsidRPr="001B7F35" w:rsidDel="002E0ED4" w:rsidRDefault="00503FAF" w:rsidP="001B7F35">
            <w:pPr>
              <w:spacing w:before="60"/>
              <w:jc w:val="both"/>
              <w:rPr>
                <w:del w:id="3561" w:author="admin" w:date="2023-04-27T22:43:00Z"/>
                <w:rFonts w:ascii="Times New Roman" w:hAnsi="Times New Roman"/>
                <w:color w:val="111111"/>
                <w:sz w:val="26"/>
                <w:szCs w:val="26"/>
              </w:rPr>
            </w:pPr>
          </w:p>
        </w:tc>
      </w:tr>
      <w:tr w:rsidR="00786A57" w:rsidRPr="001B7F35" w14:paraId="5AC36CA7" w14:textId="77777777" w:rsidTr="009A7CF2">
        <w:trPr>
          <w:ins w:id="3562" w:author="admin" w:date="2023-04-27T22:38:00Z"/>
        </w:trPr>
        <w:tc>
          <w:tcPr>
            <w:tcW w:w="534" w:type="dxa"/>
          </w:tcPr>
          <w:p w14:paraId="26501DDB" w14:textId="77777777" w:rsidR="00786A57" w:rsidRPr="001B7F35" w:rsidRDefault="00786A57" w:rsidP="009A7CF2">
            <w:pPr>
              <w:pStyle w:val="ListParagraph"/>
              <w:numPr>
                <w:ilvl w:val="0"/>
                <w:numId w:val="40"/>
              </w:numPr>
              <w:spacing w:before="60"/>
              <w:contextualSpacing w:val="0"/>
              <w:jc w:val="both"/>
              <w:rPr>
                <w:ins w:id="3563" w:author="admin" w:date="2023-04-27T22:38:00Z"/>
                <w:rFonts w:ascii="Times New Roman" w:hAnsi="Times New Roman"/>
                <w:color w:val="111111"/>
                <w:sz w:val="26"/>
                <w:szCs w:val="26"/>
              </w:rPr>
            </w:pPr>
          </w:p>
        </w:tc>
        <w:tc>
          <w:tcPr>
            <w:tcW w:w="6571" w:type="dxa"/>
          </w:tcPr>
          <w:p w14:paraId="6A961AEB" w14:textId="3F226186" w:rsidR="00786A57" w:rsidRPr="001B7F35" w:rsidRDefault="00786A57">
            <w:pPr>
              <w:spacing w:before="60"/>
              <w:jc w:val="both"/>
              <w:rPr>
                <w:ins w:id="3564" w:author="admin" w:date="2023-04-27T22:38:00Z"/>
                <w:rFonts w:ascii="Times New Roman" w:hAnsi="Times New Roman"/>
                <w:sz w:val="26"/>
                <w:szCs w:val="26"/>
              </w:rPr>
            </w:pPr>
            <w:ins w:id="3565" w:author="admin" w:date="2023-04-27T22:38:00Z">
              <w:r>
                <w:rPr>
                  <w:rFonts w:ascii="Times New Roman" w:hAnsi="Times New Roman"/>
                  <w:sz w:val="26"/>
                  <w:szCs w:val="26"/>
                </w:rPr>
                <w:t>Trung tâm</w:t>
              </w:r>
              <w:r w:rsidRPr="001B7F35">
                <w:rPr>
                  <w:rFonts w:ascii="Times New Roman" w:hAnsi="Times New Roman"/>
                  <w:sz w:val="26"/>
                  <w:szCs w:val="26"/>
                </w:rPr>
                <w:t xml:space="preserve"> </w:t>
              </w:r>
            </w:ins>
            <w:ins w:id="3566" w:author="admin" w:date="2023-04-27T22:39:00Z">
              <w:r>
                <w:rPr>
                  <w:rFonts w:ascii="Times New Roman" w:hAnsi="Times New Roman"/>
                  <w:sz w:val="26"/>
                  <w:szCs w:val="26"/>
                </w:rPr>
                <w:t>H</w:t>
              </w:r>
            </w:ins>
            <w:ins w:id="3567" w:author="admin" w:date="2023-04-27T22:38:00Z">
              <w:r w:rsidRPr="001B7F35">
                <w:rPr>
                  <w:rFonts w:ascii="Times New Roman" w:hAnsi="Times New Roman"/>
                  <w:sz w:val="26"/>
                  <w:szCs w:val="26"/>
                </w:rPr>
                <w:t>ồi s</w:t>
              </w:r>
              <w:r w:rsidRPr="001B7F35">
                <w:rPr>
                  <w:rFonts w:ascii="Times New Roman" w:hAnsi="Times New Roman"/>
                  <w:sz w:val="26"/>
                  <w:szCs w:val="26"/>
                  <w:lang w:val="vi-VN"/>
                </w:rPr>
                <w:t xml:space="preserve">ức tích cực </w:t>
              </w:r>
              <w:r w:rsidRPr="001B7F35">
                <w:rPr>
                  <w:rFonts w:ascii="Times New Roman" w:hAnsi="Times New Roman"/>
                  <w:sz w:val="26"/>
                  <w:szCs w:val="26"/>
                </w:rPr>
                <w:t>– Chống độc</w:t>
              </w:r>
            </w:ins>
          </w:p>
        </w:tc>
        <w:tc>
          <w:tcPr>
            <w:tcW w:w="1350" w:type="dxa"/>
          </w:tcPr>
          <w:p w14:paraId="1B93AAB3" w14:textId="77777777" w:rsidR="00786A57" w:rsidRPr="001B7F35" w:rsidRDefault="00786A57" w:rsidP="009A7CF2">
            <w:pPr>
              <w:spacing w:before="60"/>
              <w:jc w:val="both"/>
              <w:rPr>
                <w:ins w:id="3568" w:author="admin" w:date="2023-04-27T22:38:00Z"/>
                <w:rFonts w:ascii="Times New Roman" w:hAnsi="Times New Roman"/>
                <w:color w:val="111111"/>
                <w:sz w:val="26"/>
                <w:szCs w:val="26"/>
              </w:rPr>
            </w:pPr>
          </w:p>
        </w:tc>
        <w:tc>
          <w:tcPr>
            <w:tcW w:w="1260" w:type="dxa"/>
          </w:tcPr>
          <w:p w14:paraId="0B085C23" w14:textId="77777777" w:rsidR="00786A57" w:rsidRPr="001B7F35" w:rsidRDefault="00786A57" w:rsidP="009A7CF2">
            <w:pPr>
              <w:spacing w:before="60"/>
              <w:jc w:val="both"/>
              <w:rPr>
                <w:ins w:id="3569" w:author="admin" w:date="2023-04-27T22:38:00Z"/>
                <w:rFonts w:ascii="Times New Roman" w:hAnsi="Times New Roman"/>
                <w:color w:val="111111"/>
                <w:sz w:val="26"/>
                <w:szCs w:val="26"/>
              </w:rPr>
            </w:pPr>
          </w:p>
        </w:tc>
      </w:tr>
      <w:tr w:rsidR="00503FAF" w:rsidRPr="001B7F35" w14:paraId="3FB0DAEF" w14:textId="77777777" w:rsidTr="008B3B6D">
        <w:tc>
          <w:tcPr>
            <w:tcW w:w="534" w:type="dxa"/>
          </w:tcPr>
          <w:p w14:paraId="07D0D790" w14:textId="77777777" w:rsidR="00503FAF" w:rsidRPr="001B7F35" w:rsidRDefault="00503FAF" w:rsidP="00CD2F58">
            <w:pPr>
              <w:pStyle w:val="ListParagraph"/>
              <w:numPr>
                <w:ilvl w:val="0"/>
                <w:numId w:val="40"/>
              </w:numPr>
              <w:spacing w:before="60"/>
              <w:contextualSpacing w:val="0"/>
              <w:jc w:val="both"/>
              <w:rPr>
                <w:rFonts w:ascii="Times New Roman" w:hAnsi="Times New Roman"/>
                <w:color w:val="111111"/>
                <w:sz w:val="26"/>
                <w:szCs w:val="26"/>
              </w:rPr>
            </w:pPr>
          </w:p>
        </w:tc>
        <w:tc>
          <w:tcPr>
            <w:tcW w:w="6571" w:type="dxa"/>
          </w:tcPr>
          <w:p w14:paraId="71EA6303" w14:textId="489C9334" w:rsidR="00503FAF" w:rsidRPr="001B7F35" w:rsidRDefault="00786A57" w:rsidP="001B7F35">
            <w:pPr>
              <w:spacing w:before="60"/>
              <w:rPr>
                <w:rFonts w:ascii="Times New Roman" w:hAnsi="Times New Roman"/>
                <w:sz w:val="26"/>
                <w:szCs w:val="26"/>
              </w:rPr>
            </w:pPr>
            <w:ins w:id="3570" w:author="admin" w:date="2023-04-27T22:39:00Z">
              <w:r>
                <w:rPr>
                  <w:rFonts w:ascii="Times New Roman" w:hAnsi="Times New Roman"/>
                  <w:sz w:val="26"/>
                  <w:szCs w:val="26"/>
                </w:rPr>
                <w:t>Trung tâm</w:t>
              </w:r>
            </w:ins>
            <w:del w:id="3571" w:author="admin" w:date="2023-04-27T22:39:00Z">
              <w:r w:rsidR="00503FAF" w:rsidRPr="001B7F35" w:rsidDel="00786A57">
                <w:rPr>
                  <w:rFonts w:ascii="Times New Roman" w:hAnsi="Times New Roman"/>
                  <w:sz w:val="26"/>
                  <w:szCs w:val="26"/>
                </w:rPr>
                <w:delText>Khoa</w:delText>
              </w:r>
            </w:del>
            <w:r w:rsidR="00503FAF" w:rsidRPr="001B7F35">
              <w:rPr>
                <w:rFonts w:ascii="Times New Roman" w:hAnsi="Times New Roman"/>
                <w:sz w:val="26"/>
                <w:szCs w:val="26"/>
              </w:rPr>
              <w:t xml:space="preserve"> Cấp cứu - Hồi sức tích cực - Chống độc</w:t>
            </w:r>
          </w:p>
        </w:tc>
        <w:tc>
          <w:tcPr>
            <w:tcW w:w="1350" w:type="dxa"/>
          </w:tcPr>
          <w:p w14:paraId="47E550AB" w14:textId="77777777" w:rsidR="00503FAF" w:rsidRPr="001B7F35" w:rsidRDefault="00503FAF" w:rsidP="001B7F35">
            <w:pPr>
              <w:spacing w:before="60"/>
              <w:jc w:val="both"/>
              <w:rPr>
                <w:rFonts w:ascii="Times New Roman" w:hAnsi="Times New Roman"/>
                <w:color w:val="111111"/>
                <w:sz w:val="26"/>
                <w:szCs w:val="26"/>
              </w:rPr>
            </w:pPr>
          </w:p>
        </w:tc>
        <w:tc>
          <w:tcPr>
            <w:tcW w:w="1260" w:type="dxa"/>
          </w:tcPr>
          <w:p w14:paraId="43547D39" w14:textId="77777777" w:rsidR="00503FAF" w:rsidRPr="001B7F35" w:rsidRDefault="00503FAF" w:rsidP="001B7F35">
            <w:pPr>
              <w:spacing w:before="60"/>
              <w:jc w:val="both"/>
              <w:rPr>
                <w:rFonts w:ascii="Times New Roman" w:hAnsi="Times New Roman"/>
                <w:color w:val="111111"/>
                <w:sz w:val="26"/>
                <w:szCs w:val="26"/>
              </w:rPr>
            </w:pPr>
          </w:p>
        </w:tc>
      </w:tr>
      <w:tr w:rsidR="00786A57" w:rsidRPr="001B7F35" w14:paraId="0F550572" w14:textId="77777777" w:rsidTr="008B3B6D">
        <w:trPr>
          <w:ins w:id="3572" w:author="admin" w:date="2023-04-27T22:39:00Z"/>
        </w:trPr>
        <w:tc>
          <w:tcPr>
            <w:tcW w:w="534" w:type="dxa"/>
          </w:tcPr>
          <w:p w14:paraId="66E75077" w14:textId="77777777" w:rsidR="00786A57" w:rsidRPr="001B7F35" w:rsidRDefault="00786A57" w:rsidP="00CD2F58">
            <w:pPr>
              <w:pStyle w:val="ListParagraph"/>
              <w:numPr>
                <w:ilvl w:val="0"/>
                <w:numId w:val="40"/>
              </w:numPr>
              <w:spacing w:before="60"/>
              <w:contextualSpacing w:val="0"/>
              <w:jc w:val="both"/>
              <w:rPr>
                <w:ins w:id="3573" w:author="admin" w:date="2023-04-27T22:39:00Z"/>
                <w:rFonts w:ascii="Times New Roman" w:hAnsi="Times New Roman"/>
                <w:color w:val="111111"/>
                <w:sz w:val="26"/>
                <w:szCs w:val="26"/>
              </w:rPr>
            </w:pPr>
          </w:p>
        </w:tc>
        <w:tc>
          <w:tcPr>
            <w:tcW w:w="6571" w:type="dxa"/>
          </w:tcPr>
          <w:p w14:paraId="5306E1FC" w14:textId="693C1B8B" w:rsidR="00786A57" w:rsidRDefault="00786A57" w:rsidP="001B7F35">
            <w:pPr>
              <w:spacing w:before="60"/>
              <w:rPr>
                <w:ins w:id="3574" w:author="admin" w:date="2023-04-27T22:39:00Z"/>
                <w:rFonts w:ascii="Times New Roman" w:hAnsi="Times New Roman"/>
                <w:sz w:val="26"/>
                <w:szCs w:val="26"/>
              </w:rPr>
            </w:pPr>
            <w:ins w:id="3575" w:author="admin" w:date="2023-04-27T22:39:00Z">
              <w:r>
                <w:rPr>
                  <w:rFonts w:ascii="Times New Roman" w:hAnsi="Times New Roman"/>
                  <w:sz w:val="26"/>
                  <w:szCs w:val="26"/>
                </w:rPr>
                <w:t xml:space="preserve">Khác </w:t>
              </w:r>
            </w:ins>
            <w:ins w:id="3576" w:author="admin" w:date="2023-04-27T22:40:00Z">
              <w:r>
                <w:rPr>
                  <w:rFonts w:ascii="Times New Roman" w:hAnsi="Times New Roman"/>
                  <w:sz w:val="26"/>
                  <w:szCs w:val="26"/>
                </w:rPr>
                <w:t>……</w:t>
              </w:r>
            </w:ins>
          </w:p>
        </w:tc>
        <w:tc>
          <w:tcPr>
            <w:tcW w:w="1350" w:type="dxa"/>
          </w:tcPr>
          <w:p w14:paraId="4A186AF2" w14:textId="77777777" w:rsidR="00786A57" w:rsidRPr="001B7F35" w:rsidRDefault="00786A57" w:rsidP="001B7F35">
            <w:pPr>
              <w:spacing w:before="60"/>
              <w:jc w:val="both"/>
              <w:rPr>
                <w:ins w:id="3577" w:author="admin" w:date="2023-04-27T22:39:00Z"/>
                <w:rFonts w:ascii="Times New Roman" w:hAnsi="Times New Roman"/>
                <w:color w:val="111111"/>
                <w:sz w:val="26"/>
                <w:szCs w:val="26"/>
              </w:rPr>
            </w:pPr>
          </w:p>
        </w:tc>
        <w:tc>
          <w:tcPr>
            <w:tcW w:w="1260" w:type="dxa"/>
          </w:tcPr>
          <w:p w14:paraId="25CB9D0F" w14:textId="77777777" w:rsidR="00786A57" w:rsidRPr="001B7F35" w:rsidRDefault="00786A57" w:rsidP="001B7F35">
            <w:pPr>
              <w:spacing w:before="60"/>
              <w:jc w:val="both"/>
              <w:rPr>
                <w:ins w:id="3578" w:author="admin" w:date="2023-04-27T22:39:00Z"/>
                <w:rFonts w:ascii="Times New Roman" w:hAnsi="Times New Roman"/>
                <w:color w:val="111111"/>
                <w:sz w:val="26"/>
                <w:szCs w:val="26"/>
              </w:rPr>
            </w:pPr>
          </w:p>
        </w:tc>
      </w:tr>
    </w:tbl>
    <w:p w14:paraId="7B770EC5" w14:textId="061594C4" w:rsidR="001B7F35" w:rsidRPr="001B7F35" w:rsidRDefault="001B7F35"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sz w:val="26"/>
          <w:szCs w:val="26"/>
          <w:highlight w:val="yellow"/>
        </w:rPr>
        <w:t xml:space="preserve">Số phòng </w:t>
      </w:r>
      <w:del w:id="3579" w:author="Ngoc Le Van Truong" w:date="2023-04-28T11:03:00Z">
        <w:r w:rsidRPr="001B7F35" w:rsidDel="00430DEB">
          <w:rPr>
            <w:rFonts w:ascii="Times New Roman" w:hAnsi="Times New Roman"/>
            <w:sz w:val="26"/>
            <w:szCs w:val="26"/>
            <w:highlight w:val="yellow"/>
          </w:rPr>
          <w:delText xml:space="preserve">khám </w:delText>
        </w:r>
      </w:del>
      <w:r w:rsidRPr="001B7F35">
        <w:rPr>
          <w:rFonts w:ascii="Times New Roman" w:hAnsi="Times New Roman"/>
          <w:sz w:val="26"/>
          <w:szCs w:val="26"/>
          <w:highlight w:val="yellow"/>
        </w:rPr>
        <w:t>cấp cứu</w:t>
      </w:r>
      <w:ins w:id="3580" w:author="Ngoc Le Van Truong" w:date="2023-04-28T11:03:00Z">
        <w:r w:rsidR="00430DEB">
          <w:rPr>
            <w:rFonts w:ascii="Times New Roman" w:hAnsi="Times New Roman"/>
            <w:sz w:val="26"/>
            <w:szCs w:val="26"/>
          </w:rPr>
          <w:t xml:space="preserve"> trong Bệnh viện: ………</w:t>
        </w:r>
      </w:ins>
    </w:p>
    <w:p w14:paraId="290B62CD" w14:textId="4C18F9FA" w:rsidR="001B7F35" w:rsidRPr="001B7F35" w:rsidRDefault="001B7F35"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sz w:val="26"/>
          <w:szCs w:val="26"/>
        </w:rPr>
        <w:t xml:space="preserve">Số phòng </w:t>
      </w:r>
      <w:del w:id="3581" w:author="admin" w:date="2023-04-27T22:45:00Z">
        <w:r w:rsidRPr="001B7F35" w:rsidDel="002E0ED4">
          <w:rPr>
            <w:rFonts w:ascii="Times New Roman" w:hAnsi="Times New Roman"/>
            <w:sz w:val="26"/>
            <w:szCs w:val="26"/>
          </w:rPr>
          <w:delText xml:space="preserve">mổ </w:delText>
        </w:r>
      </w:del>
      <w:ins w:id="3582" w:author="admin" w:date="2023-04-27T22:45:00Z">
        <w:r w:rsidR="002E0ED4">
          <w:rPr>
            <w:rFonts w:ascii="Times New Roman" w:hAnsi="Times New Roman"/>
            <w:sz w:val="26"/>
            <w:szCs w:val="26"/>
          </w:rPr>
          <w:t>phẫu thuật</w:t>
        </w:r>
        <w:r w:rsidR="002E0ED4" w:rsidRPr="001B7F35">
          <w:rPr>
            <w:rFonts w:ascii="Times New Roman" w:hAnsi="Times New Roman"/>
            <w:sz w:val="26"/>
            <w:szCs w:val="26"/>
          </w:rPr>
          <w:t xml:space="preserve"> </w:t>
        </w:r>
      </w:ins>
      <w:r w:rsidRPr="001B7F35">
        <w:rPr>
          <w:rFonts w:ascii="Times New Roman" w:hAnsi="Times New Roman"/>
          <w:sz w:val="26"/>
          <w:szCs w:val="26"/>
        </w:rPr>
        <w:t>dành cho cấp cứu</w:t>
      </w:r>
      <w:ins w:id="3583" w:author="Ngoc Le Van Truong" w:date="2023-04-28T11:03:00Z">
        <w:r w:rsidR="00430DEB">
          <w:rPr>
            <w:rFonts w:ascii="Times New Roman" w:hAnsi="Times New Roman"/>
            <w:sz w:val="26"/>
            <w:szCs w:val="26"/>
          </w:rPr>
          <w:t>: ………..</w:t>
        </w:r>
      </w:ins>
      <w:del w:id="3584" w:author="admin" w:date="2023-04-27T22:45:00Z">
        <w:r w:rsidRPr="001B7F35" w:rsidDel="002E0ED4">
          <w:rPr>
            <w:rFonts w:ascii="Times New Roman" w:hAnsi="Times New Roman"/>
            <w:sz w:val="26"/>
            <w:szCs w:val="26"/>
          </w:rPr>
          <w:delText xml:space="preserve"> (bao gồm cả tiểu phẫu)</w:delText>
        </w:r>
      </w:del>
    </w:p>
    <w:p w14:paraId="348D1C5E" w14:textId="1494BC60" w:rsidR="00116774" w:rsidRPr="001B7F35" w:rsidRDefault="00503FAF"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 xml:space="preserve">Nhân lực </w:t>
      </w:r>
    </w:p>
    <w:tbl>
      <w:tblPr>
        <w:tblStyle w:val="TableGrid"/>
        <w:tblW w:w="9715" w:type="dxa"/>
        <w:tblLook w:val="04A0" w:firstRow="1" w:lastRow="0" w:firstColumn="1" w:lastColumn="0" w:noHBand="0" w:noVBand="1"/>
        <w:tblPrChange w:id="3585" w:author="admin" w:date="2023-04-27T22:48:00Z">
          <w:tblPr>
            <w:tblStyle w:val="TableGrid"/>
            <w:tblW w:w="8834" w:type="dxa"/>
            <w:tblLook w:val="04A0" w:firstRow="1" w:lastRow="0" w:firstColumn="1" w:lastColumn="0" w:noHBand="0" w:noVBand="1"/>
          </w:tblPr>
        </w:tblPrChange>
      </w:tblPr>
      <w:tblGrid>
        <w:gridCol w:w="2075"/>
        <w:gridCol w:w="1128"/>
        <w:gridCol w:w="1242"/>
        <w:gridCol w:w="1256"/>
        <w:gridCol w:w="1392"/>
        <w:gridCol w:w="1487"/>
        <w:gridCol w:w="1135"/>
        <w:tblGridChange w:id="3586">
          <w:tblGrid>
            <w:gridCol w:w="2075"/>
            <w:gridCol w:w="16"/>
            <w:gridCol w:w="1099"/>
            <w:gridCol w:w="13"/>
            <w:gridCol w:w="1238"/>
            <w:gridCol w:w="4"/>
            <w:gridCol w:w="1242"/>
            <w:gridCol w:w="14"/>
            <w:gridCol w:w="1056"/>
            <w:gridCol w:w="336"/>
            <w:gridCol w:w="839"/>
            <w:gridCol w:w="648"/>
            <w:gridCol w:w="254"/>
            <w:gridCol w:w="881"/>
          </w:tblGrid>
        </w:tblGridChange>
      </w:tblGrid>
      <w:tr w:rsidR="002E0ED4" w:rsidRPr="001B7F35" w14:paraId="27BB2979" w14:textId="38EFE43C" w:rsidTr="002E0ED4">
        <w:trPr>
          <w:trPrChange w:id="3587" w:author="admin" w:date="2023-04-27T22:48:00Z">
            <w:trPr>
              <w:gridAfter w:val="0"/>
            </w:trPr>
          </w:trPrChange>
        </w:trPr>
        <w:tc>
          <w:tcPr>
            <w:tcW w:w="2331" w:type="dxa"/>
            <w:tcPrChange w:id="3588" w:author="admin" w:date="2023-04-27T22:48:00Z">
              <w:tcPr>
                <w:tcW w:w="2091" w:type="dxa"/>
                <w:gridSpan w:val="2"/>
              </w:tcPr>
            </w:tcPrChange>
          </w:tcPr>
          <w:p w14:paraId="2486074F" w14:textId="77777777" w:rsidR="002E0ED4" w:rsidRPr="001B7F35" w:rsidRDefault="002E0ED4" w:rsidP="001B7F35">
            <w:pPr>
              <w:spacing w:before="60"/>
              <w:jc w:val="both"/>
              <w:rPr>
                <w:rFonts w:ascii="Times New Roman" w:hAnsi="Times New Roman"/>
                <w:b/>
                <w:bCs/>
                <w:sz w:val="26"/>
                <w:szCs w:val="26"/>
              </w:rPr>
            </w:pPr>
          </w:p>
        </w:tc>
        <w:tc>
          <w:tcPr>
            <w:tcW w:w="1190" w:type="dxa"/>
            <w:tcPrChange w:id="3589" w:author="admin" w:date="2023-04-27T22:48:00Z">
              <w:tcPr>
                <w:tcW w:w="1099" w:type="dxa"/>
              </w:tcPr>
            </w:tcPrChange>
          </w:tcPr>
          <w:p w14:paraId="44D32E47" w14:textId="03EB0CBF" w:rsidR="002E0ED4" w:rsidRPr="001B7F35" w:rsidRDefault="002E0ED4" w:rsidP="001B7F35">
            <w:pPr>
              <w:spacing w:before="60"/>
              <w:jc w:val="both"/>
              <w:rPr>
                <w:rFonts w:ascii="Times New Roman" w:hAnsi="Times New Roman"/>
                <w:bCs/>
                <w:sz w:val="26"/>
                <w:szCs w:val="26"/>
              </w:rPr>
            </w:pPr>
            <w:r w:rsidRPr="001B7F35">
              <w:rPr>
                <w:rFonts w:ascii="Times New Roman" w:hAnsi="Times New Roman"/>
                <w:bCs/>
                <w:sz w:val="26"/>
                <w:szCs w:val="26"/>
              </w:rPr>
              <w:t>Trung tâm/ Khoa Cấp cứu</w:t>
            </w:r>
          </w:p>
        </w:tc>
        <w:tc>
          <w:tcPr>
            <w:tcW w:w="1242" w:type="dxa"/>
            <w:tcPrChange w:id="3590" w:author="admin" w:date="2023-04-27T22:48:00Z">
              <w:tcPr>
                <w:tcW w:w="1251" w:type="dxa"/>
                <w:gridSpan w:val="2"/>
              </w:tcPr>
            </w:tcPrChange>
          </w:tcPr>
          <w:p w14:paraId="74A325B1" w14:textId="05DC4A1F"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color w:val="111111"/>
                <w:sz w:val="26"/>
                <w:szCs w:val="26"/>
              </w:rPr>
              <w:t>Trung tâm/Khoa HSTC</w:t>
            </w:r>
          </w:p>
        </w:tc>
        <w:tc>
          <w:tcPr>
            <w:tcW w:w="1259" w:type="dxa"/>
            <w:tcPrChange w:id="3591" w:author="admin" w:date="2023-04-27T22:48:00Z">
              <w:tcPr>
                <w:tcW w:w="1246" w:type="dxa"/>
                <w:gridSpan w:val="2"/>
              </w:tcPr>
            </w:tcPrChange>
          </w:tcPr>
          <w:p w14:paraId="31E9F794" w14:textId="77777777"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color w:val="111111"/>
                <w:sz w:val="26"/>
                <w:szCs w:val="26"/>
              </w:rPr>
              <w:t>Trung tâm/Khoa chống độc</w:t>
            </w:r>
          </w:p>
        </w:tc>
        <w:tc>
          <w:tcPr>
            <w:tcW w:w="988" w:type="dxa"/>
            <w:tcPrChange w:id="3592" w:author="admin" w:date="2023-04-27T22:48:00Z">
              <w:tcPr>
                <w:tcW w:w="1070" w:type="dxa"/>
                <w:gridSpan w:val="2"/>
              </w:tcPr>
            </w:tcPrChange>
          </w:tcPr>
          <w:p w14:paraId="27B56653" w14:textId="6941DB7C" w:rsidR="002E0ED4" w:rsidRPr="001B7F35" w:rsidRDefault="002E0ED4" w:rsidP="001B7F35">
            <w:pPr>
              <w:spacing w:before="60"/>
              <w:jc w:val="both"/>
              <w:rPr>
                <w:rFonts w:ascii="Times New Roman" w:hAnsi="Times New Roman"/>
                <w:color w:val="111111"/>
                <w:sz w:val="26"/>
                <w:szCs w:val="26"/>
              </w:rPr>
            </w:pPr>
            <w:ins w:id="3593" w:author="admin" w:date="2023-04-27T22:47:00Z">
              <w:r>
                <w:rPr>
                  <w:rFonts w:ascii="Times New Roman" w:hAnsi="Times New Roman"/>
                  <w:color w:val="111111"/>
                  <w:sz w:val="26"/>
                  <w:szCs w:val="26"/>
                </w:rPr>
                <w:t>Khoa HSTC-Chống độc</w:t>
              </w:r>
            </w:ins>
          </w:p>
        </w:tc>
        <w:tc>
          <w:tcPr>
            <w:tcW w:w="1487" w:type="dxa"/>
            <w:tcPrChange w:id="3594" w:author="admin" w:date="2023-04-27T22:48:00Z">
              <w:tcPr>
                <w:tcW w:w="1175" w:type="dxa"/>
                <w:gridSpan w:val="2"/>
              </w:tcPr>
            </w:tcPrChange>
          </w:tcPr>
          <w:p w14:paraId="77CBC167" w14:textId="2A38C62A"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color w:val="111111"/>
                <w:sz w:val="26"/>
                <w:szCs w:val="26"/>
              </w:rPr>
              <w:t>Khoa</w:t>
            </w:r>
            <w:ins w:id="3595" w:author="admin" w:date="2023-04-27T22:48:00Z">
              <w:r>
                <w:rPr>
                  <w:rFonts w:ascii="Times New Roman" w:hAnsi="Times New Roman"/>
                  <w:color w:val="111111"/>
                  <w:sz w:val="26"/>
                  <w:szCs w:val="26"/>
                </w:rPr>
                <w:t>/Trung tâm</w:t>
              </w:r>
            </w:ins>
            <w:r w:rsidRPr="001B7F35">
              <w:rPr>
                <w:rFonts w:ascii="Times New Roman" w:hAnsi="Times New Roman"/>
                <w:color w:val="111111"/>
                <w:sz w:val="26"/>
                <w:szCs w:val="26"/>
              </w:rPr>
              <w:t xml:space="preserve"> Cấp cứu – HSTC – chống độc</w:t>
            </w:r>
          </w:p>
        </w:tc>
        <w:tc>
          <w:tcPr>
            <w:tcW w:w="1218" w:type="dxa"/>
            <w:tcPrChange w:id="3596" w:author="admin" w:date="2023-04-27T22:48:00Z">
              <w:tcPr>
                <w:tcW w:w="902" w:type="dxa"/>
                <w:gridSpan w:val="2"/>
              </w:tcPr>
            </w:tcPrChange>
          </w:tcPr>
          <w:p w14:paraId="661390F6" w14:textId="4E203338" w:rsidR="002E0ED4" w:rsidRPr="001B7F35" w:rsidRDefault="002E0ED4" w:rsidP="001B7F35">
            <w:pPr>
              <w:spacing w:before="6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tc>
      </w:tr>
      <w:tr w:rsidR="002E0ED4" w:rsidRPr="001B7F35" w14:paraId="5D11FFAE" w14:textId="77777777" w:rsidTr="002E0ED4">
        <w:trPr>
          <w:trPrChange w:id="3597" w:author="admin" w:date="2023-04-27T22:48:00Z">
            <w:trPr>
              <w:gridAfter w:val="0"/>
            </w:trPr>
          </w:trPrChange>
        </w:trPr>
        <w:tc>
          <w:tcPr>
            <w:tcW w:w="2331" w:type="dxa"/>
            <w:tcPrChange w:id="3598" w:author="admin" w:date="2023-04-27T22:48:00Z">
              <w:tcPr>
                <w:tcW w:w="2091" w:type="dxa"/>
                <w:gridSpan w:val="2"/>
              </w:tcPr>
            </w:tcPrChange>
          </w:tcPr>
          <w:p w14:paraId="2FF99F49" w14:textId="41912931"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b/>
                <w:bCs/>
                <w:sz w:val="26"/>
                <w:szCs w:val="26"/>
              </w:rPr>
              <w:t>Tổng số</w:t>
            </w:r>
          </w:p>
        </w:tc>
        <w:tc>
          <w:tcPr>
            <w:tcW w:w="1190" w:type="dxa"/>
            <w:tcPrChange w:id="3599" w:author="admin" w:date="2023-04-27T22:48:00Z">
              <w:tcPr>
                <w:tcW w:w="1099" w:type="dxa"/>
              </w:tcPr>
            </w:tcPrChange>
          </w:tcPr>
          <w:p w14:paraId="1660826C" w14:textId="77777777" w:rsidR="002E0ED4" w:rsidRPr="001B7F35" w:rsidRDefault="002E0ED4" w:rsidP="001B7F35">
            <w:pPr>
              <w:spacing w:before="60"/>
              <w:jc w:val="both"/>
              <w:rPr>
                <w:rFonts w:ascii="Times New Roman" w:hAnsi="Times New Roman"/>
                <w:b/>
                <w:bCs/>
                <w:sz w:val="26"/>
                <w:szCs w:val="26"/>
              </w:rPr>
            </w:pPr>
          </w:p>
        </w:tc>
        <w:tc>
          <w:tcPr>
            <w:tcW w:w="1242" w:type="dxa"/>
            <w:tcPrChange w:id="3600" w:author="admin" w:date="2023-04-27T22:48:00Z">
              <w:tcPr>
                <w:tcW w:w="1251" w:type="dxa"/>
                <w:gridSpan w:val="2"/>
              </w:tcPr>
            </w:tcPrChange>
          </w:tcPr>
          <w:p w14:paraId="0F7826FB" w14:textId="77777777" w:rsidR="002E0ED4" w:rsidRPr="001B7F35" w:rsidRDefault="002E0ED4" w:rsidP="001B7F35">
            <w:pPr>
              <w:spacing w:before="60"/>
              <w:jc w:val="both"/>
              <w:rPr>
                <w:rFonts w:ascii="Times New Roman" w:hAnsi="Times New Roman"/>
                <w:b/>
                <w:bCs/>
                <w:sz w:val="26"/>
                <w:szCs w:val="26"/>
              </w:rPr>
            </w:pPr>
          </w:p>
        </w:tc>
        <w:tc>
          <w:tcPr>
            <w:tcW w:w="1259" w:type="dxa"/>
            <w:tcPrChange w:id="3601" w:author="admin" w:date="2023-04-27T22:48:00Z">
              <w:tcPr>
                <w:tcW w:w="1246" w:type="dxa"/>
                <w:gridSpan w:val="2"/>
              </w:tcPr>
            </w:tcPrChange>
          </w:tcPr>
          <w:p w14:paraId="0F7C1213" w14:textId="77777777" w:rsidR="002E0ED4" w:rsidRPr="001B7F35" w:rsidRDefault="002E0ED4" w:rsidP="001B7F35">
            <w:pPr>
              <w:spacing w:before="60"/>
              <w:jc w:val="both"/>
              <w:rPr>
                <w:rFonts w:ascii="Times New Roman" w:hAnsi="Times New Roman"/>
                <w:b/>
                <w:bCs/>
                <w:sz w:val="26"/>
                <w:szCs w:val="26"/>
              </w:rPr>
            </w:pPr>
          </w:p>
        </w:tc>
        <w:tc>
          <w:tcPr>
            <w:tcW w:w="988" w:type="dxa"/>
            <w:tcPrChange w:id="3602" w:author="admin" w:date="2023-04-27T22:48:00Z">
              <w:tcPr>
                <w:tcW w:w="1070" w:type="dxa"/>
                <w:gridSpan w:val="2"/>
              </w:tcPr>
            </w:tcPrChange>
          </w:tcPr>
          <w:p w14:paraId="65FF5372" w14:textId="77777777" w:rsidR="002E0ED4" w:rsidRPr="001B7F35" w:rsidRDefault="002E0ED4" w:rsidP="001B7F35">
            <w:pPr>
              <w:spacing w:before="60"/>
              <w:jc w:val="both"/>
              <w:rPr>
                <w:rFonts w:ascii="Times New Roman" w:hAnsi="Times New Roman"/>
                <w:b/>
                <w:bCs/>
                <w:sz w:val="26"/>
                <w:szCs w:val="26"/>
              </w:rPr>
            </w:pPr>
          </w:p>
        </w:tc>
        <w:tc>
          <w:tcPr>
            <w:tcW w:w="1487" w:type="dxa"/>
            <w:tcPrChange w:id="3603" w:author="admin" w:date="2023-04-27T22:48:00Z">
              <w:tcPr>
                <w:tcW w:w="1175" w:type="dxa"/>
                <w:gridSpan w:val="2"/>
              </w:tcPr>
            </w:tcPrChange>
          </w:tcPr>
          <w:p w14:paraId="25CE20CC" w14:textId="75234AF3" w:rsidR="002E0ED4" w:rsidRPr="001B7F35" w:rsidRDefault="002E0ED4" w:rsidP="001B7F35">
            <w:pPr>
              <w:spacing w:before="60"/>
              <w:jc w:val="both"/>
              <w:rPr>
                <w:rFonts w:ascii="Times New Roman" w:hAnsi="Times New Roman"/>
                <w:b/>
                <w:bCs/>
                <w:sz w:val="26"/>
                <w:szCs w:val="26"/>
              </w:rPr>
            </w:pPr>
          </w:p>
        </w:tc>
        <w:tc>
          <w:tcPr>
            <w:tcW w:w="1218" w:type="dxa"/>
            <w:tcPrChange w:id="3604" w:author="admin" w:date="2023-04-27T22:48:00Z">
              <w:tcPr>
                <w:tcW w:w="902" w:type="dxa"/>
                <w:gridSpan w:val="2"/>
              </w:tcPr>
            </w:tcPrChange>
          </w:tcPr>
          <w:p w14:paraId="22C43AD7"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3A9A4352" w14:textId="77777777" w:rsidTr="002E0ED4">
        <w:trPr>
          <w:trPrChange w:id="3605" w:author="admin" w:date="2023-04-27T22:48:00Z">
            <w:trPr>
              <w:gridAfter w:val="0"/>
            </w:trPr>
          </w:trPrChange>
        </w:trPr>
        <w:tc>
          <w:tcPr>
            <w:tcW w:w="2331" w:type="dxa"/>
            <w:tcPrChange w:id="3606" w:author="admin" w:date="2023-04-27T22:48:00Z">
              <w:tcPr>
                <w:tcW w:w="2091" w:type="dxa"/>
                <w:gridSpan w:val="2"/>
              </w:tcPr>
            </w:tcPrChange>
          </w:tcPr>
          <w:p w14:paraId="1EF3F48F" w14:textId="405B8A1F"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b/>
                <w:bCs/>
                <w:sz w:val="26"/>
                <w:szCs w:val="26"/>
              </w:rPr>
              <w:t>Trong đó</w:t>
            </w:r>
          </w:p>
        </w:tc>
        <w:tc>
          <w:tcPr>
            <w:tcW w:w="1190" w:type="dxa"/>
            <w:tcPrChange w:id="3607" w:author="admin" w:date="2023-04-27T22:48:00Z">
              <w:tcPr>
                <w:tcW w:w="1099" w:type="dxa"/>
              </w:tcPr>
            </w:tcPrChange>
          </w:tcPr>
          <w:p w14:paraId="0FF9CEB8" w14:textId="77777777" w:rsidR="002E0ED4" w:rsidRPr="001B7F35" w:rsidRDefault="002E0ED4" w:rsidP="001B7F35">
            <w:pPr>
              <w:spacing w:before="60"/>
              <w:jc w:val="both"/>
              <w:rPr>
                <w:rFonts w:ascii="Times New Roman" w:hAnsi="Times New Roman"/>
                <w:b/>
                <w:bCs/>
                <w:sz w:val="26"/>
                <w:szCs w:val="26"/>
              </w:rPr>
            </w:pPr>
          </w:p>
        </w:tc>
        <w:tc>
          <w:tcPr>
            <w:tcW w:w="1242" w:type="dxa"/>
            <w:tcPrChange w:id="3608" w:author="admin" w:date="2023-04-27T22:48:00Z">
              <w:tcPr>
                <w:tcW w:w="1251" w:type="dxa"/>
                <w:gridSpan w:val="2"/>
              </w:tcPr>
            </w:tcPrChange>
          </w:tcPr>
          <w:p w14:paraId="7D7C283B" w14:textId="77777777" w:rsidR="002E0ED4" w:rsidRPr="001B7F35" w:rsidRDefault="002E0ED4" w:rsidP="001B7F35">
            <w:pPr>
              <w:spacing w:before="60"/>
              <w:jc w:val="both"/>
              <w:rPr>
                <w:rFonts w:ascii="Times New Roman" w:hAnsi="Times New Roman"/>
                <w:b/>
                <w:bCs/>
                <w:sz w:val="26"/>
                <w:szCs w:val="26"/>
              </w:rPr>
            </w:pPr>
          </w:p>
        </w:tc>
        <w:tc>
          <w:tcPr>
            <w:tcW w:w="1259" w:type="dxa"/>
            <w:tcPrChange w:id="3609" w:author="admin" w:date="2023-04-27T22:48:00Z">
              <w:tcPr>
                <w:tcW w:w="1246" w:type="dxa"/>
                <w:gridSpan w:val="2"/>
              </w:tcPr>
            </w:tcPrChange>
          </w:tcPr>
          <w:p w14:paraId="1F2052E7" w14:textId="77777777" w:rsidR="002E0ED4" w:rsidRPr="001B7F35" w:rsidRDefault="002E0ED4" w:rsidP="001B7F35">
            <w:pPr>
              <w:spacing w:before="60"/>
              <w:jc w:val="both"/>
              <w:rPr>
                <w:rFonts w:ascii="Times New Roman" w:hAnsi="Times New Roman"/>
                <w:b/>
                <w:bCs/>
                <w:sz w:val="26"/>
                <w:szCs w:val="26"/>
              </w:rPr>
            </w:pPr>
          </w:p>
        </w:tc>
        <w:tc>
          <w:tcPr>
            <w:tcW w:w="988" w:type="dxa"/>
            <w:tcPrChange w:id="3610" w:author="admin" w:date="2023-04-27T22:48:00Z">
              <w:tcPr>
                <w:tcW w:w="1070" w:type="dxa"/>
                <w:gridSpan w:val="2"/>
              </w:tcPr>
            </w:tcPrChange>
          </w:tcPr>
          <w:p w14:paraId="6D17E047" w14:textId="77777777" w:rsidR="002E0ED4" w:rsidRPr="001B7F35" w:rsidRDefault="002E0ED4" w:rsidP="001B7F35">
            <w:pPr>
              <w:spacing w:before="60"/>
              <w:jc w:val="both"/>
              <w:rPr>
                <w:rFonts w:ascii="Times New Roman" w:hAnsi="Times New Roman"/>
                <w:b/>
                <w:bCs/>
                <w:sz w:val="26"/>
                <w:szCs w:val="26"/>
              </w:rPr>
            </w:pPr>
          </w:p>
        </w:tc>
        <w:tc>
          <w:tcPr>
            <w:tcW w:w="1487" w:type="dxa"/>
            <w:tcPrChange w:id="3611" w:author="admin" w:date="2023-04-27T22:48:00Z">
              <w:tcPr>
                <w:tcW w:w="1175" w:type="dxa"/>
                <w:gridSpan w:val="2"/>
              </w:tcPr>
            </w:tcPrChange>
          </w:tcPr>
          <w:p w14:paraId="361917F3" w14:textId="0F313055" w:rsidR="002E0ED4" w:rsidRPr="001B7F35" w:rsidRDefault="002E0ED4" w:rsidP="001B7F35">
            <w:pPr>
              <w:spacing w:before="60"/>
              <w:jc w:val="both"/>
              <w:rPr>
                <w:rFonts w:ascii="Times New Roman" w:hAnsi="Times New Roman"/>
                <w:b/>
                <w:bCs/>
                <w:sz w:val="26"/>
                <w:szCs w:val="26"/>
              </w:rPr>
            </w:pPr>
          </w:p>
        </w:tc>
        <w:tc>
          <w:tcPr>
            <w:tcW w:w="1218" w:type="dxa"/>
            <w:tcPrChange w:id="3612" w:author="admin" w:date="2023-04-27T22:48:00Z">
              <w:tcPr>
                <w:tcW w:w="902" w:type="dxa"/>
                <w:gridSpan w:val="2"/>
              </w:tcPr>
            </w:tcPrChange>
          </w:tcPr>
          <w:p w14:paraId="71789934"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5473F499" w14:textId="17AD0BEE" w:rsidTr="002E0ED4">
        <w:trPr>
          <w:trPrChange w:id="3613" w:author="admin" w:date="2023-04-27T22:48:00Z">
            <w:trPr>
              <w:gridAfter w:val="0"/>
            </w:trPr>
          </w:trPrChange>
        </w:trPr>
        <w:tc>
          <w:tcPr>
            <w:tcW w:w="2331" w:type="dxa"/>
            <w:tcPrChange w:id="3614" w:author="admin" w:date="2023-04-27T22:48:00Z">
              <w:tcPr>
                <w:tcW w:w="2091" w:type="dxa"/>
                <w:gridSpan w:val="2"/>
              </w:tcPr>
            </w:tcPrChange>
          </w:tcPr>
          <w:p w14:paraId="5232DD20" w14:textId="36930A24" w:rsidR="002E0ED4" w:rsidRPr="001B7F35" w:rsidRDefault="002E0ED4" w:rsidP="001B7F35">
            <w:pPr>
              <w:spacing w:before="60"/>
              <w:jc w:val="both"/>
              <w:rPr>
                <w:rFonts w:ascii="Times New Roman" w:hAnsi="Times New Roman"/>
                <w:bCs/>
                <w:sz w:val="26"/>
                <w:szCs w:val="26"/>
              </w:rPr>
            </w:pPr>
            <w:r w:rsidRPr="001B7F35">
              <w:rPr>
                <w:rFonts w:ascii="Times New Roman" w:hAnsi="Times New Roman"/>
                <w:bCs/>
                <w:sz w:val="26"/>
                <w:szCs w:val="26"/>
              </w:rPr>
              <w:t xml:space="preserve">Tổng số BS </w:t>
            </w:r>
          </w:p>
        </w:tc>
        <w:tc>
          <w:tcPr>
            <w:tcW w:w="1190" w:type="dxa"/>
            <w:tcPrChange w:id="3615" w:author="admin" w:date="2023-04-27T22:48:00Z">
              <w:tcPr>
                <w:tcW w:w="1099" w:type="dxa"/>
              </w:tcPr>
            </w:tcPrChange>
          </w:tcPr>
          <w:p w14:paraId="0459EA1F" w14:textId="77777777" w:rsidR="002E0ED4" w:rsidRPr="001B7F35" w:rsidRDefault="002E0ED4" w:rsidP="001B7F35">
            <w:pPr>
              <w:spacing w:before="60"/>
              <w:jc w:val="both"/>
              <w:rPr>
                <w:rFonts w:ascii="Times New Roman" w:hAnsi="Times New Roman"/>
                <w:bCs/>
                <w:sz w:val="26"/>
                <w:szCs w:val="26"/>
              </w:rPr>
            </w:pPr>
          </w:p>
        </w:tc>
        <w:tc>
          <w:tcPr>
            <w:tcW w:w="1242" w:type="dxa"/>
            <w:tcPrChange w:id="3616" w:author="admin" w:date="2023-04-27T22:48:00Z">
              <w:tcPr>
                <w:tcW w:w="1251" w:type="dxa"/>
                <w:gridSpan w:val="2"/>
              </w:tcPr>
            </w:tcPrChange>
          </w:tcPr>
          <w:p w14:paraId="08776468" w14:textId="77777777" w:rsidR="002E0ED4" w:rsidRPr="001B7F35" w:rsidRDefault="002E0ED4" w:rsidP="001B7F35">
            <w:pPr>
              <w:spacing w:before="60"/>
              <w:jc w:val="both"/>
              <w:rPr>
                <w:rFonts w:ascii="Times New Roman" w:hAnsi="Times New Roman"/>
                <w:bCs/>
                <w:sz w:val="26"/>
                <w:szCs w:val="26"/>
              </w:rPr>
            </w:pPr>
          </w:p>
        </w:tc>
        <w:tc>
          <w:tcPr>
            <w:tcW w:w="1259" w:type="dxa"/>
            <w:tcPrChange w:id="3617" w:author="admin" w:date="2023-04-27T22:48:00Z">
              <w:tcPr>
                <w:tcW w:w="1246" w:type="dxa"/>
                <w:gridSpan w:val="2"/>
              </w:tcPr>
            </w:tcPrChange>
          </w:tcPr>
          <w:p w14:paraId="6753A5A6" w14:textId="77777777" w:rsidR="002E0ED4" w:rsidRPr="001B7F35" w:rsidRDefault="002E0ED4" w:rsidP="001B7F35">
            <w:pPr>
              <w:spacing w:before="60"/>
              <w:jc w:val="both"/>
              <w:rPr>
                <w:rFonts w:ascii="Times New Roman" w:hAnsi="Times New Roman"/>
                <w:bCs/>
                <w:sz w:val="26"/>
                <w:szCs w:val="26"/>
              </w:rPr>
            </w:pPr>
          </w:p>
        </w:tc>
        <w:tc>
          <w:tcPr>
            <w:tcW w:w="988" w:type="dxa"/>
            <w:tcPrChange w:id="3618" w:author="admin" w:date="2023-04-27T22:48:00Z">
              <w:tcPr>
                <w:tcW w:w="1070" w:type="dxa"/>
                <w:gridSpan w:val="2"/>
              </w:tcPr>
            </w:tcPrChange>
          </w:tcPr>
          <w:p w14:paraId="5AD57982" w14:textId="77777777" w:rsidR="002E0ED4" w:rsidRPr="001B7F35" w:rsidRDefault="002E0ED4" w:rsidP="001B7F35">
            <w:pPr>
              <w:spacing w:before="60"/>
              <w:jc w:val="both"/>
              <w:rPr>
                <w:rFonts w:ascii="Times New Roman" w:hAnsi="Times New Roman"/>
                <w:bCs/>
                <w:sz w:val="26"/>
                <w:szCs w:val="26"/>
              </w:rPr>
            </w:pPr>
          </w:p>
        </w:tc>
        <w:tc>
          <w:tcPr>
            <w:tcW w:w="1487" w:type="dxa"/>
            <w:tcPrChange w:id="3619" w:author="admin" w:date="2023-04-27T22:48:00Z">
              <w:tcPr>
                <w:tcW w:w="1175" w:type="dxa"/>
                <w:gridSpan w:val="2"/>
              </w:tcPr>
            </w:tcPrChange>
          </w:tcPr>
          <w:p w14:paraId="0F06B02B" w14:textId="4803F4DC" w:rsidR="002E0ED4" w:rsidRPr="001B7F35" w:rsidRDefault="002E0ED4" w:rsidP="001B7F35">
            <w:pPr>
              <w:spacing w:before="60"/>
              <w:jc w:val="both"/>
              <w:rPr>
                <w:rFonts w:ascii="Times New Roman" w:hAnsi="Times New Roman"/>
                <w:bCs/>
                <w:sz w:val="26"/>
                <w:szCs w:val="26"/>
              </w:rPr>
            </w:pPr>
          </w:p>
        </w:tc>
        <w:tc>
          <w:tcPr>
            <w:tcW w:w="1218" w:type="dxa"/>
            <w:tcPrChange w:id="3620" w:author="admin" w:date="2023-04-27T22:48:00Z">
              <w:tcPr>
                <w:tcW w:w="902" w:type="dxa"/>
                <w:gridSpan w:val="2"/>
              </w:tcPr>
            </w:tcPrChange>
          </w:tcPr>
          <w:p w14:paraId="64AF65C7" w14:textId="77777777" w:rsidR="002E0ED4" w:rsidRPr="001B7F35" w:rsidRDefault="002E0ED4" w:rsidP="001B7F35">
            <w:pPr>
              <w:spacing w:before="60"/>
              <w:jc w:val="both"/>
              <w:rPr>
                <w:rFonts w:ascii="Times New Roman" w:hAnsi="Times New Roman"/>
                <w:bCs/>
                <w:sz w:val="26"/>
                <w:szCs w:val="26"/>
              </w:rPr>
            </w:pPr>
          </w:p>
        </w:tc>
      </w:tr>
      <w:tr w:rsidR="002E0ED4" w:rsidRPr="001B7F35" w14:paraId="63607341" w14:textId="37E0659A" w:rsidTr="002E0ED4">
        <w:trPr>
          <w:trPrChange w:id="3621" w:author="admin" w:date="2023-04-27T22:48:00Z">
            <w:trPr>
              <w:gridAfter w:val="0"/>
            </w:trPr>
          </w:trPrChange>
        </w:trPr>
        <w:tc>
          <w:tcPr>
            <w:tcW w:w="2331" w:type="dxa"/>
            <w:tcPrChange w:id="3622" w:author="admin" w:date="2023-04-27T22:48:00Z">
              <w:tcPr>
                <w:tcW w:w="2091" w:type="dxa"/>
                <w:gridSpan w:val="2"/>
              </w:tcPr>
            </w:tcPrChange>
          </w:tcPr>
          <w:p w14:paraId="09CEC330" w14:textId="1FE6F93E"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 CK HSTC</w:t>
            </w:r>
          </w:p>
        </w:tc>
        <w:tc>
          <w:tcPr>
            <w:tcW w:w="1190" w:type="dxa"/>
            <w:tcPrChange w:id="3623" w:author="admin" w:date="2023-04-27T22:48:00Z">
              <w:tcPr>
                <w:tcW w:w="1099" w:type="dxa"/>
              </w:tcPr>
            </w:tcPrChange>
          </w:tcPr>
          <w:p w14:paraId="5C22B9D0" w14:textId="77777777" w:rsidR="002E0ED4" w:rsidRPr="001B7F35" w:rsidRDefault="002E0ED4" w:rsidP="001B7F35">
            <w:pPr>
              <w:spacing w:before="60"/>
              <w:jc w:val="both"/>
              <w:rPr>
                <w:rFonts w:ascii="Times New Roman" w:hAnsi="Times New Roman"/>
                <w:b/>
                <w:bCs/>
                <w:sz w:val="26"/>
                <w:szCs w:val="26"/>
              </w:rPr>
            </w:pPr>
          </w:p>
        </w:tc>
        <w:tc>
          <w:tcPr>
            <w:tcW w:w="1242" w:type="dxa"/>
            <w:tcPrChange w:id="3624" w:author="admin" w:date="2023-04-27T22:48:00Z">
              <w:tcPr>
                <w:tcW w:w="1251" w:type="dxa"/>
                <w:gridSpan w:val="2"/>
              </w:tcPr>
            </w:tcPrChange>
          </w:tcPr>
          <w:p w14:paraId="3B3F554D" w14:textId="77777777" w:rsidR="002E0ED4" w:rsidRPr="001B7F35" w:rsidRDefault="002E0ED4" w:rsidP="001B7F35">
            <w:pPr>
              <w:spacing w:before="60"/>
              <w:jc w:val="both"/>
              <w:rPr>
                <w:rFonts w:ascii="Times New Roman" w:hAnsi="Times New Roman"/>
                <w:b/>
                <w:bCs/>
                <w:sz w:val="26"/>
                <w:szCs w:val="26"/>
              </w:rPr>
            </w:pPr>
          </w:p>
        </w:tc>
        <w:tc>
          <w:tcPr>
            <w:tcW w:w="1259" w:type="dxa"/>
            <w:tcPrChange w:id="3625" w:author="admin" w:date="2023-04-27T22:48:00Z">
              <w:tcPr>
                <w:tcW w:w="1246" w:type="dxa"/>
                <w:gridSpan w:val="2"/>
              </w:tcPr>
            </w:tcPrChange>
          </w:tcPr>
          <w:p w14:paraId="07B844AA" w14:textId="77777777" w:rsidR="002E0ED4" w:rsidRPr="001B7F35" w:rsidRDefault="002E0ED4" w:rsidP="001B7F35">
            <w:pPr>
              <w:spacing w:before="60"/>
              <w:jc w:val="both"/>
              <w:rPr>
                <w:rFonts w:ascii="Times New Roman" w:hAnsi="Times New Roman"/>
                <w:b/>
                <w:bCs/>
                <w:sz w:val="26"/>
                <w:szCs w:val="26"/>
              </w:rPr>
            </w:pPr>
          </w:p>
        </w:tc>
        <w:tc>
          <w:tcPr>
            <w:tcW w:w="988" w:type="dxa"/>
            <w:tcPrChange w:id="3626" w:author="admin" w:date="2023-04-27T22:48:00Z">
              <w:tcPr>
                <w:tcW w:w="1070" w:type="dxa"/>
                <w:gridSpan w:val="2"/>
              </w:tcPr>
            </w:tcPrChange>
          </w:tcPr>
          <w:p w14:paraId="749CA882" w14:textId="77777777" w:rsidR="002E0ED4" w:rsidRPr="001B7F35" w:rsidRDefault="002E0ED4" w:rsidP="001B7F35">
            <w:pPr>
              <w:spacing w:before="60"/>
              <w:jc w:val="both"/>
              <w:rPr>
                <w:rFonts w:ascii="Times New Roman" w:hAnsi="Times New Roman"/>
                <w:b/>
                <w:bCs/>
                <w:sz w:val="26"/>
                <w:szCs w:val="26"/>
              </w:rPr>
            </w:pPr>
          </w:p>
        </w:tc>
        <w:tc>
          <w:tcPr>
            <w:tcW w:w="1487" w:type="dxa"/>
            <w:tcPrChange w:id="3627" w:author="admin" w:date="2023-04-27T22:48:00Z">
              <w:tcPr>
                <w:tcW w:w="1175" w:type="dxa"/>
                <w:gridSpan w:val="2"/>
              </w:tcPr>
            </w:tcPrChange>
          </w:tcPr>
          <w:p w14:paraId="432EF17E" w14:textId="4AA3450C" w:rsidR="002E0ED4" w:rsidRPr="001B7F35" w:rsidRDefault="002E0ED4" w:rsidP="001B7F35">
            <w:pPr>
              <w:spacing w:before="60"/>
              <w:jc w:val="both"/>
              <w:rPr>
                <w:rFonts w:ascii="Times New Roman" w:hAnsi="Times New Roman"/>
                <w:b/>
                <w:bCs/>
                <w:sz w:val="26"/>
                <w:szCs w:val="26"/>
              </w:rPr>
            </w:pPr>
          </w:p>
        </w:tc>
        <w:tc>
          <w:tcPr>
            <w:tcW w:w="1218" w:type="dxa"/>
            <w:tcPrChange w:id="3628" w:author="admin" w:date="2023-04-27T22:48:00Z">
              <w:tcPr>
                <w:tcW w:w="902" w:type="dxa"/>
                <w:gridSpan w:val="2"/>
              </w:tcPr>
            </w:tcPrChange>
          </w:tcPr>
          <w:p w14:paraId="36A68469"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52B62BE0" w14:textId="77777777" w:rsidTr="002E0ED4">
        <w:trPr>
          <w:trPrChange w:id="3629" w:author="admin" w:date="2023-04-27T22:48:00Z">
            <w:trPr>
              <w:gridAfter w:val="0"/>
            </w:trPr>
          </w:trPrChange>
        </w:trPr>
        <w:tc>
          <w:tcPr>
            <w:tcW w:w="2331" w:type="dxa"/>
            <w:tcPrChange w:id="3630" w:author="admin" w:date="2023-04-27T22:48:00Z">
              <w:tcPr>
                <w:tcW w:w="2091" w:type="dxa"/>
                <w:gridSpan w:val="2"/>
              </w:tcPr>
            </w:tcPrChange>
          </w:tcPr>
          <w:p w14:paraId="7B8DE482" w14:textId="7D0E17F5"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BSCK nội</w:t>
            </w:r>
          </w:p>
        </w:tc>
        <w:tc>
          <w:tcPr>
            <w:tcW w:w="1190" w:type="dxa"/>
            <w:tcPrChange w:id="3631" w:author="admin" w:date="2023-04-27T22:48:00Z">
              <w:tcPr>
                <w:tcW w:w="1099" w:type="dxa"/>
              </w:tcPr>
            </w:tcPrChange>
          </w:tcPr>
          <w:p w14:paraId="0D843C07" w14:textId="77777777" w:rsidR="002E0ED4" w:rsidRPr="001B7F35" w:rsidRDefault="002E0ED4" w:rsidP="001B7F35">
            <w:pPr>
              <w:spacing w:before="60"/>
              <w:jc w:val="both"/>
              <w:rPr>
                <w:rFonts w:ascii="Times New Roman" w:hAnsi="Times New Roman"/>
                <w:b/>
                <w:bCs/>
                <w:sz w:val="26"/>
                <w:szCs w:val="26"/>
              </w:rPr>
            </w:pPr>
          </w:p>
        </w:tc>
        <w:tc>
          <w:tcPr>
            <w:tcW w:w="1242" w:type="dxa"/>
            <w:tcPrChange w:id="3632" w:author="admin" w:date="2023-04-27T22:48:00Z">
              <w:tcPr>
                <w:tcW w:w="1251" w:type="dxa"/>
                <w:gridSpan w:val="2"/>
              </w:tcPr>
            </w:tcPrChange>
          </w:tcPr>
          <w:p w14:paraId="24FF8221" w14:textId="77777777" w:rsidR="002E0ED4" w:rsidRPr="001B7F35" w:rsidRDefault="002E0ED4" w:rsidP="001B7F35">
            <w:pPr>
              <w:spacing w:before="60"/>
              <w:jc w:val="both"/>
              <w:rPr>
                <w:rFonts w:ascii="Times New Roman" w:hAnsi="Times New Roman"/>
                <w:b/>
                <w:bCs/>
                <w:sz w:val="26"/>
                <w:szCs w:val="26"/>
              </w:rPr>
            </w:pPr>
          </w:p>
        </w:tc>
        <w:tc>
          <w:tcPr>
            <w:tcW w:w="1259" w:type="dxa"/>
            <w:tcPrChange w:id="3633" w:author="admin" w:date="2023-04-27T22:48:00Z">
              <w:tcPr>
                <w:tcW w:w="1246" w:type="dxa"/>
                <w:gridSpan w:val="2"/>
              </w:tcPr>
            </w:tcPrChange>
          </w:tcPr>
          <w:p w14:paraId="792FFE8E" w14:textId="77777777" w:rsidR="002E0ED4" w:rsidRPr="001B7F35" w:rsidRDefault="002E0ED4" w:rsidP="001B7F35">
            <w:pPr>
              <w:spacing w:before="60"/>
              <w:jc w:val="both"/>
              <w:rPr>
                <w:rFonts w:ascii="Times New Roman" w:hAnsi="Times New Roman"/>
                <w:b/>
                <w:bCs/>
                <w:sz w:val="26"/>
                <w:szCs w:val="26"/>
              </w:rPr>
            </w:pPr>
          </w:p>
        </w:tc>
        <w:tc>
          <w:tcPr>
            <w:tcW w:w="988" w:type="dxa"/>
            <w:tcPrChange w:id="3634" w:author="admin" w:date="2023-04-27T22:48:00Z">
              <w:tcPr>
                <w:tcW w:w="1070" w:type="dxa"/>
                <w:gridSpan w:val="2"/>
              </w:tcPr>
            </w:tcPrChange>
          </w:tcPr>
          <w:p w14:paraId="5844F87F" w14:textId="77777777" w:rsidR="002E0ED4" w:rsidRPr="001B7F35" w:rsidRDefault="002E0ED4" w:rsidP="001B7F35">
            <w:pPr>
              <w:spacing w:before="60"/>
              <w:jc w:val="both"/>
              <w:rPr>
                <w:rFonts w:ascii="Times New Roman" w:hAnsi="Times New Roman"/>
                <w:b/>
                <w:bCs/>
                <w:sz w:val="26"/>
                <w:szCs w:val="26"/>
              </w:rPr>
            </w:pPr>
          </w:p>
        </w:tc>
        <w:tc>
          <w:tcPr>
            <w:tcW w:w="1487" w:type="dxa"/>
            <w:tcPrChange w:id="3635" w:author="admin" w:date="2023-04-27T22:48:00Z">
              <w:tcPr>
                <w:tcW w:w="1175" w:type="dxa"/>
                <w:gridSpan w:val="2"/>
              </w:tcPr>
            </w:tcPrChange>
          </w:tcPr>
          <w:p w14:paraId="4145943B" w14:textId="38F98A8C" w:rsidR="002E0ED4" w:rsidRPr="001B7F35" w:rsidRDefault="002E0ED4" w:rsidP="001B7F35">
            <w:pPr>
              <w:spacing w:before="60"/>
              <w:jc w:val="both"/>
              <w:rPr>
                <w:rFonts w:ascii="Times New Roman" w:hAnsi="Times New Roman"/>
                <w:b/>
                <w:bCs/>
                <w:sz w:val="26"/>
                <w:szCs w:val="26"/>
              </w:rPr>
            </w:pPr>
          </w:p>
        </w:tc>
        <w:tc>
          <w:tcPr>
            <w:tcW w:w="1218" w:type="dxa"/>
            <w:tcPrChange w:id="3636" w:author="admin" w:date="2023-04-27T22:48:00Z">
              <w:tcPr>
                <w:tcW w:w="902" w:type="dxa"/>
                <w:gridSpan w:val="2"/>
              </w:tcPr>
            </w:tcPrChange>
          </w:tcPr>
          <w:p w14:paraId="367F74F2"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18596F4B" w14:textId="77777777" w:rsidTr="002E0ED4">
        <w:trPr>
          <w:trPrChange w:id="3637" w:author="admin" w:date="2023-04-27T22:48:00Z">
            <w:trPr>
              <w:gridAfter w:val="0"/>
            </w:trPr>
          </w:trPrChange>
        </w:trPr>
        <w:tc>
          <w:tcPr>
            <w:tcW w:w="2331" w:type="dxa"/>
            <w:tcPrChange w:id="3638" w:author="admin" w:date="2023-04-27T22:48:00Z">
              <w:tcPr>
                <w:tcW w:w="2091" w:type="dxa"/>
                <w:gridSpan w:val="2"/>
              </w:tcPr>
            </w:tcPrChange>
          </w:tcPr>
          <w:p w14:paraId="5D400798" w14:textId="3D5DA28D"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BSCK ngoại</w:t>
            </w:r>
          </w:p>
        </w:tc>
        <w:tc>
          <w:tcPr>
            <w:tcW w:w="1190" w:type="dxa"/>
            <w:tcPrChange w:id="3639" w:author="admin" w:date="2023-04-27T22:48:00Z">
              <w:tcPr>
                <w:tcW w:w="1099" w:type="dxa"/>
              </w:tcPr>
            </w:tcPrChange>
          </w:tcPr>
          <w:p w14:paraId="7C702D07" w14:textId="77777777" w:rsidR="002E0ED4" w:rsidRPr="001B7F35" w:rsidRDefault="002E0ED4" w:rsidP="001B7F35">
            <w:pPr>
              <w:spacing w:before="60"/>
              <w:jc w:val="both"/>
              <w:rPr>
                <w:rFonts w:ascii="Times New Roman" w:hAnsi="Times New Roman"/>
                <w:b/>
                <w:bCs/>
                <w:sz w:val="26"/>
                <w:szCs w:val="26"/>
              </w:rPr>
            </w:pPr>
          </w:p>
        </w:tc>
        <w:tc>
          <w:tcPr>
            <w:tcW w:w="1242" w:type="dxa"/>
            <w:tcPrChange w:id="3640" w:author="admin" w:date="2023-04-27T22:48:00Z">
              <w:tcPr>
                <w:tcW w:w="1251" w:type="dxa"/>
                <w:gridSpan w:val="2"/>
              </w:tcPr>
            </w:tcPrChange>
          </w:tcPr>
          <w:p w14:paraId="767C6B70" w14:textId="77777777" w:rsidR="002E0ED4" w:rsidRPr="001B7F35" w:rsidRDefault="002E0ED4" w:rsidP="001B7F35">
            <w:pPr>
              <w:spacing w:before="60"/>
              <w:jc w:val="both"/>
              <w:rPr>
                <w:rFonts w:ascii="Times New Roman" w:hAnsi="Times New Roman"/>
                <w:b/>
                <w:bCs/>
                <w:sz w:val="26"/>
                <w:szCs w:val="26"/>
              </w:rPr>
            </w:pPr>
          </w:p>
        </w:tc>
        <w:tc>
          <w:tcPr>
            <w:tcW w:w="1259" w:type="dxa"/>
            <w:tcPrChange w:id="3641" w:author="admin" w:date="2023-04-27T22:48:00Z">
              <w:tcPr>
                <w:tcW w:w="1246" w:type="dxa"/>
                <w:gridSpan w:val="2"/>
              </w:tcPr>
            </w:tcPrChange>
          </w:tcPr>
          <w:p w14:paraId="1E32984F" w14:textId="77777777" w:rsidR="002E0ED4" w:rsidRPr="001B7F35" w:rsidRDefault="002E0ED4" w:rsidP="001B7F35">
            <w:pPr>
              <w:spacing w:before="60"/>
              <w:jc w:val="both"/>
              <w:rPr>
                <w:rFonts w:ascii="Times New Roman" w:hAnsi="Times New Roman"/>
                <w:b/>
                <w:bCs/>
                <w:sz w:val="26"/>
                <w:szCs w:val="26"/>
              </w:rPr>
            </w:pPr>
          </w:p>
        </w:tc>
        <w:tc>
          <w:tcPr>
            <w:tcW w:w="988" w:type="dxa"/>
            <w:tcPrChange w:id="3642" w:author="admin" w:date="2023-04-27T22:48:00Z">
              <w:tcPr>
                <w:tcW w:w="1070" w:type="dxa"/>
                <w:gridSpan w:val="2"/>
              </w:tcPr>
            </w:tcPrChange>
          </w:tcPr>
          <w:p w14:paraId="734353CA" w14:textId="77777777" w:rsidR="002E0ED4" w:rsidRPr="001B7F35" w:rsidRDefault="002E0ED4" w:rsidP="001B7F35">
            <w:pPr>
              <w:spacing w:before="60"/>
              <w:jc w:val="both"/>
              <w:rPr>
                <w:rFonts w:ascii="Times New Roman" w:hAnsi="Times New Roman"/>
                <w:b/>
                <w:bCs/>
                <w:sz w:val="26"/>
                <w:szCs w:val="26"/>
              </w:rPr>
            </w:pPr>
          </w:p>
        </w:tc>
        <w:tc>
          <w:tcPr>
            <w:tcW w:w="1487" w:type="dxa"/>
            <w:tcPrChange w:id="3643" w:author="admin" w:date="2023-04-27T22:48:00Z">
              <w:tcPr>
                <w:tcW w:w="1175" w:type="dxa"/>
                <w:gridSpan w:val="2"/>
              </w:tcPr>
            </w:tcPrChange>
          </w:tcPr>
          <w:p w14:paraId="1609C27A" w14:textId="68FDFF98" w:rsidR="002E0ED4" w:rsidRPr="001B7F35" w:rsidRDefault="002E0ED4" w:rsidP="001B7F35">
            <w:pPr>
              <w:spacing w:before="60"/>
              <w:jc w:val="both"/>
              <w:rPr>
                <w:rFonts w:ascii="Times New Roman" w:hAnsi="Times New Roman"/>
                <w:b/>
                <w:bCs/>
                <w:sz w:val="26"/>
                <w:szCs w:val="26"/>
              </w:rPr>
            </w:pPr>
          </w:p>
        </w:tc>
        <w:tc>
          <w:tcPr>
            <w:tcW w:w="1218" w:type="dxa"/>
            <w:tcPrChange w:id="3644" w:author="admin" w:date="2023-04-27T22:48:00Z">
              <w:tcPr>
                <w:tcW w:w="902" w:type="dxa"/>
                <w:gridSpan w:val="2"/>
              </w:tcPr>
            </w:tcPrChange>
          </w:tcPr>
          <w:p w14:paraId="5185E2C5"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79922A5A" w14:textId="77777777" w:rsidTr="002E0ED4">
        <w:trPr>
          <w:trPrChange w:id="3645" w:author="admin" w:date="2023-04-27T22:48:00Z">
            <w:trPr>
              <w:gridAfter w:val="0"/>
            </w:trPr>
          </w:trPrChange>
        </w:trPr>
        <w:tc>
          <w:tcPr>
            <w:tcW w:w="2331" w:type="dxa"/>
            <w:tcPrChange w:id="3646" w:author="admin" w:date="2023-04-27T22:48:00Z">
              <w:tcPr>
                <w:tcW w:w="2091" w:type="dxa"/>
                <w:gridSpan w:val="2"/>
              </w:tcPr>
            </w:tcPrChange>
          </w:tcPr>
          <w:p w14:paraId="19427688" w14:textId="53D5E00B"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BSCK sản</w:t>
            </w:r>
          </w:p>
        </w:tc>
        <w:tc>
          <w:tcPr>
            <w:tcW w:w="1190" w:type="dxa"/>
            <w:tcPrChange w:id="3647" w:author="admin" w:date="2023-04-27T22:48:00Z">
              <w:tcPr>
                <w:tcW w:w="1099" w:type="dxa"/>
              </w:tcPr>
            </w:tcPrChange>
          </w:tcPr>
          <w:p w14:paraId="25C9F7C1" w14:textId="77777777" w:rsidR="002E0ED4" w:rsidRPr="001B7F35" w:rsidRDefault="002E0ED4" w:rsidP="001B7F35">
            <w:pPr>
              <w:spacing w:before="60"/>
              <w:jc w:val="both"/>
              <w:rPr>
                <w:rFonts w:ascii="Times New Roman" w:hAnsi="Times New Roman"/>
                <w:b/>
                <w:bCs/>
                <w:sz w:val="26"/>
                <w:szCs w:val="26"/>
              </w:rPr>
            </w:pPr>
          </w:p>
        </w:tc>
        <w:tc>
          <w:tcPr>
            <w:tcW w:w="1242" w:type="dxa"/>
            <w:tcPrChange w:id="3648" w:author="admin" w:date="2023-04-27T22:48:00Z">
              <w:tcPr>
                <w:tcW w:w="1251" w:type="dxa"/>
                <w:gridSpan w:val="2"/>
              </w:tcPr>
            </w:tcPrChange>
          </w:tcPr>
          <w:p w14:paraId="5032715E" w14:textId="77777777" w:rsidR="002E0ED4" w:rsidRPr="001B7F35" w:rsidRDefault="002E0ED4" w:rsidP="001B7F35">
            <w:pPr>
              <w:spacing w:before="60"/>
              <w:jc w:val="both"/>
              <w:rPr>
                <w:rFonts w:ascii="Times New Roman" w:hAnsi="Times New Roman"/>
                <w:b/>
                <w:bCs/>
                <w:sz w:val="26"/>
                <w:szCs w:val="26"/>
              </w:rPr>
            </w:pPr>
          </w:p>
        </w:tc>
        <w:tc>
          <w:tcPr>
            <w:tcW w:w="1259" w:type="dxa"/>
            <w:tcPrChange w:id="3649" w:author="admin" w:date="2023-04-27T22:48:00Z">
              <w:tcPr>
                <w:tcW w:w="1246" w:type="dxa"/>
                <w:gridSpan w:val="2"/>
              </w:tcPr>
            </w:tcPrChange>
          </w:tcPr>
          <w:p w14:paraId="3A33FD37" w14:textId="77777777" w:rsidR="002E0ED4" w:rsidRPr="001B7F35" w:rsidRDefault="002E0ED4" w:rsidP="001B7F35">
            <w:pPr>
              <w:spacing w:before="60"/>
              <w:jc w:val="both"/>
              <w:rPr>
                <w:rFonts w:ascii="Times New Roman" w:hAnsi="Times New Roman"/>
                <w:b/>
                <w:bCs/>
                <w:sz w:val="26"/>
                <w:szCs w:val="26"/>
              </w:rPr>
            </w:pPr>
          </w:p>
        </w:tc>
        <w:tc>
          <w:tcPr>
            <w:tcW w:w="988" w:type="dxa"/>
            <w:tcPrChange w:id="3650" w:author="admin" w:date="2023-04-27T22:48:00Z">
              <w:tcPr>
                <w:tcW w:w="1070" w:type="dxa"/>
                <w:gridSpan w:val="2"/>
              </w:tcPr>
            </w:tcPrChange>
          </w:tcPr>
          <w:p w14:paraId="06D7ECB2" w14:textId="77777777" w:rsidR="002E0ED4" w:rsidRPr="001B7F35" w:rsidRDefault="002E0ED4" w:rsidP="001B7F35">
            <w:pPr>
              <w:spacing w:before="60"/>
              <w:jc w:val="both"/>
              <w:rPr>
                <w:rFonts w:ascii="Times New Roman" w:hAnsi="Times New Roman"/>
                <w:b/>
                <w:bCs/>
                <w:sz w:val="26"/>
                <w:szCs w:val="26"/>
              </w:rPr>
            </w:pPr>
          </w:p>
        </w:tc>
        <w:tc>
          <w:tcPr>
            <w:tcW w:w="1487" w:type="dxa"/>
            <w:tcPrChange w:id="3651" w:author="admin" w:date="2023-04-27T22:48:00Z">
              <w:tcPr>
                <w:tcW w:w="1175" w:type="dxa"/>
                <w:gridSpan w:val="2"/>
              </w:tcPr>
            </w:tcPrChange>
          </w:tcPr>
          <w:p w14:paraId="7785E731" w14:textId="78F269F6" w:rsidR="002E0ED4" w:rsidRPr="001B7F35" w:rsidRDefault="002E0ED4" w:rsidP="001B7F35">
            <w:pPr>
              <w:spacing w:before="60"/>
              <w:jc w:val="both"/>
              <w:rPr>
                <w:rFonts w:ascii="Times New Roman" w:hAnsi="Times New Roman"/>
                <w:b/>
                <w:bCs/>
                <w:sz w:val="26"/>
                <w:szCs w:val="26"/>
              </w:rPr>
            </w:pPr>
          </w:p>
        </w:tc>
        <w:tc>
          <w:tcPr>
            <w:tcW w:w="1218" w:type="dxa"/>
            <w:tcPrChange w:id="3652" w:author="admin" w:date="2023-04-27T22:48:00Z">
              <w:tcPr>
                <w:tcW w:w="902" w:type="dxa"/>
                <w:gridSpan w:val="2"/>
              </w:tcPr>
            </w:tcPrChange>
          </w:tcPr>
          <w:p w14:paraId="0142C527"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3E41DA6D" w14:textId="77777777" w:rsidTr="002E0ED4">
        <w:trPr>
          <w:ins w:id="3653" w:author="admin" w:date="2023-04-27T22:48:00Z"/>
        </w:trPr>
        <w:tc>
          <w:tcPr>
            <w:tcW w:w="2331" w:type="dxa"/>
          </w:tcPr>
          <w:p w14:paraId="455F4B69" w14:textId="3B6B2E88" w:rsidR="002E0ED4" w:rsidRPr="001B7F35" w:rsidRDefault="002E0ED4">
            <w:pPr>
              <w:spacing w:before="60"/>
              <w:jc w:val="right"/>
              <w:rPr>
                <w:ins w:id="3654" w:author="admin" w:date="2023-04-27T22:48:00Z"/>
                <w:rFonts w:ascii="Times New Roman" w:hAnsi="Times New Roman"/>
                <w:bCs/>
                <w:i/>
                <w:sz w:val="26"/>
                <w:szCs w:val="26"/>
              </w:rPr>
            </w:pPr>
            <w:ins w:id="3655" w:author="admin" w:date="2023-04-27T22:48:00Z">
              <w:r>
                <w:rPr>
                  <w:rFonts w:ascii="Times New Roman" w:hAnsi="Times New Roman"/>
                  <w:bCs/>
                  <w:i/>
                  <w:sz w:val="26"/>
                  <w:szCs w:val="26"/>
                </w:rPr>
                <w:t xml:space="preserve">BSCK </w:t>
              </w:r>
            </w:ins>
            <w:ins w:id="3656" w:author="admin" w:date="2023-04-27T22:49:00Z">
              <w:r>
                <w:rPr>
                  <w:rFonts w:ascii="Times New Roman" w:hAnsi="Times New Roman"/>
                  <w:bCs/>
                  <w:i/>
                  <w:sz w:val="26"/>
                  <w:szCs w:val="26"/>
                </w:rPr>
                <w:t>Nhi</w:t>
              </w:r>
            </w:ins>
          </w:p>
        </w:tc>
        <w:tc>
          <w:tcPr>
            <w:tcW w:w="1190" w:type="dxa"/>
          </w:tcPr>
          <w:p w14:paraId="73DCE38E" w14:textId="77777777" w:rsidR="002E0ED4" w:rsidRPr="001B7F35" w:rsidRDefault="002E0ED4" w:rsidP="009A7CF2">
            <w:pPr>
              <w:spacing w:before="60"/>
              <w:jc w:val="both"/>
              <w:rPr>
                <w:ins w:id="3657" w:author="admin" w:date="2023-04-27T22:48:00Z"/>
                <w:rFonts w:ascii="Times New Roman" w:hAnsi="Times New Roman"/>
                <w:b/>
                <w:bCs/>
                <w:sz w:val="26"/>
                <w:szCs w:val="26"/>
              </w:rPr>
            </w:pPr>
          </w:p>
        </w:tc>
        <w:tc>
          <w:tcPr>
            <w:tcW w:w="1242" w:type="dxa"/>
          </w:tcPr>
          <w:p w14:paraId="7C12B006" w14:textId="77777777" w:rsidR="002E0ED4" w:rsidRPr="001B7F35" w:rsidRDefault="002E0ED4" w:rsidP="009A7CF2">
            <w:pPr>
              <w:spacing w:before="60"/>
              <w:jc w:val="both"/>
              <w:rPr>
                <w:ins w:id="3658" w:author="admin" w:date="2023-04-27T22:48:00Z"/>
                <w:rFonts w:ascii="Times New Roman" w:hAnsi="Times New Roman"/>
                <w:b/>
                <w:bCs/>
                <w:sz w:val="26"/>
                <w:szCs w:val="26"/>
              </w:rPr>
            </w:pPr>
          </w:p>
        </w:tc>
        <w:tc>
          <w:tcPr>
            <w:tcW w:w="1259" w:type="dxa"/>
          </w:tcPr>
          <w:p w14:paraId="73F7D6AE" w14:textId="77777777" w:rsidR="002E0ED4" w:rsidRPr="001B7F35" w:rsidRDefault="002E0ED4" w:rsidP="009A7CF2">
            <w:pPr>
              <w:spacing w:before="60"/>
              <w:jc w:val="both"/>
              <w:rPr>
                <w:ins w:id="3659" w:author="admin" w:date="2023-04-27T22:48:00Z"/>
                <w:rFonts w:ascii="Times New Roman" w:hAnsi="Times New Roman"/>
                <w:b/>
                <w:bCs/>
                <w:sz w:val="26"/>
                <w:szCs w:val="26"/>
              </w:rPr>
            </w:pPr>
          </w:p>
        </w:tc>
        <w:tc>
          <w:tcPr>
            <w:tcW w:w="988" w:type="dxa"/>
          </w:tcPr>
          <w:p w14:paraId="05F3BED6" w14:textId="77777777" w:rsidR="002E0ED4" w:rsidRPr="001B7F35" w:rsidRDefault="002E0ED4" w:rsidP="009A7CF2">
            <w:pPr>
              <w:spacing w:before="60"/>
              <w:jc w:val="both"/>
              <w:rPr>
                <w:ins w:id="3660" w:author="admin" w:date="2023-04-27T22:48:00Z"/>
                <w:rFonts w:ascii="Times New Roman" w:hAnsi="Times New Roman"/>
                <w:b/>
                <w:bCs/>
                <w:sz w:val="26"/>
                <w:szCs w:val="26"/>
              </w:rPr>
            </w:pPr>
          </w:p>
        </w:tc>
        <w:tc>
          <w:tcPr>
            <w:tcW w:w="1487" w:type="dxa"/>
          </w:tcPr>
          <w:p w14:paraId="72ECC153" w14:textId="77777777" w:rsidR="002E0ED4" w:rsidRPr="001B7F35" w:rsidRDefault="002E0ED4" w:rsidP="009A7CF2">
            <w:pPr>
              <w:spacing w:before="60"/>
              <w:jc w:val="both"/>
              <w:rPr>
                <w:ins w:id="3661" w:author="admin" w:date="2023-04-27T22:48:00Z"/>
                <w:rFonts w:ascii="Times New Roman" w:hAnsi="Times New Roman"/>
                <w:b/>
                <w:bCs/>
                <w:sz w:val="26"/>
                <w:szCs w:val="26"/>
              </w:rPr>
            </w:pPr>
          </w:p>
        </w:tc>
        <w:tc>
          <w:tcPr>
            <w:tcW w:w="1218" w:type="dxa"/>
          </w:tcPr>
          <w:p w14:paraId="7FC18615" w14:textId="77777777" w:rsidR="002E0ED4" w:rsidRPr="001B7F35" w:rsidRDefault="002E0ED4" w:rsidP="009A7CF2">
            <w:pPr>
              <w:spacing w:before="60"/>
              <w:jc w:val="both"/>
              <w:rPr>
                <w:ins w:id="3662" w:author="admin" w:date="2023-04-27T22:48:00Z"/>
                <w:rFonts w:ascii="Times New Roman" w:hAnsi="Times New Roman"/>
                <w:b/>
                <w:bCs/>
                <w:sz w:val="26"/>
                <w:szCs w:val="26"/>
              </w:rPr>
            </w:pPr>
          </w:p>
        </w:tc>
      </w:tr>
      <w:tr w:rsidR="002E0ED4" w:rsidRPr="001B7F35" w14:paraId="1B9B4901" w14:textId="77777777" w:rsidTr="002E0ED4">
        <w:trPr>
          <w:trPrChange w:id="3663" w:author="admin" w:date="2023-04-27T22:48:00Z">
            <w:trPr>
              <w:gridAfter w:val="0"/>
            </w:trPr>
          </w:trPrChange>
        </w:trPr>
        <w:tc>
          <w:tcPr>
            <w:tcW w:w="2331" w:type="dxa"/>
            <w:tcPrChange w:id="3664" w:author="admin" w:date="2023-04-27T22:48:00Z">
              <w:tcPr>
                <w:tcW w:w="2091" w:type="dxa"/>
                <w:gridSpan w:val="2"/>
              </w:tcPr>
            </w:tcPrChange>
          </w:tcPr>
          <w:p w14:paraId="1343EC60" w14:textId="1C4ED188" w:rsidR="002E0ED4" w:rsidRPr="001B7F35" w:rsidRDefault="002E0ED4">
            <w:pPr>
              <w:spacing w:before="60"/>
              <w:jc w:val="right"/>
              <w:rPr>
                <w:rFonts w:ascii="Times New Roman" w:hAnsi="Times New Roman"/>
                <w:bCs/>
                <w:i/>
                <w:sz w:val="26"/>
                <w:szCs w:val="26"/>
              </w:rPr>
            </w:pPr>
            <w:r w:rsidRPr="001B7F35">
              <w:rPr>
                <w:rFonts w:ascii="Times New Roman" w:hAnsi="Times New Roman"/>
                <w:bCs/>
                <w:i/>
                <w:sz w:val="26"/>
                <w:szCs w:val="26"/>
              </w:rPr>
              <w:t xml:space="preserve">BSCK </w:t>
            </w:r>
            <w:del w:id="3665" w:author="admin" w:date="2023-04-27T22:49:00Z">
              <w:r w:rsidRPr="001B7F35" w:rsidDel="002E0ED4">
                <w:rPr>
                  <w:rFonts w:ascii="Times New Roman" w:hAnsi="Times New Roman"/>
                  <w:bCs/>
                  <w:i/>
                  <w:sz w:val="26"/>
                  <w:szCs w:val="26"/>
                </w:rPr>
                <w:delText>sản</w:delText>
              </w:r>
            </w:del>
            <w:ins w:id="3666" w:author="admin" w:date="2023-04-27T22:49:00Z">
              <w:r>
                <w:rPr>
                  <w:rFonts w:ascii="Times New Roman" w:hAnsi="Times New Roman"/>
                  <w:bCs/>
                  <w:i/>
                  <w:sz w:val="26"/>
                  <w:szCs w:val="26"/>
                </w:rPr>
                <w:t>Hô hấp</w:t>
              </w:r>
            </w:ins>
          </w:p>
        </w:tc>
        <w:tc>
          <w:tcPr>
            <w:tcW w:w="1190" w:type="dxa"/>
            <w:tcPrChange w:id="3667" w:author="admin" w:date="2023-04-27T22:48:00Z">
              <w:tcPr>
                <w:tcW w:w="1099" w:type="dxa"/>
              </w:tcPr>
            </w:tcPrChange>
          </w:tcPr>
          <w:p w14:paraId="2FCFC8B0" w14:textId="77777777" w:rsidR="002E0ED4" w:rsidRPr="001B7F35" w:rsidRDefault="002E0ED4" w:rsidP="001B7F35">
            <w:pPr>
              <w:spacing w:before="60"/>
              <w:jc w:val="both"/>
              <w:rPr>
                <w:rFonts w:ascii="Times New Roman" w:hAnsi="Times New Roman"/>
                <w:b/>
                <w:bCs/>
                <w:sz w:val="26"/>
                <w:szCs w:val="26"/>
              </w:rPr>
            </w:pPr>
          </w:p>
        </w:tc>
        <w:tc>
          <w:tcPr>
            <w:tcW w:w="1242" w:type="dxa"/>
            <w:tcPrChange w:id="3668" w:author="admin" w:date="2023-04-27T22:48:00Z">
              <w:tcPr>
                <w:tcW w:w="1251" w:type="dxa"/>
                <w:gridSpan w:val="2"/>
              </w:tcPr>
            </w:tcPrChange>
          </w:tcPr>
          <w:p w14:paraId="5152C90D" w14:textId="77777777" w:rsidR="002E0ED4" w:rsidRPr="001B7F35" w:rsidRDefault="002E0ED4" w:rsidP="001B7F35">
            <w:pPr>
              <w:spacing w:before="60"/>
              <w:jc w:val="both"/>
              <w:rPr>
                <w:rFonts w:ascii="Times New Roman" w:hAnsi="Times New Roman"/>
                <w:b/>
                <w:bCs/>
                <w:sz w:val="26"/>
                <w:szCs w:val="26"/>
              </w:rPr>
            </w:pPr>
          </w:p>
        </w:tc>
        <w:tc>
          <w:tcPr>
            <w:tcW w:w="1259" w:type="dxa"/>
            <w:tcPrChange w:id="3669" w:author="admin" w:date="2023-04-27T22:48:00Z">
              <w:tcPr>
                <w:tcW w:w="1246" w:type="dxa"/>
                <w:gridSpan w:val="2"/>
              </w:tcPr>
            </w:tcPrChange>
          </w:tcPr>
          <w:p w14:paraId="6FF7CBA4" w14:textId="77777777" w:rsidR="002E0ED4" w:rsidRPr="001B7F35" w:rsidRDefault="002E0ED4" w:rsidP="001B7F35">
            <w:pPr>
              <w:spacing w:before="60"/>
              <w:jc w:val="both"/>
              <w:rPr>
                <w:rFonts w:ascii="Times New Roman" w:hAnsi="Times New Roman"/>
                <w:b/>
                <w:bCs/>
                <w:sz w:val="26"/>
                <w:szCs w:val="26"/>
              </w:rPr>
            </w:pPr>
          </w:p>
        </w:tc>
        <w:tc>
          <w:tcPr>
            <w:tcW w:w="988" w:type="dxa"/>
            <w:tcPrChange w:id="3670" w:author="admin" w:date="2023-04-27T22:48:00Z">
              <w:tcPr>
                <w:tcW w:w="1070" w:type="dxa"/>
                <w:gridSpan w:val="2"/>
              </w:tcPr>
            </w:tcPrChange>
          </w:tcPr>
          <w:p w14:paraId="2BF4734E" w14:textId="77777777" w:rsidR="002E0ED4" w:rsidRPr="001B7F35" w:rsidRDefault="002E0ED4" w:rsidP="001B7F35">
            <w:pPr>
              <w:spacing w:before="60"/>
              <w:jc w:val="both"/>
              <w:rPr>
                <w:rFonts w:ascii="Times New Roman" w:hAnsi="Times New Roman"/>
                <w:b/>
                <w:bCs/>
                <w:sz w:val="26"/>
                <w:szCs w:val="26"/>
              </w:rPr>
            </w:pPr>
          </w:p>
        </w:tc>
        <w:tc>
          <w:tcPr>
            <w:tcW w:w="1487" w:type="dxa"/>
            <w:tcPrChange w:id="3671" w:author="admin" w:date="2023-04-27T22:48:00Z">
              <w:tcPr>
                <w:tcW w:w="1175" w:type="dxa"/>
                <w:gridSpan w:val="2"/>
              </w:tcPr>
            </w:tcPrChange>
          </w:tcPr>
          <w:p w14:paraId="104C3D34" w14:textId="24A0128D" w:rsidR="002E0ED4" w:rsidRPr="001B7F35" w:rsidRDefault="002E0ED4" w:rsidP="001B7F35">
            <w:pPr>
              <w:spacing w:before="60"/>
              <w:jc w:val="both"/>
              <w:rPr>
                <w:rFonts w:ascii="Times New Roman" w:hAnsi="Times New Roman"/>
                <w:b/>
                <w:bCs/>
                <w:sz w:val="26"/>
                <w:szCs w:val="26"/>
              </w:rPr>
            </w:pPr>
          </w:p>
        </w:tc>
        <w:tc>
          <w:tcPr>
            <w:tcW w:w="1218" w:type="dxa"/>
            <w:tcPrChange w:id="3672" w:author="admin" w:date="2023-04-27T22:48:00Z">
              <w:tcPr>
                <w:tcW w:w="902" w:type="dxa"/>
                <w:gridSpan w:val="2"/>
              </w:tcPr>
            </w:tcPrChange>
          </w:tcPr>
          <w:p w14:paraId="16E2F345"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43DEEEBC" w14:textId="77777777" w:rsidTr="009A7CF2">
        <w:trPr>
          <w:ins w:id="3673" w:author="admin" w:date="2023-04-27T22:49:00Z"/>
        </w:trPr>
        <w:tc>
          <w:tcPr>
            <w:tcW w:w="2331" w:type="dxa"/>
          </w:tcPr>
          <w:p w14:paraId="3B014A56" w14:textId="5A83BD95" w:rsidR="002E0ED4" w:rsidRPr="001B7F35" w:rsidRDefault="002E0ED4">
            <w:pPr>
              <w:spacing w:before="60"/>
              <w:jc w:val="right"/>
              <w:rPr>
                <w:ins w:id="3674" w:author="admin" w:date="2023-04-27T22:49:00Z"/>
                <w:rFonts w:ascii="Times New Roman" w:hAnsi="Times New Roman"/>
                <w:bCs/>
                <w:i/>
                <w:sz w:val="26"/>
                <w:szCs w:val="26"/>
              </w:rPr>
            </w:pPr>
            <w:ins w:id="3675" w:author="admin" w:date="2023-04-27T22:49:00Z">
              <w:r w:rsidRPr="001B7F35">
                <w:rPr>
                  <w:rFonts w:ascii="Times New Roman" w:hAnsi="Times New Roman"/>
                  <w:bCs/>
                  <w:i/>
                  <w:sz w:val="26"/>
                  <w:szCs w:val="26"/>
                </w:rPr>
                <w:lastRenderedPageBreak/>
                <w:t xml:space="preserve">BSCK </w:t>
              </w:r>
              <w:r>
                <w:rPr>
                  <w:rFonts w:ascii="Times New Roman" w:hAnsi="Times New Roman"/>
                  <w:bCs/>
                  <w:i/>
                  <w:sz w:val="26"/>
                  <w:szCs w:val="26"/>
                </w:rPr>
                <w:t>Tim mạch</w:t>
              </w:r>
            </w:ins>
          </w:p>
        </w:tc>
        <w:tc>
          <w:tcPr>
            <w:tcW w:w="1190" w:type="dxa"/>
          </w:tcPr>
          <w:p w14:paraId="3B8DA59A" w14:textId="77777777" w:rsidR="002E0ED4" w:rsidRPr="001B7F35" w:rsidRDefault="002E0ED4" w:rsidP="009A7CF2">
            <w:pPr>
              <w:spacing w:before="60"/>
              <w:jc w:val="both"/>
              <w:rPr>
                <w:ins w:id="3676" w:author="admin" w:date="2023-04-27T22:49:00Z"/>
                <w:rFonts w:ascii="Times New Roman" w:hAnsi="Times New Roman"/>
                <w:b/>
                <w:bCs/>
                <w:sz w:val="26"/>
                <w:szCs w:val="26"/>
              </w:rPr>
            </w:pPr>
          </w:p>
        </w:tc>
        <w:tc>
          <w:tcPr>
            <w:tcW w:w="1242" w:type="dxa"/>
          </w:tcPr>
          <w:p w14:paraId="4416CF0D" w14:textId="77777777" w:rsidR="002E0ED4" w:rsidRPr="001B7F35" w:rsidRDefault="002E0ED4" w:rsidP="009A7CF2">
            <w:pPr>
              <w:spacing w:before="60"/>
              <w:jc w:val="both"/>
              <w:rPr>
                <w:ins w:id="3677" w:author="admin" w:date="2023-04-27T22:49:00Z"/>
                <w:rFonts w:ascii="Times New Roman" w:hAnsi="Times New Roman"/>
                <w:b/>
                <w:bCs/>
                <w:sz w:val="26"/>
                <w:szCs w:val="26"/>
              </w:rPr>
            </w:pPr>
          </w:p>
        </w:tc>
        <w:tc>
          <w:tcPr>
            <w:tcW w:w="1259" w:type="dxa"/>
          </w:tcPr>
          <w:p w14:paraId="3A11F1DA" w14:textId="77777777" w:rsidR="002E0ED4" w:rsidRPr="001B7F35" w:rsidRDefault="002E0ED4" w:rsidP="009A7CF2">
            <w:pPr>
              <w:spacing w:before="60"/>
              <w:jc w:val="both"/>
              <w:rPr>
                <w:ins w:id="3678" w:author="admin" w:date="2023-04-27T22:49:00Z"/>
                <w:rFonts w:ascii="Times New Roman" w:hAnsi="Times New Roman"/>
                <w:b/>
                <w:bCs/>
                <w:sz w:val="26"/>
                <w:szCs w:val="26"/>
              </w:rPr>
            </w:pPr>
          </w:p>
        </w:tc>
        <w:tc>
          <w:tcPr>
            <w:tcW w:w="988" w:type="dxa"/>
          </w:tcPr>
          <w:p w14:paraId="5D7800A6" w14:textId="77777777" w:rsidR="002E0ED4" w:rsidRPr="001B7F35" w:rsidRDefault="002E0ED4" w:rsidP="009A7CF2">
            <w:pPr>
              <w:spacing w:before="60"/>
              <w:jc w:val="both"/>
              <w:rPr>
                <w:ins w:id="3679" w:author="admin" w:date="2023-04-27T22:49:00Z"/>
                <w:rFonts w:ascii="Times New Roman" w:hAnsi="Times New Roman"/>
                <w:b/>
                <w:bCs/>
                <w:sz w:val="26"/>
                <w:szCs w:val="26"/>
              </w:rPr>
            </w:pPr>
          </w:p>
        </w:tc>
        <w:tc>
          <w:tcPr>
            <w:tcW w:w="1487" w:type="dxa"/>
          </w:tcPr>
          <w:p w14:paraId="5FBDD2F2" w14:textId="77777777" w:rsidR="002E0ED4" w:rsidRPr="001B7F35" w:rsidRDefault="002E0ED4" w:rsidP="009A7CF2">
            <w:pPr>
              <w:spacing w:before="60"/>
              <w:jc w:val="both"/>
              <w:rPr>
                <w:ins w:id="3680" w:author="admin" w:date="2023-04-27T22:49:00Z"/>
                <w:rFonts w:ascii="Times New Roman" w:hAnsi="Times New Roman"/>
                <w:b/>
                <w:bCs/>
                <w:sz w:val="26"/>
                <w:szCs w:val="26"/>
              </w:rPr>
            </w:pPr>
          </w:p>
        </w:tc>
        <w:tc>
          <w:tcPr>
            <w:tcW w:w="1218" w:type="dxa"/>
          </w:tcPr>
          <w:p w14:paraId="1052644F" w14:textId="77777777" w:rsidR="002E0ED4" w:rsidRPr="001B7F35" w:rsidRDefault="002E0ED4" w:rsidP="009A7CF2">
            <w:pPr>
              <w:spacing w:before="60"/>
              <w:jc w:val="both"/>
              <w:rPr>
                <w:ins w:id="3681" w:author="admin" w:date="2023-04-27T22:49:00Z"/>
                <w:rFonts w:ascii="Times New Roman" w:hAnsi="Times New Roman"/>
                <w:b/>
                <w:bCs/>
                <w:sz w:val="26"/>
                <w:szCs w:val="26"/>
              </w:rPr>
            </w:pPr>
          </w:p>
        </w:tc>
      </w:tr>
      <w:tr w:rsidR="002E0ED4" w:rsidRPr="001B7F35" w14:paraId="1E0DA14F" w14:textId="77777777" w:rsidTr="009A7CF2">
        <w:trPr>
          <w:ins w:id="3682" w:author="admin" w:date="2023-04-27T22:49:00Z"/>
        </w:trPr>
        <w:tc>
          <w:tcPr>
            <w:tcW w:w="2331" w:type="dxa"/>
          </w:tcPr>
          <w:p w14:paraId="38C28191" w14:textId="6051C659" w:rsidR="002E0ED4" w:rsidRPr="001B7F35" w:rsidRDefault="002E0ED4">
            <w:pPr>
              <w:spacing w:before="60"/>
              <w:jc w:val="right"/>
              <w:rPr>
                <w:ins w:id="3683" w:author="admin" w:date="2023-04-27T22:49:00Z"/>
                <w:rFonts w:ascii="Times New Roman" w:hAnsi="Times New Roman"/>
                <w:bCs/>
                <w:i/>
                <w:sz w:val="26"/>
                <w:szCs w:val="26"/>
              </w:rPr>
            </w:pPr>
            <w:ins w:id="3684" w:author="admin" w:date="2023-04-27T22:49:00Z">
              <w:r w:rsidRPr="001B7F35">
                <w:rPr>
                  <w:rFonts w:ascii="Times New Roman" w:hAnsi="Times New Roman"/>
                  <w:bCs/>
                  <w:i/>
                  <w:sz w:val="26"/>
                  <w:szCs w:val="26"/>
                </w:rPr>
                <w:t xml:space="preserve">BSCK </w:t>
              </w:r>
              <w:r>
                <w:rPr>
                  <w:rFonts w:ascii="Times New Roman" w:hAnsi="Times New Roman"/>
                  <w:bCs/>
                  <w:i/>
                  <w:sz w:val="26"/>
                  <w:szCs w:val="26"/>
                </w:rPr>
                <w:t>thần kinh</w:t>
              </w:r>
            </w:ins>
          </w:p>
        </w:tc>
        <w:tc>
          <w:tcPr>
            <w:tcW w:w="1190" w:type="dxa"/>
          </w:tcPr>
          <w:p w14:paraId="18F16E85" w14:textId="77777777" w:rsidR="002E0ED4" w:rsidRPr="001B7F35" w:rsidRDefault="002E0ED4" w:rsidP="009A7CF2">
            <w:pPr>
              <w:spacing w:before="60"/>
              <w:jc w:val="both"/>
              <w:rPr>
                <w:ins w:id="3685" w:author="admin" w:date="2023-04-27T22:49:00Z"/>
                <w:rFonts w:ascii="Times New Roman" w:hAnsi="Times New Roman"/>
                <w:b/>
                <w:bCs/>
                <w:sz w:val="26"/>
                <w:szCs w:val="26"/>
              </w:rPr>
            </w:pPr>
          </w:p>
        </w:tc>
        <w:tc>
          <w:tcPr>
            <w:tcW w:w="1242" w:type="dxa"/>
          </w:tcPr>
          <w:p w14:paraId="0129ABCD" w14:textId="77777777" w:rsidR="002E0ED4" w:rsidRPr="001B7F35" w:rsidRDefault="002E0ED4" w:rsidP="009A7CF2">
            <w:pPr>
              <w:spacing w:before="60"/>
              <w:jc w:val="both"/>
              <w:rPr>
                <w:ins w:id="3686" w:author="admin" w:date="2023-04-27T22:49:00Z"/>
                <w:rFonts w:ascii="Times New Roman" w:hAnsi="Times New Roman"/>
                <w:b/>
                <w:bCs/>
                <w:sz w:val="26"/>
                <w:szCs w:val="26"/>
              </w:rPr>
            </w:pPr>
          </w:p>
        </w:tc>
        <w:tc>
          <w:tcPr>
            <w:tcW w:w="1259" w:type="dxa"/>
          </w:tcPr>
          <w:p w14:paraId="36B095E4" w14:textId="77777777" w:rsidR="002E0ED4" w:rsidRPr="001B7F35" w:rsidRDefault="002E0ED4" w:rsidP="009A7CF2">
            <w:pPr>
              <w:spacing w:before="60"/>
              <w:jc w:val="both"/>
              <w:rPr>
                <w:ins w:id="3687" w:author="admin" w:date="2023-04-27T22:49:00Z"/>
                <w:rFonts w:ascii="Times New Roman" w:hAnsi="Times New Roman"/>
                <w:b/>
                <w:bCs/>
                <w:sz w:val="26"/>
                <w:szCs w:val="26"/>
              </w:rPr>
            </w:pPr>
          </w:p>
        </w:tc>
        <w:tc>
          <w:tcPr>
            <w:tcW w:w="988" w:type="dxa"/>
          </w:tcPr>
          <w:p w14:paraId="2F730B12" w14:textId="77777777" w:rsidR="002E0ED4" w:rsidRPr="001B7F35" w:rsidRDefault="002E0ED4" w:rsidP="009A7CF2">
            <w:pPr>
              <w:spacing w:before="60"/>
              <w:jc w:val="both"/>
              <w:rPr>
                <w:ins w:id="3688" w:author="admin" w:date="2023-04-27T22:49:00Z"/>
                <w:rFonts w:ascii="Times New Roman" w:hAnsi="Times New Roman"/>
                <w:b/>
                <w:bCs/>
                <w:sz w:val="26"/>
                <w:szCs w:val="26"/>
              </w:rPr>
            </w:pPr>
          </w:p>
        </w:tc>
        <w:tc>
          <w:tcPr>
            <w:tcW w:w="1487" w:type="dxa"/>
          </w:tcPr>
          <w:p w14:paraId="6B7C7C2A" w14:textId="77777777" w:rsidR="002E0ED4" w:rsidRPr="001B7F35" w:rsidRDefault="002E0ED4" w:rsidP="009A7CF2">
            <w:pPr>
              <w:spacing w:before="60"/>
              <w:jc w:val="both"/>
              <w:rPr>
                <w:ins w:id="3689" w:author="admin" w:date="2023-04-27T22:49:00Z"/>
                <w:rFonts w:ascii="Times New Roman" w:hAnsi="Times New Roman"/>
                <w:b/>
                <w:bCs/>
                <w:sz w:val="26"/>
                <w:szCs w:val="26"/>
              </w:rPr>
            </w:pPr>
          </w:p>
        </w:tc>
        <w:tc>
          <w:tcPr>
            <w:tcW w:w="1218" w:type="dxa"/>
          </w:tcPr>
          <w:p w14:paraId="21B4542A" w14:textId="77777777" w:rsidR="002E0ED4" w:rsidRPr="001B7F35" w:rsidRDefault="002E0ED4" w:rsidP="009A7CF2">
            <w:pPr>
              <w:spacing w:before="60"/>
              <w:jc w:val="both"/>
              <w:rPr>
                <w:ins w:id="3690" w:author="admin" w:date="2023-04-27T22:49:00Z"/>
                <w:rFonts w:ascii="Times New Roman" w:hAnsi="Times New Roman"/>
                <w:b/>
                <w:bCs/>
                <w:sz w:val="26"/>
                <w:szCs w:val="26"/>
              </w:rPr>
            </w:pPr>
          </w:p>
        </w:tc>
      </w:tr>
      <w:tr w:rsidR="002E0ED4" w:rsidRPr="001B7F35" w14:paraId="0D8C37CD" w14:textId="77777777" w:rsidTr="002E0ED4">
        <w:trPr>
          <w:trPrChange w:id="3691" w:author="admin" w:date="2023-04-27T22:48:00Z">
            <w:trPr>
              <w:gridAfter w:val="0"/>
            </w:trPr>
          </w:trPrChange>
        </w:trPr>
        <w:tc>
          <w:tcPr>
            <w:tcW w:w="2331" w:type="dxa"/>
            <w:tcPrChange w:id="3692" w:author="admin" w:date="2023-04-27T22:48:00Z">
              <w:tcPr>
                <w:tcW w:w="2091" w:type="dxa"/>
                <w:gridSpan w:val="2"/>
              </w:tcPr>
            </w:tcPrChange>
          </w:tcPr>
          <w:p w14:paraId="329EE519" w14:textId="242B16FB"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 CK khác</w:t>
            </w:r>
          </w:p>
        </w:tc>
        <w:tc>
          <w:tcPr>
            <w:tcW w:w="1190" w:type="dxa"/>
            <w:tcPrChange w:id="3693" w:author="admin" w:date="2023-04-27T22:48:00Z">
              <w:tcPr>
                <w:tcW w:w="1099" w:type="dxa"/>
              </w:tcPr>
            </w:tcPrChange>
          </w:tcPr>
          <w:p w14:paraId="14C7C5CE" w14:textId="77777777" w:rsidR="002E0ED4" w:rsidRPr="001B7F35" w:rsidRDefault="002E0ED4" w:rsidP="001B7F35">
            <w:pPr>
              <w:spacing w:before="60"/>
              <w:jc w:val="both"/>
              <w:rPr>
                <w:rFonts w:ascii="Times New Roman" w:hAnsi="Times New Roman"/>
                <w:b/>
                <w:bCs/>
                <w:sz w:val="26"/>
                <w:szCs w:val="26"/>
              </w:rPr>
            </w:pPr>
          </w:p>
        </w:tc>
        <w:tc>
          <w:tcPr>
            <w:tcW w:w="1242" w:type="dxa"/>
            <w:tcPrChange w:id="3694" w:author="admin" w:date="2023-04-27T22:48:00Z">
              <w:tcPr>
                <w:tcW w:w="1251" w:type="dxa"/>
                <w:gridSpan w:val="2"/>
              </w:tcPr>
            </w:tcPrChange>
          </w:tcPr>
          <w:p w14:paraId="4EFC1B85" w14:textId="77777777" w:rsidR="002E0ED4" w:rsidRPr="001B7F35" w:rsidRDefault="002E0ED4" w:rsidP="001B7F35">
            <w:pPr>
              <w:spacing w:before="60"/>
              <w:jc w:val="both"/>
              <w:rPr>
                <w:rFonts w:ascii="Times New Roman" w:hAnsi="Times New Roman"/>
                <w:b/>
                <w:bCs/>
                <w:sz w:val="26"/>
                <w:szCs w:val="26"/>
              </w:rPr>
            </w:pPr>
          </w:p>
        </w:tc>
        <w:tc>
          <w:tcPr>
            <w:tcW w:w="1259" w:type="dxa"/>
            <w:tcPrChange w:id="3695" w:author="admin" w:date="2023-04-27T22:48:00Z">
              <w:tcPr>
                <w:tcW w:w="1246" w:type="dxa"/>
                <w:gridSpan w:val="2"/>
              </w:tcPr>
            </w:tcPrChange>
          </w:tcPr>
          <w:p w14:paraId="38B8932F" w14:textId="77777777" w:rsidR="002E0ED4" w:rsidRPr="001B7F35" w:rsidRDefault="002E0ED4" w:rsidP="001B7F35">
            <w:pPr>
              <w:spacing w:before="60"/>
              <w:jc w:val="both"/>
              <w:rPr>
                <w:rFonts w:ascii="Times New Roman" w:hAnsi="Times New Roman"/>
                <w:b/>
                <w:bCs/>
                <w:sz w:val="26"/>
                <w:szCs w:val="26"/>
              </w:rPr>
            </w:pPr>
          </w:p>
        </w:tc>
        <w:tc>
          <w:tcPr>
            <w:tcW w:w="988" w:type="dxa"/>
            <w:tcPrChange w:id="3696" w:author="admin" w:date="2023-04-27T22:48:00Z">
              <w:tcPr>
                <w:tcW w:w="1070" w:type="dxa"/>
                <w:gridSpan w:val="2"/>
              </w:tcPr>
            </w:tcPrChange>
          </w:tcPr>
          <w:p w14:paraId="5ECDCE59" w14:textId="77777777" w:rsidR="002E0ED4" w:rsidRPr="001B7F35" w:rsidRDefault="002E0ED4" w:rsidP="001B7F35">
            <w:pPr>
              <w:spacing w:before="60"/>
              <w:jc w:val="both"/>
              <w:rPr>
                <w:rFonts w:ascii="Times New Roman" w:hAnsi="Times New Roman"/>
                <w:b/>
                <w:bCs/>
                <w:sz w:val="26"/>
                <w:szCs w:val="26"/>
              </w:rPr>
            </w:pPr>
          </w:p>
        </w:tc>
        <w:tc>
          <w:tcPr>
            <w:tcW w:w="1487" w:type="dxa"/>
            <w:tcPrChange w:id="3697" w:author="admin" w:date="2023-04-27T22:48:00Z">
              <w:tcPr>
                <w:tcW w:w="1175" w:type="dxa"/>
                <w:gridSpan w:val="2"/>
              </w:tcPr>
            </w:tcPrChange>
          </w:tcPr>
          <w:p w14:paraId="1BF3520F" w14:textId="5BF84722" w:rsidR="002E0ED4" w:rsidRPr="001B7F35" w:rsidRDefault="002E0ED4" w:rsidP="001B7F35">
            <w:pPr>
              <w:spacing w:before="60"/>
              <w:jc w:val="both"/>
              <w:rPr>
                <w:rFonts w:ascii="Times New Roman" w:hAnsi="Times New Roman"/>
                <w:b/>
                <w:bCs/>
                <w:sz w:val="26"/>
                <w:szCs w:val="26"/>
              </w:rPr>
            </w:pPr>
          </w:p>
        </w:tc>
        <w:tc>
          <w:tcPr>
            <w:tcW w:w="1218" w:type="dxa"/>
            <w:tcPrChange w:id="3698" w:author="admin" w:date="2023-04-27T22:48:00Z">
              <w:tcPr>
                <w:tcW w:w="902" w:type="dxa"/>
                <w:gridSpan w:val="2"/>
              </w:tcPr>
            </w:tcPrChange>
          </w:tcPr>
          <w:p w14:paraId="6F0AD4A2"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6F74AC28" w14:textId="56381627" w:rsidTr="002E0ED4">
        <w:trPr>
          <w:trPrChange w:id="3699" w:author="admin" w:date="2023-04-27T22:48:00Z">
            <w:trPr>
              <w:gridAfter w:val="0"/>
            </w:trPr>
          </w:trPrChange>
        </w:trPr>
        <w:tc>
          <w:tcPr>
            <w:tcW w:w="2331" w:type="dxa"/>
            <w:tcPrChange w:id="3700" w:author="admin" w:date="2023-04-27T22:48:00Z">
              <w:tcPr>
                <w:tcW w:w="2091" w:type="dxa"/>
                <w:gridSpan w:val="2"/>
              </w:tcPr>
            </w:tcPrChange>
          </w:tcPr>
          <w:p w14:paraId="1E6344B7" w14:textId="7418FA9F" w:rsidR="002E0ED4" w:rsidRPr="001B7F35" w:rsidRDefault="002E0ED4" w:rsidP="001B7F35">
            <w:pPr>
              <w:spacing w:before="60"/>
              <w:jc w:val="right"/>
              <w:rPr>
                <w:rFonts w:ascii="Times New Roman" w:hAnsi="Times New Roman"/>
                <w:bCs/>
                <w:i/>
                <w:sz w:val="26"/>
                <w:szCs w:val="26"/>
              </w:rPr>
            </w:pPr>
            <w:r w:rsidRPr="001B7F35">
              <w:rPr>
                <w:rFonts w:ascii="Times New Roman" w:hAnsi="Times New Roman"/>
                <w:bCs/>
                <w:i/>
                <w:sz w:val="26"/>
                <w:szCs w:val="26"/>
              </w:rPr>
              <w:t>BS đa khoa</w:t>
            </w:r>
          </w:p>
        </w:tc>
        <w:tc>
          <w:tcPr>
            <w:tcW w:w="1190" w:type="dxa"/>
            <w:tcPrChange w:id="3701" w:author="admin" w:date="2023-04-27T22:48:00Z">
              <w:tcPr>
                <w:tcW w:w="1099" w:type="dxa"/>
              </w:tcPr>
            </w:tcPrChange>
          </w:tcPr>
          <w:p w14:paraId="614FD394" w14:textId="77777777" w:rsidR="002E0ED4" w:rsidRPr="001B7F35" w:rsidRDefault="002E0ED4" w:rsidP="001B7F35">
            <w:pPr>
              <w:spacing w:before="60"/>
              <w:jc w:val="both"/>
              <w:rPr>
                <w:rFonts w:ascii="Times New Roman" w:hAnsi="Times New Roman"/>
                <w:b/>
                <w:bCs/>
                <w:sz w:val="26"/>
                <w:szCs w:val="26"/>
              </w:rPr>
            </w:pPr>
          </w:p>
        </w:tc>
        <w:tc>
          <w:tcPr>
            <w:tcW w:w="1242" w:type="dxa"/>
            <w:tcPrChange w:id="3702" w:author="admin" w:date="2023-04-27T22:48:00Z">
              <w:tcPr>
                <w:tcW w:w="1251" w:type="dxa"/>
                <w:gridSpan w:val="2"/>
              </w:tcPr>
            </w:tcPrChange>
          </w:tcPr>
          <w:p w14:paraId="4E74D052" w14:textId="77777777" w:rsidR="002E0ED4" w:rsidRPr="001B7F35" w:rsidRDefault="002E0ED4" w:rsidP="001B7F35">
            <w:pPr>
              <w:spacing w:before="60"/>
              <w:jc w:val="both"/>
              <w:rPr>
                <w:rFonts w:ascii="Times New Roman" w:hAnsi="Times New Roman"/>
                <w:b/>
                <w:bCs/>
                <w:sz w:val="26"/>
                <w:szCs w:val="26"/>
              </w:rPr>
            </w:pPr>
          </w:p>
        </w:tc>
        <w:tc>
          <w:tcPr>
            <w:tcW w:w="1259" w:type="dxa"/>
            <w:tcPrChange w:id="3703" w:author="admin" w:date="2023-04-27T22:48:00Z">
              <w:tcPr>
                <w:tcW w:w="1246" w:type="dxa"/>
                <w:gridSpan w:val="2"/>
              </w:tcPr>
            </w:tcPrChange>
          </w:tcPr>
          <w:p w14:paraId="7268C7C8" w14:textId="77777777" w:rsidR="002E0ED4" w:rsidRPr="001B7F35" w:rsidRDefault="002E0ED4" w:rsidP="001B7F35">
            <w:pPr>
              <w:spacing w:before="60"/>
              <w:jc w:val="both"/>
              <w:rPr>
                <w:rFonts w:ascii="Times New Roman" w:hAnsi="Times New Roman"/>
                <w:b/>
                <w:bCs/>
                <w:sz w:val="26"/>
                <w:szCs w:val="26"/>
              </w:rPr>
            </w:pPr>
          </w:p>
        </w:tc>
        <w:tc>
          <w:tcPr>
            <w:tcW w:w="988" w:type="dxa"/>
            <w:tcPrChange w:id="3704" w:author="admin" w:date="2023-04-27T22:48:00Z">
              <w:tcPr>
                <w:tcW w:w="1070" w:type="dxa"/>
                <w:gridSpan w:val="2"/>
              </w:tcPr>
            </w:tcPrChange>
          </w:tcPr>
          <w:p w14:paraId="6B96FE4E" w14:textId="77777777" w:rsidR="002E0ED4" w:rsidRPr="001B7F35" w:rsidRDefault="002E0ED4" w:rsidP="001B7F35">
            <w:pPr>
              <w:spacing w:before="60"/>
              <w:jc w:val="both"/>
              <w:rPr>
                <w:rFonts w:ascii="Times New Roman" w:hAnsi="Times New Roman"/>
                <w:b/>
                <w:bCs/>
                <w:sz w:val="26"/>
                <w:szCs w:val="26"/>
              </w:rPr>
            </w:pPr>
          </w:p>
        </w:tc>
        <w:tc>
          <w:tcPr>
            <w:tcW w:w="1487" w:type="dxa"/>
            <w:tcPrChange w:id="3705" w:author="admin" w:date="2023-04-27T22:48:00Z">
              <w:tcPr>
                <w:tcW w:w="1175" w:type="dxa"/>
                <w:gridSpan w:val="2"/>
              </w:tcPr>
            </w:tcPrChange>
          </w:tcPr>
          <w:p w14:paraId="38C5365F" w14:textId="187214DC" w:rsidR="002E0ED4" w:rsidRPr="001B7F35" w:rsidRDefault="002E0ED4" w:rsidP="001B7F35">
            <w:pPr>
              <w:spacing w:before="60"/>
              <w:jc w:val="both"/>
              <w:rPr>
                <w:rFonts w:ascii="Times New Roman" w:hAnsi="Times New Roman"/>
                <w:b/>
                <w:bCs/>
                <w:sz w:val="26"/>
                <w:szCs w:val="26"/>
              </w:rPr>
            </w:pPr>
          </w:p>
        </w:tc>
        <w:tc>
          <w:tcPr>
            <w:tcW w:w="1218" w:type="dxa"/>
            <w:tcPrChange w:id="3706" w:author="admin" w:date="2023-04-27T22:48:00Z">
              <w:tcPr>
                <w:tcW w:w="902" w:type="dxa"/>
                <w:gridSpan w:val="2"/>
              </w:tcPr>
            </w:tcPrChange>
          </w:tcPr>
          <w:p w14:paraId="40B6ADE9" w14:textId="77777777" w:rsidR="002E0ED4" w:rsidRPr="001B7F35" w:rsidRDefault="002E0ED4" w:rsidP="001B7F35">
            <w:pPr>
              <w:spacing w:before="60"/>
              <w:jc w:val="both"/>
              <w:rPr>
                <w:rFonts w:ascii="Times New Roman" w:hAnsi="Times New Roman"/>
                <w:b/>
                <w:bCs/>
                <w:sz w:val="26"/>
                <w:szCs w:val="26"/>
              </w:rPr>
            </w:pPr>
          </w:p>
        </w:tc>
      </w:tr>
      <w:tr w:rsidR="002E0ED4" w:rsidRPr="001B7F35" w14:paraId="787B030D" w14:textId="208D75F7" w:rsidTr="002E0ED4">
        <w:trPr>
          <w:trPrChange w:id="3707" w:author="admin" w:date="2023-04-27T22:48:00Z">
            <w:trPr>
              <w:gridAfter w:val="0"/>
            </w:trPr>
          </w:trPrChange>
        </w:trPr>
        <w:tc>
          <w:tcPr>
            <w:tcW w:w="2331" w:type="dxa"/>
            <w:tcPrChange w:id="3708" w:author="admin" w:date="2023-04-27T22:48:00Z">
              <w:tcPr>
                <w:tcW w:w="2091" w:type="dxa"/>
                <w:gridSpan w:val="2"/>
              </w:tcPr>
            </w:tcPrChange>
          </w:tcPr>
          <w:p w14:paraId="0CE78389" w14:textId="77777777" w:rsidR="002E0ED4" w:rsidRPr="001B7F35" w:rsidRDefault="002E0ED4" w:rsidP="001B7F35">
            <w:pPr>
              <w:spacing w:before="60"/>
              <w:jc w:val="both"/>
              <w:rPr>
                <w:rFonts w:ascii="Times New Roman" w:hAnsi="Times New Roman"/>
                <w:b/>
                <w:bCs/>
                <w:sz w:val="26"/>
                <w:szCs w:val="26"/>
              </w:rPr>
            </w:pPr>
            <w:r w:rsidRPr="001B7F35">
              <w:rPr>
                <w:rFonts w:ascii="Times New Roman" w:hAnsi="Times New Roman"/>
                <w:b/>
                <w:bCs/>
                <w:sz w:val="26"/>
                <w:szCs w:val="26"/>
              </w:rPr>
              <w:t>Tổng số điều dưỡng</w:t>
            </w:r>
          </w:p>
        </w:tc>
        <w:tc>
          <w:tcPr>
            <w:tcW w:w="1190" w:type="dxa"/>
            <w:tcPrChange w:id="3709" w:author="admin" w:date="2023-04-27T22:48:00Z">
              <w:tcPr>
                <w:tcW w:w="1099" w:type="dxa"/>
              </w:tcPr>
            </w:tcPrChange>
          </w:tcPr>
          <w:p w14:paraId="28ADD4DF" w14:textId="77777777" w:rsidR="002E0ED4" w:rsidRPr="001B7F35" w:rsidRDefault="002E0ED4" w:rsidP="001B7F35">
            <w:pPr>
              <w:spacing w:before="60"/>
              <w:jc w:val="both"/>
              <w:rPr>
                <w:rFonts w:ascii="Times New Roman" w:hAnsi="Times New Roman"/>
                <w:b/>
                <w:bCs/>
                <w:sz w:val="26"/>
                <w:szCs w:val="26"/>
              </w:rPr>
            </w:pPr>
          </w:p>
        </w:tc>
        <w:tc>
          <w:tcPr>
            <w:tcW w:w="1242" w:type="dxa"/>
            <w:tcPrChange w:id="3710" w:author="admin" w:date="2023-04-27T22:48:00Z">
              <w:tcPr>
                <w:tcW w:w="1251" w:type="dxa"/>
                <w:gridSpan w:val="2"/>
              </w:tcPr>
            </w:tcPrChange>
          </w:tcPr>
          <w:p w14:paraId="2FCC2809" w14:textId="77777777" w:rsidR="002E0ED4" w:rsidRPr="001B7F35" w:rsidRDefault="002E0ED4" w:rsidP="001B7F35">
            <w:pPr>
              <w:spacing w:before="60"/>
              <w:jc w:val="both"/>
              <w:rPr>
                <w:rFonts w:ascii="Times New Roman" w:hAnsi="Times New Roman"/>
                <w:b/>
                <w:bCs/>
                <w:sz w:val="26"/>
                <w:szCs w:val="26"/>
              </w:rPr>
            </w:pPr>
          </w:p>
        </w:tc>
        <w:tc>
          <w:tcPr>
            <w:tcW w:w="1259" w:type="dxa"/>
            <w:tcPrChange w:id="3711" w:author="admin" w:date="2023-04-27T22:48:00Z">
              <w:tcPr>
                <w:tcW w:w="1246" w:type="dxa"/>
                <w:gridSpan w:val="2"/>
              </w:tcPr>
            </w:tcPrChange>
          </w:tcPr>
          <w:p w14:paraId="46289D83" w14:textId="77777777" w:rsidR="002E0ED4" w:rsidRPr="001B7F35" w:rsidRDefault="002E0ED4" w:rsidP="001B7F35">
            <w:pPr>
              <w:spacing w:before="60"/>
              <w:jc w:val="both"/>
              <w:rPr>
                <w:rFonts w:ascii="Times New Roman" w:hAnsi="Times New Roman"/>
                <w:b/>
                <w:bCs/>
                <w:sz w:val="26"/>
                <w:szCs w:val="26"/>
              </w:rPr>
            </w:pPr>
          </w:p>
        </w:tc>
        <w:tc>
          <w:tcPr>
            <w:tcW w:w="988" w:type="dxa"/>
            <w:tcPrChange w:id="3712" w:author="admin" w:date="2023-04-27T22:48:00Z">
              <w:tcPr>
                <w:tcW w:w="1070" w:type="dxa"/>
                <w:gridSpan w:val="2"/>
              </w:tcPr>
            </w:tcPrChange>
          </w:tcPr>
          <w:p w14:paraId="11EB2248" w14:textId="77777777" w:rsidR="002E0ED4" w:rsidRPr="001B7F35" w:rsidRDefault="002E0ED4" w:rsidP="001B7F35">
            <w:pPr>
              <w:spacing w:before="60"/>
              <w:jc w:val="both"/>
              <w:rPr>
                <w:rFonts w:ascii="Times New Roman" w:hAnsi="Times New Roman"/>
                <w:b/>
                <w:bCs/>
                <w:sz w:val="26"/>
                <w:szCs w:val="26"/>
              </w:rPr>
            </w:pPr>
          </w:p>
        </w:tc>
        <w:tc>
          <w:tcPr>
            <w:tcW w:w="1487" w:type="dxa"/>
            <w:tcPrChange w:id="3713" w:author="admin" w:date="2023-04-27T22:48:00Z">
              <w:tcPr>
                <w:tcW w:w="1175" w:type="dxa"/>
                <w:gridSpan w:val="2"/>
              </w:tcPr>
            </w:tcPrChange>
          </w:tcPr>
          <w:p w14:paraId="1F2F85EE" w14:textId="1AA6F3FE" w:rsidR="002E0ED4" w:rsidRPr="001B7F35" w:rsidRDefault="002E0ED4" w:rsidP="001B7F35">
            <w:pPr>
              <w:spacing w:before="60"/>
              <w:jc w:val="both"/>
              <w:rPr>
                <w:rFonts w:ascii="Times New Roman" w:hAnsi="Times New Roman"/>
                <w:b/>
                <w:bCs/>
                <w:sz w:val="26"/>
                <w:szCs w:val="26"/>
              </w:rPr>
            </w:pPr>
          </w:p>
        </w:tc>
        <w:tc>
          <w:tcPr>
            <w:tcW w:w="1218" w:type="dxa"/>
            <w:tcPrChange w:id="3714" w:author="admin" w:date="2023-04-27T22:48:00Z">
              <w:tcPr>
                <w:tcW w:w="902" w:type="dxa"/>
                <w:gridSpan w:val="2"/>
              </w:tcPr>
            </w:tcPrChange>
          </w:tcPr>
          <w:p w14:paraId="6DF33FFF" w14:textId="77777777" w:rsidR="002E0ED4" w:rsidRPr="001B7F35" w:rsidRDefault="002E0ED4" w:rsidP="001B7F35">
            <w:pPr>
              <w:spacing w:before="60"/>
              <w:jc w:val="both"/>
              <w:rPr>
                <w:rFonts w:ascii="Times New Roman" w:hAnsi="Times New Roman"/>
                <w:b/>
                <w:bCs/>
                <w:sz w:val="26"/>
                <w:szCs w:val="26"/>
              </w:rPr>
            </w:pPr>
          </w:p>
        </w:tc>
      </w:tr>
      <w:tr w:rsidR="003F7CAB" w:rsidRPr="001B7F35" w14:paraId="0A52A943" w14:textId="77777777" w:rsidTr="009A7CF2">
        <w:trPr>
          <w:ins w:id="3715" w:author="admin" w:date="2023-04-27T22:50:00Z"/>
        </w:trPr>
        <w:tc>
          <w:tcPr>
            <w:tcW w:w="2331" w:type="dxa"/>
          </w:tcPr>
          <w:p w14:paraId="45BD73F1" w14:textId="311F5EDD" w:rsidR="003F7CAB" w:rsidRPr="001B7F35" w:rsidRDefault="003F7CAB">
            <w:pPr>
              <w:spacing w:before="60"/>
              <w:jc w:val="right"/>
              <w:rPr>
                <w:ins w:id="3716" w:author="admin" w:date="2023-04-27T22:50:00Z"/>
                <w:rFonts w:ascii="Times New Roman" w:hAnsi="Times New Roman"/>
                <w:bCs/>
                <w:i/>
                <w:sz w:val="26"/>
                <w:szCs w:val="26"/>
              </w:rPr>
            </w:pPr>
            <w:ins w:id="3717" w:author="admin" w:date="2023-04-27T22:50:00Z">
              <w:r>
                <w:rPr>
                  <w:rFonts w:ascii="Times New Roman" w:hAnsi="Times New Roman"/>
                  <w:bCs/>
                  <w:i/>
                  <w:sz w:val="26"/>
                  <w:szCs w:val="26"/>
                </w:rPr>
                <w:t>ĐD về</w:t>
              </w:r>
              <w:r w:rsidRPr="001B7F35">
                <w:rPr>
                  <w:rFonts w:ascii="Times New Roman" w:hAnsi="Times New Roman"/>
                  <w:bCs/>
                  <w:i/>
                  <w:sz w:val="26"/>
                  <w:szCs w:val="26"/>
                </w:rPr>
                <w:t xml:space="preserve"> HSTC</w:t>
              </w:r>
            </w:ins>
          </w:p>
        </w:tc>
        <w:tc>
          <w:tcPr>
            <w:tcW w:w="1190" w:type="dxa"/>
          </w:tcPr>
          <w:p w14:paraId="1015CD9A" w14:textId="77777777" w:rsidR="003F7CAB" w:rsidRPr="001B7F35" w:rsidRDefault="003F7CAB" w:rsidP="009A7CF2">
            <w:pPr>
              <w:spacing w:before="60"/>
              <w:jc w:val="both"/>
              <w:rPr>
                <w:ins w:id="3718" w:author="admin" w:date="2023-04-27T22:50:00Z"/>
                <w:rFonts w:ascii="Times New Roman" w:hAnsi="Times New Roman"/>
                <w:b/>
                <w:bCs/>
                <w:sz w:val="26"/>
                <w:szCs w:val="26"/>
              </w:rPr>
            </w:pPr>
          </w:p>
        </w:tc>
        <w:tc>
          <w:tcPr>
            <w:tcW w:w="1242" w:type="dxa"/>
          </w:tcPr>
          <w:p w14:paraId="2F7D59C0" w14:textId="77777777" w:rsidR="003F7CAB" w:rsidRPr="001B7F35" w:rsidRDefault="003F7CAB" w:rsidP="009A7CF2">
            <w:pPr>
              <w:spacing w:before="60"/>
              <w:jc w:val="both"/>
              <w:rPr>
                <w:ins w:id="3719" w:author="admin" w:date="2023-04-27T22:50:00Z"/>
                <w:rFonts w:ascii="Times New Roman" w:hAnsi="Times New Roman"/>
                <w:b/>
                <w:bCs/>
                <w:sz w:val="26"/>
                <w:szCs w:val="26"/>
              </w:rPr>
            </w:pPr>
          </w:p>
        </w:tc>
        <w:tc>
          <w:tcPr>
            <w:tcW w:w="1259" w:type="dxa"/>
          </w:tcPr>
          <w:p w14:paraId="76E8D531" w14:textId="77777777" w:rsidR="003F7CAB" w:rsidRPr="001B7F35" w:rsidRDefault="003F7CAB" w:rsidP="009A7CF2">
            <w:pPr>
              <w:spacing w:before="60"/>
              <w:jc w:val="both"/>
              <w:rPr>
                <w:ins w:id="3720" w:author="admin" w:date="2023-04-27T22:50:00Z"/>
                <w:rFonts w:ascii="Times New Roman" w:hAnsi="Times New Roman"/>
                <w:b/>
                <w:bCs/>
                <w:sz w:val="26"/>
                <w:szCs w:val="26"/>
              </w:rPr>
            </w:pPr>
          </w:p>
        </w:tc>
        <w:tc>
          <w:tcPr>
            <w:tcW w:w="988" w:type="dxa"/>
          </w:tcPr>
          <w:p w14:paraId="5D47ACB7" w14:textId="77777777" w:rsidR="003F7CAB" w:rsidRPr="001B7F35" w:rsidRDefault="003F7CAB" w:rsidP="009A7CF2">
            <w:pPr>
              <w:spacing w:before="60"/>
              <w:jc w:val="both"/>
              <w:rPr>
                <w:ins w:id="3721" w:author="admin" w:date="2023-04-27T22:50:00Z"/>
                <w:rFonts w:ascii="Times New Roman" w:hAnsi="Times New Roman"/>
                <w:b/>
                <w:bCs/>
                <w:sz w:val="26"/>
                <w:szCs w:val="26"/>
              </w:rPr>
            </w:pPr>
          </w:p>
        </w:tc>
        <w:tc>
          <w:tcPr>
            <w:tcW w:w="1487" w:type="dxa"/>
          </w:tcPr>
          <w:p w14:paraId="21B9C252" w14:textId="77777777" w:rsidR="003F7CAB" w:rsidRPr="001B7F35" w:rsidRDefault="003F7CAB" w:rsidP="009A7CF2">
            <w:pPr>
              <w:spacing w:before="60"/>
              <w:jc w:val="both"/>
              <w:rPr>
                <w:ins w:id="3722" w:author="admin" w:date="2023-04-27T22:50:00Z"/>
                <w:rFonts w:ascii="Times New Roman" w:hAnsi="Times New Roman"/>
                <w:b/>
                <w:bCs/>
                <w:sz w:val="26"/>
                <w:szCs w:val="26"/>
              </w:rPr>
            </w:pPr>
          </w:p>
        </w:tc>
        <w:tc>
          <w:tcPr>
            <w:tcW w:w="1218" w:type="dxa"/>
          </w:tcPr>
          <w:p w14:paraId="6E609575" w14:textId="77777777" w:rsidR="003F7CAB" w:rsidRPr="001B7F35" w:rsidRDefault="003F7CAB" w:rsidP="009A7CF2">
            <w:pPr>
              <w:spacing w:before="60"/>
              <w:jc w:val="both"/>
              <w:rPr>
                <w:ins w:id="3723" w:author="admin" w:date="2023-04-27T22:50:00Z"/>
                <w:rFonts w:ascii="Times New Roman" w:hAnsi="Times New Roman"/>
                <w:b/>
                <w:bCs/>
                <w:sz w:val="26"/>
                <w:szCs w:val="26"/>
              </w:rPr>
            </w:pPr>
          </w:p>
        </w:tc>
      </w:tr>
      <w:tr w:rsidR="003F7CAB" w:rsidRPr="001B7F35" w14:paraId="4F078164" w14:textId="77777777" w:rsidTr="009A7CF2">
        <w:trPr>
          <w:ins w:id="3724" w:author="admin" w:date="2023-04-27T22:50:00Z"/>
        </w:trPr>
        <w:tc>
          <w:tcPr>
            <w:tcW w:w="2331" w:type="dxa"/>
          </w:tcPr>
          <w:p w14:paraId="20341747" w14:textId="702E4B6E" w:rsidR="003F7CAB" w:rsidRPr="001B7F35" w:rsidRDefault="003F7CAB">
            <w:pPr>
              <w:spacing w:before="60"/>
              <w:jc w:val="right"/>
              <w:rPr>
                <w:ins w:id="3725" w:author="admin" w:date="2023-04-27T22:50:00Z"/>
                <w:rFonts w:ascii="Times New Roman" w:hAnsi="Times New Roman"/>
                <w:bCs/>
                <w:i/>
                <w:sz w:val="26"/>
                <w:szCs w:val="26"/>
              </w:rPr>
            </w:pPr>
            <w:ins w:id="3726" w:author="admin" w:date="2023-04-27T22:50:00Z">
              <w:r>
                <w:rPr>
                  <w:rFonts w:ascii="Times New Roman" w:hAnsi="Times New Roman"/>
                  <w:bCs/>
                  <w:i/>
                  <w:sz w:val="26"/>
                  <w:szCs w:val="26"/>
                </w:rPr>
                <w:t xml:space="preserve">ĐD </w:t>
              </w:r>
              <w:r w:rsidRPr="001B7F35">
                <w:rPr>
                  <w:rFonts w:ascii="Times New Roman" w:hAnsi="Times New Roman"/>
                  <w:bCs/>
                  <w:i/>
                  <w:sz w:val="26"/>
                  <w:szCs w:val="26"/>
                </w:rPr>
                <w:t>nội</w:t>
              </w:r>
            </w:ins>
          </w:p>
        </w:tc>
        <w:tc>
          <w:tcPr>
            <w:tcW w:w="1190" w:type="dxa"/>
          </w:tcPr>
          <w:p w14:paraId="096DD184" w14:textId="77777777" w:rsidR="003F7CAB" w:rsidRPr="001B7F35" w:rsidRDefault="003F7CAB" w:rsidP="009A7CF2">
            <w:pPr>
              <w:spacing w:before="60"/>
              <w:jc w:val="both"/>
              <w:rPr>
                <w:ins w:id="3727" w:author="admin" w:date="2023-04-27T22:50:00Z"/>
                <w:rFonts w:ascii="Times New Roman" w:hAnsi="Times New Roman"/>
                <w:b/>
                <w:bCs/>
                <w:sz w:val="26"/>
                <w:szCs w:val="26"/>
              </w:rPr>
            </w:pPr>
          </w:p>
        </w:tc>
        <w:tc>
          <w:tcPr>
            <w:tcW w:w="1242" w:type="dxa"/>
          </w:tcPr>
          <w:p w14:paraId="550B7CCF" w14:textId="77777777" w:rsidR="003F7CAB" w:rsidRPr="001B7F35" w:rsidRDefault="003F7CAB" w:rsidP="009A7CF2">
            <w:pPr>
              <w:spacing w:before="60"/>
              <w:jc w:val="both"/>
              <w:rPr>
                <w:ins w:id="3728" w:author="admin" w:date="2023-04-27T22:50:00Z"/>
                <w:rFonts w:ascii="Times New Roman" w:hAnsi="Times New Roman"/>
                <w:b/>
                <w:bCs/>
                <w:sz w:val="26"/>
                <w:szCs w:val="26"/>
              </w:rPr>
            </w:pPr>
          </w:p>
        </w:tc>
        <w:tc>
          <w:tcPr>
            <w:tcW w:w="1259" w:type="dxa"/>
          </w:tcPr>
          <w:p w14:paraId="34BFF275" w14:textId="77777777" w:rsidR="003F7CAB" w:rsidRPr="001B7F35" w:rsidRDefault="003F7CAB" w:rsidP="009A7CF2">
            <w:pPr>
              <w:spacing w:before="60"/>
              <w:jc w:val="both"/>
              <w:rPr>
                <w:ins w:id="3729" w:author="admin" w:date="2023-04-27T22:50:00Z"/>
                <w:rFonts w:ascii="Times New Roman" w:hAnsi="Times New Roman"/>
                <w:b/>
                <w:bCs/>
                <w:sz w:val="26"/>
                <w:szCs w:val="26"/>
              </w:rPr>
            </w:pPr>
          </w:p>
        </w:tc>
        <w:tc>
          <w:tcPr>
            <w:tcW w:w="988" w:type="dxa"/>
          </w:tcPr>
          <w:p w14:paraId="42C54380" w14:textId="77777777" w:rsidR="003F7CAB" w:rsidRPr="001B7F35" w:rsidRDefault="003F7CAB" w:rsidP="009A7CF2">
            <w:pPr>
              <w:spacing w:before="60"/>
              <w:jc w:val="both"/>
              <w:rPr>
                <w:ins w:id="3730" w:author="admin" w:date="2023-04-27T22:50:00Z"/>
                <w:rFonts w:ascii="Times New Roman" w:hAnsi="Times New Roman"/>
                <w:b/>
                <w:bCs/>
                <w:sz w:val="26"/>
                <w:szCs w:val="26"/>
              </w:rPr>
            </w:pPr>
          </w:p>
        </w:tc>
        <w:tc>
          <w:tcPr>
            <w:tcW w:w="1487" w:type="dxa"/>
          </w:tcPr>
          <w:p w14:paraId="24BB6CE7" w14:textId="77777777" w:rsidR="003F7CAB" w:rsidRPr="001B7F35" w:rsidRDefault="003F7CAB" w:rsidP="009A7CF2">
            <w:pPr>
              <w:spacing w:before="60"/>
              <w:jc w:val="both"/>
              <w:rPr>
                <w:ins w:id="3731" w:author="admin" w:date="2023-04-27T22:50:00Z"/>
                <w:rFonts w:ascii="Times New Roman" w:hAnsi="Times New Roman"/>
                <w:b/>
                <w:bCs/>
                <w:sz w:val="26"/>
                <w:szCs w:val="26"/>
              </w:rPr>
            </w:pPr>
          </w:p>
        </w:tc>
        <w:tc>
          <w:tcPr>
            <w:tcW w:w="1218" w:type="dxa"/>
          </w:tcPr>
          <w:p w14:paraId="454DA6DF" w14:textId="77777777" w:rsidR="003F7CAB" w:rsidRPr="001B7F35" w:rsidRDefault="003F7CAB" w:rsidP="009A7CF2">
            <w:pPr>
              <w:spacing w:before="60"/>
              <w:jc w:val="both"/>
              <w:rPr>
                <w:ins w:id="3732" w:author="admin" w:date="2023-04-27T22:50:00Z"/>
                <w:rFonts w:ascii="Times New Roman" w:hAnsi="Times New Roman"/>
                <w:b/>
                <w:bCs/>
                <w:sz w:val="26"/>
                <w:szCs w:val="26"/>
              </w:rPr>
            </w:pPr>
          </w:p>
        </w:tc>
      </w:tr>
      <w:tr w:rsidR="003F7CAB" w:rsidRPr="001B7F35" w14:paraId="5393C000" w14:textId="77777777" w:rsidTr="009A7CF2">
        <w:trPr>
          <w:ins w:id="3733" w:author="admin" w:date="2023-04-27T22:50:00Z"/>
        </w:trPr>
        <w:tc>
          <w:tcPr>
            <w:tcW w:w="2331" w:type="dxa"/>
          </w:tcPr>
          <w:p w14:paraId="6DFBC4FF" w14:textId="37ABE1E4" w:rsidR="003F7CAB" w:rsidRPr="001B7F35" w:rsidRDefault="003F7CAB">
            <w:pPr>
              <w:spacing w:before="60"/>
              <w:jc w:val="right"/>
              <w:rPr>
                <w:ins w:id="3734" w:author="admin" w:date="2023-04-27T22:50:00Z"/>
                <w:rFonts w:ascii="Times New Roman" w:hAnsi="Times New Roman"/>
                <w:bCs/>
                <w:i/>
                <w:sz w:val="26"/>
                <w:szCs w:val="26"/>
              </w:rPr>
            </w:pPr>
            <w:ins w:id="3735" w:author="admin" w:date="2023-04-27T22:50:00Z">
              <w:r>
                <w:rPr>
                  <w:rFonts w:ascii="Times New Roman" w:hAnsi="Times New Roman"/>
                  <w:bCs/>
                  <w:i/>
                  <w:sz w:val="26"/>
                  <w:szCs w:val="26"/>
                </w:rPr>
                <w:t xml:space="preserve">ĐD </w:t>
              </w:r>
              <w:r w:rsidRPr="001B7F35">
                <w:rPr>
                  <w:rFonts w:ascii="Times New Roman" w:hAnsi="Times New Roman"/>
                  <w:bCs/>
                  <w:i/>
                  <w:sz w:val="26"/>
                  <w:szCs w:val="26"/>
                </w:rPr>
                <w:t>ngoại</w:t>
              </w:r>
            </w:ins>
          </w:p>
        </w:tc>
        <w:tc>
          <w:tcPr>
            <w:tcW w:w="1190" w:type="dxa"/>
          </w:tcPr>
          <w:p w14:paraId="6EC16B83" w14:textId="77777777" w:rsidR="003F7CAB" w:rsidRPr="001B7F35" w:rsidRDefault="003F7CAB" w:rsidP="009A7CF2">
            <w:pPr>
              <w:spacing w:before="60"/>
              <w:jc w:val="both"/>
              <w:rPr>
                <w:ins w:id="3736" w:author="admin" w:date="2023-04-27T22:50:00Z"/>
                <w:rFonts w:ascii="Times New Roman" w:hAnsi="Times New Roman"/>
                <w:b/>
                <w:bCs/>
                <w:sz w:val="26"/>
                <w:szCs w:val="26"/>
              </w:rPr>
            </w:pPr>
          </w:p>
        </w:tc>
        <w:tc>
          <w:tcPr>
            <w:tcW w:w="1242" w:type="dxa"/>
          </w:tcPr>
          <w:p w14:paraId="0D466A9E" w14:textId="77777777" w:rsidR="003F7CAB" w:rsidRPr="001B7F35" w:rsidRDefault="003F7CAB" w:rsidP="009A7CF2">
            <w:pPr>
              <w:spacing w:before="60"/>
              <w:jc w:val="both"/>
              <w:rPr>
                <w:ins w:id="3737" w:author="admin" w:date="2023-04-27T22:50:00Z"/>
                <w:rFonts w:ascii="Times New Roman" w:hAnsi="Times New Roman"/>
                <w:b/>
                <w:bCs/>
                <w:sz w:val="26"/>
                <w:szCs w:val="26"/>
              </w:rPr>
            </w:pPr>
          </w:p>
        </w:tc>
        <w:tc>
          <w:tcPr>
            <w:tcW w:w="1259" w:type="dxa"/>
          </w:tcPr>
          <w:p w14:paraId="6174E3C6" w14:textId="77777777" w:rsidR="003F7CAB" w:rsidRPr="001B7F35" w:rsidRDefault="003F7CAB" w:rsidP="009A7CF2">
            <w:pPr>
              <w:spacing w:before="60"/>
              <w:jc w:val="both"/>
              <w:rPr>
                <w:ins w:id="3738" w:author="admin" w:date="2023-04-27T22:50:00Z"/>
                <w:rFonts w:ascii="Times New Roman" w:hAnsi="Times New Roman"/>
                <w:b/>
                <w:bCs/>
                <w:sz w:val="26"/>
                <w:szCs w:val="26"/>
              </w:rPr>
            </w:pPr>
          </w:p>
        </w:tc>
        <w:tc>
          <w:tcPr>
            <w:tcW w:w="988" w:type="dxa"/>
          </w:tcPr>
          <w:p w14:paraId="5C52FB7E" w14:textId="77777777" w:rsidR="003F7CAB" w:rsidRPr="001B7F35" w:rsidRDefault="003F7CAB" w:rsidP="009A7CF2">
            <w:pPr>
              <w:spacing w:before="60"/>
              <w:jc w:val="both"/>
              <w:rPr>
                <w:ins w:id="3739" w:author="admin" w:date="2023-04-27T22:50:00Z"/>
                <w:rFonts w:ascii="Times New Roman" w:hAnsi="Times New Roman"/>
                <w:b/>
                <w:bCs/>
                <w:sz w:val="26"/>
                <w:szCs w:val="26"/>
              </w:rPr>
            </w:pPr>
          </w:p>
        </w:tc>
        <w:tc>
          <w:tcPr>
            <w:tcW w:w="1487" w:type="dxa"/>
          </w:tcPr>
          <w:p w14:paraId="7687056F" w14:textId="77777777" w:rsidR="003F7CAB" w:rsidRPr="001B7F35" w:rsidRDefault="003F7CAB" w:rsidP="009A7CF2">
            <w:pPr>
              <w:spacing w:before="60"/>
              <w:jc w:val="both"/>
              <w:rPr>
                <w:ins w:id="3740" w:author="admin" w:date="2023-04-27T22:50:00Z"/>
                <w:rFonts w:ascii="Times New Roman" w:hAnsi="Times New Roman"/>
                <w:b/>
                <w:bCs/>
                <w:sz w:val="26"/>
                <w:szCs w:val="26"/>
              </w:rPr>
            </w:pPr>
          </w:p>
        </w:tc>
        <w:tc>
          <w:tcPr>
            <w:tcW w:w="1218" w:type="dxa"/>
          </w:tcPr>
          <w:p w14:paraId="34E86C69" w14:textId="77777777" w:rsidR="003F7CAB" w:rsidRPr="001B7F35" w:rsidRDefault="003F7CAB" w:rsidP="009A7CF2">
            <w:pPr>
              <w:spacing w:before="60"/>
              <w:jc w:val="both"/>
              <w:rPr>
                <w:ins w:id="3741" w:author="admin" w:date="2023-04-27T22:50:00Z"/>
                <w:rFonts w:ascii="Times New Roman" w:hAnsi="Times New Roman"/>
                <w:b/>
                <w:bCs/>
                <w:sz w:val="26"/>
                <w:szCs w:val="26"/>
              </w:rPr>
            </w:pPr>
          </w:p>
        </w:tc>
      </w:tr>
      <w:tr w:rsidR="003F7CAB" w:rsidRPr="001B7F35" w14:paraId="413FD85C" w14:textId="77777777" w:rsidTr="009A7CF2">
        <w:trPr>
          <w:ins w:id="3742" w:author="admin" w:date="2023-04-27T22:50:00Z"/>
        </w:trPr>
        <w:tc>
          <w:tcPr>
            <w:tcW w:w="2331" w:type="dxa"/>
          </w:tcPr>
          <w:p w14:paraId="6639A141" w14:textId="6ACD09C5" w:rsidR="003F7CAB" w:rsidRPr="001B7F35" w:rsidRDefault="003F7CAB" w:rsidP="009A7CF2">
            <w:pPr>
              <w:spacing w:before="60"/>
              <w:jc w:val="right"/>
              <w:rPr>
                <w:ins w:id="3743" w:author="admin" w:date="2023-04-27T22:50:00Z"/>
                <w:rFonts w:ascii="Times New Roman" w:hAnsi="Times New Roman"/>
                <w:bCs/>
                <w:i/>
                <w:sz w:val="26"/>
                <w:szCs w:val="26"/>
              </w:rPr>
            </w:pPr>
            <w:ins w:id="3744" w:author="admin" w:date="2023-04-27T22:51:00Z">
              <w:r>
                <w:rPr>
                  <w:rFonts w:ascii="Times New Roman" w:hAnsi="Times New Roman"/>
                  <w:bCs/>
                  <w:i/>
                  <w:sz w:val="26"/>
                  <w:szCs w:val="26"/>
                </w:rPr>
                <w:t>ĐD</w:t>
              </w:r>
            </w:ins>
            <w:ins w:id="3745" w:author="admin" w:date="2023-04-27T22:50:00Z">
              <w:r w:rsidRPr="001B7F35">
                <w:rPr>
                  <w:rFonts w:ascii="Times New Roman" w:hAnsi="Times New Roman"/>
                  <w:bCs/>
                  <w:i/>
                  <w:sz w:val="26"/>
                  <w:szCs w:val="26"/>
                </w:rPr>
                <w:t xml:space="preserve"> sản</w:t>
              </w:r>
            </w:ins>
          </w:p>
        </w:tc>
        <w:tc>
          <w:tcPr>
            <w:tcW w:w="1190" w:type="dxa"/>
          </w:tcPr>
          <w:p w14:paraId="4BEC31F9" w14:textId="77777777" w:rsidR="003F7CAB" w:rsidRPr="001B7F35" w:rsidRDefault="003F7CAB" w:rsidP="009A7CF2">
            <w:pPr>
              <w:spacing w:before="60"/>
              <w:jc w:val="both"/>
              <w:rPr>
                <w:ins w:id="3746" w:author="admin" w:date="2023-04-27T22:50:00Z"/>
                <w:rFonts w:ascii="Times New Roman" w:hAnsi="Times New Roman"/>
                <w:b/>
                <w:bCs/>
                <w:sz w:val="26"/>
                <w:szCs w:val="26"/>
              </w:rPr>
            </w:pPr>
          </w:p>
        </w:tc>
        <w:tc>
          <w:tcPr>
            <w:tcW w:w="1242" w:type="dxa"/>
          </w:tcPr>
          <w:p w14:paraId="3F4604DC" w14:textId="77777777" w:rsidR="003F7CAB" w:rsidRPr="001B7F35" w:rsidRDefault="003F7CAB" w:rsidP="009A7CF2">
            <w:pPr>
              <w:spacing w:before="60"/>
              <w:jc w:val="both"/>
              <w:rPr>
                <w:ins w:id="3747" w:author="admin" w:date="2023-04-27T22:50:00Z"/>
                <w:rFonts w:ascii="Times New Roman" w:hAnsi="Times New Roman"/>
                <w:b/>
                <w:bCs/>
                <w:sz w:val="26"/>
                <w:szCs w:val="26"/>
              </w:rPr>
            </w:pPr>
          </w:p>
        </w:tc>
        <w:tc>
          <w:tcPr>
            <w:tcW w:w="1259" w:type="dxa"/>
          </w:tcPr>
          <w:p w14:paraId="7C3538DF" w14:textId="77777777" w:rsidR="003F7CAB" w:rsidRPr="001B7F35" w:rsidRDefault="003F7CAB" w:rsidP="009A7CF2">
            <w:pPr>
              <w:spacing w:before="60"/>
              <w:jc w:val="both"/>
              <w:rPr>
                <w:ins w:id="3748" w:author="admin" w:date="2023-04-27T22:50:00Z"/>
                <w:rFonts w:ascii="Times New Roman" w:hAnsi="Times New Roman"/>
                <w:b/>
                <w:bCs/>
                <w:sz w:val="26"/>
                <w:szCs w:val="26"/>
              </w:rPr>
            </w:pPr>
          </w:p>
        </w:tc>
        <w:tc>
          <w:tcPr>
            <w:tcW w:w="988" w:type="dxa"/>
          </w:tcPr>
          <w:p w14:paraId="20D3B1C2" w14:textId="77777777" w:rsidR="003F7CAB" w:rsidRPr="001B7F35" w:rsidRDefault="003F7CAB" w:rsidP="009A7CF2">
            <w:pPr>
              <w:spacing w:before="60"/>
              <w:jc w:val="both"/>
              <w:rPr>
                <w:ins w:id="3749" w:author="admin" w:date="2023-04-27T22:50:00Z"/>
                <w:rFonts w:ascii="Times New Roman" w:hAnsi="Times New Roman"/>
                <w:b/>
                <w:bCs/>
                <w:sz w:val="26"/>
                <w:szCs w:val="26"/>
              </w:rPr>
            </w:pPr>
          </w:p>
        </w:tc>
        <w:tc>
          <w:tcPr>
            <w:tcW w:w="1487" w:type="dxa"/>
          </w:tcPr>
          <w:p w14:paraId="745724EF" w14:textId="77777777" w:rsidR="003F7CAB" w:rsidRPr="001B7F35" w:rsidRDefault="003F7CAB" w:rsidP="009A7CF2">
            <w:pPr>
              <w:spacing w:before="60"/>
              <w:jc w:val="both"/>
              <w:rPr>
                <w:ins w:id="3750" w:author="admin" w:date="2023-04-27T22:50:00Z"/>
                <w:rFonts w:ascii="Times New Roman" w:hAnsi="Times New Roman"/>
                <w:b/>
                <w:bCs/>
                <w:sz w:val="26"/>
                <w:szCs w:val="26"/>
              </w:rPr>
            </w:pPr>
          </w:p>
        </w:tc>
        <w:tc>
          <w:tcPr>
            <w:tcW w:w="1218" w:type="dxa"/>
          </w:tcPr>
          <w:p w14:paraId="4E30CD46" w14:textId="77777777" w:rsidR="003F7CAB" w:rsidRPr="001B7F35" w:rsidRDefault="003F7CAB" w:rsidP="009A7CF2">
            <w:pPr>
              <w:spacing w:before="60"/>
              <w:jc w:val="both"/>
              <w:rPr>
                <w:ins w:id="3751" w:author="admin" w:date="2023-04-27T22:50:00Z"/>
                <w:rFonts w:ascii="Times New Roman" w:hAnsi="Times New Roman"/>
                <w:b/>
                <w:bCs/>
                <w:sz w:val="26"/>
                <w:szCs w:val="26"/>
              </w:rPr>
            </w:pPr>
          </w:p>
        </w:tc>
      </w:tr>
      <w:tr w:rsidR="003F7CAB" w:rsidRPr="001B7F35" w14:paraId="5ACCB633" w14:textId="77777777" w:rsidTr="009A7CF2">
        <w:trPr>
          <w:ins w:id="3752" w:author="admin" w:date="2023-04-27T22:50:00Z"/>
        </w:trPr>
        <w:tc>
          <w:tcPr>
            <w:tcW w:w="2331" w:type="dxa"/>
          </w:tcPr>
          <w:p w14:paraId="495C2AC5" w14:textId="37E53CCE" w:rsidR="003F7CAB" w:rsidRPr="001B7F35" w:rsidRDefault="003F7CAB" w:rsidP="009A7CF2">
            <w:pPr>
              <w:spacing w:before="60"/>
              <w:jc w:val="right"/>
              <w:rPr>
                <w:ins w:id="3753" w:author="admin" w:date="2023-04-27T22:50:00Z"/>
                <w:rFonts w:ascii="Times New Roman" w:hAnsi="Times New Roman"/>
                <w:bCs/>
                <w:i/>
                <w:sz w:val="26"/>
                <w:szCs w:val="26"/>
              </w:rPr>
            </w:pPr>
            <w:ins w:id="3754" w:author="admin" w:date="2023-04-27T22:51:00Z">
              <w:r>
                <w:rPr>
                  <w:rFonts w:ascii="Times New Roman" w:hAnsi="Times New Roman"/>
                  <w:bCs/>
                  <w:i/>
                  <w:sz w:val="26"/>
                  <w:szCs w:val="26"/>
                </w:rPr>
                <w:t>ĐD</w:t>
              </w:r>
            </w:ins>
            <w:ins w:id="3755" w:author="admin" w:date="2023-04-27T22:50:00Z">
              <w:r>
                <w:rPr>
                  <w:rFonts w:ascii="Times New Roman" w:hAnsi="Times New Roman"/>
                  <w:bCs/>
                  <w:i/>
                  <w:sz w:val="26"/>
                  <w:szCs w:val="26"/>
                </w:rPr>
                <w:t xml:space="preserve"> Nhi</w:t>
              </w:r>
            </w:ins>
          </w:p>
        </w:tc>
        <w:tc>
          <w:tcPr>
            <w:tcW w:w="1190" w:type="dxa"/>
          </w:tcPr>
          <w:p w14:paraId="6FE1B03D" w14:textId="77777777" w:rsidR="003F7CAB" w:rsidRPr="001B7F35" w:rsidRDefault="003F7CAB" w:rsidP="009A7CF2">
            <w:pPr>
              <w:spacing w:before="60"/>
              <w:jc w:val="both"/>
              <w:rPr>
                <w:ins w:id="3756" w:author="admin" w:date="2023-04-27T22:50:00Z"/>
                <w:rFonts w:ascii="Times New Roman" w:hAnsi="Times New Roman"/>
                <w:b/>
                <w:bCs/>
                <w:sz w:val="26"/>
                <w:szCs w:val="26"/>
              </w:rPr>
            </w:pPr>
          </w:p>
        </w:tc>
        <w:tc>
          <w:tcPr>
            <w:tcW w:w="1242" w:type="dxa"/>
          </w:tcPr>
          <w:p w14:paraId="40330AD9" w14:textId="77777777" w:rsidR="003F7CAB" w:rsidRPr="001B7F35" w:rsidRDefault="003F7CAB" w:rsidP="009A7CF2">
            <w:pPr>
              <w:spacing w:before="60"/>
              <w:jc w:val="both"/>
              <w:rPr>
                <w:ins w:id="3757" w:author="admin" w:date="2023-04-27T22:50:00Z"/>
                <w:rFonts w:ascii="Times New Roman" w:hAnsi="Times New Roman"/>
                <w:b/>
                <w:bCs/>
                <w:sz w:val="26"/>
                <w:szCs w:val="26"/>
              </w:rPr>
            </w:pPr>
          </w:p>
        </w:tc>
        <w:tc>
          <w:tcPr>
            <w:tcW w:w="1259" w:type="dxa"/>
          </w:tcPr>
          <w:p w14:paraId="0133F5E3" w14:textId="77777777" w:rsidR="003F7CAB" w:rsidRPr="001B7F35" w:rsidRDefault="003F7CAB" w:rsidP="009A7CF2">
            <w:pPr>
              <w:spacing w:before="60"/>
              <w:jc w:val="both"/>
              <w:rPr>
                <w:ins w:id="3758" w:author="admin" w:date="2023-04-27T22:50:00Z"/>
                <w:rFonts w:ascii="Times New Roman" w:hAnsi="Times New Roman"/>
                <w:b/>
                <w:bCs/>
                <w:sz w:val="26"/>
                <w:szCs w:val="26"/>
              </w:rPr>
            </w:pPr>
          </w:p>
        </w:tc>
        <w:tc>
          <w:tcPr>
            <w:tcW w:w="988" w:type="dxa"/>
          </w:tcPr>
          <w:p w14:paraId="416CAAC8" w14:textId="77777777" w:rsidR="003F7CAB" w:rsidRPr="001B7F35" w:rsidRDefault="003F7CAB" w:rsidP="009A7CF2">
            <w:pPr>
              <w:spacing w:before="60"/>
              <w:jc w:val="both"/>
              <w:rPr>
                <w:ins w:id="3759" w:author="admin" w:date="2023-04-27T22:50:00Z"/>
                <w:rFonts w:ascii="Times New Roman" w:hAnsi="Times New Roman"/>
                <w:b/>
                <w:bCs/>
                <w:sz w:val="26"/>
                <w:szCs w:val="26"/>
              </w:rPr>
            </w:pPr>
          </w:p>
        </w:tc>
        <w:tc>
          <w:tcPr>
            <w:tcW w:w="1487" w:type="dxa"/>
          </w:tcPr>
          <w:p w14:paraId="00E07FAC" w14:textId="77777777" w:rsidR="003F7CAB" w:rsidRPr="001B7F35" w:rsidRDefault="003F7CAB" w:rsidP="009A7CF2">
            <w:pPr>
              <w:spacing w:before="60"/>
              <w:jc w:val="both"/>
              <w:rPr>
                <w:ins w:id="3760" w:author="admin" w:date="2023-04-27T22:50:00Z"/>
                <w:rFonts w:ascii="Times New Roman" w:hAnsi="Times New Roman"/>
                <w:b/>
                <w:bCs/>
                <w:sz w:val="26"/>
                <w:szCs w:val="26"/>
              </w:rPr>
            </w:pPr>
          </w:p>
        </w:tc>
        <w:tc>
          <w:tcPr>
            <w:tcW w:w="1218" w:type="dxa"/>
          </w:tcPr>
          <w:p w14:paraId="3F8E8D3A" w14:textId="77777777" w:rsidR="003F7CAB" w:rsidRPr="001B7F35" w:rsidRDefault="003F7CAB" w:rsidP="009A7CF2">
            <w:pPr>
              <w:spacing w:before="60"/>
              <w:jc w:val="both"/>
              <w:rPr>
                <w:ins w:id="3761" w:author="admin" w:date="2023-04-27T22:50:00Z"/>
                <w:rFonts w:ascii="Times New Roman" w:hAnsi="Times New Roman"/>
                <w:b/>
                <w:bCs/>
                <w:sz w:val="26"/>
                <w:szCs w:val="26"/>
              </w:rPr>
            </w:pPr>
          </w:p>
        </w:tc>
      </w:tr>
      <w:tr w:rsidR="003F7CAB" w:rsidRPr="001B7F35" w14:paraId="5B7BE919" w14:textId="77777777" w:rsidTr="009A7CF2">
        <w:trPr>
          <w:ins w:id="3762" w:author="admin" w:date="2023-04-27T22:50:00Z"/>
        </w:trPr>
        <w:tc>
          <w:tcPr>
            <w:tcW w:w="2331" w:type="dxa"/>
          </w:tcPr>
          <w:p w14:paraId="7A769672" w14:textId="58EBF1B0" w:rsidR="003F7CAB" w:rsidRPr="001B7F35" w:rsidRDefault="003F7CAB" w:rsidP="009A7CF2">
            <w:pPr>
              <w:spacing w:before="60"/>
              <w:jc w:val="right"/>
              <w:rPr>
                <w:ins w:id="3763" w:author="admin" w:date="2023-04-27T22:50:00Z"/>
                <w:rFonts w:ascii="Times New Roman" w:hAnsi="Times New Roman"/>
                <w:bCs/>
                <w:i/>
                <w:sz w:val="26"/>
                <w:szCs w:val="26"/>
              </w:rPr>
            </w:pPr>
            <w:ins w:id="3764" w:author="admin" w:date="2023-04-27T22:51:00Z">
              <w:r>
                <w:rPr>
                  <w:rFonts w:ascii="Times New Roman" w:hAnsi="Times New Roman"/>
                  <w:bCs/>
                  <w:i/>
                  <w:sz w:val="26"/>
                  <w:szCs w:val="26"/>
                </w:rPr>
                <w:t>ĐD</w:t>
              </w:r>
            </w:ins>
            <w:ins w:id="3765" w:author="admin" w:date="2023-04-27T22:50:00Z">
              <w:r w:rsidRPr="001B7F35">
                <w:rPr>
                  <w:rFonts w:ascii="Times New Roman" w:hAnsi="Times New Roman"/>
                  <w:bCs/>
                  <w:i/>
                  <w:sz w:val="26"/>
                  <w:szCs w:val="26"/>
                </w:rPr>
                <w:t xml:space="preserve"> </w:t>
              </w:r>
              <w:r>
                <w:rPr>
                  <w:rFonts w:ascii="Times New Roman" w:hAnsi="Times New Roman"/>
                  <w:bCs/>
                  <w:i/>
                  <w:sz w:val="26"/>
                  <w:szCs w:val="26"/>
                </w:rPr>
                <w:t>Hô hấp</w:t>
              </w:r>
            </w:ins>
          </w:p>
        </w:tc>
        <w:tc>
          <w:tcPr>
            <w:tcW w:w="1190" w:type="dxa"/>
          </w:tcPr>
          <w:p w14:paraId="32767E0A" w14:textId="77777777" w:rsidR="003F7CAB" w:rsidRPr="001B7F35" w:rsidRDefault="003F7CAB" w:rsidP="009A7CF2">
            <w:pPr>
              <w:spacing w:before="60"/>
              <w:jc w:val="both"/>
              <w:rPr>
                <w:ins w:id="3766" w:author="admin" w:date="2023-04-27T22:50:00Z"/>
                <w:rFonts w:ascii="Times New Roman" w:hAnsi="Times New Roman"/>
                <w:b/>
                <w:bCs/>
                <w:sz w:val="26"/>
                <w:szCs w:val="26"/>
              </w:rPr>
            </w:pPr>
          </w:p>
        </w:tc>
        <w:tc>
          <w:tcPr>
            <w:tcW w:w="1242" w:type="dxa"/>
          </w:tcPr>
          <w:p w14:paraId="06CE0B65" w14:textId="77777777" w:rsidR="003F7CAB" w:rsidRPr="001B7F35" w:rsidRDefault="003F7CAB" w:rsidP="009A7CF2">
            <w:pPr>
              <w:spacing w:before="60"/>
              <w:jc w:val="both"/>
              <w:rPr>
                <w:ins w:id="3767" w:author="admin" w:date="2023-04-27T22:50:00Z"/>
                <w:rFonts w:ascii="Times New Roman" w:hAnsi="Times New Roman"/>
                <w:b/>
                <w:bCs/>
                <w:sz w:val="26"/>
                <w:szCs w:val="26"/>
              </w:rPr>
            </w:pPr>
          </w:p>
        </w:tc>
        <w:tc>
          <w:tcPr>
            <w:tcW w:w="1259" w:type="dxa"/>
          </w:tcPr>
          <w:p w14:paraId="2997D94A" w14:textId="77777777" w:rsidR="003F7CAB" w:rsidRPr="001B7F35" w:rsidRDefault="003F7CAB" w:rsidP="009A7CF2">
            <w:pPr>
              <w:spacing w:before="60"/>
              <w:jc w:val="both"/>
              <w:rPr>
                <w:ins w:id="3768" w:author="admin" w:date="2023-04-27T22:50:00Z"/>
                <w:rFonts w:ascii="Times New Roman" w:hAnsi="Times New Roman"/>
                <w:b/>
                <w:bCs/>
                <w:sz w:val="26"/>
                <w:szCs w:val="26"/>
              </w:rPr>
            </w:pPr>
          </w:p>
        </w:tc>
        <w:tc>
          <w:tcPr>
            <w:tcW w:w="988" w:type="dxa"/>
          </w:tcPr>
          <w:p w14:paraId="4177BD2E" w14:textId="77777777" w:rsidR="003F7CAB" w:rsidRPr="001B7F35" w:rsidRDefault="003F7CAB" w:rsidP="009A7CF2">
            <w:pPr>
              <w:spacing w:before="60"/>
              <w:jc w:val="both"/>
              <w:rPr>
                <w:ins w:id="3769" w:author="admin" w:date="2023-04-27T22:50:00Z"/>
                <w:rFonts w:ascii="Times New Roman" w:hAnsi="Times New Roman"/>
                <w:b/>
                <w:bCs/>
                <w:sz w:val="26"/>
                <w:szCs w:val="26"/>
              </w:rPr>
            </w:pPr>
          </w:p>
        </w:tc>
        <w:tc>
          <w:tcPr>
            <w:tcW w:w="1487" w:type="dxa"/>
          </w:tcPr>
          <w:p w14:paraId="29A16AA0" w14:textId="77777777" w:rsidR="003F7CAB" w:rsidRPr="001B7F35" w:rsidRDefault="003F7CAB" w:rsidP="009A7CF2">
            <w:pPr>
              <w:spacing w:before="60"/>
              <w:jc w:val="both"/>
              <w:rPr>
                <w:ins w:id="3770" w:author="admin" w:date="2023-04-27T22:50:00Z"/>
                <w:rFonts w:ascii="Times New Roman" w:hAnsi="Times New Roman"/>
                <w:b/>
                <w:bCs/>
                <w:sz w:val="26"/>
                <w:szCs w:val="26"/>
              </w:rPr>
            </w:pPr>
          </w:p>
        </w:tc>
        <w:tc>
          <w:tcPr>
            <w:tcW w:w="1218" w:type="dxa"/>
          </w:tcPr>
          <w:p w14:paraId="30843898" w14:textId="77777777" w:rsidR="003F7CAB" w:rsidRPr="001B7F35" w:rsidRDefault="003F7CAB" w:rsidP="009A7CF2">
            <w:pPr>
              <w:spacing w:before="60"/>
              <w:jc w:val="both"/>
              <w:rPr>
                <w:ins w:id="3771" w:author="admin" w:date="2023-04-27T22:50:00Z"/>
                <w:rFonts w:ascii="Times New Roman" w:hAnsi="Times New Roman"/>
                <w:b/>
                <w:bCs/>
                <w:sz w:val="26"/>
                <w:szCs w:val="26"/>
              </w:rPr>
            </w:pPr>
          </w:p>
        </w:tc>
      </w:tr>
      <w:tr w:rsidR="003F7CAB" w:rsidRPr="001B7F35" w14:paraId="3312DBEC" w14:textId="77777777" w:rsidTr="009A7CF2">
        <w:trPr>
          <w:ins w:id="3772" w:author="admin" w:date="2023-04-27T22:50:00Z"/>
        </w:trPr>
        <w:tc>
          <w:tcPr>
            <w:tcW w:w="2331" w:type="dxa"/>
          </w:tcPr>
          <w:p w14:paraId="3BAA41AB" w14:textId="1B5B59FC" w:rsidR="003F7CAB" w:rsidRPr="001B7F35" w:rsidRDefault="003F7CAB" w:rsidP="009A7CF2">
            <w:pPr>
              <w:spacing w:before="60"/>
              <w:jc w:val="right"/>
              <w:rPr>
                <w:ins w:id="3773" w:author="admin" w:date="2023-04-27T22:50:00Z"/>
                <w:rFonts w:ascii="Times New Roman" w:hAnsi="Times New Roman"/>
                <w:bCs/>
                <w:i/>
                <w:sz w:val="26"/>
                <w:szCs w:val="26"/>
              </w:rPr>
            </w:pPr>
            <w:ins w:id="3774" w:author="admin" w:date="2023-04-27T22:51:00Z">
              <w:r>
                <w:rPr>
                  <w:rFonts w:ascii="Times New Roman" w:hAnsi="Times New Roman"/>
                  <w:bCs/>
                  <w:i/>
                  <w:sz w:val="26"/>
                  <w:szCs w:val="26"/>
                </w:rPr>
                <w:t>ĐD</w:t>
              </w:r>
            </w:ins>
            <w:ins w:id="3775" w:author="admin" w:date="2023-04-27T22:50:00Z">
              <w:r w:rsidRPr="001B7F35">
                <w:rPr>
                  <w:rFonts w:ascii="Times New Roman" w:hAnsi="Times New Roman"/>
                  <w:bCs/>
                  <w:i/>
                  <w:sz w:val="26"/>
                  <w:szCs w:val="26"/>
                </w:rPr>
                <w:t xml:space="preserve"> </w:t>
              </w:r>
              <w:r>
                <w:rPr>
                  <w:rFonts w:ascii="Times New Roman" w:hAnsi="Times New Roman"/>
                  <w:bCs/>
                  <w:i/>
                  <w:sz w:val="26"/>
                  <w:szCs w:val="26"/>
                </w:rPr>
                <w:t>Tim mạch</w:t>
              </w:r>
            </w:ins>
          </w:p>
        </w:tc>
        <w:tc>
          <w:tcPr>
            <w:tcW w:w="1190" w:type="dxa"/>
          </w:tcPr>
          <w:p w14:paraId="0DA611F1" w14:textId="77777777" w:rsidR="003F7CAB" w:rsidRPr="001B7F35" w:rsidRDefault="003F7CAB" w:rsidP="009A7CF2">
            <w:pPr>
              <w:spacing w:before="60"/>
              <w:jc w:val="both"/>
              <w:rPr>
                <w:ins w:id="3776" w:author="admin" w:date="2023-04-27T22:50:00Z"/>
                <w:rFonts w:ascii="Times New Roman" w:hAnsi="Times New Roman"/>
                <w:b/>
                <w:bCs/>
                <w:sz w:val="26"/>
                <w:szCs w:val="26"/>
              </w:rPr>
            </w:pPr>
          </w:p>
        </w:tc>
        <w:tc>
          <w:tcPr>
            <w:tcW w:w="1242" w:type="dxa"/>
          </w:tcPr>
          <w:p w14:paraId="370B15B4" w14:textId="77777777" w:rsidR="003F7CAB" w:rsidRPr="001B7F35" w:rsidRDefault="003F7CAB" w:rsidP="009A7CF2">
            <w:pPr>
              <w:spacing w:before="60"/>
              <w:jc w:val="both"/>
              <w:rPr>
                <w:ins w:id="3777" w:author="admin" w:date="2023-04-27T22:50:00Z"/>
                <w:rFonts w:ascii="Times New Roman" w:hAnsi="Times New Roman"/>
                <w:b/>
                <w:bCs/>
                <w:sz w:val="26"/>
                <w:szCs w:val="26"/>
              </w:rPr>
            </w:pPr>
          </w:p>
        </w:tc>
        <w:tc>
          <w:tcPr>
            <w:tcW w:w="1259" w:type="dxa"/>
          </w:tcPr>
          <w:p w14:paraId="3F4C7B59" w14:textId="77777777" w:rsidR="003F7CAB" w:rsidRPr="001B7F35" w:rsidRDefault="003F7CAB" w:rsidP="009A7CF2">
            <w:pPr>
              <w:spacing w:before="60"/>
              <w:jc w:val="both"/>
              <w:rPr>
                <w:ins w:id="3778" w:author="admin" w:date="2023-04-27T22:50:00Z"/>
                <w:rFonts w:ascii="Times New Roman" w:hAnsi="Times New Roman"/>
                <w:b/>
                <w:bCs/>
                <w:sz w:val="26"/>
                <w:szCs w:val="26"/>
              </w:rPr>
            </w:pPr>
          </w:p>
        </w:tc>
        <w:tc>
          <w:tcPr>
            <w:tcW w:w="988" w:type="dxa"/>
          </w:tcPr>
          <w:p w14:paraId="7424E0D1" w14:textId="77777777" w:rsidR="003F7CAB" w:rsidRPr="001B7F35" w:rsidRDefault="003F7CAB" w:rsidP="009A7CF2">
            <w:pPr>
              <w:spacing w:before="60"/>
              <w:jc w:val="both"/>
              <w:rPr>
                <w:ins w:id="3779" w:author="admin" w:date="2023-04-27T22:50:00Z"/>
                <w:rFonts w:ascii="Times New Roman" w:hAnsi="Times New Roman"/>
                <w:b/>
                <w:bCs/>
                <w:sz w:val="26"/>
                <w:szCs w:val="26"/>
              </w:rPr>
            </w:pPr>
          </w:p>
        </w:tc>
        <w:tc>
          <w:tcPr>
            <w:tcW w:w="1487" w:type="dxa"/>
          </w:tcPr>
          <w:p w14:paraId="45D1A9D0" w14:textId="77777777" w:rsidR="003F7CAB" w:rsidRPr="001B7F35" w:rsidRDefault="003F7CAB" w:rsidP="009A7CF2">
            <w:pPr>
              <w:spacing w:before="60"/>
              <w:jc w:val="both"/>
              <w:rPr>
                <w:ins w:id="3780" w:author="admin" w:date="2023-04-27T22:50:00Z"/>
                <w:rFonts w:ascii="Times New Roman" w:hAnsi="Times New Roman"/>
                <w:b/>
                <w:bCs/>
                <w:sz w:val="26"/>
                <w:szCs w:val="26"/>
              </w:rPr>
            </w:pPr>
          </w:p>
        </w:tc>
        <w:tc>
          <w:tcPr>
            <w:tcW w:w="1218" w:type="dxa"/>
          </w:tcPr>
          <w:p w14:paraId="176C5C05" w14:textId="77777777" w:rsidR="003F7CAB" w:rsidRPr="001B7F35" w:rsidRDefault="003F7CAB" w:rsidP="009A7CF2">
            <w:pPr>
              <w:spacing w:before="60"/>
              <w:jc w:val="both"/>
              <w:rPr>
                <w:ins w:id="3781" w:author="admin" w:date="2023-04-27T22:50:00Z"/>
                <w:rFonts w:ascii="Times New Roman" w:hAnsi="Times New Roman"/>
                <w:b/>
                <w:bCs/>
                <w:sz w:val="26"/>
                <w:szCs w:val="26"/>
              </w:rPr>
            </w:pPr>
          </w:p>
        </w:tc>
      </w:tr>
      <w:tr w:rsidR="003F7CAB" w:rsidRPr="001B7F35" w14:paraId="670F15B0" w14:textId="77777777" w:rsidTr="009A7CF2">
        <w:trPr>
          <w:ins w:id="3782" w:author="admin" w:date="2023-04-27T22:50:00Z"/>
        </w:trPr>
        <w:tc>
          <w:tcPr>
            <w:tcW w:w="2331" w:type="dxa"/>
          </w:tcPr>
          <w:p w14:paraId="758BB7BC" w14:textId="503528EA" w:rsidR="003F7CAB" w:rsidRPr="001B7F35" w:rsidRDefault="003F7CAB" w:rsidP="009A7CF2">
            <w:pPr>
              <w:spacing w:before="60"/>
              <w:jc w:val="right"/>
              <w:rPr>
                <w:ins w:id="3783" w:author="admin" w:date="2023-04-27T22:50:00Z"/>
                <w:rFonts w:ascii="Times New Roman" w:hAnsi="Times New Roman"/>
                <w:bCs/>
                <w:i/>
                <w:sz w:val="26"/>
                <w:szCs w:val="26"/>
              </w:rPr>
            </w:pPr>
            <w:ins w:id="3784" w:author="admin" w:date="2023-04-27T22:51:00Z">
              <w:r>
                <w:rPr>
                  <w:rFonts w:ascii="Times New Roman" w:hAnsi="Times New Roman"/>
                  <w:bCs/>
                  <w:i/>
                  <w:sz w:val="26"/>
                  <w:szCs w:val="26"/>
                </w:rPr>
                <w:t>ĐD</w:t>
              </w:r>
            </w:ins>
            <w:ins w:id="3785" w:author="admin" w:date="2023-04-27T22:50:00Z">
              <w:r w:rsidRPr="001B7F35">
                <w:rPr>
                  <w:rFonts w:ascii="Times New Roman" w:hAnsi="Times New Roman"/>
                  <w:bCs/>
                  <w:i/>
                  <w:sz w:val="26"/>
                  <w:szCs w:val="26"/>
                </w:rPr>
                <w:t xml:space="preserve"> </w:t>
              </w:r>
              <w:r>
                <w:rPr>
                  <w:rFonts w:ascii="Times New Roman" w:hAnsi="Times New Roman"/>
                  <w:bCs/>
                  <w:i/>
                  <w:sz w:val="26"/>
                  <w:szCs w:val="26"/>
                </w:rPr>
                <w:t>thần kinh</w:t>
              </w:r>
            </w:ins>
          </w:p>
        </w:tc>
        <w:tc>
          <w:tcPr>
            <w:tcW w:w="1190" w:type="dxa"/>
          </w:tcPr>
          <w:p w14:paraId="0C14A0AF" w14:textId="77777777" w:rsidR="003F7CAB" w:rsidRPr="001B7F35" w:rsidRDefault="003F7CAB" w:rsidP="009A7CF2">
            <w:pPr>
              <w:spacing w:before="60"/>
              <w:jc w:val="both"/>
              <w:rPr>
                <w:ins w:id="3786" w:author="admin" w:date="2023-04-27T22:50:00Z"/>
                <w:rFonts w:ascii="Times New Roman" w:hAnsi="Times New Roman"/>
                <w:b/>
                <w:bCs/>
                <w:sz w:val="26"/>
                <w:szCs w:val="26"/>
              </w:rPr>
            </w:pPr>
          </w:p>
        </w:tc>
        <w:tc>
          <w:tcPr>
            <w:tcW w:w="1242" w:type="dxa"/>
          </w:tcPr>
          <w:p w14:paraId="0E6516F2" w14:textId="77777777" w:rsidR="003F7CAB" w:rsidRPr="001B7F35" w:rsidRDefault="003F7CAB" w:rsidP="009A7CF2">
            <w:pPr>
              <w:spacing w:before="60"/>
              <w:jc w:val="both"/>
              <w:rPr>
                <w:ins w:id="3787" w:author="admin" w:date="2023-04-27T22:50:00Z"/>
                <w:rFonts w:ascii="Times New Roman" w:hAnsi="Times New Roman"/>
                <w:b/>
                <w:bCs/>
                <w:sz w:val="26"/>
                <w:szCs w:val="26"/>
              </w:rPr>
            </w:pPr>
          </w:p>
        </w:tc>
        <w:tc>
          <w:tcPr>
            <w:tcW w:w="1259" w:type="dxa"/>
          </w:tcPr>
          <w:p w14:paraId="572DEC53" w14:textId="77777777" w:rsidR="003F7CAB" w:rsidRPr="001B7F35" w:rsidRDefault="003F7CAB" w:rsidP="009A7CF2">
            <w:pPr>
              <w:spacing w:before="60"/>
              <w:jc w:val="both"/>
              <w:rPr>
                <w:ins w:id="3788" w:author="admin" w:date="2023-04-27T22:50:00Z"/>
                <w:rFonts w:ascii="Times New Roman" w:hAnsi="Times New Roman"/>
                <w:b/>
                <w:bCs/>
                <w:sz w:val="26"/>
                <w:szCs w:val="26"/>
              </w:rPr>
            </w:pPr>
          </w:p>
        </w:tc>
        <w:tc>
          <w:tcPr>
            <w:tcW w:w="988" w:type="dxa"/>
          </w:tcPr>
          <w:p w14:paraId="17CFFEA7" w14:textId="77777777" w:rsidR="003F7CAB" w:rsidRPr="001B7F35" w:rsidRDefault="003F7CAB" w:rsidP="009A7CF2">
            <w:pPr>
              <w:spacing w:before="60"/>
              <w:jc w:val="both"/>
              <w:rPr>
                <w:ins w:id="3789" w:author="admin" w:date="2023-04-27T22:50:00Z"/>
                <w:rFonts w:ascii="Times New Roman" w:hAnsi="Times New Roman"/>
                <w:b/>
                <w:bCs/>
                <w:sz w:val="26"/>
                <w:szCs w:val="26"/>
              </w:rPr>
            </w:pPr>
          </w:p>
        </w:tc>
        <w:tc>
          <w:tcPr>
            <w:tcW w:w="1487" w:type="dxa"/>
          </w:tcPr>
          <w:p w14:paraId="2168FF9F" w14:textId="77777777" w:rsidR="003F7CAB" w:rsidRPr="001B7F35" w:rsidRDefault="003F7CAB" w:rsidP="009A7CF2">
            <w:pPr>
              <w:spacing w:before="60"/>
              <w:jc w:val="both"/>
              <w:rPr>
                <w:ins w:id="3790" w:author="admin" w:date="2023-04-27T22:50:00Z"/>
                <w:rFonts w:ascii="Times New Roman" w:hAnsi="Times New Roman"/>
                <w:b/>
                <w:bCs/>
                <w:sz w:val="26"/>
                <w:szCs w:val="26"/>
              </w:rPr>
            </w:pPr>
          </w:p>
        </w:tc>
        <w:tc>
          <w:tcPr>
            <w:tcW w:w="1218" w:type="dxa"/>
          </w:tcPr>
          <w:p w14:paraId="54233E05" w14:textId="77777777" w:rsidR="003F7CAB" w:rsidRPr="001B7F35" w:rsidRDefault="003F7CAB" w:rsidP="009A7CF2">
            <w:pPr>
              <w:spacing w:before="60"/>
              <w:jc w:val="both"/>
              <w:rPr>
                <w:ins w:id="3791" w:author="admin" w:date="2023-04-27T22:50:00Z"/>
                <w:rFonts w:ascii="Times New Roman" w:hAnsi="Times New Roman"/>
                <w:b/>
                <w:bCs/>
                <w:sz w:val="26"/>
                <w:szCs w:val="26"/>
              </w:rPr>
            </w:pPr>
          </w:p>
        </w:tc>
      </w:tr>
      <w:tr w:rsidR="003F7CAB" w:rsidRPr="001B7F35" w14:paraId="2749F423" w14:textId="77777777" w:rsidTr="009A7CF2">
        <w:trPr>
          <w:ins w:id="3792" w:author="admin" w:date="2023-04-27T22:50:00Z"/>
        </w:trPr>
        <w:tc>
          <w:tcPr>
            <w:tcW w:w="2331" w:type="dxa"/>
          </w:tcPr>
          <w:p w14:paraId="48BFF2E7" w14:textId="15AF981B" w:rsidR="003F7CAB" w:rsidRPr="001B7F35" w:rsidRDefault="003F7CAB">
            <w:pPr>
              <w:spacing w:before="60"/>
              <w:jc w:val="right"/>
              <w:rPr>
                <w:ins w:id="3793" w:author="admin" w:date="2023-04-27T22:50:00Z"/>
                <w:rFonts w:ascii="Times New Roman" w:hAnsi="Times New Roman"/>
                <w:bCs/>
                <w:i/>
                <w:sz w:val="26"/>
                <w:szCs w:val="26"/>
              </w:rPr>
            </w:pPr>
            <w:ins w:id="3794" w:author="admin" w:date="2023-04-27T22:51:00Z">
              <w:r>
                <w:rPr>
                  <w:rFonts w:ascii="Times New Roman" w:hAnsi="Times New Roman"/>
                  <w:bCs/>
                  <w:i/>
                  <w:sz w:val="26"/>
                  <w:szCs w:val="26"/>
                </w:rPr>
                <w:t>ĐD</w:t>
              </w:r>
            </w:ins>
            <w:ins w:id="3795" w:author="admin" w:date="2023-04-27T22:50:00Z">
              <w:r w:rsidRPr="001B7F35">
                <w:rPr>
                  <w:rFonts w:ascii="Times New Roman" w:hAnsi="Times New Roman"/>
                  <w:bCs/>
                  <w:i/>
                  <w:sz w:val="26"/>
                  <w:szCs w:val="26"/>
                </w:rPr>
                <w:t xml:space="preserve"> khác</w:t>
              </w:r>
            </w:ins>
          </w:p>
        </w:tc>
        <w:tc>
          <w:tcPr>
            <w:tcW w:w="1190" w:type="dxa"/>
          </w:tcPr>
          <w:p w14:paraId="06D66C53" w14:textId="77777777" w:rsidR="003F7CAB" w:rsidRPr="001B7F35" w:rsidRDefault="003F7CAB" w:rsidP="009A7CF2">
            <w:pPr>
              <w:spacing w:before="60"/>
              <w:jc w:val="both"/>
              <w:rPr>
                <w:ins w:id="3796" w:author="admin" w:date="2023-04-27T22:50:00Z"/>
                <w:rFonts w:ascii="Times New Roman" w:hAnsi="Times New Roman"/>
                <w:b/>
                <w:bCs/>
                <w:sz w:val="26"/>
                <w:szCs w:val="26"/>
              </w:rPr>
            </w:pPr>
          </w:p>
        </w:tc>
        <w:tc>
          <w:tcPr>
            <w:tcW w:w="1242" w:type="dxa"/>
          </w:tcPr>
          <w:p w14:paraId="6B066EE9" w14:textId="77777777" w:rsidR="003F7CAB" w:rsidRPr="001B7F35" w:rsidRDefault="003F7CAB" w:rsidP="009A7CF2">
            <w:pPr>
              <w:spacing w:before="60"/>
              <w:jc w:val="both"/>
              <w:rPr>
                <w:ins w:id="3797" w:author="admin" w:date="2023-04-27T22:50:00Z"/>
                <w:rFonts w:ascii="Times New Roman" w:hAnsi="Times New Roman"/>
                <w:b/>
                <w:bCs/>
                <w:sz w:val="26"/>
                <w:szCs w:val="26"/>
              </w:rPr>
            </w:pPr>
          </w:p>
        </w:tc>
        <w:tc>
          <w:tcPr>
            <w:tcW w:w="1259" w:type="dxa"/>
          </w:tcPr>
          <w:p w14:paraId="70D9DAC6" w14:textId="77777777" w:rsidR="003F7CAB" w:rsidRPr="001B7F35" w:rsidRDefault="003F7CAB" w:rsidP="009A7CF2">
            <w:pPr>
              <w:spacing w:before="60"/>
              <w:jc w:val="both"/>
              <w:rPr>
                <w:ins w:id="3798" w:author="admin" w:date="2023-04-27T22:50:00Z"/>
                <w:rFonts w:ascii="Times New Roman" w:hAnsi="Times New Roman"/>
                <w:b/>
                <w:bCs/>
                <w:sz w:val="26"/>
                <w:szCs w:val="26"/>
              </w:rPr>
            </w:pPr>
          </w:p>
        </w:tc>
        <w:tc>
          <w:tcPr>
            <w:tcW w:w="988" w:type="dxa"/>
          </w:tcPr>
          <w:p w14:paraId="70AAE120" w14:textId="77777777" w:rsidR="003F7CAB" w:rsidRPr="001B7F35" w:rsidRDefault="003F7CAB" w:rsidP="009A7CF2">
            <w:pPr>
              <w:spacing w:before="60"/>
              <w:jc w:val="both"/>
              <w:rPr>
                <w:ins w:id="3799" w:author="admin" w:date="2023-04-27T22:50:00Z"/>
                <w:rFonts w:ascii="Times New Roman" w:hAnsi="Times New Roman"/>
                <w:b/>
                <w:bCs/>
                <w:sz w:val="26"/>
                <w:szCs w:val="26"/>
              </w:rPr>
            </w:pPr>
          </w:p>
        </w:tc>
        <w:tc>
          <w:tcPr>
            <w:tcW w:w="1487" w:type="dxa"/>
          </w:tcPr>
          <w:p w14:paraId="668B8AEC" w14:textId="77777777" w:rsidR="003F7CAB" w:rsidRPr="001B7F35" w:rsidRDefault="003F7CAB" w:rsidP="009A7CF2">
            <w:pPr>
              <w:spacing w:before="60"/>
              <w:jc w:val="both"/>
              <w:rPr>
                <w:ins w:id="3800" w:author="admin" w:date="2023-04-27T22:50:00Z"/>
                <w:rFonts w:ascii="Times New Roman" w:hAnsi="Times New Roman"/>
                <w:b/>
                <w:bCs/>
                <w:sz w:val="26"/>
                <w:szCs w:val="26"/>
              </w:rPr>
            </w:pPr>
          </w:p>
        </w:tc>
        <w:tc>
          <w:tcPr>
            <w:tcW w:w="1218" w:type="dxa"/>
          </w:tcPr>
          <w:p w14:paraId="125D7B25" w14:textId="77777777" w:rsidR="003F7CAB" w:rsidRPr="001B7F35" w:rsidRDefault="003F7CAB" w:rsidP="009A7CF2">
            <w:pPr>
              <w:spacing w:before="60"/>
              <w:jc w:val="both"/>
              <w:rPr>
                <w:ins w:id="3801" w:author="admin" w:date="2023-04-27T22:50:00Z"/>
                <w:rFonts w:ascii="Times New Roman" w:hAnsi="Times New Roman"/>
                <w:b/>
                <w:bCs/>
                <w:sz w:val="26"/>
                <w:szCs w:val="26"/>
              </w:rPr>
            </w:pPr>
          </w:p>
        </w:tc>
      </w:tr>
      <w:tr w:rsidR="003F7CAB" w:rsidRPr="001B7F35" w:rsidDel="003F7CAB" w14:paraId="30D44AF5" w14:textId="40EC81FE" w:rsidTr="002E0ED4">
        <w:trPr>
          <w:gridAfter w:val="1"/>
          <w:wAfter w:w="1218" w:type="dxa"/>
          <w:del w:id="3802" w:author="admin" w:date="2023-04-27T22:51:00Z"/>
        </w:trPr>
        <w:tc>
          <w:tcPr>
            <w:tcW w:w="2331" w:type="dxa"/>
          </w:tcPr>
          <w:p w14:paraId="223105E2" w14:textId="0F196C4C" w:rsidR="002E0ED4" w:rsidRPr="001B7F35" w:rsidDel="003F7CAB" w:rsidRDefault="002E0ED4" w:rsidP="001B7F35">
            <w:pPr>
              <w:spacing w:before="60"/>
              <w:jc w:val="right"/>
              <w:rPr>
                <w:del w:id="3803" w:author="admin" w:date="2023-04-27T22:51:00Z"/>
                <w:rFonts w:ascii="Times New Roman" w:hAnsi="Times New Roman"/>
                <w:bCs/>
                <w:i/>
                <w:sz w:val="26"/>
                <w:szCs w:val="26"/>
              </w:rPr>
            </w:pPr>
            <w:del w:id="3804" w:author="admin" w:date="2023-04-27T22:51:00Z">
              <w:r w:rsidRPr="001B7F35" w:rsidDel="003F7CAB">
                <w:rPr>
                  <w:rFonts w:ascii="Times New Roman" w:hAnsi="Times New Roman"/>
                  <w:bCs/>
                  <w:i/>
                  <w:sz w:val="26"/>
                  <w:szCs w:val="26"/>
                </w:rPr>
                <w:delText>Điều đưỡng về HSTC</w:delText>
              </w:r>
            </w:del>
          </w:p>
        </w:tc>
        <w:tc>
          <w:tcPr>
            <w:tcW w:w="1190" w:type="dxa"/>
          </w:tcPr>
          <w:p w14:paraId="4DBB61D4" w14:textId="5D5C5F4C" w:rsidR="002E0ED4" w:rsidRPr="001B7F35" w:rsidDel="003F7CAB" w:rsidRDefault="002E0ED4" w:rsidP="001B7F35">
            <w:pPr>
              <w:spacing w:before="60"/>
              <w:jc w:val="both"/>
              <w:rPr>
                <w:del w:id="3805" w:author="admin" w:date="2023-04-27T22:51:00Z"/>
                <w:rFonts w:ascii="Times New Roman" w:hAnsi="Times New Roman"/>
                <w:b/>
                <w:bCs/>
                <w:sz w:val="26"/>
                <w:szCs w:val="26"/>
              </w:rPr>
            </w:pPr>
          </w:p>
        </w:tc>
        <w:tc>
          <w:tcPr>
            <w:tcW w:w="1242" w:type="dxa"/>
          </w:tcPr>
          <w:p w14:paraId="28A4DABC" w14:textId="3BC0CF96" w:rsidR="002E0ED4" w:rsidRPr="001B7F35" w:rsidDel="003F7CAB" w:rsidRDefault="002E0ED4" w:rsidP="001B7F35">
            <w:pPr>
              <w:spacing w:before="60"/>
              <w:jc w:val="both"/>
              <w:rPr>
                <w:del w:id="3806" w:author="admin" w:date="2023-04-27T22:51:00Z"/>
                <w:rFonts w:ascii="Times New Roman" w:hAnsi="Times New Roman"/>
                <w:b/>
                <w:bCs/>
                <w:sz w:val="26"/>
                <w:szCs w:val="26"/>
              </w:rPr>
            </w:pPr>
          </w:p>
        </w:tc>
        <w:tc>
          <w:tcPr>
            <w:tcW w:w="1259" w:type="dxa"/>
          </w:tcPr>
          <w:p w14:paraId="5768142B" w14:textId="6EE87353" w:rsidR="002E0ED4" w:rsidRPr="001B7F35" w:rsidDel="003F7CAB" w:rsidRDefault="002E0ED4" w:rsidP="001B7F35">
            <w:pPr>
              <w:spacing w:before="60"/>
              <w:jc w:val="both"/>
              <w:rPr>
                <w:del w:id="3807" w:author="admin" w:date="2023-04-27T22:51:00Z"/>
                <w:rFonts w:ascii="Times New Roman" w:hAnsi="Times New Roman"/>
                <w:b/>
                <w:bCs/>
                <w:sz w:val="26"/>
                <w:szCs w:val="26"/>
              </w:rPr>
            </w:pPr>
          </w:p>
        </w:tc>
        <w:tc>
          <w:tcPr>
            <w:tcW w:w="1487" w:type="dxa"/>
          </w:tcPr>
          <w:p w14:paraId="4EDAA676" w14:textId="669D1C14" w:rsidR="002E0ED4" w:rsidRPr="001B7F35" w:rsidDel="003F7CAB" w:rsidRDefault="002E0ED4" w:rsidP="001B7F35">
            <w:pPr>
              <w:spacing w:before="60"/>
              <w:jc w:val="both"/>
              <w:rPr>
                <w:del w:id="3808" w:author="admin" w:date="2023-04-27T22:51:00Z"/>
                <w:rFonts w:ascii="Times New Roman" w:hAnsi="Times New Roman"/>
                <w:b/>
                <w:bCs/>
                <w:sz w:val="26"/>
                <w:szCs w:val="26"/>
              </w:rPr>
            </w:pPr>
          </w:p>
        </w:tc>
        <w:tc>
          <w:tcPr>
            <w:tcW w:w="1218" w:type="dxa"/>
          </w:tcPr>
          <w:p w14:paraId="7F70D443" w14:textId="344B1EE2" w:rsidR="002E0ED4" w:rsidRPr="001B7F35" w:rsidDel="003F7CAB" w:rsidRDefault="002E0ED4" w:rsidP="001B7F35">
            <w:pPr>
              <w:spacing w:before="60"/>
              <w:jc w:val="both"/>
              <w:rPr>
                <w:del w:id="3809" w:author="admin" w:date="2023-04-27T22:51:00Z"/>
                <w:rFonts w:ascii="Times New Roman" w:hAnsi="Times New Roman"/>
                <w:b/>
                <w:bCs/>
                <w:sz w:val="26"/>
                <w:szCs w:val="26"/>
              </w:rPr>
            </w:pPr>
          </w:p>
        </w:tc>
      </w:tr>
      <w:tr w:rsidR="003F7CAB" w:rsidRPr="001B7F35" w:rsidDel="003F7CAB" w14:paraId="7D2CA73E" w14:textId="2FFBBD31" w:rsidTr="002E0ED4">
        <w:trPr>
          <w:gridAfter w:val="1"/>
          <w:wAfter w:w="1218" w:type="dxa"/>
          <w:del w:id="3810" w:author="admin" w:date="2023-04-27T22:51:00Z"/>
        </w:trPr>
        <w:tc>
          <w:tcPr>
            <w:tcW w:w="2331" w:type="dxa"/>
          </w:tcPr>
          <w:p w14:paraId="5B4C6727" w14:textId="083B4B3F" w:rsidR="002E0ED4" w:rsidRPr="001B7F35" w:rsidDel="003F7CAB" w:rsidRDefault="002E0ED4" w:rsidP="001B7F35">
            <w:pPr>
              <w:spacing w:before="60"/>
              <w:jc w:val="right"/>
              <w:rPr>
                <w:del w:id="3811" w:author="admin" w:date="2023-04-27T22:51:00Z"/>
                <w:rFonts w:ascii="Times New Roman" w:hAnsi="Times New Roman"/>
                <w:bCs/>
                <w:i/>
                <w:sz w:val="26"/>
                <w:szCs w:val="26"/>
              </w:rPr>
            </w:pPr>
            <w:del w:id="3812" w:author="admin" w:date="2023-04-27T22:51:00Z">
              <w:r w:rsidRPr="001B7F35" w:rsidDel="003F7CAB">
                <w:rPr>
                  <w:rFonts w:ascii="Times New Roman" w:eastAsia="Calibri" w:hAnsi="Times New Roman"/>
                  <w:i/>
                  <w:color w:val="111111"/>
                  <w:sz w:val="26"/>
                  <w:szCs w:val="26"/>
                </w:rPr>
                <w:delText>Điều dưỡng khác</w:delText>
              </w:r>
            </w:del>
          </w:p>
        </w:tc>
        <w:tc>
          <w:tcPr>
            <w:tcW w:w="1190" w:type="dxa"/>
          </w:tcPr>
          <w:p w14:paraId="1D1E2E51" w14:textId="65C26CBA" w:rsidR="002E0ED4" w:rsidRPr="001B7F35" w:rsidDel="003F7CAB" w:rsidRDefault="002E0ED4" w:rsidP="001B7F35">
            <w:pPr>
              <w:spacing w:before="60"/>
              <w:jc w:val="both"/>
              <w:rPr>
                <w:del w:id="3813" w:author="admin" w:date="2023-04-27T22:51:00Z"/>
                <w:rFonts w:ascii="Times New Roman" w:hAnsi="Times New Roman"/>
                <w:b/>
                <w:bCs/>
                <w:sz w:val="26"/>
                <w:szCs w:val="26"/>
              </w:rPr>
            </w:pPr>
          </w:p>
        </w:tc>
        <w:tc>
          <w:tcPr>
            <w:tcW w:w="1242" w:type="dxa"/>
          </w:tcPr>
          <w:p w14:paraId="29E3A987" w14:textId="6ED2084A" w:rsidR="002E0ED4" w:rsidRPr="001B7F35" w:rsidDel="003F7CAB" w:rsidRDefault="002E0ED4" w:rsidP="001B7F35">
            <w:pPr>
              <w:spacing w:before="60"/>
              <w:jc w:val="both"/>
              <w:rPr>
                <w:del w:id="3814" w:author="admin" w:date="2023-04-27T22:51:00Z"/>
                <w:rFonts w:ascii="Times New Roman" w:hAnsi="Times New Roman"/>
                <w:b/>
                <w:bCs/>
                <w:sz w:val="26"/>
                <w:szCs w:val="26"/>
              </w:rPr>
            </w:pPr>
          </w:p>
        </w:tc>
        <w:tc>
          <w:tcPr>
            <w:tcW w:w="1259" w:type="dxa"/>
          </w:tcPr>
          <w:p w14:paraId="1DEB5A31" w14:textId="0A94EE3B" w:rsidR="002E0ED4" w:rsidRPr="001B7F35" w:rsidDel="003F7CAB" w:rsidRDefault="002E0ED4" w:rsidP="001B7F35">
            <w:pPr>
              <w:spacing w:before="60"/>
              <w:jc w:val="both"/>
              <w:rPr>
                <w:del w:id="3815" w:author="admin" w:date="2023-04-27T22:51:00Z"/>
                <w:rFonts w:ascii="Times New Roman" w:hAnsi="Times New Roman"/>
                <w:b/>
                <w:bCs/>
                <w:sz w:val="26"/>
                <w:szCs w:val="26"/>
              </w:rPr>
            </w:pPr>
          </w:p>
        </w:tc>
        <w:tc>
          <w:tcPr>
            <w:tcW w:w="1487" w:type="dxa"/>
          </w:tcPr>
          <w:p w14:paraId="68EFBB7A" w14:textId="0E83FDEA" w:rsidR="002E0ED4" w:rsidRPr="001B7F35" w:rsidDel="003F7CAB" w:rsidRDefault="002E0ED4" w:rsidP="001B7F35">
            <w:pPr>
              <w:spacing w:before="60"/>
              <w:jc w:val="both"/>
              <w:rPr>
                <w:del w:id="3816" w:author="admin" w:date="2023-04-27T22:51:00Z"/>
                <w:rFonts w:ascii="Times New Roman" w:hAnsi="Times New Roman"/>
                <w:b/>
                <w:bCs/>
                <w:sz w:val="26"/>
                <w:szCs w:val="26"/>
              </w:rPr>
            </w:pPr>
          </w:p>
        </w:tc>
        <w:tc>
          <w:tcPr>
            <w:tcW w:w="1218" w:type="dxa"/>
          </w:tcPr>
          <w:p w14:paraId="6686D746" w14:textId="78B0C17C" w:rsidR="002E0ED4" w:rsidRPr="001B7F35" w:rsidDel="003F7CAB" w:rsidRDefault="002E0ED4" w:rsidP="001B7F35">
            <w:pPr>
              <w:spacing w:before="60"/>
              <w:jc w:val="both"/>
              <w:rPr>
                <w:del w:id="3817" w:author="admin" w:date="2023-04-27T22:51:00Z"/>
                <w:rFonts w:ascii="Times New Roman" w:hAnsi="Times New Roman"/>
                <w:b/>
                <w:bCs/>
                <w:sz w:val="26"/>
                <w:szCs w:val="26"/>
              </w:rPr>
            </w:pPr>
          </w:p>
        </w:tc>
      </w:tr>
    </w:tbl>
    <w:p w14:paraId="7E785EB7" w14:textId="3BE538DD" w:rsidR="00ED6B8E" w:rsidRPr="001B7F35" w:rsidRDefault="00ED6B8E"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Trực cấp cứu</w:t>
      </w:r>
    </w:p>
    <w:p w14:paraId="5AB769C4" w14:textId="5FFDB3D7" w:rsidR="00ED6B8E" w:rsidRDefault="00ED6B8E" w:rsidP="00CD2F58">
      <w:pPr>
        <w:pStyle w:val="ListParagraph"/>
        <w:numPr>
          <w:ilvl w:val="1"/>
          <w:numId w:val="42"/>
        </w:numPr>
        <w:spacing w:before="60"/>
        <w:contextualSpacing w:val="0"/>
        <w:jc w:val="both"/>
        <w:rPr>
          <w:ins w:id="3818" w:author="admin" w:date="2023-04-27T22:52:00Z"/>
          <w:rFonts w:ascii="Times New Roman" w:hAnsi="Times New Roman"/>
          <w:color w:val="111111"/>
          <w:sz w:val="26"/>
          <w:szCs w:val="26"/>
        </w:rPr>
      </w:pPr>
      <w:r w:rsidRPr="001B7F35">
        <w:rPr>
          <w:rFonts w:ascii="Times New Roman" w:hAnsi="Times New Roman"/>
          <w:color w:val="111111"/>
          <w:sz w:val="26"/>
          <w:szCs w:val="26"/>
        </w:rPr>
        <w:t>Theo ca</w:t>
      </w:r>
    </w:p>
    <w:p w14:paraId="22E93BCA" w14:textId="2E387AD4" w:rsidR="008F58BC" w:rsidRPr="001B7F35" w:rsidRDefault="008F58BC" w:rsidP="00CD2F58">
      <w:pPr>
        <w:pStyle w:val="ListParagraph"/>
        <w:numPr>
          <w:ilvl w:val="1"/>
          <w:numId w:val="42"/>
        </w:numPr>
        <w:spacing w:before="60"/>
        <w:contextualSpacing w:val="0"/>
        <w:jc w:val="both"/>
        <w:rPr>
          <w:rFonts w:ascii="Times New Roman" w:hAnsi="Times New Roman"/>
          <w:color w:val="111111"/>
          <w:sz w:val="26"/>
          <w:szCs w:val="26"/>
        </w:rPr>
      </w:pPr>
      <w:ins w:id="3819" w:author="admin" w:date="2023-04-27T22:52:00Z">
        <w:r>
          <w:rPr>
            <w:rFonts w:ascii="Times New Roman" w:hAnsi="Times New Roman"/>
            <w:color w:val="111111"/>
            <w:sz w:val="26"/>
            <w:szCs w:val="26"/>
          </w:rPr>
          <w:t>Mô tả cụ thể bố trí ca, kíp cấp cứu………………………………………………..</w:t>
        </w:r>
      </w:ins>
    </w:p>
    <w:p w14:paraId="3D05FAD3" w14:textId="6515058E" w:rsidR="00ED6B8E" w:rsidRPr="001B7F35" w:rsidRDefault="00ED6B8E"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Thường trực cấp cứu</w:t>
      </w:r>
    </w:p>
    <w:p w14:paraId="7282F6FF" w14:textId="7B30CEB1" w:rsidR="00ED6B8E" w:rsidRPr="001B7F35" w:rsidRDefault="00ED6B8E"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p w14:paraId="30E98E1B" w14:textId="49DFFF58" w:rsidR="001B7F35" w:rsidRPr="001B7F35" w:rsidRDefault="001B7F35"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Thành phần trực cấp cứu nội viện</w:t>
      </w:r>
    </w:p>
    <w:p w14:paraId="3153BDF8" w14:textId="5226B340" w:rsidR="001B7F35" w:rsidRPr="001B7F35" w:rsidRDefault="001B7F35"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Bác sỹ, số lượng</w:t>
      </w:r>
    </w:p>
    <w:p w14:paraId="31B78055" w14:textId="203B4E9F" w:rsidR="001B7F35" w:rsidRPr="001B7F35" w:rsidDel="008F58BC" w:rsidRDefault="001B7F35" w:rsidP="00CD2F58">
      <w:pPr>
        <w:pStyle w:val="ListParagraph"/>
        <w:numPr>
          <w:ilvl w:val="1"/>
          <w:numId w:val="42"/>
        </w:numPr>
        <w:spacing w:before="60"/>
        <w:contextualSpacing w:val="0"/>
        <w:jc w:val="both"/>
        <w:rPr>
          <w:del w:id="3820" w:author="admin" w:date="2023-04-27T22:53:00Z"/>
          <w:rFonts w:ascii="Times New Roman" w:hAnsi="Times New Roman"/>
          <w:color w:val="111111"/>
          <w:sz w:val="26"/>
          <w:szCs w:val="26"/>
        </w:rPr>
      </w:pPr>
      <w:del w:id="3821" w:author="admin" w:date="2023-04-27T22:53:00Z">
        <w:r w:rsidRPr="001B7F35" w:rsidDel="008F58BC">
          <w:rPr>
            <w:rFonts w:ascii="Times New Roman" w:hAnsi="Times New Roman"/>
            <w:color w:val="111111"/>
            <w:sz w:val="26"/>
            <w:szCs w:val="26"/>
          </w:rPr>
          <w:delText>Điều dưỡng, số lượng</w:delText>
        </w:r>
      </w:del>
    </w:p>
    <w:p w14:paraId="025A43CA" w14:textId="7B540D31" w:rsidR="001B7F35" w:rsidRPr="001B7F35" w:rsidRDefault="001B7F35"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p w14:paraId="628B0E4E" w14:textId="34BBEF91" w:rsidR="001B7F35" w:rsidRPr="001B7F35" w:rsidRDefault="001B7F35"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Khác (ghi cụ thể)….</w:t>
      </w:r>
    </w:p>
    <w:p w14:paraId="6AF816F7" w14:textId="22C141AC" w:rsidR="001B7F35" w:rsidRPr="001B7F35" w:rsidRDefault="001B7F35"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 xml:space="preserve">Tình hình cấp cứu </w:t>
      </w:r>
      <w:r w:rsidRPr="001B7F35">
        <w:rPr>
          <w:rFonts w:ascii="Times New Roman" w:hAnsi="Times New Roman"/>
          <w:sz w:val="26"/>
          <w:szCs w:val="26"/>
          <w:lang w:val="nl-NL"/>
        </w:rPr>
        <w:t xml:space="preserve">(Dữ liệu </w:t>
      </w:r>
      <w:del w:id="3822" w:author="admin" w:date="2023-04-27T22:53:00Z">
        <w:r w:rsidRPr="001B7F35" w:rsidDel="009E7E5D">
          <w:rPr>
            <w:rFonts w:ascii="Times New Roman" w:hAnsi="Times New Roman"/>
            <w:sz w:val="26"/>
            <w:szCs w:val="26"/>
            <w:lang w:val="nl-NL"/>
          </w:rPr>
          <w:delText>từ 01-15/03</w:delText>
        </w:r>
      </w:del>
      <w:ins w:id="3823" w:author="admin" w:date="2023-04-27T22:53:00Z">
        <w:r w:rsidR="009E7E5D">
          <w:rPr>
            <w:rFonts w:ascii="Times New Roman" w:hAnsi="Times New Roman"/>
            <w:sz w:val="26"/>
            <w:szCs w:val="26"/>
            <w:lang w:val="nl-NL"/>
          </w:rPr>
          <w:t xml:space="preserve">tháng </w:t>
        </w:r>
      </w:ins>
      <w:ins w:id="3824" w:author="admin" w:date="2023-04-27T22:54:00Z">
        <w:r w:rsidR="009E7E5D">
          <w:rPr>
            <w:rFonts w:ascii="Times New Roman" w:hAnsi="Times New Roman"/>
            <w:sz w:val="26"/>
            <w:szCs w:val="26"/>
            <w:lang w:val="nl-NL"/>
          </w:rPr>
          <w:t xml:space="preserve">3 năm </w:t>
        </w:r>
      </w:ins>
      <w:del w:id="3825" w:author="admin" w:date="2023-04-27T22:54:00Z">
        <w:r w:rsidRPr="001B7F35" w:rsidDel="009E7E5D">
          <w:rPr>
            <w:rFonts w:ascii="Times New Roman" w:hAnsi="Times New Roman"/>
            <w:sz w:val="26"/>
            <w:szCs w:val="26"/>
            <w:lang w:val="nl-NL"/>
          </w:rPr>
          <w:delText>/</w:delText>
        </w:r>
      </w:del>
      <w:r w:rsidRPr="001B7F35">
        <w:rPr>
          <w:rFonts w:ascii="Times New Roman" w:hAnsi="Times New Roman"/>
          <w:sz w:val="26"/>
          <w:szCs w:val="26"/>
          <w:lang w:val="nl-NL"/>
        </w:rPr>
        <w:t>2023)</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2975"/>
        <w:gridCol w:w="900"/>
        <w:gridCol w:w="982"/>
        <w:gridCol w:w="1088"/>
        <w:gridCol w:w="1260"/>
        <w:gridCol w:w="900"/>
        <w:gridCol w:w="726"/>
      </w:tblGrid>
      <w:tr w:rsidR="001B7F35" w:rsidRPr="001B7F35" w14:paraId="4352008C" w14:textId="77777777" w:rsidTr="001B7F35">
        <w:trPr>
          <w:trHeight w:val="315"/>
          <w:jc w:val="center"/>
        </w:trPr>
        <w:tc>
          <w:tcPr>
            <w:tcW w:w="620" w:type="dxa"/>
            <w:tcMar>
              <w:left w:w="57" w:type="dxa"/>
              <w:right w:w="57" w:type="dxa"/>
            </w:tcMar>
          </w:tcPr>
          <w:p w14:paraId="0BCB5A51" w14:textId="307D9E4F" w:rsidR="001B7F35" w:rsidRPr="001B7F35" w:rsidRDefault="001B7F35" w:rsidP="001B7F35">
            <w:pPr>
              <w:spacing w:before="60"/>
              <w:jc w:val="center"/>
              <w:rPr>
                <w:rFonts w:ascii="Times New Roman" w:hAnsi="Times New Roman"/>
                <w:sz w:val="26"/>
                <w:szCs w:val="26"/>
                <w:lang w:val="nl-NL"/>
              </w:rPr>
            </w:pPr>
            <w:r w:rsidRPr="001B7F35">
              <w:rPr>
                <w:rFonts w:ascii="Times New Roman" w:hAnsi="Times New Roman"/>
                <w:sz w:val="26"/>
                <w:szCs w:val="26"/>
                <w:lang w:val="nl-NL"/>
              </w:rPr>
              <w:t>TT</w:t>
            </w:r>
          </w:p>
        </w:tc>
        <w:tc>
          <w:tcPr>
            <w:tcW w:w="2975" w:type="dxa"/>
            <w:tcMar>
              <w:left w:w="57" w:type="dxa"/>
              <w:right w:w="57" w:type="dxa"/>
            </w:tcMar>
          </w:tcPr>
          <w:p w14:paraId="635F4FCE" w14:textId="77777777"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Nội dung</w:t>
            </w:r>
          </w:p>
          <w:p w14:paraId="13548F0C" w14:textId="54610FF2" w:rsidR="001B7F35" w:rsidRPr="001B7F35" w:rsidRDefault="001B7F35">
            <w:pPr>
              <w:spacing w:before="60"/>
              <w:rPr>
                <w:rFonts w:ascii="Times New Roman" w:hAnsi="Times New Roman"/>
                <w:sz w:val="26"/>
                <w:szCs w:val="26"/>
                <w:lang w:val="nl-NL"/>
              </w:rPr>
            </w:pPr>
            <w:r w:rsidRPr="001B7F35">
              <w:rPr>
                <w:rFonts w:ascii="Times New Roman" w:hAnsi="Times New Roman"/>
                <w:sz w:val="26"/>
                <w:szCs w:val="26"/>
                <w:lang w:val="nl-NL"/>
              </w:rPr>
              <w:t xml:space="preserve">(Dữ liệu </w:t>
            </w:r>
            <w:ins w:id="3826" w:author="admin" w:date="2023-04-27T22:54:00Z">
              <w:r w:rsidR="009E7E5D">
                <w:rPr>
                  <w:rFonts w:ascii="Times New Roman" w:hAnsi="Times New Roman"/>
                  <w:sz w:val="26"/>
                  <w:szCs w:val="26"/>
                  <w:lang w:val="nl-NL"/>
                </w:rPr>
                <w:t>tháng</w:t>
              </w:r>
            </w:ins>
            <w:del w:id="3827" w:author="admin" w:date="2023-04-27T22:54:00Z">
              <w:r w:rsidRPr="001B7F35" w:rsidDel="009E7E5D">
                <w:rPr>
                  <w:rFonts w:ascii="Times New Roman" w:hAnsi="Times New Roman"/>
                  <w:sz w:val="26"/>
                  <w:szCs w:val="26"/>
                  <w:lang w:val="nl-NL"/>
                </w:rPr>
                <w:delText>từ</w:delText>
              </w:r>
            </w:del>
            <w:r w:rsidRPr="001B7F35">
              <w:rPr>
                <w:rFonts w:ascii="Times New Roman" w:hAnsi="Times New Roman"/>
                <w:sz w:val="26"/>
                <w:szCs w:val="26"/>
                <w:lang w:val="nl-NL"/>
              </w:rPr>
              <w:t xml:space="preserve"> </w:t>
            </w:r>
            <w:del w:id="3828" w:author="admin" w:date="2023-04-27T22:54:00Z">
              <w:r w:rsidRPr="001B7F35" w:rsidDel="009E7E5D">
                <w:rPr>
                  <w:rFonts w:ascii="Times New Roman" w:hAnsi="Times New Roman"/>
                  <w:sz w:val="26"/>
                  <w:szCs w:val="26"/>
                  <w:lang w:val="nl-NL"/>
                </w:rPr>
                <w:delText>01-15/</w:delText>
              </w:r>
            </w:del>
            <w:r w:rsidRPr="001B7F35">
              <w:rPr>
                <w:rFonts w:ascii="Times New Roman" w:hAnsi="Times New Roman"/>
                <w:sz w:val="26"/>
                <w:szCs w:val="26"/>
                <w:lang w:val="nl-NL"/>
              </w:rPr>
              <w:t>03/2023)</w:t>
            </w:r>
          </w:p>
        </w:tc>
        <w:tc>
          <w:tcPr>
            <w:tcW w:w="900" w:type="dxa"/>
            <w:tcMar>
              <w:left w:w="57" w:type="dxa"/>
              <w:right w:w="57" w:type="dxa"/>
            </w:tcMar>
          </w:tcPr>
          <w:p w14:paraId="2E008CFD" w14:textId="5EFB8357" w:rsidR="001B7F35" w:rsidRPr="001B7F35" w:rsidRDefault="001B7F35" w:rsidP="001B7F35">
            <w:pPr>
              <w:spacing w:before="60"/>
              <w:rPr>
                <w:rFonts w:ascii="Times New Roman" w:hAnsi="Times New Roman"/>
                <w:sz w:val="26"/>
                <w:szCs w:val="26"/>
                <w:lang w:val="nl-NL"/>
              </w:rPr>
            </w:pPr>
            <w:r w:rsidRPr="001B7F35">
              <w:rPr>
                <w:rFonts w:ascii="Times New Roman" w:hAnsi="Times New Roman"/>
                <w:b/>
                <w:sz w:val="26"/>
                <w:szCs w:val="26"/>
                <w:lang w:val="nl-NL"/>
              </w:rPr>
              <w:t>Tổng số</w:t>
            </w:r>
          </w:p>
        </w:tc>
        <w:tc>
          <w:tcPr>
            <w:tcW w:w="982" w:type="dxa"/>
          </w:tcPr>
          <w:p w14:paraId="5442B686" w14:textId="2044EC3A" w:rsidR="001B7F35" w:rsidRPr="001B7F35" w:rsidRDefault="001B7F35" w:rsidP="001B7F35">
            <w:pPr>
              <w:spacing w:before="60"/>
              <w:rPr>
                <w:rFonts w:ascii="Times New Roman" w:hAnsi="Times New Roman"/>
                <w:b/>
                <w:sz w:val="26"/>
                <w:szCs w:val="26"/>
                <w:lang w:val="nl-NL"/>
              </w:rPr>
            </w:pPr>
            <w:r w:rsidRPr="001B7F35">
              <w:rPr>
                <w:rFonts w:ascii="Times New Roman" w:hAnsi="Times New Roman"/>
                <w:b/>
                <w:sz w:val="26"/>
                <w:szCs w:val="26"/>
                <w:lang w:val="nl-NL"/>
              </w:rPr>
              <w:t>Khỏi, cho ra viện</w:t>
            </w:r>
          </w:p>
        </w:tc>
        <w:tc>
          <w:tcPr>
            <w:tcW w:w="1088" w:type="dxa"/>
          </w:tcPr>
          <w:p w14:paraId="5D7E9AC6" w14:textId="036852F2" w:rsidR="001B7F35" w:rsidRPr="001B7F35" w:rsidRDefault="001B7F35" w:rsidP="001B7F35">
            <w:pPr>
              <w:spacing w:before="60"/>
              <w:rPr>
                <w:rFonts w:ascii="Times New Roman" w:hAnsi="Times New Roman"/>
                <w:b/>
                <w:sz w:val="26"/>
                <w:szCs w:val="26"/>
                <w:lang w:val="nl-NL"/>
              </w:rPr>
            </w:pPr>
            <w:r w:rsidRPr="001B7F35">
              <w:rPr>
                <w:rFonts w:ascii="Times New Roman" w:hAnsi="Times New Roman"/>
                <w:b/>
                <w:sz w:val="26"/>
                <w:szCs w:val="26"/>
                <w:lang w:val="nl-NL"/>
              </w:rPr>
              <w:t>Chuyển viện</w:t>
            </w:r>
          </w:p>
        </w:tc>
        <w:tc>
          <w:tcPr>
            <w:tcW w:w="1260" w:type="dxa"/>
          </w:tcPr>
          <w:p w14:paraId="111FA926" w14:textId="28659658" w:rsidR="001B7F35" w:rsidRPr="001B7F35" w:rsidRDefault="001B7F35" w:rsidP="001B7F35">
            <w:pPr>
              <w:spacing w:before="60"/>
              <w:rPr>
                <w:rFonts w:ascii="Times New Roman" w:hAnsi="Times New Roman"/>
                <w:b/>
                <w:sz w:val="26"/>
                <w:szCs w:val="26"/>
                <w:lang w:val="nl-NL"/>
              </w:rPr>
            </w:pPr>
            <w:r w:rsidRPr="001B7F35">
              <w:rPr>
                <w:rFonts w:ascii="Times New Roman" w:hAnsi="Times New Roman"/>
                <w:b/>
                <w:sz w:val="26"/>
                <w:szCs w:val="26"/>
                <w:lang w:val="nl-NL"/>
              </w:rPr>
              <w:t>Chuyển khoa, phòng trong BV</w:t>
            </w:r>
          </w:p>
        </w:tc>
        <w:tc>
          <w:tcPr>
            <w:tcW w:w="900" w:type="dxa"/>
          </w:tcPr>
          <w:p w14:paraId="662D8047" w14:textId="104DBB85" w:rsidR="001B7F35" w:rsidRPr="001B7F35" w:rsidRDefault="001B7F35" w:rsidP="001B7F35">
            <w:pPr>
              <w:spacing w:before="60"/>
              <w:rPr>
                <w:rFonts w:ascii="Times New Roman" w:hAnsi="Times New Roman"/>
                <w:sz w:val="26"/>
                <w:szCs w:val="26"/>
                <w:lang w:val="nl-NL"/>
              </w:rPr>
            </w:pPr>
            <w:r w:rsidRPr="001B7F35">
              <w:rPr>
                <w:rFonts w:ascii="Times New Roman" w:hAnsi="Times New Roman"/>
                <w:b/>
                <w:sz w:val="26"/>
                <w:szCs w:val="26"/>
                <w:lang w:val="nl-NL"/>
              </w:rPr>
              <w:t>Nặng xin về</w:t>
            </w:r>
          </w:p>
        </w:tc>
        <w:tc>
          <w:tcPr>
            <w:tcW w:w="726" w:type="dxa"/>
            <w:tcMar>
              <w:left w:w="57" w:type="dxa"/>
              <w:right w:w="57" w:type="dxa"/>
            </w:tcMar>
          </w:tcPr>
          <w:p w14:paraId="7A9F10BC" w14:textId="316E73F5" w:rsidR="001B7F35" w:rsidRPr="001B7F35" w:rsidRDefault="001B7F35" w:rsidP="001B7F35">
            <w:pPr>
              <w:spacing w:before="60"/>
              <w:rPr>
                <w:rFonts w:ascii="Times New Roman" w:hAnsi="Times New Roman"/>
                <w:sz w:val="26"/>
                <w:szCs w:val="26"/>
                <w:lang w:val="nl-NL"/>
              </w:rPr>
            </w:pPr>
            <w:r w:rsidRPr="001B7F35">
              <w:rPr>
                <w:rFonts w:ascii="Times New Roman" w:hAnsi="Times New Roman"/>
                <w:b/>
                <w:sz w:val="26"/>
                <w:szCs w:val="26"/>
                <w:lang w:val="nl-NL"/>
              </w:rPr>
              <w:t>Tử vong</w:t>
            </w:r>
          </w:p>
        </w:tc>
      </w:tr>
      <w:tr w:rsidR="001B7F35" w:rsidRPr="001B7F35" w14:paraId="7FDB66EA" w14:textId="77777777" w:rsidTr="001B7F35">
        <w:trPr>
          <w:trHeight w:val="315"/>
          <w:jc w:val="center"/>
        </w:trPr>
        <w:tc>
          <w:tcPr>
            <w:tcW w:w="620" w:type="dxa"/>
            <w:tcMar>
              <w:left w:w="57" w:type="dxa"/>
              <w:right w:w="57" w:type="dxa"/>
            </w:tcMar>
          </w:tcPr>
          <w:p w14:paraId="0408D878" w14:textId="77777777" w:rsidR="001B7F35" w:rsidRPr="001B7F35" w:rsidRDefault="001B7F35" w:rsidP="001B7F35">
            <w:pPr>
              <w:spacing w:before="60"/>
              <w:jc w:val="center"/>
              <w:rPr>
                <w:rFonts w:ascii="Times New Roman" w:hAnsi="Times New Roman"/>
                <w:sz w:val="26"/>
                <w:szCs w:val="26"/>
                <w:lang w:val="nl-NL"/>
              </w:rPr>
            </w:pPr>
            <w:r w:rsidRPr="001B7F35">
              <w:rPr>
                <w:rFonts w:ascii="Times New Roman" w:hAnsi="Times New Roman"/>
                <w:sz w:val="26"/>
                <w:szCs w:val="26"/>
                <w:lang w:val="nl-NL"/>
              </w:rPr>
              <w:t>1</w:t>
            </w:r>
          </w:p>
        </w:tc>
        <w:tc>
          <w:tcPr>
            <w:tcW w:w="2975" w:type="dxa"/>
            <w:tcMar>
              <w:left w:w="57" w:type="dxa"/>
              <w:right w:w="57" w:type="dxa"/>
            </w:tcMar>
          </w:tcPr>
          <w:p w14:paraId="626534C8" w14:textId="7D74F3F0"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 xml:space="preserve">Tổng số bệnh nhân đến khám bệnh cấp cứu </w:t>
            </w:r>
          </w:p>
        </w:tc>
        <w:tc>
          <w:tcPr>
            <w:tcW w:w="900" w:type="dxa"/>
            <w:tcMar>
              <w:left w:w="57" w:type="dxa"/>
              <w:right w:w="57" w:type="dxa"/>
            </w:tcMar>
          </w:tcPr>
          <w:p w14:paraId="5FA6B78B" w14:textId="77777777" w:rsidR="001B7F35" w:rsidRPr="001B7F35" w:rsidRDefault="001B7F35" w:rsidP="001B7F35">
            <w:pPr>
              <w:spacing w:before="60"/>
              <w:rPr>
                <w:rFonts w:ascii="Times New Roman" w:hAnsi="Times New Roman"/>
                <w:sz w:val="26"/>
                <w:szCs w:val="26"/>
                <w:lang w:val="nl-NL"/>
              </w:rPr>
            </w:pPr>
          </w:p>
        </w:tc>
        <w:tc>
          <w:tcPr>
            <w:tcW w:w="982" w:type="dxa"/>
          </w:tcPr>
          <w:p w14:paraId="0EBF3E3F" w14:textId="77777777" w:rsidR="001B7F35" w:rsidRPr="001B7F35" w:rsidRDefault="001B7F35" w:rsidP="001B7F35">
            <w:pPr>
              <w:spacing w:before="60"/>
              <w:rPr>
                <w:rFonts w:ascii="Times New Roman" w:hAnsi="Times New Roman"/>
                <w:sz w:val="26"/>
                <w:szCs w:val="26"/>
                <w:lang w:val="nl-NL"/>
              </w:rPr>
            </w:pPr>
          </w:p>
        </w:tc>
        <w:tc>
          <w:tcPr>
            <w:tcW w:w="1088" w:type="dxa"/>
          </w:tcPr>
          <w:p w14:paraId="12002059" w14:textId="1E611DC1" w:rsidR="001B7F35" w:rsidRPr="001B7F35" w:rsidRDefault="001B7F35" w:rsidP="001B7F35">
            <w:pPr>
              <w:spacing w:before="60"/>
              <w:rPr>
                <w:rFonts w:ascii="Times New Roman" w:hAnsi="Times New Roman"/>
                <w:sz w:val="26"/>
                <w:szCs w:val="26"/>
                <w:lang w:val="nl-NL"/>
              </w:rPr>
            </w:pPr>
          </w:p>
        </w:tc>
        <w:tc>
          <w:tcPr>
            <w:tcW w:w="1260" w:type="dxa"/>
          </w:tcPr>
          <w:p w14:paraId="135C89BB" w14:textId="5D0488C7" w:rsidR="001B7F35" w:rsidRPr="001B7F35" w:rsidRDefault="001B7F35" w:rsidP="001B7F35">
            <w:pPr>
              <w:spacing w:before="60"/>
              <w:rPr>
                <w:rFonts w:ascii="Times New Roman" w:hAnsi="Times New Roman"/>
                <w:sz w:val="26"/>
                <w:szCs w:val="26"/>
                <w:lang w:val="nl-NL"/>
              </w:rPr>
            </w:pPr>
          </w:p>
        </w:tc>
        <w:tc>
          <w:tcPr>
            <w:tcW w:w="900" w:type="dxa"/>
          </w:tcPr>
          <w:p w14:paraId="19DC3600" w14:textId="06A8C364"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3010640F" w14:textId="77777777" w:rsidR="001B7F35" w:rsidRPr="001B7F35" w:rsidRDefault="001B7F35" w:rsidP="001B7F35">
            <w:pPr>
              <w:spacing w:before="60"/>
              <w:rPr>
                <w:rFonts w:ascii="Times New Roman" w:hAnsi="Times New Roman"/>
                <w:sz w:val="26"/>
                <w:szCs w:val="26"/>
                <w:lang w:val="nl-NL"/>
              </w:rPr>
            </w:pPr>
          </w:p>
        </w:tc>
      </w:tr>
      <w:tr w:rsidR="001B7F35" w:rsidRPr="001B7F35" w:rsidDel="009E7E5D" w14:paraId="593BDEB6" w14:textId="57A12992" w:rsidTr="001B7F35">
        <w:trPr>
          <w:trHeight w:val="315"/>
          <w:jc w:val="center"/>
          <w:del w:id="3829" w:author="admin" w:date="2023-04-27T22:54:00Z"/>
        </w:trPr>
        <w:tc>
          <w:tcPr>
            <w:tcW w:w="620" w:type="dxa"/>
            <w:tcMar>
              <w:left w:w="57" w:type="dxa"/>
              <w:right w:w="57" w:type="dxa"/>
            </w:tcMar>
          </w:tcPr>
          <w:p w14:paraId="1F082C8D" w14:textId="128C8FEE" w:rsidR="001B7F35" w:rsidRPr="001B7F35" w:rsidDel="009E7E5D" w:rsidRDefault="001B7F35" w:rsidP="001B7F35">
            <w:pPr>
              <w:spacing w:before="60"/>
              <w:ind w:left="360"/>
              <w:jc w:val="center"/>
              <w:rPr>
                <w:del w:id="3830" w:author="admin" w:date="2023-04-27T22:54:00Z"/>
                <w:rFonts w:ascii="Times New Roman" w:hAnsi="Times New Roman"/>
                <w:sz w:val="26"/>
                <w:szCs w:val="26"/>
                <w:lang w:val="nl-NL"/>
              </w:rPr>
            </w:pPr>
          </w:p>
        </w:tc>
        <w:tc>
          <w:tcPr>
            <w:tcW w:w="2975" w:type="dxa"/>
            <w:tcMar>
              <w:left w:w="57" w:type="dxa"/>
              <w:right w:w="57" w:type="dxa"/>
            </w:tcMar>
          </w:tcPr>
          <w:p w14:paraId="17A1D559" w14:textId="317CCD7B" w:rsidR="001B7F35" w:rsidRPr="001B7F35" w:rsidDel="009E7E5D" w:rsidRDefault="001B7F35" w:rsidP="001B7F35">
            <w:pPr>
              <w:spacing w:before="60"/>
              <w:rPr>
                <w:del w:id="3831" w:author="admin" w:date="2023-04-27T22:54:00Z"/>
                <w:rFonts w:ascii="Times New Roman" w:hAnsi="Times New Roman"/>
                <w:sz w:val="26"/>
                <w:szCs w:val="26"/>
                <w:lang w:val="nl-NL"/>
              </w:rPr>
            </w:pPr>
            <w:del w:id="3832" w:author="admin" w:date="2023-04-27T22:54:00Z">
              <w:r w:rsidRPr="001B7F35" w:rsidDel="009E7E5D">
                <w:rPr>
                  <w:rFonts w:ascii="Times New Roman" w:hAnsi="Times New Roman"/>
                  <w:sz w:val="26"/>
                  <w:szCs w:val="26"/>
                  <w:lang w:val="nl-NL"/>
                </w:rPr>
                <w:delText>Trong đó: Nữ</w:delText>
              </w:r>
            </w:del>
          </w:p>
        </w:tc>
        <w:tc>
          <w:tcPr>
            <w:tcW w:w="900" w:type="dxa"/>
            <w:tcMar>
              <w:left w:w="57" w:type="dxa"/>
              <w:right w:w="57" w:type="dxa"/>
            </w:tcMar>
          </w:tcPr>
          <w:p w14:paraId="36826CAF" w14:textId="1BE3AFB1" w:rsidR="001B7F35" w:rsidRPr="001B7F35" w:rsidDel="009E7E5D" w:rsidRDefault="001B7F35" w:rsidP="001B7F35">
            <w:pPr>
              <w:spacing w:before="60"/>
              <w:rPr>
                <w:del w:id="3833" w:author="admin" w:date="2023-04-27T22:54:00Z"/>
                <w:rFonts w:ascii="Times New Roman" w:hAnsi="Times New Roman"/>
                <w:sz w:val="26"/>
                <w:szCs w:val="26"/>
                <w:lang w:val="nl-NL"/>
              </w:rPr>
            </w:pPr>
          </w:p>
        </w:tc>
        <w:tc>
          <w:tcPr>
            <w:tcW w:w="982" w:type="dxa"/>
          </w:tcPr>
          <w:p w14:paraId="440970D6" w14:textId="08D7E223" w:rsidR="001B7F35" w:rsidRPr="001B7F35" w:rsidDel="009E7E5D" w:rsidRDefault="001B7F35" w:rsidP="001B7F35">
            <w:pPr>
              <w:spacing w:before="60"/>
              <w:rPr>
                <w:del w:id="3834" w:author="admin" w:date="2023-04-27T22:54:00Z"/>
                <w:rFonts w:ascii="Times New Roman" w:hAnsi="Times New Roman"/>
                <w:sz w:val="26"/>
                <w:szCs w:val="26"/>
                <w:lang w:val="nl-NL"/>
              </w:rPr>
            </w:pPr>
          </w:p>
        </w:tc>
        <w:tc>
          <w:tcPr>
            <w:tcW w:w="1088" w:type="dxa"/>
          </w:tcPr>
          <w:p w14:paraId="6CF4E1BF" w14:textId="5D0AFB1B" w:rsidR="001B7F35" w:rsidRPr="001B7F35" w:rsidDel="009E7E5D" w:rsidRDefault="001B7F35" w:rsidP="001B7F35">
            <w:pPr>
              <w:spacing w:before="60"/>
              <w:rPr>
                <w:del w:id="3835" w:author="admin" w:date="2023-04-27T22:54:00Z"/>
                <w:rFonts w:ascii="Times New Roman" w:hAnsi="Times New Roman"/>
                <w:sz w:val="26"/>
                <w:szCs w:val="26"/>
                <w:lang w:val="nl-NL"/>
              </w:rPr>
            </w:pPr>
          </w:p>
        </w:tc>
        <w:tc>
          <w:tcPr>
            <w:tcW w:w="1260" w:type="dxa"/>
          </w:tcPr>
          <w:p w14:paraId="3F6C9C5A" w14:textId="095022F6" w:rsidR="001B7F35" w:rsidRPr="001B7F35" w:rsidDel="009E7E5D" w:rsidRDefault="001B7F35" w:rsidP="001B7F35">
            <w:pPr>
              <w:spacing w:before="60"/>
              <w:rPr>
                <w:del w:id="3836" w:author="admin" w:date="2023-04-27T22:54:00Z"/>
                <w:rFonts w:ascii="Times New Roman" w:hAnsi="Times New Roman"/>
                <w:sz w:val="26"/>
                <w:szCs w:val="26"/>
                <w:lang w:val="nl-NL"/>
              </w:rPr>
            </w:pPr>
          </w:p>
        </w:tc>
        <w:tc>
          <w:tcPr>
            <w:tcW w:w="900" w:type="dxa"/>
          </w:tcPr>
          <w:p w14:paraId="449035A3" w14:textId="6259FD46" w:rsidR="001B7F35" w:rsidRPr="001B7F35" w:rsidDel="009E7E5D" w:rsidRDefault="001B7F35" w:rsidP="001B7F35">
            <w:pPr>
              <w:spacing w:before="60"/>
              <w:rPr>
                <w:del w:id="3837" w:author="admin" w:date="2023-04-27T22:54:00Z"/>
                <w:rFonts w:ascii="Times New Roman" w:hAnsi="Times New Roman"/>
                <w:sz w:val="26"/>
                <w:szCs w:val="26"/>
                <w:lang w:val="nl-NL"/>
              </w:rPr>
            </w:pPr>
          </w:p>
        </w:tc>
        <w:tc>
          <w:tcPr>
            <w:tcW w:w="726" w:type="dxa"/>
            <w:tcMar>
              <w:left w:w="57" w:type="dxa"/>
              <w:right w:w="57" w:type="dxa"/>
            </w:tcMar>
          </w:tcPr>
          <w:p w14:paraId="6B6693AA" w14:textId="31565254" w:rsidR="001B7F35" w:rsidRPr="001B7F35" w:rsidDel="009E7E5D" w:rsidRDefault="001B7F35" w:rsidP="001B7F35">
            <w:pPr>
              <w:spacing w:before="60"/>
              <w:rPr>
                <w:del w:id="3838" w:author="admin" w:date="2023-04-27T22:54:00Z"/>
                <w:rFonts w:ascii="Times New Roman" w:hAnsi="Times New Roman"/>
                <w:sz w:val="26"/>
                <w:szCs w:val="26"/>
                <w:lang w:val="nl-NL"/>
              </w:rPr>
            </w:pPr>
          </w:p>
        </w:tc>
      </w:tr>
      <w:tr w:rsidR="001B7F35" w:rsidRPr="001B7F35" w:rsidDel="009E7E5D" w14:paraId="4D399E9E" w14:textId="06A8FCB2" w:rsidTr="001B7F35">
        <w:trPr>
          <w:trHeight w:val="315"/>
          <w:jc w:val="center"/>
          <w:del w:id="3839" w:author="admin" w:date="2023-04-27T22:54:00Z"/>
        </w:trPr>
        <w:tc>
          <w:tcPr>
            <w:tcW w:w="620" w:type="dxa"/>
            <w:tcMar>
              <w:left w:w="57" w:type="dxa"/>
              <w:right w:w="57" w:type="dxa"/>
            </w:tcMar>
          </w:tcPr>
          <w:p w14:paraId="68DBD2FE" w14:textId="5CC4A3B3" w:rsidR="001B7F35" w:rsidRPr="001B7F35" w:rsidDel="009E7E5D" w:rsidRDefault="001B7F35" w:rsidP="001B7F35">
            <w:pPr>
              <w:spacing w:before="60"/>
              <w:ind w:left="360"/>
              <w:jc w:val="center"/>
              <w:rPr>
                <w:del w:id="3840" w:author="admin" w:date="2023-04-27T22:54:00Z"/>
                <w:rFonts w:ascii="Times New Roman" w:hAnsi="Times New Roman"/>
                <w:sz w:val="26"/>
                <w:szCs w:val="26"/>
                <w:lang w:val="nl-NL"/>
              </w:rPr>
            </w:pPr>
          </w:p>
        </w:tc>
        <w:tc>
          <w:tcPr>
            <w:tcW w:w="2975" w:type="dxa"/>
            <w:tcMar>
              <w:left w:w="57" w:type="dxa"/>
              <w:right w:w="57" w:type="dxa"/>
            </w:tcMar>
          </w:tcPr>
          <w:p w14:paraId="543A432C" w14:textId="7C2549F4" w:rsidR="001B7F35" w:rsidRPr="001B7F35" w:rsidDel="009E7E5D" w:rsidRDefault="001B7F35" w:rsidP="001B7F35">
            <w:pPr>
              <w:spacing w:before="60"/>
              <w:rPr>
                <w:del w:id="3841" w:author="admin" w:date="2023-04-27T22:54:00Z"/>
                <w:rFonts w:ascii="Times New Roman" w:hAnsi="Times New Roman"/>
                <w:sz w:val="26"/>
                <w:szCs w:val="26"/>
                <w:lang w:val="nl-NL"/>
              </w:rPr>
            </w:pPr>
            <w:del w:id="3842" w:author="admin" w:date="2023-04-27T22:54:00Z">
              <w:r w:rsidRPr="001B7F35" w:rsidDel="009E7E5D">
                <w:rPr>
                  <w:rFonts w:ascii="Times New Roman" w:hAnsi="Times New Roman"/>
                  <w:sz w:val="26"/>
                  <w:szCs w:val="26"/>
                  <w:lang w:val="nl-NL"/>
                </w:rPr>
                <w:delText xml:space="preserve">                  Nam</w:delText>
              </w:r>
            </w:del>
          </w:p>
        </w:tc>
        <w:tc>
          <w:tcPr>
            <w:tcW w:w="900" w:type="dxa"/>
            <w:tcMar>
              <w:left w:w="57" w:type="dxa"/>
              <w:right w:w="57" w:type="dxa"/>
            </w:tcMar>
          </w:tcPr>
          <w:p w14:paraId="5A2FD436" w14:textId="3D931D56" w:rsidR="001B7F35" w:rsidRPr="001B7F35" w:rsidDel="009E7E5D" w:rsidRDefault="001B7F35" w:rsidP="001B7F35">
            <w:pPr>
              <w:spacing w:before="60"/>
              <w:rPr>
                <w:del w:id="3843" w:author="admin" w:date="2023-04-27T22:54:00Z"/>
                <w:rFonts w:ascii="Times New Roman" w:hAnsi="Times New Roman"/>
                <w:sz w:val="26"/>
                <w:szCs w:val="26"/>
                <w:lang w:val="nl-NL"/>
              </w:rPr>
            </w:pPr>
          </w:p>
        </w:tc>
        <w:tc>
          <w:tcPr>
            <w:tcW w:w="982" w:type="dxa"/>
          </w:tcPr>
          <w:p w14:paraId="15AC549E" w14:textId="4FD94448" w:rsidR="001B7F35" w:rsidRPr="001B7F35" w:rsidDel="009E7E5D" w:rsidRDefault="001B7F35" w:rsidP="001B7F35">
            <w:pPr>
              <w:spacing w:before="60"/>
              <w:rPr>
                <w:del w:id="3844" w:author="admin" w:date="2023-04-27T22:54:00Z"/>
                <w:rFonts w:ascii="Times New Roman" w:hAnsi="Times New Roman"/>
                <w:sz w:val="26"/>
                <w:szCs w:val="26"/>
                <w:lang w:val="nl-NL"/>
              </w:rPr>
            </w:pPr>
          </w:p>
        </w:tc>
        <w:tc>
          <w:tcPr>
            <w:tcW w:w="1088" w:type="dxa"/>
          </w:tcPr>
          <w:p w14:paraId="58278DAD" w14:textId="5D1D6867" w:rsidR="001B7F35" w:rsidRPr="001B7F35" w:rsidDel="009E7E5D" w:rsidRDefault="001B7F35" w:rsidP="001B7F35">
            <w:pPr>
              <w:spacing w:before="60"/>
              <w:rPr>
                <w:del w:id="3845" w:author="admin" w:date="2023-04-27T22:54:00Z"/>
                <w:rFonts w:ascii="Times New Roman" w:hAnsi="Times New Roman"/>
                <w:sz w:val="26"/>
                <w:szCs w:val="26"/>
                <w:lang w:val="nl-NL"/>
              </w:rPr>
            </w:pPr>
          </w:p>
        </w:tc>
        <w:tc>
          <w:tcPr>
            <w:tcW w:w="1260" w:type="dxa"/>
          </w:tcPr>
          <w:p w14:paraId="3C5C0E45" w14:textId="4C3B26FC" w:rsidR="001B7F35" w:rsidRPr="001B7F35" w:rsidDel="009E7E5D" w:rsidRDefault="001B7F35" w:rsidP="001B7F35">
            <w:pPr>
              <w:spacing w:before="60"/>
              <w:rPr>
                <w:del w:id="3846" w:author="admin" w:date="2023-04-27T22:54:00Z"/>
                <w:rFonts w:ascii="Times New Roman" w:hAnsi="Times New Roman"/>
                <w:sz w:val="26"/>
                <w:szCs w:val="26"/>
                <w:lang w:val="nl-NL"/>
              </w:rPr>
            </w:pPr>
          </w:p>
        </w:tc>
        <w:tc>
          <w:tcPr>
            <w:tcW w:w="900" w:type="dxa"/>
          </w:tcPr>
          <w:p w14:paraId="77ED04AA" w14:textId="14537D26" w:rsidR="001B7F35" w:rsidRPr="001B7F35" w:rsidDel="009E7E5D" w:rsidRDefault="001B7F35" w:rsidP="001B7F35">
            <w:pPr>
              <w:spacing w:before="60"/>
              <w:rPr>
                <w:del w:id="3847" w:author="admin" w:date="2023-04-27T22:54:00Z"/>
                <w:rFonts w:ascii="Times New Roman" w:hAnsi="Times New Roman"/>
                <w:sz w:val="26"/>
                <w:szCs w:val="26"/>
                <w:lang w:val="nl-NL"/>
              </w:rPr>
            </w:pPr>
          </w:p>
        </w:tc>
        <w:tc>
          <w:tcPr>
            <w:tcW w:w="726" w:type="dxa"/>
            <w:tcMar>
              <w:left w:w="57" w:type="dxa"/>
              <w:right w:w="57" w:type="dxa"/>
            </w:tcMar>
          </w:tcPr>
          <w:p w14:paraId="5AD8E0EC" w14:textId="61F4C7FC" w:rsidR="001B7F35" w:rsidRPr="001B7F35" w:rsidDel="009E7E5D" w:rsidRDefault="001B7F35" w:rsidP="001B7F35">
            <w:pPr>
              <w:spacing w:before="60"/>
              <w:rPr>
                <w:del w:id="3848" w:author="admin" w:date="2023-04-27T22:54:00Z"/>
                <w:rFonts w:ascii="Times New Roman" w:hAnsi="Times New Roman"/>
                <w:sz w:val="26"/>
                <w:szCs w:val="26"/>
                <w:lang w:val="nl-NL"/>
              </w:rPr>
            </w:pPr>
          </w:p>
        </w:tc>
      </w:tr>
      <w:tr w:rsidR="001B7F35" w:rsidRPr="001B7F35" w14:paraId="7324A7E6" w14:textId="77777777" w:rsidTr="001B7F35">
        <w:trPr>
          <w:trHeight w:val="315"/>
          <w:jc w:val="center"/>
        </w:trPr>
        <w:tc>
          <w:tcPr>
            <w:tcW w:w="620" w:type="dxa"/>
            <w:tcMar>
              <w:left w:w="57" w:type="dxa"/>
              <w:right w:w="57" w:type="dxa"/>
            </w:tcMar>
          </w:tcPr>
          <w:p w14:paraId="3686E7EB" w14:textId="656B27A3" w:rsidR="001B7F35" w:rsidRPr="001B7F35" w:rsidRDefault="001B7F35" w:rsidP="001B7F35">
            <w:pPr>
              <w:spacing w:before="60"/>
              <w:jc w:val="center"/>
              <w:rPr>
                <w:rFonts w:ascii="Times New Roman" w:hAnsi="Times New Roman"/>
                <w:sz w:val="26"/>
                <w:szCs w:val="26"/>
                <w:lang w:val="nl-NL"/>
              </w:rPr>
            </w:pPr>
            <w:r w:rsidRPr="001B7F35">
              <w:rPr>
                <w:rFonts w:ascii="Times New Roman" w:hAnsi="Times New Roman"/>
                <w:sz w:val="26"/>
                <w:szCs w:val="26"/>
                <w:lang w:val="nl-NL"/>
              </w:rPr>
              <w:t>2.</w:t>
            </w:r>
          </w:p>
        </w:tc>
        <w:tc>
          <w:tcPr>
            <w:tcW w:w="2975" w:type="dxa"/>
            <w:tcMar>
              <w:left w:w="57" w:type="dxa"/>
              <w:right w:w="57" w:type="dxa"/>
            </w:tcMar>
          </w:tcPr>
          <w:p w14:paraId="707BF803" w14:textId="7A3D8A04"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Tổng số bệnh nhân tai nạn giao thông đến cấp cứu</w:t>
            </w:r>
          </w:p>
        </w:tc>
        <w:tc>
          <w:tcPr>
            <w:tcW w:w="900" w:type="dxa"/>
            <w:tcMar>
              <w:left w:w="57" w:type="dxa"/>
              <w:right w:w="57" w:type="dxa"/>
            </w:tcMar>
          </w:tcPr>
          <w:p w14:paraId="5EE67C88" w14:textId="77777777" w:rsidR="001B7F35" w:rsidRPr="001B7F35" w:rsidRDefault="001B7F35" w:rsidP="001B7F35">
            <w:pPr>
              <w:spacing w:before="60"/>
              <w:rPr>
                <w:rFonts w:ascii="Times New Roman" w:hAnsi="Times New Roman"/>
                <w:sz w:val="26"/>
                <w:szCs w:val="26"/>
                <w:lang w:val="nl-NL"/>
              </w:rPr>
            </w:pPr>
          </w:p>
        </w:tc>
        <w:tc>
          <w:tcPr>
            <w:tcW w:w="982" w:type="dxa"/>
          </w:tcPr>
          <w:p w14:paraId="4A589BA1" w14:textId="77777777" w:rsidR="001B7F35" w:rsidRPr="001B7F35" w:rsidRDefault="001B7F35" w:rsidP="001B7F35">
            <w:pPr>
              <w:spacing w:before="60"/>
              <w:rPr>
                <w:rFonts w:ascii="Times New Roman" w:hAnsi="Times New Roman"/>
                <w:sz w:val="26"/>
                <w:szCs w:val="26"/>
                <w:lang w:val="nl-NL"/>
              </w:rPr>
            </w:pPr>
          </w:p>
        </w:tc>
        <w:tc>
          <w:tcPr>
            <w:tcW w:w="1088" w:type="dxa"/>
          </w:tcPr>
          <w:p w14:paraId="585762A2" w14:textId="0F36F4C3" w:rsidR="001B7F35" w:rsidRPr="001B7F35" w:rsidRDefault="001B7F35" w:rsidP="001B7F35">
            <w:pPr>
              <w:spacing w:before="60"/>
              <w:rPr>
                <w:rFonts w:ascii="Times New Roman" w:hAnsi="Times New Roman"/>
                <w:sz w:val="26"/>
                <w:szCs w:val="26"/>
                <w:lang w:val="nl-NL"/>
              </w:rPr>
            </w:pPr>
          </w:p>
        </w:tc>
        <w:tc>
          <w:tcPr>
            <w:tcW w:w="1260" w:type="dxa"/>
          </w:tcPr>
          <w:p w14:paraId="2E92D863" w14:textId="00730A1B" w:rsidR="001B7F35" w:rsidRPr="001B7F35" w:rsidRDefault="001B7F35" w:rsidP="001B7F35">
            <w:pPr>
              <w:spacing w:before="60"/>
              <w:rPr>
                <w:rFonts w:ascii="Times New Roman" w:hAnsi="Times New Roman"/>
                <w:sz w:val="26"/>
                <w:szCs w:val="26"/>
                <w:lang w:val="nl-NL"/>
              </w:rPr>
            </w:pPr>
          </w:p>
        </w:tc>
        <w:tc>
          <w:tcPr>
            <w:tcW w:w="900" w:type="dxa"/>
          </w:tcPr>
          <w:p w14:paraId="4B44478B" w14:textId="329C3B11"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15798D0B" w14:textId="77777777" w:rsidR="001B7F35" w:rsidRPr="001B7F35" w:rsidRDefault="001B7F35" w:rsidP="001B7F35">
            <w:pPr>
              <w:spacing w:before="60"/>
              <w:rPr>
                <w:rFonts w:ascii="Times New Roman" w:hAnsi="Times New Roman"/>
                <w:sz w:val="26"/>
                <w:szCs w:val="26"/>
                <w:lang w:val="nl-NL"/>
              </w:rPr>
            </w:pPr>
          </w:p>
        </w:tc>
      </w:tr>
      <w:tr w:rsidR="001B7F35" w:rsidRPr="001B7F35" w:rsidDel="009E7E5D" w14:paraId="2773523D" w14:textId="1A0C5D18" w:rsidTr="001B7F35">
        <w:trPr>
          <w:trHeight w:val="315"/>
          <w:jc w:val="center"/>
          <w:del w:id="3849" w:author="admin" w:date="2023-04-27T22:54:00Z"/>
        </w:trPr>
        <w:tc>
          <w:tcPr>
            <w:tcW w:w="620" w:type="dxa"/>
            <w:tcMar>
              <w:left w:w="57" w:type="dxa"/>
              <w:right w:w="57" w:type="dxa"/>
            </w:tcMar>
          </w:tcPr>
          <w:p w14:paraId="604A18A4" w14:textId="269E89AE" w:rsidR="001B7F35" w:rsidRPr="001B7F35" w:rsidDel="009E7E5D" w:rsidRDefault="001B7F35" w:rsidP="001B7F35">
            <w:pPr>
              <w:spacing w:before="60"/>
              <w:ind w:left="360"/>
              <w:jc w:val="center"/>
              <w:rPr>
                <w:del w:id="3850" w:author="admin" w:date="2023-04-27T22:54:00Z"/>
                <w:rFonts w:ascii="Times New Roman" w:hAnsi="Times New Roman"/>
                <w:sz w:val="26"/>
                <w:szCs w:val="26"/>
                <w:lang w:val="nl-NL"/>
              </w:rPr>
            </w:pPr>
          </w:p>
        </w:tc>
        <w:tc>
          <w:tcPr>
            <w:tcW w:w="2975" w:type="dxa"/>
            <w:tcMar>
              <w:left w:w="57" w:type="dxa"/>
              <w:right w:w="57" w:type="dxa"/>
            </w:tcMar>
          </w:tcPr>
          <w:p w14:paraId="15A02F9C" w14:textId="506A77A6" w:rsidR="001B7F35" w:rsidRPr="001B7F35" w:rsidDel="009E7E5D" w:rsidRDefault="001B7F35" w:rsidP="001B7F35">
            <w:pPr>
              <w:spacing w:before="60"/>
              <w:rPr>
                <w:del w:id="3851" w:author="admin" w:date="2023-04-27T22:54:00Z"/>
                <w:rFonts w:ascii="Times New Roman" w:hAnsi="Times New Roman"/>
                <w:sz w:val="26"/>
                <w:szCs w:val="26"/>
                <w:lang w:val="nl-NL"/>
              </w:rPr>
            </w:pPr>
            <w:del w:id="3852" w:author="admin" w:date="2023-04-27T22:54:00Z">
              <w:r w:rsidRPr="001B7F35" w:rsidDel="009E7E5D">
                <w:rPr>
                  <w:rFonts w:ascii="Times New Roman" w:hAnsi="Times New Roman"/>
                  <w:sz w:val="26"/>
                  <w:szCs w:val="26"/>
                  <w:lang w:val="nl-NL"/>
                </w:rPr>
                <w:delText>Trong đó: Nữ</w:delText>
              </w:r>
            </w:del>
          </w:p>
        </w:tc>
        <w:tc>
          <w:tcPr>
            <w:tcW w:w="900" w:type="dxa"/>
            <w:tcMar>
              <w:left w:w="57" w:type="dxa"/>
              <w:right w:w="57" w:type="dxa"/>
            </w:tcMar>
          </w:tcPr>
          <w:p w14:paraId="3D4F39F5" w14:textId="1F7CFEF6" w:rsidR="001B7F35" w:rsidRPr="001B7F35" w:rsidDel="009E7E5D" w:rsidRDefault="001B7F35" w:rsidP="001B7F35">
            <w:pPr>
              <w:spacing w:before="60"/>
              <w:rPr>
                <w:del w:id="3853" w:author="admin" w:date="2023-04-27T22:54:00Z"/>
                <w:rFonts w:ascii="Times New Roman" w:hAnsi="Times New Roman"/>
                <w:sz w:val="26"/>
                <w:szCs w:val="26"/>
                <w:lang w:val="nl-NL"/>
              </w:rPr>
            </w:pPr>
          </w:p>
        </w:tc>
        <w:tc>
          <w:tcPr>
            <w:tcW w:w="982" w:type="dxa"/>
          </w:tcPr>
          <w:p w14:paraId="64E11EF6" w14:textId="194DED2D" w:rsidR="001B7F35" w:rsidRPr="001B7F35" w:rsidDel="009E7E5D" w:rsidRDefault="001B7F35" w:rsidP="001B7F35">
            <w:pPr>
              <w:spacing w:before="60"/>
              <w:rPr>
                <w:del w:id="3854" w:author="admin" w:date="2023-04-27T22:54:00Z"/>
                <w:rFonts w:ascii="Times New Roman" w:hAnsi="Times New Roman"/>
                <w:sz w:val="26"/>
                <w:szCs w:val="26"/>
                <w:lang w:val="nl-NL"/>
              </w:rPr>
            </w:pPr>
          </w:p>
        </w:tc>
        <w:tc>
          <w:tcPr>
            <w:tcW w:w="1088" w:type="dxa"/>
          </w:tcPr>
          <w:p w14:paraId="78AD51AF" w14:textId="5D90879A" w:rsidR="001B7F35" w:rsidRPr="001B7F35" w:rsidDel="009E7E5D" w:rsidRDefault="001B7F35" w:rsidP="001B7F35">
            <w:pPr>
              <w:spacing w:before="60"/>
              <w:rPr>
                <w:del w:id="3855" w:author="admin" w:date="2023-04-27T22:54:00Z"/>
                <w:rFonts w:ascii="Times New Roman" w:hAnsi="Times New Roman"/>
                <w:sz w:val="26"/>
                <w:szCs w:val="26"/>
                <w:lang w:val="nl-NL"/>
              </w:rPr>
            </w:pPr>
          </w:p>
        </w:tc>
        <w:tc>
          <w:tcPr>
            <w:tcW w:w="1260" w:type="dxa"/>
          </w:tcPr>
          <w:p w14:paraId="32BE5E18" w14:textId="0CAEF7E3" w:rsidR="001B7F35" w:rsidRPr="001B7F35" w:rsidDel="009E7E5D" w:rsidRDefault="001B7F35" w:rsidP="001B7F35">
            <w:pPr>
              <w:spacing w:before="60"/>
              <w:rPr>
                <w:del w:id="3856" w:author="admin" w:date="2023-04-27T22:54:00Z"/>
                <w:rFonts w:ascii="Times New Roman" w:hAnsi="Times New Roman"/>
                <w:sz w:val="26"/>
                <w:szCs w:val="26"/>
                <w:lang w:val="nl-NL"/>
              </w:rPr>
            </w:pPr>
          </w:p>
        </w:tc>
        <w:tc>
          <w:tcPr>
            <w:tcW w:w="900" w:type="dxa"/>
          </w:tcPr>
          <w:p w14:paraId="236F2E05" w14:textId="2F688A3F" w:rsidR="001B7F35" w:rsidRPr="001B7F35" w:rsidDel="009E7E5D" w:rsidRDefault="001B7F35" w:rsidP="001B7F35">
            <w:pPr>
              <w:spacing w:before="60"/>
              <w:rPr>
                <w:del w:id="3857" w:author="admin" w:date="2023-04-27T22:54:00Z"/>
                <w:rFonts w:ascii="Times New Roman" w:hAnsi="Times New Roman"/>
                <w:sz w:val="26"/>
                <w:szCs w:val="26"/>
                <w:lang w:val="nl-NL"/>
              </w:rPr>
            </w:pPr>
          </w:p>
        </w:tc>
        <w:tc>
          <w:tcPr>
            <w:tcW w:w="726" w:type="dxa"/>
            <w:tcMar>
              <w:left w:w="57" w:type="dxa"/>
              <w:right w:w="57" w:type="dxa"/>
            </w:tcMar>
          </w:tcPr>
          <w:p w14:paraId="7B452A43" w14:textId="588C5100" w:rsidR="001B7F35" w:rsidRPr="001B7F35" w:rsidDel="009E7E5D" w:rsidRDefault="001B7F35" w:rsidP="001B7F35">
            <w:pPr>
              <w:spacing w:before="60"/>
              <w:rPr>
                <w:del w:id="3858" w:author="admin" w:date="2023-04-27T22:54:00Z"/>
                <w:rFonts w:ascii="Times New Roman" w:hAnsi="Times New Roman"/>
                <w:sz w:val="26"/>
                <w:szCs w:val="26"/>
                <w:lang w:val="nl-NL"/>
              </w:rPr>
            </w:pPr>
          </w:p>
        </w:tc>
      </w:tr>
      <w:tr w:rsidR="001B7F35" w:rsidRPr="001B7F35" w:rsidDel="009E7E5D" w14:paraId="7D532A5A" w14:textId="74C58836" w:rsidTr="001B7F35">
        <w:trPr>
          <w:trHeight w:val="315"/>
          <w:jc w:val="center"/>
          <w:del w:id="3859" w:author="admin" w:date="2023-04-27T22:54:00Z"/>
        </w:trPr>
        <w:tc>
          <w:tcPr>
            <w:tcW w:w="620" w:type="dxa"/>
            <w:tcMar>
              <w:left w:w="57" w:type="dxa"/>
              <w:right w:w="57" w:type="dxa"/>
            </w:tcMar>
          </w:tcPr>
          <w:p w14:paraId="0E26B86B" w14:textId="675C315E" w:rsidR="001B7F35" w:rsidRPr="001B7F35" w:rsidDel="009E7E5D" w:rsidRDefault="001B7F35" w:rsidP="001B7F35">
            <w:pPr>
              <w:spacing w:before="60"/>
              <w:ind w:left="360"/>
              <w:jc w:val="center"/>
              <w:rPr>
                <w:del w:id="3860" w:author="admin" w:date="2023-04-27T22:54:00Z"/>
                <w:rFonts w:ascii="Times New Roman" w:hAnsi="Times New Roman"/>
                <w:sz w:val="26"/>
                <w:szCs w:val="26"/>
                <w:lang w:val="nl-NL"/>
              </w:rPr>
            </w:pPr>
          </w:p>
        </w:tc>
        <w:tc>
          <w:tcPr>
            <w:tcW w:w="2975" w:type="dxa"/>
            <w:tcMar>
              <w:left w:w="57" w:type="dxa"/>
              <w:right w:w="57" w:type="dxa"/>
            </w:tcMar>
          </w:tcPr>
          <w:p w14:paraId="7E7D9491" w14:textId="3A80A206" w:rsidR="001B7F35" w:rsidRPr="001B7F35" w:rsidDel="009E7E5D" w:rsidRDefault="001B7F35" w:rsidP="001B7F35">
            <w:pPr>
              <w:spacing w:before="60"/>
              <w:rPr>
                <w:del w:id="3861" w:author="admin" w:date="2023-04-27T22:54:00Z"/>
                <w:rFonts w:ascii="Times New Roman" w:hAnsi="Times New Roman"/>
                <w:sz w:val="26"/>
                <w:szCs w:val="26"/>
                <w:lang w:val="nl-NL"/>
              </w:rPr>
            </w:pPr>
            <w:del w:id="3862" w:author="admin" w:date="2023-04-27T22:54:00Z">
              <w:r w:rsidRPr="001B7F35" w:rsidDel="009E7E5D">
                <w:rPr>
                  <w:rFonts w:ascii="Times New Roman" w:hAnsi="Times New Roman"/>
                  <w:sz w:val="26"/>
                  <w:szCs w:val="26"/>
                  <w:lang w:val="nl-NL"/>
                </w:rPr>
                <w:delText xml:space="preserve">                 Nam</w:delText>
              </w:r>
            </w:del>
          </w:p>
        </w:tc>
        <w:tc>
          <w:tcPr>
            <w:tcW w:w="900" w:type="dxa"/>
            <w:tcMar>
              <w:left w:w="57" w:type="dxa"/>
              <w:right w:w="57" w:type="dxa"/>
            </w:tcMar>
          </w:tcPr>
          <w:p w14:paraId="32B98B9E" w14:textId="73D481D0" w:rsidR="001B7F35" w:rsidRPr="001B7F35" w:rsidDel="009E7E5D" w:rsidRDefault="001B7F35" w:rsidP="001B7F35">
            <w:pPr>
              <w:spacing w:before="60"/>
              <w:rPr>
                <w:del w:id="3863" w:author="admin" w:date="2023-04-27T22:54:00Z"/>
                <w:rFonts w:ascii="Times New Roman" w:hAnsi="Times New Roman"/>
                <w:sz w:val="26"/>
                <w:szCs w:val="26"/>
                <w:lang w:val="nl-NL"/>
              </w:rPr>
            </w:pPr>
          </w:p>
        </w:tc>
        <w:tc>
          <w:tcPr>
            <w:tcW w:w="982" w:type="dxa"/>
          </w:tcPr>
          <w:p w14:paraId="2831C08C" w14:textId="3A850D43" w:rsidR="001B7F35" w:rsidRPr="001B7F35" w:rsidDel="009E7E5D" w:rsidRDefault="001B7F35" w:rsidP="001B7F35">
            <w:pPr>
              <w:spacing w:before="60"/>
              <w:rPr>
                <w:del w:id="3864" w:author="admin" w:date="2023-04-27T22:54:00Z"/>
                <w:rFonts w:ascii="Times New Roman" w:hAnsi="Times New Roman"/>
                <w:sz w:val="26"/>
                <w:szCs w:val="26"/>
                <w:lang w:val="nl-NL"/>
              </w:rPr>
            </w:pPr>
          </w:p>
        </w:tc>
        <w:tc>
          <w:tcPr>
            <w:tcW w:w="1088" w:type="dxa"/>
          </w:tcPr>
          <w:p w14:paraId="6CD38848" w14:textId="1D5A9131" w:rsidR="001B7F35" w:rsidRPr="001B7F35" w:rsidDel="009E7E5D" w:rsidRDefault="001B7F35" w:rsidP="001B7F35">
            <w:pPr>
              <w:spacing w:before="60"/>
              <w:rPr>
                <w:del w:id="3865" w:author="admin" w:date="2023-04-27T22:54:00Z"/>
                <w:rFonts w:ascii="Times New Roman" w:hAnsi="Times New Roman"/>
                <w:sz w:val="26"/>
                <w:szCs w:val="26"/>
                <w:lang w:val="nl-NL"/>
              </w:rPr>
            </w:pPr>
          </w:p>
        </w:tc>
        <w:tc>
          <w:tcPr>
            <w:tcW w:w="1260" w:type="dxa"/>
          </w:tcPr>
          <w:p w14:paraId="66AEAE91" w14:textId="3680D413" w:rsidR="001B7F35" w:rsidRPr="001B7F35" w:rsidDel="009E7E5D" w:rsidRDefault="001B7F35" w:rsidP="001B7F35">
            <w:pPr>
              <w:spacing w:before="60"/>
              <w:rPr>
                <w:del w:id="3866" w:author="admin" w:date="2023-04-27T22:54:00Z"/>
                <w:rFonts w:ascii="Times New Roman" w:hAnsi="Times New Roman"/>
                <w:sz w:val="26"/>
                <w:szCs w:val="26"/>
                <w:lang w:val="nl-NL"/>
              </w:rPr>
            </w:pPr>
          </w:p>
        </w:tc>
        <w:tc>
          <w:tcPr>
            <w:tcW w:w="900" w:type="dxa"/>
          </w:tcPr>
          <w:p w14:paraId="132DF981" w14:textId="0754BD7D" w:rsidR="001B7F35" w:rsidRPr="001B7F35" w:rsidDel="009E7E5D" w:rsidRDefault="001B7F35" w:rsidP="001B7F35">
            <w:pPr>
              <w:spacing w:before="60"/>
              <w:rPr>
                <w:del w:id="3867" w:author="admin" w:date="2023-04-27T22:54:00Z"/>
                <w:rFonts w:ascii="Times New Roman" w:hAnsi="Times New Roman"/>
                <w:sz w:val="26"/>
                <w:szCs w:val="26"/>
                <w:lang w:val="nl-NL"/>
              </w:rPr>
            </w:pPr>
          </w:p>
        </w:tc>
        <w:tc>
          <w:tcPr>
            <w:tcW w:w="726" w:type="dxa"/>
            <w:tcMar>
              <w:left w:w="57" w:type="dxa"/>
              <w:right w:w="57" w:type="dxa"/>
            </w:tcMar>
          </w:tcPr>
          <w:p w14:paraId="65C979D1" w14:textId="58F61D0E" w:rsidR="001B7F35" w:rsidRPr="001B7F35" w:rsidDel="009E7E5D" w:rsidRDefault="001B7F35" w:rsidP="001B7F35">
            <w:pPr>
              <w:spacing w:before="60"/>
              <w:rPr>
                <w:del w:id="3868" w:author="admin" w:date="2023-04-27T22:54:00Z"/>
                <w:rFonts w:ascii="Times New Roman" w:hAnsi="Times New Roman"/>
                <w:sz w:val="26"/>
                <w:szCs w:val="26"/>
                <w:lang w:val="nl-NL"/>
              </w:rPr>
            </w:pPr>
          </w:p>
        </w:tc>
      </w:tr>
      <w:tr w:rsidR="001B7F35" w:rsidRPr="001B7F35" w14:paraId="0DC42444" w14:textId="77777777" w:rsidTr="001B7F35">
        <w:trPr>
          <w:trHeight w:val="315"/>
          <w:jc w:val="center"/>
        </w:trPr>
        <w:tc>
          <w:tcPr>
            <w:tcW w:w="620" w:type="dxa"/>
            <w:tcMar>
              <w:left w:w="57" w:type="dxa"/>
              <w:right w:w="57" w:type="dxa"/>
            </w:tcMar>
          </w:tcPr>
          <w:p w14:paraId="2E250CB2" w14:textId="4D3919B7" w:rsidR="001B7F35" w:rsidRPr="001B7F35" w:rsidRDefault="001B7F35" w:rsidP="001B7F35">
            <w:pPr>
              <w:spacing w:before="60"/>
              <w:jc w:val="center"/>
              <w:rPr>
                <w:rFonts w:ascii="Times New Roman" w:hAnsi="Times New Roman"/>
                <w:sz w:val="26"/>
                <w:szCs w:val="26"/>
                <w:lang w:val="nl-NL"/>
              </w:rPr>
            </w:pPr>
            <w:r w:rsidRPr="001B7F35">
              <w:rPr>
                <w:rFonts w:ascii="Times New Roman" w:hAnsi="Times New Roman"/>
                <w:sz w:val="26"/>
                <w:szCs w:val="26"/>
                <w:lang w:val="nl-NL"/>
              </w:rPr>
              <w:t>3.</w:t>
            </w:r>
          </w:p>
        </w:tc>
        <w:tc>
          <w:tcPr>
            <w:tcW w:w="2975" w:type="dxa"/>
            <w:tcMar>
              <w:left w:w="57" w:type="dxa"/>
              <w:right w:w="57" w:type="dxa"/>
            </w:tcMar>
          </w:tcPr>
          <w:p w14:paraId="5E64D2EB" w14:textId="14DE0308" w:rsidR="001B7F35" w:rsidRPr="001B7F35" w:rsidRDefault="001B7F35">
            <w:pPr>
              <w:spacing w:before="60"/>
              <w:rPr>
                <w:rFonts w:ascii="Times New Roman" w:hAnsi="Times New Roman"/>
                <w:sz w:val="26"/>
                <w:szCs w:val="26"/>
              </w:rPr>
            </w:pPr>
            <w:r w:rsidRPr="001B7F35">
              <w:rPr>
                <w:rFonts w:ascii="Times New Roman" w:hAnsi="Times New Roman"/>
                <w:sz w:val="26"/>
                <w:szCs w:val="26"/>
              </w:rPr>
              <w:t xml:space="preserve">Nguyên nhân </w:t>
            </w:r>
            <w:del w:id="3869" w:author="admin" w:date="2023-04-27T22:54:00Z">
              <w:r w:rsidRPr="001B7F35" w:rsidDel="009E7E5D">
                <w:rPr>
                  <w:rFonts w:ascii="Times New Roman" w:hAnsi="Times New Roman"/>
                  <w:sz w:val="26"/>
                  <w:szCs w:val="26"/>
                </w:rPr>
                <w:delText xml:space="preserve">TNTT </w:delText>
              </w:r>
            </w:del>
            <w:ins w:id="3870" w:author="admin" w:date="2023-04-27T22:54:00Z">
              <w:r w:rsidR="009E7E5D">
                <w:rPr>
                  <w:rFonts w:ascii="Times New Roman" w:hAnsi="Times New Roman"/>
                  <w:sz w:val="26"/>
                  <w:szCs w:val="26"/>
                </w:rPr>
                <w:t>tai nạn thương tích</w:t>
              </w:r>
              <w:r w:rsidR="009E7E5D" w:rsidRPr="001B7F35">
                <w:rPr>
                  <w:rFonts w:ascii="Times New Roman" w:hAnsi="Times New Roman"/>
                  <w:sz w:val="26"/>
                  <w:szCs w:val="26"/>
                </w:rPr>
                <w:t xml:space="preserve"> </w:t>
              </w:r>
            </w:ins>
            <w:r w:rsidRPr="001B7F35">
              <w:rPr>
                <w:rFonts w:ascii="Times New Roman" w:hAnsi="Times New Roman"/>
                <w:sz w:val="26"/>
                <w:szCs w:val="26"/>
              </w:rPr>
              <w:t>theo ICD 10</w:t>
            </w:r>
          </w:p>
        </w:tc>
        <w:tc>
          <w:tcPr>
            <w:tcW w:w="900" w:type="dxa"/>
            <w:tcMar>
              <w:left w:w="57" w:type="dxa"/>
              <w:right w:w="57" w:type="dxa"/>
            </w:tcMar>
          </w:tcPr>
          <w:p w14:paraId="5CFC5B6F" w14:textId="77777777" w:rsidR="001B7F35" w:rsidRPr="001B7F35" w:rsidRDefault="001B7F35" w:rsidP="001B7F35">
            <w:pPr>
              <w:spacing w:before="60"/>
              <w:rPr>
                <w:rFonts w:ascii="Times New Roman" w:hAnsi="Times New Roman"/>
                <w:sz w:val="26"/>
                <w:szCs w:val="26"/>
              </w:rPr>
            </w:pPr>
          </w:p>
        </w:tc>
        <w:tc>
          <w:tcPr>
            <w:tcW w:w="982" w:type="dxa"/>
          </w:tcPr>
          <w:p w14:paraId="43766AD7" w14:textId="77777777" w:rsidR="001B7F35" w:rsidRPr="001B7F35" w:rsidRDefault="001B7F35" w:rsidP="001B7F35">
            <w:pPr>
              <w:spacing w:before="60"/>
              <w:rPr>
                <w:rFonts w:ascii="Times New Roman" w:hAnsi="Times New Roman"/>
                <w:sz w:val="26"/>
                <w:szCs w:val="26"/>
              </w:rPr>
            </w:pPr>
          </w:p>
        </w:tc>
        <w:tc>
          <w:tcPr>
            <w:tcW w:w="1088" w:type="dxa"/>
          </w:tcPr>
          <w:p w14:paraId="0992367B" w14:textId="2F7C0271" w:rsidR="001B7F35" w:rsidRPr="001B7F35" w:rsidRDefault="001B7F35" w:rsidP="001B7F35">
            <w:pPr>
              <w:spacing w:before="60"/>
              <w:rPr>
                <w:rFonts w:ascii="Times New Roman" w:hAnsi="Times New Roman"/>
                <w:sz w:val="26"/>
                <w:szCs w:val="26"/>
              </w:rPr>
            </w:pPr>
          </w:p>
        </w:tc>
        <w:tc>
          <w:tcPr>
            <w:tcW w:w="1260" w:type="dxa"/>
          </w:tcPr>
          <w:p w14:paraId="6ED680D8" w14:textId="752AE4A3" w:rsidR="001B7F35" w:rsidRPr="001B7F35" w:rsidRDefault="001B7F35" w:rsidP="001B7F35">
            <w:pPr>
              <w:spacing w:before="60"/>
              <w:rPr>
                <w:rFonts w:ascii="Times New Roman" w:hAnsi="Times New Roman"/>
                <w:sz w:val="26"/>
                <w:szCs w:val="26"/>
              </w:rPr>
            </w:pPr>
          </w:p>
        </w:tc>
        <w:tc>
          <w:tcPr>
            <w:tcW w:w="900" w:type="dxa"/>
          </w:tcPr>
          <w:p w14:paraId="584C97E6" w14:textId="53794846" w:rsidR="001B7F35" w:rsidRPr="001B7F35" w:rsidRDefault="001B7F35" w:rsidP="001B7F35">
            <w:pPr>
              <w:spacing w:before="60"/>
              <w:rPr>
                <w:rFonts w:ascii="Times New Roman" w:hAnsi="Times New Roman"/>
                <w:sz w:val="26"/>
                <w:szCs w:val="26"/>
              </w:rPr>
            </w:pPr>
          </w:p>
        </w:tc>
        <w:tc>
          <w:tcPr>
            <w:tcW w:w="726" w:type="dxa"/>
            <w:tcMar>
              <w:left w:w="57" w:type="dxa"/>
              <w:right w:w="57" w:type="dxa"/>
            </w:tcMar>
          </w:tcPr>
          <w:p w14:paraId="0D6C45F3" w14:textId="77777777" w:rsidR="001B7F35" w:rsidRPr="001B7F35" w:rsidRDefault="001B7F35" w:rsidP="001B7F35">
            <w:pPr>
              <w:spacing w:before="60"/>
              <w:rPr>
                <w:rFonts w:ascii="Times New Roman" w:hAnsi="Times New Roman"/>
                <w:sz w:val="26"/>
                <w:szCs w:val="26"/>
              </w:rPr>
            </w:pPr>
          </w:p>
        </w:tc>
      </w:tr>
      <w:tr w:rsidR="001B7F35" w:rsidRPr="001B7F35" w14:paraId="30E4539F" w14:textId="77777777" w:rsidTr="001B7F35">
        <w:trPr>
          <w:trHeight w:val="315"/>
          <w:jc w:val="center"/>
        </w:trPr>
        <w:tc>
          <w:tcPr>
            <w:tcW w:w="620" w:type="dxa"/>
            <w:tcMar>
              <w:left w:w="57" w:type="dxa"/>
              <w:right w:w="57" w:type="dxa"/>
            </w:tcMar>
          </w:tcPr>
          <w:p w14:paraId="38B005E4"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a</w:t>
            </w:r>
          </w:p>
        </w:tc>
        <w:tc>
          <w:tcPr>
            <w:tcW w:w="2975" w:type="dxa"/>
            <w:tcMar>
              <w:left w:w="57" w:type="dxa"/>
              <w:right w:w="57" w:type="dxa"/>
            </w:tcMar>
          </w:tcPr>
          <w:p w14:paraId="53DED6B7" w14:textId="77777777"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TNGT (V01-V99)</w:t>
            </w:r>
          </w:p>
        </w:tc>
        <w:tc>
          <w:tcPr>
            <w:tcW w:w="900" w:type="dxa"/>
            <w:tcMar>
              <w:left w:w="57" w:type="dxa"/>
              <w:right w:w="57" w:type="dxa"/>
            </w:tcMar>
          </w:tcPr>
          <w:p w14:paraId="26E010FC" w14:textId="77777777" w:rsidR="001B7F35" w:rsidRPr="001B7F35" w:rsidRDefault="001B7F35" w:rsidP="001B7F35">
            <w:pPr>
              <w:spacing w:before="60"/>
              <w:rPr>
                <w:rFonts w:ascii="Times New Roman" w:hAnsi="Times New Roman"/>
                <w:sz w:val="26"/>
                <w:szCs w:val="26"/>
                <w:lang w:val="nl-NL"/>
              </w:rPr>
            </w:pPr>
          </w:p>
        </w:tc>
        <w:tc>
          <w:tcPr>
            <w:tcW w:w="982" w:type="dxa"/>
          </w:tcPr>
          <w:p w14:paraId="25C75749" w14:textId="77777777" w:rsidR="001B7F35" w:rsidRPr="001B7F35" w:rsidRDefault="001B7F35" w:rsidP="001B7F35">
            <w:pPr>
              <w:spacing w:before="60"/>
              <w:rPr>
                <w:rFonts w:ascii="Times New Roman" w:hAnsi="Times New Roman"/>
                <w:sz w:val="26"/>
                <w:szCs w:val="26"/>
                <w:lang w:val="nl-NL"/>
              </w:rPr>
            </w:pPr>
          </w:p>
        </w:tc>
        <w:tc>
          <w:tcPr>
            <w:tcW w:w="1088" w:type="dxa"/>
          </w:tcPr>
          <w:p w14:paraId="55A564B8" w14:textId="30ED9705" w:rsidR="001B7F35" w:rsidRPr="001B7F35" w:rsidRDefault="001B7F35" w:rsidP="001B7F35">
            <w:pPr>
              <w:spacing w:before="60"/>
              <w:rPr>
                <w:rFonts w:ascii="Times New Roman" w:hAnsi="Times New Roman"/>
                <w:sz w:val="26"/>
                <w:szCs w:val="26"/>
                <w:lang w:val="nl-NL"/>
              </w:rPr>
            </w:pPr>
          </w:p>
        </w:tc>
        <w:tc>
          <w:tcPr>
            <w:tcW w:w="1260" w:type="dxa"/>
          </w:tcPr>
          <w:p w14:paraId="14E89334" w14:textId="4940CA80" w:rsidR="001B7F35" w:rsidRPr="001B7F35" w:rsidRDefault="001B7F35" w:rsidP="001B7F35">
            <w:pPr>
              <w:spacing w:before="60"/>
              <w:rPr>
                <w:rFonts w:ascii="Times New Roman" w:hAnsi="Times New Roman"/>
                <w:sz w:val="26"/>
                <w:szCs w:val="26"/>
                <w:lang w:val="nl-NL"/>
              </w:rPr>
            </w:pPr>
          </w:p>
        </w:tc>
        <w:tc>
          <w:tcPr>
            <w:tcW w:w="900" w:type="dxa"/>
          </w:tcPr>
          <w:p w14:paraId="7CF8599A" w14:textId="3619C007"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5E9262C7" w14:textId="77777777" w:rsidR="001B7F35" w:rsidRPr="001B7F35" w:rsidRDefault="001B7F35" w:rsidP="001B7F35">
            <w:pPr>
              <w:spacing w:before="60"/>
              <w:rPr>
                <w:rFonts w:ascii="Times New Roman" w:hAnsi="Times New Roman"/>
                <w:sz w:val="26"/>
                <w:szCs w:val="26"/>
                <w:lang w:val="nl-NL"/>
              </w:rPr>
            </w:pPr>
          </w:p>
        </w:tc>
      </w:tr>
      <w:tr w:rsidR="001B7F35" w:rsidRPr="001B7F35" w14:paraId="7D5A9D5D" w14:textId="77777777" w:rsidTr="001B7F35">
        <w:trPr>
          <w:trHeight w:val="315"/>
          <w:jc w:val="center"/>
        </w:trPr>
        <w:tc>
          <w:tcPr>
            <w:tcW w:w="620" w:type="dxa"/>
            <w:tcMar>
              <w:left w:w="57" w:type="dxa"/>
              <w:right w:w="57" w:type="dxa"/>
            </w:tcMar>
          </w:tcPr>
          <w:p w14:paraId="4268C0BF"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b</w:t>
            </w:r>
          </w:p>
        </w:tc>
        <w:tc>
          <w:tcPr>
            <w:tcW w:w="2975" w:type="dxa"/>
            <w:tcMar>
              <w:left w:w="57" w:type="dxa"/>
              <w:right w:w="57" w:type="dxa"/>
            </w:tcMar>
          </w:tcPr>
          <w:p w14:paraId="47B72BE3" w14:textId="77777777" w:rsidR="001B7F35" w:rsidRPr="001B7F35" w:rsidRDefault="001B7F35" w:rsidP="001B7F35">
            <w:pPr>
              <w:spacing w:before="60"/>
              <w:rPr>
                <w:rFonts w:ascii="Times New Roman" w:hAnsi="Times New Roman"/>
                <w:sz w:val="26"/>
                <w:szCs w:val="26"/>
                <w:lang w:val="pl-PL"/>
              </w:rPr>
            </w:pPr>
            <w:r w:rsidRPr="001B7F35">
              <w:rPr>
                <w:rFonts w:ascii="Times New Roman" w:hAnsi="Times New Roman"/>
                <w:sz w:val="26"/>
                <w:szCs w:val="26"/>
                <w:lang w:val="pl-PL"/>
              </w:rPr>
              <w:t xml:space="preserve">Tai nạn lao động (W20- W49) </w:t>
            </w:r>
          </w:p>
        </w:tc>
        <w:tc>
          <w:tcPr>
            <w:tcW w:w="900" w:type="dxa"/>
            <w:tcMar>
              <w:left w:w="57" w:type="dxa"/>
              <w:right w:w="57" w:type="dxa"/>
            </w:tcMar>
          </w:tcPr>
          <w:p w14:paraId="591B8EC3" w14:textId="77777777" w:rsidR="001B7F35" w:rsidRPr="001B7F35" w:rsidRDefault="001B7F35" w:rsidP="001B7F35">
            <w:pPr>
              <w:spacing w:before="60"/>
              <w:rPr>
                <w:rFonts w:ascii="Times New Roman" w:hAnsi="Times New Roman"/>
                <w:sz w:val="26"/>
                <w:szCs w:val="26"/>
                <w:lang w:val="pl-PL"/>
              </w:rPr>
            </w:pPr>
          </w:p>
        </w:tc>
        <w:tc>
          <w:tcPr>
            <w:tcW w:w="982" w:type="dxa"/>
          </w:tcPr>
          <w:p w14:paraId="361507A4" w14:textId="77777777" w:rsidR="001B7F35" w:rsidRPr="001B7F35" w:rsidRDefault="001B7F35" w:rsidP="001B7F35">
            <w:pPr>
              <w:spacing w:before="60"/>
              <w:rPr>
                <w:rFonts w:ascii="Times New Roman" w:hAnsi="Times New Roman"/>
                <w:sz w:val="26"/>
                <w:szCs w:val="26"/>
                <w:lang w:val="pl-PL"/>
              </w:rPr>
            </w:pPr>
          </w:p>
        </w:tc>
        <w:tc>
          <w:tcPr>
            <w:tcW w:w="1088" w:type="dxa"/>
          </w:tcPr>
          <w:p w14:paraId="6F7F4061" w14:textId="6B6C5566" w:rsidR="001B7F35" w:rsidRPr="001B7F35" w:rsidRDefault="001B7F35" w:rsidP="001B7F35">
            <w:pPr>
              <w:spacing w:before="60"/>
              <w:rPr>
                <w:rFonts w:ascii="Times New Roman" w:hAnsi="Times New Roman"/>
                <w:sz w:val="26"/>
                <w:szCs w:val="26"/>
                <w:lang w:val="pl-PL"/>
              </w:rPr>
            </w:pPr>
          </w:p>
        </w:tc>
        <w:tc>
          <w:tcPr>
            <w:tcW w:w="1260" w:type="dxa"/>
          </w:tcPr>
          <w:p w14:paraId="4A09A5CF" w14:textId="4515C6FA" w:rsidR="001B7F35" w:rsidRPr="001B7F35" w:rsidRDefault="001B7F35" w:rsidP="001B7F35">
            <w:pPr>
              <w:spacing w:before="60"/>
              <w:rPr>
                <w:rFonts w:ascii="Times New Roman" w:hAnsi="Times New Roman"/>
                <w:sz w:val="26"/>
                <w:szCs w:val="26"/>
                <w:lang w:val="pl-PL"/>
              </w:rPr>
            </w:pPr>
          </w:p>
        </w:tc>
        <w:tc>
          <w:tcPr>
            <w:tcW w:w="900" w:type="dxa"/>
          </w:tcPr>
          <w:p w14:paraId="1140ACE1" w14:textId="3963F062" w:rsidR="001B7F35" w:rsidRPr="001B7F35" w:rsidRDefault="001B7F35" w:rsidP="001B7F35">
            <w:pPr>
              <w:spacing w:before="60"/>
              <w:rPr>
                <w:rFonts w:ascii="Times New Roman" w:hAnsi="Times New Roman"/>
                <w:sz w:val="26"/>
                <w:szCs w:val="26"/>
                <w:lang w:val="pl-PL"/>
              </w:rPr>
            </w:pPr>
          </w:p>
        </w:tc>
        <w:tc>
          <w:tcPr>
            <w:tcW w:w="726" w:type="dxa"/>
            <w:tcMar>
              <w:left w:w="57" w:type="dxa"/>
              <w:right w:w="57" w:type="dxa"/>
            </w:tcMar>
          </w:tcPr>
          <w:p w14:paraId="7934E5A3" w14:textId="77777777" w:rsidR="001B7F35" w:rsidRPr="001B7F35" w:rsidRDefault="001B7F35" w:rsidP="001B7F35">
            <w:pPr>
              <w:spacing w:before="60"/>
              <w:rPr>
                <w:rFonts w:ascii="Times New Roman" w:hAnsi="Times New Roman"/>
                <w:sz w:val="26"/>
                <w:szCs w:val="26"/>
                <w:lang w:val="pl-PL"/>
              </w:rPr>
            </w:pPr>
          </w:p>
        </w:tc>
      </w:tr>
      <w:tr w:rsidR="001B7F35" w:rsidRPr="001B7F35" w14:paraId="2FE1E8AE" w14:textId="77777777" w:rsidTr="001B7F35">
        <w:trPr>
          <w:trHeight w:val="315"/>
          <w:jc w:val="center"/>
        </w:trPr>
        <w:tc>
          <w:tcPr>
            <w:tcW w:w="620" w:type="dxa"/>
            <w:tcMar>
              <w:left w:w="57" w:type="dxa"/>
              <w:right w:w="57" w:type="dxa"/>
            </w:tcMar>
          </w:tcPr>
          <w:p w14:paraId="1854026E"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c</w:t>
            </w:r>
          </w:p>
        </w:tc>
        <w:tc>
          <w:tcPr>
            <w:tcW w:w="2975" w:type="dxa"/>
            <w:tcMar>
              <w:left w:w="57" w:type="dxa"/>
              <w:right w:w="57" w:type="dxa"/>
            </w:tcMar>
          </w:tcPr>
          <w:p w14:paraId="69EE035C" w14:textId="77777777"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Ngã (W00-W19)</w:t>
            </w:r>
          </w:p>
        </w:tc>
        <w:tc>
          <w:tcPr>
            <w:tcW w:w="900" w:type="dxa"/>
            <w:tcMar>
              <w:left w:w="57" w:type="dxa"/>
              <w:right w:w="57" w:type="dxa"/>
            </w:tcMar>
          </w:tcPr>
          <w:p w14:paraId="6B03D29C" w14:textId="77777777" w:rsidR="001B7F35" w:rsidRPr="001B7F35" w:rsidRDefault="001B7F35" w:rsidP="001B7F35">
            <w:pPr>
              <w:spacing w:before="60"/>
              <w:rPr>
                <w:rFonts w:ascii="Times New Roman" w:hAnsi="Times New Roman"/>
                <w:sz w:val="26"/>
                <w:szCs w:val="26"/>
                <w:lang w:val="nl-NL"/>
              </w:rPr>
            </w:pPr>
          </w:p>
        </w:tc>
        <w:tc>
          <w:tcPr>
            <w:tcW w:w="982" w:type="dxa"/>
          </w:tcPr>
          <w:p w14:paraId="3AD33B14" w14:textId="77777777" w:rsidR="001B7F35" w:rsidRPr="001B7F35" w:rsidRDefault="001B7F35" w:rsidP="001B7F35">
            <w:pPr>
              <w:spacing w:before="60"/>
              <w:rPr>
                <w:rFonts w:ascii="Times New Roman" w:hAnsi="Times New Roman"/>
                <w:sz w:val="26"/>
                <w:szCs w:val="26"/>
                <w:lang w:val="nl-NL"/>
              </w:rPr>
            </w:pPr>
          </w:p>
        </w:tc>
        <w:tc>
          <w:tcPr>
            <w:tcW w:w="1088" w:type="dxa"/>
          </w:tcPr>
          <w:p w14:paraId="476A0820" w14:textId="5FD2F378" w:rsidR="001B7F35" w:rsidRPr="001B7F35" w:rsidRDefault="001B7F35" w:rsidP="001B7F35">
            <w:pPr>
              <w:spacing w:before="60"/>
              <w:rPr>
                <w:rFonts w:ascii="Times New Roman" w:hAnsi="Times New Roman"/>
                <w:sz w:val="26"/>
                <w:szCs w:val="26"/>
                <w:lang w:val="nl-NL"/>
              </w:rPr>
            </w:pPr>
          </w:p>
        </w:tc>
        <w:tc>
          <w:tcPr>
            <w:tcW w:w="1260" w:type="dxa"/>
          </w:tcPr>
          <w:p w14:paraId="599E343E" w14:textId="7FD5C817" w:rsidR="001B7F35" w:rsidRPr="001B7F35" w:rsidRDefault="001B7F35" w:rsidP="001B7F35">
            <w:pPr>
              <w:spacing w:before="60"/>
              <w:rPr>
                <w:rFonts w:ascii="Times New Roman" w:hAnsi="Times New Roman"/>
                <w:sz w:val="26"/>
                <w:szCs w:val="26"/>
                <w:lang w:val="nl-NL"/>
              </w:rPr>
            </w:pPr>
          </w:p>
        </w:tc>
        <w:tc>
          <w:tcPr>
            <w:tcW w:w="900" w:type="dxa"/>
          </w:tcPr>
          <w:p w14:paraId="0CB3A3FC" w14:textId="6F2AD79A"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62A6B105" w14:textId="77777777" w:rsidR="001B7F35" w:rsidRPr="001B7F35" w:rsidRDefault="001B7F35" w:rsidP="001B7F35">
            <w:pPr>
              <w:spacing w:before="60"/>
              <w:rPr>
                <w:rFonts w:ascii="Times New Roman" w:hAnsi="Times New Roman"/>
                <w:sz w:val="26"/>
                <w:szCs w:val="26"/>
                <w:lang w:val="nl-NL"/>
              </w:rPr>
            </w:pPr>
          </w:p>
        </w:tc>
      </w:tr>
      <w:tr w:rsidR="001B7F35" w:rsidRPr="001B7F35" w14:paraId="14C352D3" w14:textId="77777777" w:rsidTr="001B7F35">
        <w:trPr>
          <w:trHeight w:val="315"/>
          <w:jc w:val="center"/>
        </w:trPr>
        <w:tc>
          <w:tcPr>
            <w:tcW w:w="620" w:type="dxa"/>
            <w:tcMar>
              <w:left w:w="57" w:type="dxa"/>
              <w:right w:w="57" w:type="dxa"/>
            </w:tcMar>
          </w:tcPr>
          <w:p w14:paraId="08A82937"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d</w:t>
            </w:r>
          </w:p>
        </w:tc>
        <w:tc>
          <w:tcPr>
            <w:tcW w:w="2975" w:type="dxa"/>
            <w:tcMar>
              <w:left w:w="57" w:type="dxa"/>
              <w:right w:w="57" w:type="dxa"/>
            </w:tcMar>
          </w:tcPr>
          <w:p w14:paraId="3641D9D4" w14:textId="77777777" w:rsidR="001B7F35" w:rsidRPr="001B7F35" w:rsidRDefault="001B7F35" w:rsidP="001B7F35">
            <w:pPr>
              <w:spacing w:before="60"/>
              <w:rPr>
                <w:rFonts w:ascii="Times New Roman" w:hAnsi="Times New Roman"/>
                <w:sz w:val="26"/>
                <w:szCs w:val="26"/>
                <w:lang w:val="pl-PL"/>
              </w:rPr>
            </w:pPr>
            <w:r w:rsidRPr="001B7F35">
              <w:rPr>
                <w:rFonts w:ascii="Times New Roman" w:hAnsi="Times New Roman"/>
                <w:sz w:val="26"/>
                <w:szCs w:val="26"/>
                <w:lang w:val="pl-PL"/>
              </w:rPr>
              <w:t>Súc vật cắn (W53-W59)</w:t>
            </w:r>
          </w:p>
        </w:tc>
        <w:tc>
          <w:tcPr>
            <w:tcW w:w="900" w:type="dxa"/>
            <w:tcMar>
              <w:left w:w="57" w:type="dxa"/>
              <w:right w:w="57" w:type="dxa"/>
            </w:tcMar>
          </w:tcPr>
          <w:p w14:paraId="174E725C" w14:textId="77777777" w:rsidR="001B7F35" w:rsidRPr="001B7F35" w:rsidRDefault="001B7F35" w:rsidP="001B7F35">
            <w:pPr>
              <w:spacing w:before="60"/>
              <w:rPr>
                <w:rFonts w:ascii="Times New Roman" w:hAnsi="Times New Roman"/>
                <w:sz w:val="26"/>
                <w:szCs w:val="26"/>
                <w:lang w:val="pl-PL"/>
              </w:rPr>
            </w:pPr>
          </w:p>
        </w:tc>
        <w:tc>
          <w:tcPr>
            <w:tcW w:w="982" w:type="dxa"/>
          </w:tcPr>
          <w:p w14:paraId="71E4004E" w14:textId="77777777" w:rsidR="001B7F35" w:rsidRPr="001B7F35" w:rsidRDefault="001B7F35" w:rsidP="001B7F35">
            <w:pPr>
              <w:spacing w:before="60"/>
              <w:rPr>
                <w:rFonts w:ascii="Times New Roman" w:hAnsi="Times New Roman"/>
                <w:sz w:val="26"/>
                <w:szCs w:val="26"/>
                <w:lang w:val="pl-PL"/>
              </w:rPr>
            </w:pPr>
          </w:p>
        </w:tc>
        <w:tc>
          <w:tcPr>
            <w:tcW w:w="1088" w:type="dxa"/>
          </w:tcPr>
          <w:p w14:paraId="61C918EB" w14:textId="548E4B1A" w:rsidR="001B7F35" w:rsidRPr="001B7F35" w:rsidRDefault="001B7F35" w:rsidP="001B7F35">
            <w:pPr>
              <w:spacing w:before="60"/>
              <w:rPr>
                <w:rFonts w:ascii="Times New Roman" w:hAnsi="Times New Roman"/>
                <w:sz w:val="26"/>
                <w:szCs w:val="26"/>
                <w:lang w:val="pl-PL"/>
              </w:rPr>
            </w:pPr>
          </w:p>
        </w:tc>
        <w:tc>
          <w:tcPr>
            <w:tcW w:w="1260" w:type="dxa"/>
          </w:tcPr>
          <w:p w14:paraId="31E7A026" w14:textId="49C69183" w:rsidR="001B7F35" w:rsidRPr="001B7F35" w:rsidRDefault="001B7F35" w:rsidP="001B7F35">
            <w:pPr>
              <w:spacing w:before="60"/>
              <w:rPr>
                <w:rFonts w:ascii="Times New Roman" w:hAnsi="Times New Roman"/>
                <w:sz w:val="26"/>
                <w:szCs w:val="26"/>
                <w:lang w:val="pl-PL"/>
              </w:rPr>
            </w:pPr>
          </w:p>
        </w:tc>
        <w:tc>
          <w:tcPr>
            <w:tcW w:w="900" w:type="dxa"/>
          </w:tcPr>
          <w:p w14:paraId="3785ECD1" w14:textId="25470DC2" w:rsidR="001B7F35" w:rsidRPr="001B7F35" w:rsidRDefault="001B7F35" w:rsidP="001B7F35">
            <w:pPr>
              <w:spacing w:before="60"/>
              <w:rPr>
                <w:rFonts w:ascii="Times New Roman" w:hAnsi="Times New Roman"/>
                <w:sz w:val="26"/>
                <w:szCs w:val="26"/>
                <w:lang w:val="pl-PL"/>
              </w:rPr>
            </w:pPr>
          </w:p>
        </w:tc>
        <w:tc>
          <w:tcPr>
            <w:tcW w:w="726" w:type="dxa"/>
            <w:tcMar>
              <w:left w:w="57" w:type="dxa"/>
              <w:right w:w="57" w:type="dxa"/>
            </w:tcMar>
          </w:tcPr>
          <w:p w14:paraId="27DAED03" w14:textId="77777777" w:rsidR="001B7F35" w:rsidRPr="001B7F35" w:rsidRDefault="001B7F35" w:rsidP="001B7F35">
            <w:pPr>
              <w:spacing w:before="60"/>
              <w:rPr>
                <w:rFonts w:ascii="Times New Roman" w:hAnsi="Times New Roman"/>
                <w:sz w:val="26"/>
                <w:szCs w:val="26"/>
                <w:lang w:val="pl-PL"/>
              </w:rPr>
            </w:pPr>
          </w:p>
        </w:tc>
      </w:tr>
      <w:tr w:rsidR="001B7F35" w:rsidRPr="001B7F35" w14:paraId="78B3F519" w14:textId="77777777" w:rsidTr="001B7F35">
        <w:trPr>
          <w:trHeight w:val="315"/>
          <w:jc w:val="center"/>
        </w:trPr>
        <w:tc>
          <w:tcPr>
            <w:tcW w:w="620" w:type="dxa"/>
            <w:tcMar>
              <w:left w:w="57" w:type="dxa"/>
              <w:right w:w="57" w:type="dxa"/>
            </w:tcMar>
          </w:tcPr>
          <w:p w14:paraId="244D2E1D"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e</w:t>
            </w:r>
          </w:p>
        </w:tc>
        <w:tc>
          <w:tcPr>
            <w:tcW w:w="2975" w:type="dxa"/>
            <w:tcMar>
              <w:left w:w="57" w:type="dxa"/>
              <w:right w:w="57" w:type="dxa"/>
            </w:tcMar>
          </w:tcPr>
          <w:p w14:paraId="3FEED09F" w14:textId="77777777"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Đuối nước (W65-W84)</w:t>
            </w:r>
          </w:p>
        </w:tc>
        <w:tc>
          <w:tcPr>
            <w:tcW w:w="900" w:type="dxa"/>
            <w:tcMar>
              <w:left w:w="57" w:type="dxa"/>
              <w:right w:w="57" w:type="dxa"/>
            </w:tcMar>
          </w:tcPr>
          <w:p w14:paraId="47C6458B" w14:textId="77777777" w:rsidR="001B7F35" w:rsidRPr="001B7F35" w:rsidRDefault="001B7F35" w:rsidP="001B7F35">
            <w:pPr>
              <w:spacing w:before="60"/>
              <w:rPr>
                <w:rFonts w:ascii="Times New Roman" w:hAnsi="Times New Roman"/>
                <w:sz w:val="26"/>
                <w:szCs w:val="26"/>
                <w:lang w:val="nl-NL"/>
              </w:rPr>
            </w:pPr>
          </w:p>
        </w:tc>
        <w:tc>
          <w:tcPr>
            <w:tcW w:w="982" w:type="dxa"/>
          </w:tcPr>
          <w:p w14:paraId="5B774450" w14:textId="77777777" w:rsidR="001B7F35" w:rsidRPr="001B7F35" w:rsidRDefault="001B7F35" w:rsidP="001B7F35">
            <w:pPr>
              <w:spacing w:before="60"/>
              <w:rPr>
                <w:rFonts w:ascii="Times New Roman" w:hAnsi="Times New Roman"/>
                <w:sz w:val="26"/>
                <w:szCs w:val="26"/>
                <w:lang w:val="nl-NL"/>
              </w:rPr>
            </w:pPr>
          </w:p>
        </w:tc>
        <w:tc>
          <w:tcPr>
            <w:tcW w:w="1088" w:type="dxa"/>
          </w:tcPr>
          <w:p w14:paraId="44C0E1E0" w14:textId="52ECA4B3" w:rsidR="001B7F35" w:rsidRPr="001B7F35" w:rsidRDefault="001B7F35" w:rsidP="001B7F35">
            <w:pPr>
              <w:spacing w:before="60"/>
              <w:rPr>
                <w:rFonts w:ascii="Times New Roman" w:hAnsi="Times New Roman"/>
                <w:sz w:val="26"/>
                <w:szCs w:val="26"/>
                <w:lang w:val="nl-NL"/>
              </w:rPr>
            </w:pPr>
          </w:p>
        </w:tc>
        <w:tc>
          <w:tcPr>
            <w:tcW w:w="1260" w:type="dxa"/>
          </w:tcPr>
          <w:p w14:paraId="3D369C04" w14:textId="7ACDD066" w:rsidR="001B7F35" w:rsidRPr="001B7F35" w:rsidRDefault="001B7F35" w:rsidP="001B7F35">
            <w:pPr>
              <w:spacing w:before="60"/>
              <w:rPr>
                <w:rFonts w:ascii="Times New Roman" w:hAnsi="Times New Roman"/>
                <w:sz w:val="26"/>
                <w:szCs w:val="26"/>
                <w:lang w:val="nl-NL"/>
              </w:rPr>
            </w:pPr>
          </w:p>
        </w:tc>
        <w:tc>
          <w:tcPr>
            <w:tcW w:w="900" w:type="dxa"/>
          </w:tcPr>
          <w:p w14:paraId="1C66C0E9" w14:textId="1DF78F06"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2D037533" w14:textId="77777777" w:rsidR="001B7F35" w:rsidRPr="001B7F35" w:rsidRDefault="001B7F35" w:rsidP="001B7F35">
            <w:pPr>
              <w:spacing w:before="60"/>
              <w:rPr>
                <w:rFonts w:ascii="Times New Roman" w:hAnsi="Times New Roman"/>
                <w:sz w:val="26"/>
                <w:szCs w:val="26"/>
                <w:lang w:val="nl-NL"/>
              </w:rPr>
            </w:pPr>
          </w:p>
        </w:tc>
      </w:tr>
      <w:tr w:rsidR="001B7F35" w:rsidRPr="001B7F35" w14:paraId="71423A80" w14:textId="77777777" w:rsidTr="001B7F35">
        <w:trPr>
          <w:trHeight w:val="315"/>
          <w:jc w:val="center"/>
        </w:trPr>
        <w:tc>
          <w:tcPr>
            <w:tcW w:w="620" w:type="dxa"/>
            <w:tcMar>
              <w:left w:w="57" w:type="dxa"/>
              <w:right w:w="57" w:type="dxa"/>
            </w:tcMar>
          </w:tcPr>
          <w:p w14:paraId="2ACEBC8A"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lastRenderedPageBreak/>
              <w:t>f</w:t>
            </w:r>
          </w:p>
        </w:tc>
        <w:tc>
          <w:tcPr>
            <w:tcW w:w="2975" w:type="dxa"/>
            <w:tcMar>
              <w:left w:w="57" w:type="dxa"/>
              <w:right w:w="57" w:type="dxa"/>
            </w:tcMar>
          </w:tcPr>
          <w:p w14:paraId="5823C8BB" w14:textId="77777777"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Bỏng (W85-W99, X00-X19)</w:t>
            </w:r>
          </w:p>
        </w:tc>
        <w:tc>
          <w:tcPr>
            <w:tcW w:w="900" w:type="dxa"/>
            <w:tcMar>
              <w:left w:w="57" w:type="dxa"/>
              <w:right w:w="57" w:type="dxa"/>
            </w:tcMar>
          </w:tcPr>
          <w:p w14:paraId="6FD89C86" w14:textId="77777777" w:rsidR="001B7F35" w:rsidRPr="001B7F35" w:rsidRDefault="001B7F35" w:rsidP="001B7F35">
            <w:pPr>
              <w:spacing w:before="60"/>
              <w:rPr>
                <w:rFonts w:ascii="Times New Roman" w:hAnsi="Times New Roman"/>
                <w:sz w:val="26"/>
                <w:szCs w:val="26"/>
                <w:lang w:val="nl-NL"/>
              </w:rPr>
            </w:pPr>
          </w:p>
        </w:tc>
        <w:tc>
          <w:tcPr>
            <w:tcW w:w="982" w:type="dxa"/>
          </w:tcPr>
          <w:p w14:paraId="3DA36826" w14:textId="77777777" w:rsidR="001B7F35" w:rsidRPr="001B7F35" w:rsidRDefault="001B7F35" w:rsidP="001B7F35">
            <w:pPr>
              <w:spacing w:before="60"/>
              <w:rPr>
                <w:rFonts w:ascii="Times New Roman" w:hAnsi="Times New Roman"/>
                <w:sz w:val="26"/>
                <w:szCs w:val="26"/>
                <w:lang w:val="nl-NL"/>
              </w:rPr>
            </w:pPr>
          </w:p>
        </w:tc>
        <w:tc>
          <w:tcPr>
            <w:tcW w:w="1088" w:type="dxa"/>
          </w:tcPr>
          <w:p w14:paraId="1D8A2CDD" w14:textId="09849060" w:rsidR="001B7F35" w:rsidRPr="001B7F35" w:rsidRDefault="001B7F35" w:rsidP="001B7F35">
            <w:pPr>
              <w:spacing w:before="60"/>
              <w:rPr>
                <w:rFonts w:ascii="Times New Roman" w:hAnsi="Times New Roman"/>
                <w:sz w:val="26"/>
                <w:szCs w:val="26"/>
                <w:lang w:val="nl-NL"/>
              </w:rPr>
            </w:pPr>
          </w:p>
        </w:tc>
        <w:tc>
          <w:tcPr>
            <w:tcW w:w="1260" w:type="dxa"/>
          </w:tcPr>
          <w:p w14:paraId="333BD05E" w14:textId="36A61BED" w:rsidR="001B7F35" w:rsidRPr="001B7F35" w:rsidRDefault="001B7F35" w:rsidP="001B7F35">
            <w:pPr>
              <w:spacing w:before="60"/>
              <w:rPr>
                <w:rFonts w:ascii="Times New Roman" w:hAnsi="Times New Roman"/>
                <w:sz w:val="26"/>
                <w:szCs w:val="26"/>
                <w:lang w:val="nl-NL"/>
              </w:rPr>
            </w:pPr>
          </w:p>
        </w:tc>
        <w:tc>
          <w:tcPr>
            <w:tcW w:w="900" w:type="dxa"/>
          </w:tcPr>
          <w:p w14:paraId="63F9C4C7" w14:textId="730C2030"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7FFEE91F" w14:textId="77777777" w:rsidR="001B7F35" w:rsidRPr="001B7F35" w:rsidRDefault="001B7F35" w:rsidP="001B7F35">
            <w:pPr>
              <w:spacing w:before="60"/>
              <w:rPr>
                <w:rFonts w:ascii="Times New Roman" w:hAnsi="Times New Roman"/>
                <w:sz w:val="26"/>
                <w:szCs w:val="26"/>
                <w:lang w:val="nl-NL"/>
              </w:rPr>
            </w:pPr>
          </w:p>
        </w:tc>
      </w:tr>
      <w:tr w:rsidR="001B7F35" w:rsidRPr="001B7F35" w14:paraId="4AC97A26" w14:textId="77777777" w:rsidTr="001B7F35">
        <w:trPr>
          <w:trHeight w:val="315"/>
          <w:jc w:val="center"/>
        </w:trPr>
        <w:tc>
          <w:tcPr>
            <w:tcW w:w="620" w:type="dxa"/>
            <w:tcMar>
              <w:left w:w="57" w:type="dxa"/>
              <w:right w:w="57" w:type="dxa"/>
            </w:tcMar>
          </w:tcPr>
          <w:p w14:paraId="14CB449A"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g</w:t>
            </w:r>
          </w:p>
        </w:tc>
        <w:tc>
          <w:tcPr>
            <w:tcW w:w="2975" w:type="dxa"/>
            <w:tcMar>
              <w:left w:w="57" w:type="dxa"/>
              <w:right w:w="57" w:type="dxa"/>
            </w:tcMar>
          </w:tcPr>
          <w:p w14:paraId="55138469" w14:textId="47AAB8F8" w:rsidR="001B7F35" w:rsidRPr="001B7F35" w:rsidRDefault="001B7F35" w:rsidP="001B7F35">
            <w:pPr>
              <w:spacing w:before="60"/>
              <w:rPr>
                <w:rFonts w:ascii="Times New Roman" w:hAnsi="Times New Roman"/>
                <w:sz w:val="26"/>
                <w:szCs w:val="26"/>
              </w:rPr>
            </w:pPr>
            <w:r w:rsidRPr="001B7F35">
              <w:rPr>
                <w:rFonts w:ascii="Times New Roman" w:hAnsi="Times New Roman"/>
                <w:sz w:val="26"/>
                <w:szCs w:val="26"/>
              </w:rPr>
              <w:t>Ngộ độc (X20-X29,</w:t>
            </w:r>
            <w:ins w:id="3871" w:author="Ngoc Le Van Truong" w:date="2023-04-28T11:03:00Z">
              <w:r w:rsidR="00430DEB">
                <w:rPr>
                  <w:rFonts w:ascii="Times New Roman" w:hAnsi="Times New Roman"/>
                  <w:sz w:val="26"/>
                  <w:szCs w:val="26"/>
                </w:rPr>
                <w:t xml:space="preserve"> </w:t>
              </w:r>
            </w:ins>
            <w:r w:rsidRPr="001B7F35">
              <w:rPr>
                <w:rFonts w:ascii="Times New Roman" w:hAnsi="Times New Roman"/>
                <w:sz w:val="26"/>
                <w:szCs w:val="26"/>
              </w:rPr>
              <w:t>X40-X49)</w:t>
            </w:r>
          </w:p>
        </w:tc>
        <w:tc>
          <w:tcPr>
            <w:tcW w:w="900" w:type="dxa"/>
            <w:tcMar>
              <w:left w:w="57" w:type="dxa"/>
              <w:right w:w="57" w:type="dxa"/>
            </w:tcMar>
          </w:tcPr>
          <w:p w14:paraId="68CBA063" w14:textId="77777777" w:rsidR="001B7F35" w:rsidRPr="001B7F35" w:rsidRDefault="001B7F35" w:rsidP="001B7F35">
            <w:pPr>
              <w:spacing w:before="60"/>
              <w:rPr>
                <w:rFonts w:ascii="Times New Roman" w:hAnsi="Times New Roman"/>
                <w:sz w:val="26"/>
                <w:szCs w:val="26"/>
              </w:rPr>
            </w:pPr>
          </w:p>
        </w:tc>
        <w:tc>
          <w:tcPr>
            <w:tcW w:w="982" w:type="dxa"/>
          </w:tcPr>
          <w:p w14:paraId="537048EA" w14:textId="77777777" w:rsidR="001B7F35" w:rsidRPr="001B7F35" w:rsidRDefault="001B7F35" w:rsidP="001B7F35">
            <w:pPr>
              <w:spacing w:before="60"/>
              <w:rPr>
                <w:rFonts w:ascii="Times New Roman" w:hAnsi="Times New Roman"/>
                <w:sz w:val="26"/>
                <w:szCs w:val="26"/>
              </w:rPr>
            </w:pPr>
          </w:p>
        </w:tc>
        <w:tc>
          <w:tcPr>
            <w:tcW w:w="1088" w:type="dxa"/>
          </w:tcPr>
          <w:p w14:paraId="53489B6B" w14:textId="40DF5943" w:rsidR="001B7F35" w:rsidRPr="001B7F35" w:rsidRDefault="001B7F35" w:rsidP="001B7F35">
            <w:pPr>
              <w:spacing w:before="60"/>
              <w:rPr>
                <w:rFonts w:ascii="Times New Roman" w:hAnsi="Times New Roman"/>
                <w:sz w:val="26"/>
                <w:szCs w:val="26"/>
              </w:rPr>
            </w:pPr>
          </w:p>
        </w:tc>
        <w:tc>
          <w:tcPr>
            <w:tcW w:w="1260" w:type="dxa"/>
          </w:tcPr>
          <w:p w14:paraId="0446F23E" w14:textId="58E7E4FD" w:rsidR="001B7F35" w:rsidRPr="001B7F35" w:rsidRDefault="001B7F35" w:rsidP="001B7F35">
            <w:pPr>
              <w:spacing w:before="60"/>
              <w:rPr>
                <w:rFonts w:ascii="Times New Roman" w:hAnsi="Times New Roman"/>
                <w:sz w:val="26"/>
                <w:szCs w:val="26"/>
              </w:rPr>
            </w:pPr>
          </w:p>
        </w:tc>
        <w:tc>
          <w:tcPr>
            <w:tcW w:w="900" w:type="dxa"/>
          </w:tcPr>
          <w:p w14:paraId="66D4D38C" w14:textId="18B5749A" w:rsidR="001B7F35" w:rsidRPr="001B7F35" w:rsidRDefault="001B7F35" w:rsidP="001B7F35">
            <w:pPr>
              <w:spacing w:before="60"/>
              <w:rPr>
                <w:rFonts w:ascii="Times New Roman" w:hAnsi="Times New Roman"/>
                <w:sz w:val="26"/>
                <w:szCs w:val="26"/>
              </w:rPr>
            </w:pPr>
          </w:p>
        </w:tc>
        <w:tc>
          <w:tcPr>
            <w:tcW w:w="726" w:type="dxa"/>
            <w:tcMar>
              <w:left w:w="57" w:type="dxa"/>
              <w:right w:w="57" w:type="dxa"/>
            </w:tcMar>
          </w:tcPr>
          <w:p w14:paraId="0DC49D0B" w14:textId="77777777" w:rsidR="001B7F35" w:rsidRPr="001B7F35" w:rsidRDefault="001B7F35" w:rsidP="001B7F35">
            <w:pPr>
              <w:spacing w:before="60"/>
              <w:rPr>
                <w:rFonts w:ascii="Times New Roman" w:hAnsi="Times New Roman"/>
                <w:sz w:val="26"/>
                <w:szCs w:val="26"/>
              </w:rPr>
            </w:pPr>
          </w:p>
        </w:tc>
      </w:tr>
      <w:tr w:rsidR="001B7F35" w:rsidRPr="001B7F35" w14:paraId="1BFA26DF" w14:textId="77777777" w:rsidTr="001B7F35">
        <w:trPr>
          <w:trHeight w:val="315"/>
          <w:jc w:val="center"/>
        </w:trPr>
        <w:tc>
          <w:tcPr>
            <w:tcW w:w="620" w:type="dxa"/>
            <w:tcMar>
              <w:left w:w="57" w:type="dxa"/>
              <w:right w:w="57" w:type="dxa"/>
            </w:tcMar>
          </w:tcPr>
          <w:p w14:paraId="2E5FE4C3"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h</w:t>
            </w:r>
          </w:p>
        </w:tc>
        <w:tc>
          <w:tcPr>
            <w:tcW w:w="2975" w:type="dxa"/>
            <w:tcMar>
              <w:left w:w="57" w:type="dxa"/>
              <w:right w:w="57" w:type="dxa"/>
            </w:tcMar>
          </w:tcPr>
          <w:p w14:paraId="2FD7E854" w14:textId="2426F5AB" w:rsidR="001B7F35" w:rsidRPr="001B7F35" w:rsidRDefault="001B7F35" w:rsidP="001B7F35">
            <w:pPr>
              <w:spacing w:before="60"/>
              <w:rPr>
                <w:rFonts w:ascii="Times New Roman" w:hAnsi="Times New Roman"/>
                <w:sz w:val="26"/>
                <w:szCs w:val="26"/>
                <w:lang w:val="nl-NL"/>
              </w:rPr>
            </w:pPr>
            <w:r w:rsidRPr="001B7F35">
              <w:rPr>
                <w:rFonts w:ascii="Times New Roman" w:hAnsi="Times New Roman"/>
                <w:sz w:val="26"/>
                <w:szCs w:val="26"/>
                <w:lang w:val="nl-NL"/>
              </w:rPr>
              <w:t>Tự tử</w:t>
            </w:r>
            <w:ins w:id="3872" w:author="admin" w:date="2023-04-27T22:54:00Z">
              <w:r w:rsidR="009E7E5D">
                <w:rPr>
                  <w:rFonts w:ascii="Times New Roman" w:hAnsi="Times New Roman"/>
                  <w:sz w:val="26"/>
                  <w:szCs w:val="26"/>
                  <w:lang w:val="nl-NL"/>
                </w:rPr>
                <w:t xml:space="preserve"> </w:t>
              </w:r>
            </w:ins>
            <w:r w:rsidRPr="001B7F35">
              <w:rPr>
                <w:rFonts w:ascii="Times New Roman" w:hAnsi="Times New Roman"/>
                <w:sz w:val="26"/>
                <w:szCs w:val="26"/>
                <w:lang w:val="nl-NL"/>
              </w:rPr>
              <w:t>(X60-X84)</w:t>
            </w:r>
          </w:p>
        </w:tc>
        <w:tc>
          <w:tcPr>
            <w:tcW w:w="900" w:type="dxa"/>
            <w:tcMar>
              <w:left w:w="57" w:type="dxa"/>
              <w:right w:w="57" w:type="dxa"/>
            </w:tcMar>
          </w:tcPr>
          <w:p w14:paraId="08F8B00B" w14:textId="77777777" w:rsidR="001B7F35" w:rsidRPr="001B7F35" w:rsidRDefault="001B7F35" w:rsidP="001B7F35">
            <w:pPr>
              <w:spacing w:before="60"/>
              <w:rPr>
                <w:rFonts w:ascii="Times New Roman" w:hAnsi="Times New Roman"/>
                <w:sz w:val="26"/>
                <w:szCs w:val="26"/>
                <w:lang w:val="nl-NL"/>
              </w:rPr>
            </w:pPr>
          </w:p>
        </w:tc>
        <w:tc>
          <w:tcPr>
            <w:tcW w:w="982" w:type="dxa"/>
          </w:tcPr>
          <w:p w14:paraId="383D4508" w14:textId="77777777" w:rsidR="001B7F35" w:rsidRPr="001B7F35" w:rsidRDefault="001B7F35" w:rsidP="001B7F35">
            <w:pPr>
              <w:spacing w:before="60"/>
              <w:rPr>
                <w:rFonts w:ascii="Times New Roman" w:hAnsi="Times New Roman"/>
                <w:sz w:val="26"/>
                <w:szCs w:val="26"/>
                <w:lang w:val="nl-NL"/>
              </w:rPr>
            </w:pPr>
          </w:p>
        </w:tc>
        <w:tc>
          <w:tcPr>
            <w:tcW w:w="1088" w:type="dxa"/>
          </w:tcPr>
          <w:p w14:paraId="6596B744" w14:textId="15AA103A" w:rsidR="001B7F35" w:rsidRPr="001B7F35" w:rsidRDefault="001B7F35" w:rsidP="001B7F35">
            <w:pPr>
              <w:spacing w:before="60"/>
              <w:rPr>
                <w:rFonts w:ascii="Times New Roman" w:hAnsi="Times New Roman"/>
                <w:sz w:val="26"/>
                <w:szCs w:val="26"/>
                <w:lang w:val="nl-NL"/>
              </w:rPr>
            </w:pPr>
          </w:p>
        </w:tc>
        <w:tc>
          <w:tcPr>
            <w:tcW w:w="1260" w:type="dxa"/>
          </w:tcPr>
          <w:p w14:paraId="01EDC4BA" w14:textId="237F4C16" w:rsidR="001B7F35" w:rsidRPr="001B7F35" w:rsidRDefault="001B7F35" w:rsidP="001B7F35">
            <w:pPr>
              <w:spacing w:before="60"/>
              <w:rPr>
                <w:rFonts w:ascii="Times New Roman" w:hAnsi="Times New Roman"/>
                <w:sz w:val="26"/>
                <w:szCs w:val="26"/>
                <w:lang w:val="nl-NL"/>
              </w:rPr>
            </w:pPr>
          </w:p>
        </w:tc>
        <w:tc>
          <w:tcPr>
            <w:tcW w:w="900" w:type="dxa"/>
          </w:tcPr>
          <w:p w14:paraId="47863B16" w14:textId="30C7F424"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03959177" w14:textId="77777777" w:rsidR="001B7F35" w:rsidRPr="001B7F35" w:rsidRDefault="001B7F35" w:rsidP="001B7F35">
            <w:pPr>
              <w:spacing w:before="60"/>
              <w:rPr>
                <w:rFonts w:ascii="Times New Roman" w:hAnsi="Times New Roman"/>
                <w:sz w:val="26"/>
                <w:szCs w:val="26"/>
                <w:lang w:val="nl-NL"/>
              </w:rPr>
            </w:pPr>
          </w:p>
        </w:tc>
      </w:tr>
      <w:tr w:rsidR="001B7F35" w:rsidRPr="001B7F35" w14:paraId="23E1B857" w14:textId="77777777" w:rsidTr="001B7F35">
        <w:trPr>
          <w:trHeight w:val="315"/>
          <w:jc w:val="center"/>
        </w:trPr>
        <w:tc>
          <w:tcPr>
            <w:tcW w:w="620" w:type="dxa"/>
            <w:tcMar>
              <w:left w:w="57" w:type="dxa"/>
              <w:right w:w="57" w:type="dxa"/>
            </w:tcMar>
          </w:tcPr>
          <w:p w14:paraId="66B20C08"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i</w:t>
            </w:r>
          </w:p>
        </w:tc>
        <w:tc>
          <w:tcPr>
            <w:tcW w:w="2975" w:type="dxa"/>
            <w:tcMar>
              <w:left w:w="57" w:type="dxa"/>
              <w:right w:w="57" w:type="dxa"/>
            </w:tcMar>
          </w:tcPr>
          <w:p w14:paraId="578472A2" w14:textId="77777777" w:rsidR="001B7F35" w:rsidRPr="001B7F35" w:rsidRDefault="001B7F35" w:rsidP="001B7F35">
            <w:pPr>
              <w:spacing w:before="60"/>
              <w:rPr>
                <w:rFonts w:ascii="Times New Roman" w:hAnsi="Times New Roman"/>
                <w:sz w:val="26"/>
                <w:szCs w:val="26"/>
                <w:lang w:val="es-ES"/>
              </w:rPr>
            </w:pPr>
            <w:r w:rsidRPr="001B7F35">
              <w:rPr>
                <w:rFonts w:ascii="Times New Roman" w:hAnsi="Times New Roman"/>
                <w:sz w:val="26"/>
                <w:szCs w:val="26"/>
                <w:lang w:val="es-ES"/>
              </w:rPr>
              <w:t>Bạo lực (X85-X99, Y00-Y09)</w:t>
            </w:r>
          </w:p>
        </w:tc>
        <w:tc>
          <w:tcPr>
            <w:tcW w:w="900" w:type="dxa"/>
            <w:tcMar>
              <w:left w:w="57" w:type="dxa"/>
              <w:right w:w="57" w:type="dxa"/>
            </w:tcMar>
          </w:tcPr>
          <w:p w14:paraId="0F2EA7FE" w14:textId="77777777" w:rsidR="001B7F35" w:rsidRPr="001B7F35" w:rsidRDefault="001B7F35" w:rsidP="001B7F35">
            <w:pPr>
              <w:spacing w:before="60"/>
              <w:rPr>
                <w:rFonts w:ascii="Times New Roman" w:hAnsi="Times New Roman"/>
                <w:sz w:val="26"/>
                <w:szCs w:val="26"/>
                <w:lang w:val="es-ES"/>
              </w:rPr>
            </w:pPr>
          </w:p>
        </w:tc>
        <w:tc>
          <w:tcPr>
            <w:tcW w:w="982" w:type="dxa"/>
          </w:tcPr>
          <w:p w14:paraId="62A52ABD" w14:textId="77777777" w:rsidR="001B7F35" w:rsidRPr="001B7F35" w:rsidRDefault="001B7F35" w:rsidP="001B7F35">
            <w:pPr>
              <w:spacing w:before="60"/>
              <w:rPr>
                <w:rFonts w:ascii="Times New Roman" w:hAnsi="Times New Roman"/>
                <w:sz w:val="26"/>
                <w:szCs w:val="26"/>
                <w:lang w:val="es-ES"/>
              </w:rPr>
            </w:pPr>
          </w:p>
        </w:tc>
        <w:tc>
          <w:tcPr>
            <w:tcW w:w="1088" w:type="dxa"/>
          </w:tcPr>
          <w:p w14:paraId="706FAB87" w14:textId="218E1415" w:rsidR="001B7F35" w:rsidRPr="001B7F35" w:rsidRDefault="001B7F35" w:rsidP="001B7F35">
            <w:pPr>
              <w:spacing w:before="60"/>
              <w:rPr>
                <w:rFonts w:ascii="Times New Roman" w:hAnsi="Times New Roman"/>
                <w:sz w:val="26"/>
                <w:szCs w:val="26"/>
                <w:lang w:val="es-ES"/>
              </w:rPr>
            </w:pPr>
          </w:p>
        </w:tc>
        <w:tc>
          <w:tcPr>
            <w:tcW w:w="1260" w:type="dxa"/>
          </w:tcPr>
          <w:p w14:paraId="459F8473" w14:textId="62018C49" w:rsidR="001B7F35" w:rsidRPr="001B7F35" w:rsidRDefault="001B7F35" w:rsidP="001B7F35">
            <w:pPr>
              <w:spacing w:before="60"/>
              <w:rPr>
                <w:rFonts w:ascii="Times New Roman" w:hAnsi="Times New Roman"/>
                <w:sz w:val="26"/>
                <w:szCs w:val="26"/>
                <w:lang w:val="es-ES"/>
              </w:rPr>
            </w:pPr>
          </w:p>
        </w:tc>
        <w:tc>
          <w:tcPr>
            <w:tcW w:w="900" w:type="dxa"/>
          </w:tcPr>
          <w:p w14:paraId="0BEF6769" w14:textId="19A0B72A" w:rsidR="001B7F35" w:rsidRPr="001B7F35" w:rsidRDefault="001B7F35" w:rsidP="001B7F35">
            <w:pPr>
              <w:spacing w:before="60"/>
              <w:rPr>
                <w:rFonts w:ascii="Times New Roman" w:hAnsi="Times New Roman"/>
                <w:sz w:val="26"/>
                <w:szCs w:val="26"/>
                <w:lang w:val="es-ES"/>
              </w:rPr>
            </w:pPr>
          </w:p>
        </w:tc>
        <w:tc>
          <w:tcPr>
            <w:tcW w:w="726" w:type="dxa"/>
            <w:tcMar>
              <w:left w:w="57" w:type="dxa"/>
              <w:right w:w="57" w:type="dxa"/>
            </w:tcMar>
          </w:tcPr>
          <w:p w14:paraId="7A5EDA18" w14:textId="77777777" w:rsidR="001B7F35" w:rsidRPr="001B7F35" w:rsidRDefault="001B7F35" w:rsidP="001B7F35">
            <w:pPr>
              <w:spacing w:before="60"/>
              <w:rPr>
                <w:rFonts w:ascii="Times New Roman" w:hAnsi="Times New Roman"/>
                <w:sz w:val="26"/>
                <w:szCs w:val="26"/>
                <w:lang w:val="es-ES"/>
              </w:rPr>
            </w:pPr>
          </w:p>
        </w:tc>
      </w:tr>
      <w:tr w:rsidR="001B7F35" w:rsidRPr="001B7F35" w14:paraId="2AA7B5E5" w14:textId="77777777" w:rsidTr="001B7F35">
        <w:trPr>
          <w:trHeight w:val="315"/>
          <w:jc w:val="center"/>
        </w:trPr>
        <w:tc>
          <w:tcPr>
            <w:tcW w:w="620" w:type="dxa"/>
            <w:tcMar>
              <w:left w:w="57" w:type="dxa"/>
              <w:right w:w="57" w:type="dxa"/>
            </w:tcMar>
          </w:tcPr>
          <w:p w14:paraId="2569B18E" w14:textId="77777777" w:rsidR="001B7F35" w:rsidRPr="001B7F35" w:rsidRDefault="001B7F35" w:rsidP="001B7F35">
            <w:pPr>
              <w:spacing w:before="60"/>
              <w:ind w:left="360"/>
              <w:jc w:val="center"/>
              <w:rPr>
                <w:rFonts w:ascii="Times New Roman" w:hAnsi="Times New Roman"/>
                <w:sz w:val="26"/>
                <w:szCs w:val="26"/>
                <w:lang w:val="nl-NL"/>
              </w:rPr>
            </w:pPr>
            <w:r w:rsidRPr="001B7F35">
              <w:rPr>
                <w:rFonts w:ascii="Times New Roman" w:hAnsi="Times New Roman"/>
                <w:sz w:val="26"/>
                <w:szCs w:val="26"/>
                <w:lang w:val="nl-NL"/>
              </w:rPr>
              <w:t>k</w:t>
            </w:r>
          </w:p>
        </w:tc>
        <w:tc>
          <w:tcPr>
            <w:tcW w:w="2975" w:type="dxa"/>
            <w:tcMar>
              <w:left w:w="57" w:type="dxa"/>
              <w:right w:w="57" w:type="dxa"/>
            </w:tcMar>
          </w:tcPr>
          <w:p w14:paraId="62CD6728" w14:textId="05AB5799" w:rsidR="001B7F35" w:rsidRPr="001B7F35" w:rsidRDefault="001B7F35">
            <w:pPr>
              <w:spacing w:before="60"/>
              <w:rPr>
                <w:rFonts w:ascii="Times New Roman" w:hAnsi="Times New Roman"/>
                <w:sz w:val="26"/>
                <w:szCs w:val="26"/>
                <w:lang w:val="nl-NL"/>
              </w:rPr>
            </w:pPr>
            <w:r w:rsidRPr="001B7F35">
              <w:rPr>
                <w:rFonts w:ascii="Times New Roman" w:hAnsi="Times New Roman"/>
                <w:sz w:val="26"/>
                <w:szCs w:val="26"/>
                <w:lang w:val="nl-NL"/>
              </w:rPr>
              <w:t xml:space="preserve">Các </w:t>
            </w:r>
            <w:del w:id="3873" w:author="admin" w:date="2023-04-27T22:55:00Z">
              <w:r w:rsidRPr="001B7F35" w:rsidDel="009E7E5D">
                <w:rPr>
                  <w:rFonts w:ascii="Times New Roman" w:hAnsi="Times New Roman"/>
                  <w:sz w:val="26"/>
                  <w:szCs w:val="26"/>
                  <w:lang w:val="nl-NL"/>
                </w:rPr>
                <w:delText xml:space="preserve">loại </w:delText>
              </w:r>
            </w:del>
            <w:r w:rsidRPr="001B7F35">
              <w:rPr>
                <w:rFonts w:ascii="Times New Roman" w:hAnsi="Times New Roman"/>
                <w:sz w:val="26"/>
                <w:szCs w:val="26"/>
                <w:lang w:val="nl-NL"/>
              </w:rPr>
              <w:t>bệnh khác</w:t>
            </w:r>
          </w:p>
        </w:tc>
        <w:tc>
          <w:tcPr>
            <w:tcW w:w="900" w:type="dxa"/>
            <w:tcMar>
              <w:left w:w="57" w:type="dxa"/>
              <w:right w:w="57" w:type="dxa"/>
            </w:tcMar>
          </w:tcPr>
          <w:p w14:paraId="7CFB49D0" w14:textId="77777777" w:rsidR="001B7F35" w:rsidRPr="001B7F35" w:rsidRDefault="001B7F35" w:rsidP="001B7F35">
            <w:pPr>
              <w:spacing w:before="60"/>
              <w:rPr>
                <w:rFonts w:ascii="Times New Roman" w:hAnsi="Times New Roman"/>
                <w:sz w:val="26"/>
                <w:szCs w:val="26"/>
                <w:lang w:val="nl-NL"/>
              </w:rPr>
            </w:pPr>
          </w:p>
        </w:tc>
        <w:tc>
          <w:tcPr>
            <w:tcW w:w="982" w:type="dxa"/>
          </w:tcPr>
          <w:p w14:paraId="54299E2C" w14:textId="77777777" w:rsidR="001B7F35" w:rsidRPr="001B7F35" w:rsidRDefault="001B7F35" w:rsidP="001B7F35">
            <w:pPr>
              <w:spacing w:before="60"/>
              <w:rPr>
                <w:rFonts w:ascii="Times New Roman" w:hAnsi="Times New Roman"/>
                <w:sz w:val="26"/>
                <w:szCs w:val="26"/>
                <w:lang w:val="nl-NL"/>
              </w:rPr>
            </w:pPr>
          </w:p>
        </w:tc>
        <w:tc>
          <w:tcPr>
            <w:tcW w:w="1088" w:type="dxa"/>
          </w:tcPr>
          <w:p w14:paraId="2EEEA1A4" w14:textId="75658EF1" w:rsidR="001B7F35" w:rsidRPr="001B7F35" w:rsidRDefault="001B7F35" w:rsidP="001B7F35">
            <w:pPr>
              <w:spacing w:before="60"/>
              <w:rPr>
                <w:rFonts w:ascii="Times New Roman" w:hAnsi="Times New Roman"/>
                <w:sz w:val="26"/>
                <w:szCs w:val="26"/>
                <w:lang w:val="nl-NL"/>
              </w:rPr>
            </w:pPr>
          </w:p>
        </w:tc>
        <w:tc>
          <w:tcPr>
            <w:tcW w:w="1260" w:type="dxa"/>
          </w:tcPr>
          <w:p w14:paraId="58F68C25" w14:textId="0714402D" w:rsidR="001B7F35" w:rsidRPr="001B7F35" w:rsidRDefault="001B7F35" w:rsidP="001B7F35">
            <w:pPr>
              <w:spacing w:before="60"/>
              <w:rPr>
                <w:rFonts w:ascii="Times New Roman" w:hAnsi="Times New Roman"/>
                <w:sz w:val="26"/>
                <w:szCs w:val="26"/>
                <w:lang w:val="nl-NL"/>
              </w:rPr>
            </w:pPr>
          </w:p>
        </w:tc>
        <w:tc>
          <w:tcPr>
            <w:tcW w:w="900" w:type="dxa"/>
          </w:tcPr>
          <w:p w14:paraId="4F4B9A10" w14:textId="13A9177B" w:rsidR="001B7F35" w:rsidRPr="001B7F35" w:rsidRDefault="001B7F35" w:rsidP="001B7F35">
            <w:pPr>
              <w:spacing w:before="60"/>
              <w:rPr>
                <w:rFonts w:ascii="Times New Roman" w:hAnsi="Times New Roman"/>
                <w:sz w:val="26"/>
                <w:szCs w:val="26"/>
                <w:lang w:val="nl-NL"/>
              </w:rPr>
            </w:pPr>
          </w:p>
        </w:tc>
        <w:tc>
          <w:tcPr>
            <w:tcW w:w="726" w:type="dxa"/>
            <w:tcMar>
              <w:left w:w="57" w:type="dxa"/>
              <w:right w:w="57" w:type="dxa"/>
            </w:tcMar>
          </w:tcPr>
          <w:p w14:paraId="22622810" w14:textId="77777777" w:rsidR="001B7F35" w:rsidRPr="001B7F35" w:rsidRDefault="001B7F35" w:rsidP="001B7F35">
            <w:pPr>
              <w:spacing w:before="60"/>
              <w:rPr>
                <w:rFonts w:ascii="Times New Roman" w:hAnsi="Times New Roman"/>
                <w:sz w:val="26"/>
                <w:szCs w:val="26"/>
                <w:lang w:val="nl-NL"/>
              </w:rPr>
            </w:pPr>
          </w:p>
        </w:tc>
      </w:tr>
    </w:tbl>
    <w:p w14:paraId="21F31709" w14:textId="7AF68E18" w:rsidR="00ED6B8E" w:rsidRPr="001B7F35" w:rsidRDefault="00ED6B8E"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Có quy định về phối hợp giữa trung tâm Cấp cứu 115/Tổ cấp cứu 115</w:t>
      </w:r>
      <w:ins w:id="3874" w:author="admin" w:date="2023-04-27T22:55:00Z">
        <w:r w:rsidR="009E7E5D">
          <w:rPr>
            <w:rFonts w:ascii="Times New Roman" w:hAnsi="Times New Roman"/>
            <w:color w:val="111111"/>
            <w:sz w:val="26"/>
            <w:szCs w:val="26"/>
          </w:rPr>
          <w:t>/Đội cấp cứu ngoại viện</w:t>
        </w:r>
      </w:ins>
      <w:r w:rsidRPr="001B7F35">
        <w:rPr>
          <w:rFonts w:ascii="Times New Roman" w:hAnsi="Times New Roman"/>
          <w:color w:val="111111"/>
          <w:sz w:val="26"/>
          <w:szCs w:val="26"/>
        </w:rPr>
        <w:t xml:space="preserve"> và Khoa cấp cứu/Khoa cấp cứu-HSTC</w:t>
      </w:r>
      <w:ins w:id="3875" w:author="admin" w:date="2023-04-27T22:55:00Z">
        <w:r w:rsidR="009E7E5D">
          <w:rPr>
            <w:rFonts w:ascii="Times New Roman" w:hAnsi="Times New Roman"/>
            <w:color w:val="111111"/>
            <w:sz w:val="26"/>
            <w:szCs w:val="26"/>
          </w:rPr>
          <w:t xml:space="preserve">/Khoa cấp cứu-HSTC-chống độc </w:t>
        </w:r>
      </w:ins>
      <w:del w:id="3876" w:author="admin" w:date="2023-04-27T22:55:00Z">
        <w:r w:rsidRPr="001B7F35" w:rsidDel="009E7E5D">
          <w:rPr>
            <w:rFonts w:ascii="Times New Roman" w:hAnsi="Times New Roman"/>
            <w:color w:val="111111"/>
            <w:sz w:val="26"/>
            <w:szCs w:val="26"/>
          </w:rPr>
          <w:delText xml:space="preserve"> </w:delText>
        </w:r>
      </w:del>
      <w:r w:rsidRPr="001B7F35">
        <w:rPr>
          <w:rFonts w:ascii="Times New Roman" w:hAnsi="Times New Roman"/>
          <w:color w:val="111111"/>
          <w:sz w:val="26"/>
          <w:szCs w:val="26"/>
        </w:rPr>
        <w:t xml:space="preserve">để thực hiện cấp cứu và vận chuyển cấp cứu ngoài bệnh viện khi có yêu cầu </w:t>
      </w:r>
    </w:p>
    <w:p w14:paraId="7CE490C3" w14:textId="6A2054B3" w:rsidR="00ED6B8E" w:rsidRPr="001B7F35" w:rsidRDefault="00ED6B8E"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Có</w:t>
      </w:r>
    </w:p>
    <w:p w14:paraId="755E4518" w14:textId="48AB2D74" w:rsidR="00ED6B8E" w:rsidRPr="001B7F35" w:rsidRDefault="00ED6B8E"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Không</w:t>
      </w:r>
    </w:p>
    <w:p w14:paraId="69FBA96F" w14:textId="080ED3EF" w:rsidR="00ED6B8E" w:rsidRPr="001B7F35" w:rsidRDefault="00ED6B8E" w:rsidP="00CD2F58">
      <w:pPr>
        <w:pStyle w:val="ListParagraph"/>
        <w:numPr>
          <w:ilvl w:val="1"/>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Ý kiến khác</w:t>
      </w:r>
    </w:p>
    <w:p w14:paraId="414C1B24" w14:textId="6D33C8CE" w:rsidR="0093347E" w:rsidRPr="001B7F35" w:rsidRDefault="0093347E"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Trong 2 năm gần đây, Cơ sở có tham gia chỉ đạo tuyến dưới về cấp cứu</w:t>
      </w:r>
      <w:del w:id="3877" w:author="Ngoc Le Van Truong" w:date="2023-04-28T11:06:00Z">
        <w:r w:rsidRPr="001B7F35" w:rsidDel="004F2051">
          <w:rPr>
            <w:rFonts w:ascii="Times New Roman" w:hAnsi="Times New Roman"/>
            <w:color w:val="111111"/>
            <w:sz w:val="26"/>
            <w:szCs w:val="26"/>
          </w:rPr>
          <w:delText xml:space="preserve"> </w:delText>
        </w:r>
      </w:del>
      <w:r w:rsidRPr="001B7F35">
        <w:rPr>
          <w:rFonts w:ascii="Times New Roman" w:hAnsi="Times New Roman"/>
          <w:color w:val="111111"/>
          <w:sz w:val="26"/>
          <w:szCs w:val="26"/>
        </w:rPr>
        <w:t>: có/không</w:t>
      </w:r>
    </w:p>
    <w:p w14:paraId="1FBA0873" w14:textId="77777777" w:rsidR="0093347E" w:rsidRPr="001B7F35" w:rsidRDefault="0093347E"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Chỉ đạo tuyến cho (câu hỏi có nhiều lựa chọn trả lời)</w:t>
      </w:r>
    </w:p>
    <w:p w14:paraId="3EE2EB7C"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rPr>
        <w:t>Bệnh</w:t>
      </w:r>
      <w:r w:rsidRPr="001B7F35">
        <w:rPr>
          <w:rFonts w:ascii="Times New Roman" w:hAnsi="Times New Roman"/>
          <w:bCs/>
          <w:sz w:val="26"/>
          <w:szCs w:val="26"/>
          <w:lang w:val="vi-VN"/>
        </w:rPr>
        <w:t xml:space="preserve"> viện đa khoa tuyến tỉnh</w:t>
      </w:r>
    </w:p>
    <w:p w14:paraId="2270C75F"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lang w:val="vi-VN"/>
        </w:rPr>
        <w:t>Bệnh viện chuyên khoa khác</w:t>
      </w:r>
      <w:r w:rsidRPr="001B7F35">
        <w:rPr>
          <w:rFonts w:ascii="Times New Roman" w:hAnsi="Times New Roman"/>
          <w:bCs/>
          <w:sz w:val="26"/>
          <w:szCs w:val="26"/>
        </w:rPr>
        <w:t xml:space="preserve"> </w:t>
      </w:r>
      <w:r w:rsidRPr="001B7F35">
        <w:rPr>
          <w:rFonts w:ascii="Times New Roman" w:hAnsi="Times New Roman"/>
          <w:bCs/>
          <w:sz w:val="26"/>
          <w:szCs w:val="26"/>
          <w:lang w:val="vi-VN"/>
        </w:rPr>
        <w:t>tuyến tỉnh, thành phố</w:t>
      </w:r>
    </w:p>
    <w:p w14:paraId="5B9D3A63"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lang w:val="vi-VN"/>
        </w:rPr>
        <w:t>Bệnh viện/Trung tâm y tế quận, huyện</w:t>
      </w:r>
    </w:p>
    <w:p w14:paraId="39D5CE9E"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lang w:val="vi-VN"/>
        </w:rPr>
        <w:t>Trạm y tế xã, phường</w:t>
      </w:r>
    </w:p>
    <w:p w14:paraId="5A645764"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lang w:val="vi-VN"/>
        </w:rPr>
        <w:t>Khác…</w:t>
      </w:r>
    </w:p>
    <w:p w14:paraId="567988EB" w14:textId="77777777" w:rsidR="0093347E" w:rsidRPr="001B7F35" w:rsidRDefault="0093347E" w:rsidP="00CD2F58">
      <w:pPr>
        <w:numPr>
          <w:ilvl w:val="0"/>
          <w:numId w:val="3"/>
        </w:numPr>
        <w:spacing w:before="60"/>
        <w:rPr>
          <w:rFonts w:ascii="Times New Roman" w:hAnsi="Times New Roman"/>
          <w:bCs/>
          <w:sz w:val="26"/>
          <w:szCs w:val="26"/>
        </w:rPr>
      </w:pPr>
      <w:r w:rsidRPr="001B7F35">
        <w:rPr>
          <w:rFonts w:ascii="Times New Roman" w:hAnsi="Times New Roman"/>
          <w:bCs/>
          <w:sz w:val="26"/>
          <w:szCs w:val="26"/>
          <w:lang w:val="vi-VN"/>
        </w:rPr>
        <w:t>Khác…</w:t>
      </w:r>
    </w:p>
    <w:p w14:paraId="0F86874D" w14:textId="77777777" w:rsidR="0093347E" w:rsidRPr="001B7F35" w:rsidRDefault="0093347E" w:rsidP="00CD2F58">
      <w:pPr>
        <w:pStyle w:val="ListParagraph"/>
        <w:numPr>
          <w:ilvl w:val="0"/>
          <w:numId w:val="42"/>
        </w:numPr>
        <w:spacing w:before="60"/>
        <w:contextualSpacing w:val="0"/>
        <w:jc w:val="both"/>
        <w:rPr>
          <w:rFonts w:ascii="Times New Roman" w:hAnsi="Times New Roman"/>
          <w:color w:val="111111"/>
          <w:sz w:val="26"/>
          <w:szCs w:val="26"/>
        </w:rPr>
      </w:pPr>
      <w:r w:rsidRPr="001B7F35">
        <w:rPr>
          <w:rFonts w:ascii="Times New Roman" w:hAnsi="Times New Roman"/>
          <w:color w:val="111111"/>
          <w:sz w:val="26"/>
          <w:szCs w:val="26"/>
        </w:rPr>
        <w:t>Nội dung chỉ đạo tuyến (cụ thể)</w:t>
      </w:r>
    </w:p>
    <w:p w14:paraId="370145FA"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46E659B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0E0CAFC7"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1DC31DB" w14:textId="7DEC9392" w:rsidR="00EE46BE" w:rsidRDefault="0012367E" w:rsidP="00CD2F58">
      <w:pPr>
        <w:pStyle w:val="ListParagraph"/>
        <w:numPr>
          <w:ilvl w:val="0"/>
          <w:numId w:val="42"/>
        </w:numPr>
        <w:spacing w:before="60"/>
        <w:contextualSpacing w:val="0"/>
        <w:jc w:val="both"/>
        <w:rPr>
          <w:ins w:id="3878" w:author="admin" w:date="2023-04-27T22:56:00Z"/>
          <w:rFonts w:ascii="Times New Roman" w:hAnsi="Times New Roman"/>
          <w:color w:val="111111"/>
          <w:sz w:val="26"/>
          <w:szCs w:val="26"/>
        </w:rPr>
      </w:pPr>
      <w:r w:rsidRPr="00CD2F58">
        <w:rPr>
          <w:rFonts w:ascii="Times New Roman" w:hAnsi="Times New Roman"/>
          <w:color w:val="111111"/>
          <w:sz w:val="26"/>
          <w:szCs w:val="26"/>
        </w:rPr>
        <w:t>Trang thiết bị dụng cụ cơ bản:</w:t>
      </w:r>
    </w:p>
    <w:p w14:paraId="77E647CA" w14:textId="77777777" w:rsidR="00A71B8F" w:rsidRPr="00CD2F58" w:rsidRDefault="00A71B8F">
      <w:pPr>
        <w:pStyle w:val="ListParagraph"/>
        <w:spacing w:before="60"/>
        <w:ind w:left="360"/>
        <w:contextualSpacing w:val="0"/>
        <w:jc w:val="both"/>
        <w:rPr>
          <w:rFonts w:ascii="Times New Roman" w:hAnsi="Times New Roman"/>
          <w:color w:val="111111"/>
          <w:sz w:val="26"/>
          <w:szCs w:val="26"/>
        </w:rPr>
        <w:pPrChange w:id="3879" w:author="admin" w:date="2023-04-27T22:56:00Z">
          <w:pPr>
            <w:pStyle w:val="ListParagraph"/>
            <w:numPr>
              <w:numId w:val="42"/>
            </w:numPr>
            <w:spacing w:before="60"/>
            <w:ind w:left="360" w:hanging="360"/>
            <w:contextualSpacing w:val="0"/>
            <w:jc w:val="both"/>
          </w:pPr>
        </w:pPrChange>
      </w:pPr>
    </w:p>
    <w:tbl>
      <w:tblPr>
        <w:tblStyle w:val="TableGrid"/>
        <w:tblW w:w="0" w:type="auto"/>
        <w:tblLook w:val="04A0" w:firstRow="1" w:lastRow="0" w:firstColumn="1" w:lastColumn="0" w:noHBand="0" w:noVBand="1"/>
        <w:tblPrChange w:id="3880" w:author="admin" w:date="2023-04-27T23:22:00Z">
          <w:tblPr>
            <w:tblStyle w:val="TableGrid"/>
            <w:tblW w:w="0" w:type="auto"/>
            <w:tblLook w:val="04A0" w:firstRow="1" w:lastRow="0" w:firstColumn="1" w:lastColumn="0" w:noHBand="0" w:noVBand="1"/>
          </w:tblPr>
        </w:tblPrChange>
      </w:tblPr>
      <w:tblGrid>
        <w:gridCol w:w="709"/>
        <w:gridCol w:w="1180"/>
        <w:gridCol w:w="1303"/>
        <w:gridCol w:w="329"/>
        <w:gridCol w:w="1185"/>
        <w:gridCol w:w="627"/>
        <w:gridCol w:w="1024"/>
        <w:gridCol w:w="678"/>
        <w:gridCol w:w="836"/>
        <w:gridCol w:w="900"/>
        <w:gridCol w:w="680"/>
        <w:tblGridChange w:id="3881">
          <w:tblGrid>
            <w:gridCol w:w="709"/>
            <w:gridCol w:w="1091"/>
            <w:gridCol w:w="89"/>
            <w:gridCol w:w="995"/>
            <w:gridCol w:w="261"/>
            <w:gridCol w:w="376"/>
            <w:gridCol w:w="79"/>
            <w:gridCol w:w="986"/>
            <w:gridCol w:w="747"/>
            <w:gridCol w:w="260"/>
            <w:gridCol w:w="695"/>
            <w:gridCol w:w="367"/>
            <w:gridCol w:w="380"/>
            <w:gridCol w:w="551"/>
            <w:gridCol w:w="404"/>
            <w:gridCol w:w="781"/>
            <w:gridCol w:w="680"/>
            <w:gridCol w:w="128"/>
            <w:gridCol w:w="1571"/>
          </w:tblGrid>
        </w:tblGridChange>
      </w:tblGrid>
      <w:tr w:rsidR="00A71B8F" w:rsidRPr="001B7F35" w14:paraId="03C403F9" w14:textId="77777777" w:rsidTr="00E707C0">
        <w:trPr>
          <w:tblHeader/>
          <w:trPrChange w:id="3882" w:author="admin" w:date="2023-04-27T23:22:00Z">
            <w:trPr>
              <w:tblHeader/>
            </w:trPr>
          </w:trPrChange>
        </w:trPr>
        <w:tc>
          <w:tcPr>
            <w:tcW w:w="709" w:type="dxa"/>
            <w:tcPrChange w:id="3883" w:author="admin" w:date="2023-04-27T23:22:00Z">
              <w:tcPr>
                <w:tcW w:w="1800" w:type="dxa"/>
                <w:gridSpan w:val="2"/>
              </w:tcPr>
            </w:tcPrChange>
          </w:tcPr>
          <w:p w14:paraId="58C30FCC" w14:textId="481BDE1F" w:rsidR="00A71B8F" w:rsidRPr="001B7F35" w:rsidRDefault="00A71B8F" w:rsidP="001B7F35">
            <w:pPr>
              <w:spacing w:before="60"/>
              <w:rPr>
                <w:rFonts w:ascii="Times New Roman" w:hAnsi="Times New Roman"/>
                <w:b/>
                <w:bCs/>
                <w:sz w:val="26"/>
                <w:szCs w:val="26"/>
              </w:rPr>
            </w:pPr>
            <w:ins w:id="3884" w:author="admin" w:date="2023-04-27T22:57:00Z">
              <w:r>
                <w:rPr>
                  <w:rFonts w:ascii="Times New Roman" w:hAnsi="Times New Roman"/>
                  <w:b/>
                  <w:bCs/>
                  <w:sz w:val="26"/>
                  <w:szCs w:val="26"/>
                </w:rPr>
                <w:t>STT</w:t>
              </w:r>
            </w:ins>
          </w:p>
        </w:tc>
        <w:tc>
          <w:tcPr>
            <w:tcW w:w="2483" w:type="dxa"/>
            <w:gridSpan w:val="2"/>
            <w:tcPrChange w:id="3885" w:author="admin" w:date="2023-04-27T23:22:00Z">
              <w:tcPr>
                <w:tcW w:w="1800" w:type="dxa"/>
                <w:gridSpan w:val="5"/>
              </w:tcPr>
            </w:tcPrChange>
          </w:tcPr>
          <w:p w14:paraId="57719266" w14:textId="2FA29FB4" w:rsidR="00A71B8F" w:rsidRPr="001B7F35" w:rsidRDefault="00A71B8F" w:rsidP="001B7F35">
            <w:pPr>
              <w:spacing w:before="60"/>
              <w:rPr>
                <w:rFonts w:ascii="Times New Roman" w:hAnsi="Times New Roman"/>
                <w:b/>
                <w:bCs/>
                <w:sz w:val="26"/>
                <w:szCs w:val="26"/>
              </w:rPr>
            </w:pPr>
            <w:ins w:id="3886" w:author="admin" w:date="2023-04-27T22:57:00Z">
              <w:r>
                <w:rPr>
                  <w:rFonts w:ascii="Times New Roman" w:hAnsi="Times New Roman"/>
                  <w:b/>
                  <w:bCs/>
                  <w:sz w:val="26"/>
                  <w:szCs w:val="26"/>
                </w:rPr>
                <w:t>Tên trang thiết bị, dụng cụ</w:t>
              </w:r>
            </w:ins>
          </w:p>
        </w:tc>
        <w:tc>
          <w:tcPr>
            <w:tcW w:w="1514" w:type="dxa"/>
            <w:gridSpan w:val="2"/>
            <w:tcPrChange w:id="3887" w:author="admin" w:date="2023-04-27T23:22:00Z">
              <w:tcPr>
                <w:tcW w:w="1993" w:type="dxa"/>
                <w:gridSpan w:val="3"/>
              </w:tcPr>
            </w:tcPrChange>
          </w:tcPr>
          <w:p w14:paraId="3B0A25DA" w14:textId="77777777" w:rsidR="00A71B8F" w:rsidRPr="001B7F35" w:rsidRDefault="00A71B8F" w:rsidP="001B7F35">
            <w:pPr>
              <w:spacing w:before="60"/>
              <w:rPr>
                <w:rFonts w:ascii="Times New Roman" w:hAnsi="Times New Roman"/>
                <w:b/>
                <w:bCs/>
                <w:sz w:val="26"/>
                <w:szCs w:val="26"/>
              </w:rPr>
            </w:pPr>
            <w:r w:rsidRPr="001B7F35">
              <w:rPr>
                <w:rFonts w:ascii="Times New Roman" w:hAnsi="Times New Roman"/>
                <w:color w:val="111111"/>
                <w:sz w:val="26"/>
                <w:szCs w:val="26"/>
              </w:rPr>
              <w:t>Trung tâm/Khoa Cấp cứu</w:t>
            </w:r>
          </w:p>
        </w:tc>
        <w:tc>
          <w:tcPr>
            <w:tcW w:w="1651" w:type="dxa"/>
            <w:gridSpan w:val="2"/>
            <w:tcPrChange w:id="3888" w:author="admin" w:date="2023-04-27T23:22:00Z">
              <w:tcPr>
                <w:tcW w:w="1993" w:type="dxa"/>
                <w:gridSpan w:val="4"/>
              </w:tcPr>
            </w:tcPrChange>
          </w:tcPr>
          <w:p w14:paraId="0F5AEB06" w14:textId="77777777" w:rsidR="00A71B8F" w:rsidRPr="001B7F35" w:rsidRDefault="00A71B8F" w:rsidP="001B7F35">
            <w:pPr>
              <w:spacing w:before="60"/>
              <w:rPr>
                <w:rFonts w:ascii="Times New Roman" w:hAnsi="Times New Roman"/>
                <w:b/>
                <w:bCs/>
                <w:sz w:val="26"/>
                <w:szCs w:val="26"/>
              </w:rPr>
            </w:pPr>
            <w:r w:rsidRPr="001B7F35">
              <w:rPr>
                <w:rFonts w:ascii="Times New Roman" w:hAnsi="Times New Roman"/>
                <w:color w:val="111111"/>
                <w:sz w:val="26"/>
                <w:szCs w:val="26"/>
              </w:rPr>
              <w:t>Trung tâm Hồi sức tích cực/Khoa Hồi sức tích cực</w:t>
            </w:r>
          </w:p>
        </w:tc>
        <w:tc>
          <w:tcPr>
            <w:tcW w:w="1514" w:type="dxa"/>
            <w:gridSpan w:val="2"/>
            <w:tcPrChange w:id="3889" w:author="admin" w:date="2023-04-27T23:22:00Z">
              <w:tcPr>
                <w:tcW w:w="1993" w:type="dxa"/>
                <w:gridSpan w:val="4"/>
              </w:tcPr>
            </w:tcPrChange>
          </w:tcPr>
          <w:p w14:paraId="2DF6FBF4" w14:textId="77777777" w:rsidR="00A71B8F" w:rsidRPr="001B7F35" w:rsidRDefault="00A71B8F" w:rsidP="001B7F35">
            <w:pPr>
              <w:spacing w:before="60"/>
              <w:rPr>
                <w:rFonts w:ascii="Times New Roman" w:hAnsi="Times New Roman"/>
                <w:b/>
                <w:bCs/>
                <w:sz w:val="26"/>
                <w:szCs w:val="26"/>
              </w:rPr>
            </w:pPr>
            <w:r w:rsidRPr="001B7F35">
              <w:rPr>
                <w:rFonts w:ascii="Times New Roman" w:hAnsi="Times New Roman"/>
                <w:color w:val="111111"/>
                <w:sz w:val="26"/>
                <w:szCs w:val="26"/>
              </w:rPr>
              <w:t>Trung tâm chống độc/Khoa chống độc</w:t>
            </w:r>
          </w:p>
        </w:tc>
        <w:tc>
          <w:tcPr>
            <w:tcW w:w="1580" w:type="dxa"/>
            <w:gridSpan w:val="2"/>
            <w:tcPrChange w:id="3890" w:author="admin" w:date="2023-04-27T23:22:00Z">
              <w:tcPr>
                <w:tcW w:w="1571" w:type="dxa"/>
              </w:tcPr>
            </w:tcPrChange>
          </w:tcPr>
          <w:p w14:paraId="772C9102" w14:textId="77777777" w:rsidR="00A71B8F" w:rsidRPr="001B7F35" w:rsidRDefault="00A71B8F" w:rsidP="001B7F35">
            <w:pPr>
              <w:spacing w:before="60"/>
              <w:rPr>
                <w:rFonts w:ascii="Times New Roman" w:hAnsi="Times New Roman"/>
                <w:color w:val="111111"/>
                <w:sz w:val="26"/>
                <w:szCs w:val="26"/>
              </w:rPr>
            </w:pPr>
            <w:r w:rsidRPr="001B7F35">
              <w:rPr>
                <w:rFonts w:ascii="Times New Roman" w:hAnsi="Times New Roman"/>
                <w:color w:val="111111"/>
                <w:sz w:val="26"/>
                <w:szCs w:val="26"/>
              </w:rPr>
              <w:t>Khoa Cấp cứu – Hồi sức tích cực – chống độc</w:t>
            </w:r>
          </w:p>
        </w:tc>
      </w:tr>
      <w:tr w:rsidR="00A71B8F" w:rsidRPr="001B7F35" w:rsidDel="00376700" w14:paraId="7AF0A817" w14:textId="4959CED0" w:rsidTr="00E707C0">
        <w:trPr>
          <w:gridAfter w:val="1"/>
          <w:wAfter w:w="680" w:type="dxa"/>
          <w:del w:id="3891" w:author="admin" w:date="2023-04-27T23:10:00Z"/>
        </w:trPr>
        <w:tc>
          <w:tcPr>
            <w:tcW w:w="1889" w:type="dxa"/>
            <w:gridSpan w:val="2"/>
          </w:tcPr>
          <w:p w14:paraId="11D91FE2" w14:textId="5749FBB9" w:rsidR="00A71B8F" w:rsidRPr="001B7F35" w:rsidDel="00376700" w:rsidRDefault="00A71B8F" w:rsidP="001B7F35">
            <w:pPr>
              <w:spacing w:before="60"/>
              <w:rPr>
                <w:del w:id="3892" w:author="admin" w:date="2023-04-27T23:10:00Z"/>
                <w:rFonts w:ascii="Times New Roman" w:hAnsi="Times New Roman"/>
                <w:bCs/>
                <w:sz w:val="26"/>
                <w:szCs w:val="26"/>
              </w:rPr>
            </w:pPr>
            <w:del w:id="3893" w:author="admin" w:date="2023-04-27T23:10:00Z">
              <w:r w:rsidRPr="001B7F35" w:rsidDel="00376700">
                <w:rPr>
                  <w:rFonts w:ascii="Times New Roman" w:hAnsi="Times New Roman"/>
                  <w:bCs/>
                  <w:sz w:val="26"/>
                  <w:szCs w:val="26"/>
                </w:rPr>
                <w:delText>Hệ thống cung cấp oxy và khí nén</w:delText>
              </w:r>
            </w:del>
          </w:p>
        </w:tc>
        <w:tc>
          <w:tcPr>
            <w:tcW w:w="1632" w:type="dxa"/>
            <w:gridSpan w:val="2"/>
          </w:tcPr>
          <w:p w14:paraId="51A8CBF6" w14:textId="6DCBF7F5" w:rsidR="00A71B8F" w:rsidRPr="001B7F35" w:rsidDel="00376700" w:rsidRDefault="00A71B8F" w:rsidP="001B7F35">
            <w:pPr>
              <w:spacing w:before="60"/>
              <w:rPr>
                <w:del w:id="3894" w:author="admin" w:date="2023-04-27T23:10:00Z"/>
                <w:rFonts w:ascii="Times New Roman" w:hAnsi="Times New Roman"/>
                <w:bCs/>
                <w:sz w:val="26"/>
                <w:szCs w:val="26"/>
              </w:rPr>
            </w:pPr>
            <w:del w:id="3895" w:author="admin" w:date="2023-04-27T23:10:00Z">
              <w:r w:rsidRPr="001B7F35" w:rsidDel="00376700">
                <w:rPr>
                  <w:rFonts w:ascii="Times New Roman" w:hAnsi="Times New Roman"/>
                  <w:bCs/>
                  <w:sz w:val="26"/>
                  <w:szCs w:val="26"/>
                </w:rPr>
                <w:delText>Có/không; Số lượng</w:delText>
              </w:r>
            </w:del>
          </w:p>
        </w:tc>
        <w:tc>
          <w:tcPr>
            <w:tcW w:w="1812" w:type="dxa"/>
            <w:gridSpan w:val="2"/>
          </w:tcPr>
          <w:p w14:paraId="53A5724F" w14:textId="6D0E1831" w:rsidR="00A71B8F" w:rsidRPr="001B7F35" w:rsidDel="00376700" w:rsidRDefault="00A71B8F" w:rsidP="001B7F35">
            <w:pPr>
              <w:spacing w:before="60"/>
              <w:rPr>
                <w:del w:id="3896" w:author="admin" w:date="2023-04-27T23:10:00Z"/>
                <w:rFonts w:ascii="Times New Roman" w:hAnsi="Times New Roman"/>
                <w:bCs/>
                <w:sz w:val="26"/>
                <w:szCs w:val="26"/>
              </w:rPr>
            </w:pPr>
            <w:del w:id="3897" w:author="admin" w:date="2023-04-27T23:10:00Z">
              <w:r w:rsidRPr="001B7F35" w:rsidDel="00376700">
                <w:rPr>
                  <w:rFonts w:ascii="Times New Roman" w:hAnsi="Times New Roman"/>
                  <w:bCs/>
                  <w:sz w:val="26"/>
                  <w:szCs w:val="26"/>
                </w:rPr>
                <w:delText>Có/không; Số lượng</w:delText>
              </w:r>
            </w:del>
          </w:p>
        </w:tc>
        <w:tc>
          <w:tcPr>
            <w:tcW w:w="1702" w:type="dxa"/>
            <w:gridSpan w:val="2"/>
          </w:tcPr>
          <w:p w14:paraId="0D1F27A7" w14:textId="6691A4CD" w:rsidR="00A71B8F" w:rsidRPr="001B7F35" w:rsidDel="00376700" w:rsidRDefault="00A71B8F" w:rsidP="001B7F35">
            <w:pPr>
              <w:spacing w:before="60"/>
              <w:rPr>
                <w:del w:id="3898" w:author="admin" w:date="2023-04-27T23:10:00Z"/>
                <w:rFonts w:ascii="Times New Roman" w:hAnsi="Times New Roman"/>
                <w:bCs/>
                <w:sz w:val="26"/>
                <w:szCs w:val="26"/>
              </w:rPr>
            </w:pPr>
            <w:del w:id="3899" w:author="admin" w:date="2023-04-27T23:10:00Z">
              <w:r w:rsidRPr="001B7F35" w:rsidDel="00376700">
                <w:rPr>
                  <w:rFonts w:ascii="Times New Roman" w:hAnsi="Times New Roman"/>
                  <w:bCs/>
                  <w:sz w:val="26"/>
                  <w:szCs w:val="26"/>
                </w:rPr>
                <w:delText>Có/không; Số lượng</w:delText>
              </w:r>
            </w:del>
          </w:p>
        </w:tc>
        <w:tc>
          <w:tcPr>
            <w:tcW w:w="1736" w:type="dxa"/>
            <w:gridSpan w:val="2"/>
          </w:tcPr>
          <w:p w14:paraId="7F40FB2B" w14:textId="5DC428B0" w:rsidR="00A71B8F" w:rsidRPr="001B7F35" w:rsidDel="00376700" w:rsidRDefault="00A71B8F" w:rsidP="001B7F35">
            <w:pPr>
              <w:spacing w:before="60"/>
              <w:rPr>
                <w:del w:id="3900" w:author="admin" w:date="2023-04-27T23:10:00Z"/>
                <w:rFonts w:ascii="Times New Roman" w:hAnsi="Times New Roman"/>
                <w:bCs/>
                <w:sz w:val="26"/>
                <w:szCs w:val="26"/>
              </w:rPr>
            </w:pPr>
            <w:del w:id="3901" w:author="admin" w:date="2023-04-27T23:10:00Z">
              <w:r w:rsidRPr="001B7F35" w:rsidDel="00376700">
                <w:rPr>
                  <w:rFonts w:ascii="Times New Roman" w:hAnsi="Times New Roman"/>
                  <w:bCs/>
                  <w:sz w:val="26"/>
                  <w:szCs w:val="26"/>
                </w:rPr>
                <w:delText>Có/không; Số lượng</w:delText>
              </w:r>
            </w:del>
          </w:p>
        </w:tc>
      </w:tr>
      <w:tr w:rsidR="00A71B8F" w:rsidRPr="001B7F35" w:rsidDel="00376700" w14:paraId="0E6CE326" w14:textId="4B5146BC" w:rsidTr="00E707C0">
        <w:trPr>
          <w:gridAfter w:val="1"/>
          <w:wAfter w:w="680" w:type="dxa"/>
          <w:del w:id="3902" w:author="admin" w:date="2023-04-27T23:10:00Z"/>
        </w:trPr>
        <w:tc>
          <w:tcPr>
            <w:tcW w:w="1889" w:type="dxa"/>
            <w:gridSpan w:val="2"/>
          </w:tcPr>
          <w:p w14:paraId="7D6D63C7" w14:textId="2D34FFC5" w:rsidR="00A71B8F" w:rsidRPr="001B7F35" w:rsidDel="00376700" w:rsidRDefault="00A71B8F" w:rsidP="001B7F35">
            <w:pPr>
              <w:spacing w:before="60"/>
              <w:rPr>
                <w:del w:id="3903" w:author="admin" w:date="2023-04-27T23:10:00Z"/>
                <w:rFonts w:ascii="Times New Roman" w:hAnsi="Times New Roman"/>
                <w:bCs/>
                <w:sz w:val="26"/>
                <w:szCs w:val="26"/>
              </w:rPr>
            </w:pPr>
            <w:del w:id="3904" w:author="admin" w:date="2023-04-27T23:10:00Z">
              <w:r w:rsidRPr="001B7F35" w:rsidDel="00376700">
                <w:rPr>
                  <w:rFonts w:ascii="Times New Roman" w:hAnsi="Times New Roman"/>
                  <w:bCs/>
                  <w:sz w:val="26"/>
                  <w:szCs w:val="26"/>
                </w:rPr>
                <w:delText>Hệ thống cung cấp nước sạch</w:delText>
              </w:r>
            </w:del>
          </w:p>
        </w:tc>
        <w:tc>
          <w:tcPr>
            <w:tcW w:w="1632" w:type="dxa"/>
            <w:gridSpan w:val="2"/>
          </w:tcPr>
          <w:p w14:paraId="6899B902" w14:textId="2B863F8E" w:rsidR="00A71B8F" w:rsidRPr="001B7F35" w:rsidDel="00376700" w:rsidRDefault="00A71B8F" w:rsidP="001B7F35">
            <w:pPr>
              <w:spacing w:before="60"/>
              <w:rPr>
                <w:del w:id="3905" w:author="admin" w:date="2023-04-27T23:10:00Z"/>
                <w:rFonts w:ascii="Times New Roman" w:hAnsi="Times New Roman"/>
                <w:bCs/>
                <w:sz w:val="26"/>
                <w:szCs w:val="26"/>
              </w:rPr>
            </w:pPr>
            <w:del w:id="3906" w:author="admin" w:date="2023-04-27T23:10:00Z">
              <w:r w:rsidRPr="001B7F35" w:rsidDel="00376700">
                <w:rPr>
                  <w:rFonts w:ascii="Times New Roman" w:hAnsi="Times New Roman"/>
                  <w:bCs/>
                  <w:sz w:val="26"/>
                  <w:szCs w:val="26"/>
                </w:rPr>
                <w:delText>Có/không; Số lượng</w:delText>
              </w:r>
            </w:del>
          </w:p>
        </w:tc>
        <w:tc>
          <w:tcPr>
            <w:tcW w:w="1812" w:type="dxa"/>
            <w:gridSpan w:val="2"/>
          </w:tcPr>
          <w:p w14:paraId="6C5B7B55" w14:textId="5150BB66" w:rsidR="00A71B8F" w:rsidRPr="001B7F35" w:rsidDel="00376700" w:rsidRDefault="00A71B8F" w:rsidP="001B7F35">
            <w:pPr>
              <w:spacing w:before="60"/>
              <w:rPr>
                <w:del w:id="3907" w:author="admin" w:date="2023-04-27T23:10:00Z"/>
                <w:rFonts w:ascii="Times New Roman" w:hAnsi="Times New Roman"/>
                <w:bCs/>
                <w:sz w:val="26"/>
                <w:szCs w:val="26"/>
              </w:rPr>
            </w:pPr>
            <w:del w:id="3908" w:author="admin" w:date="2023-04-27T23:10:00Z">
              <w:r w:rsidRPr="001B7F35" w:rsidDel="00376700">
                <w:rPr>
                  <w:rFonts w:ascii="Times New Roman" w:hAnsi="Times New Roman"/>
                  <w:bCs/>
                  <w:sz w:val="26"/>
                  <w:szCs w:val="26"/>
                </w:rPr>
                <w:delText>Có/không; Số lượng</w:delText>
              </w:r>
            </w:del>
          </w:p>
        </w:tc>
        <w:tc>
          <w:tcPr>
            <w:tcW w:w="1702" w:type="dxa"/>
            <w:gridSpan w:val="2"/>
          </w:tcPr>
          <w:p w14:paraId="0C976484" w14:textId="19722987" w:rsidR="00A71B8F" w:rsidRPr="001B7F35" w:rsidDel="00376700" w:rsidRDefault="00A71B8F" w:rsidP="001B7F35">
            <w:pPr>
              <w:spacing w:before="60"/>
              <w:rPr>
                <w:del w:id="3909" w:author="admin" w:date="2023-04-27T23:10:00Z"/>
                <w:rFonts w:ascii="Times New Roman" w:hAnsi="Times New Roman"/>
                <w:bCs/>
                <w:sz w:val="26"/>
                <w:szCs w:val="26"/>
              </w:rPr>
            </w:pPr>
            <w:del w:id="3910" w:author="admin" w:date="2023-04-27T23:10:00Z">
              <w:r w:rsidRPr="001B7F35" w:rsidDel="00376700">
                <w:rPr>
                  <w:rFonts w:ascii="Times New Roman" w:hAnsi="Times New Roman"/>
                  <w:bCs/>
                  <w:sz w:val="26"/>
                  <w:szCs w:val="26"/>
                </w:rPr>
                <w:delText>Có/không; Số lượng</w:delText>
              </w:r>
            </w:del>
          </w:p>
        </w:tc>
        <w:tc>
          <w:tcPr>
            <w:tcW w:w="1736" w:type="dxa"/>
            <w:gridSpan w:val="2"/>
          </w:tcPr>
          <w:p w14:paraId="26F7E084" w14:textId="377CD702" w:rsidR="00A71B8F" w:rsidRPr="001B7F35" w:rsidDel="00376700" w:rsidRDefault="00A71B8F" w:rsidP="001B7F35">
            <w:pPr>
              <w:spacing w:before="60"/>
              <w:rPr>
                <w:del w:id="3911" w:author="admin" w:date="2023-04-27T23:10:00Z"/>
                <w:rFonts w:ascii="Times New Roman" w:hAnsi="Times New Roman"/>
                <w:bCs/>
                <w:sz w:val="26"/>
                <w:szCs w:val="26"/>
              </w:rPr>
            </w:pPr>
            <w:del w:id="3912" w:author="admin" w:date="2023-04-27T23:10:00Z">
              <w:r w:rsidRPr="001B7F35" w:rsidDel="00376700">
                <w:rPr>
                  <w:rFonts w:ascii="Times New Roman" w:hAnsi="Times New Roman"/>
                  <w:bCs/>
                  <w:sz w:val="26"/>
                  <w:szCs w:val="26"/>
                </w:rPr>
                <w:delText>Có/không; Số lượng</w:delText>
              </w:r>
            </w:del>
          </w:p>
        </w:tc>
      </w:tr>
      <w:tr w:rsidR="00E707C0" w:rsidRPr="001B7F35" w14:paraId="43150042" w14:textId="77777777" w:rsidTr="00E707C0">
        <w:trPr>
          <w:ins w:id="3913" w:author="admin" w:date="2023-04-27T23:04:00Z"/>
          <w:trPrChange w:id="3914" w:author="admin" w:date="2023-04-27T23:22:00Z">
            <w:trPr>
              <w:gridAfter w:val="0"/>
            </w:trPr>
          </w:trPrChange>
        </w:trPr>
        <w:tc>
          <w:tcPr>
            <w:tcW w:w="709" w:type="dxa"/>
            <w:tcPrChange w:id="3915" w:author="admin" w:date="2023-04-27T23:22:00Z">
              <w:tcPr>
                <w:tcW w:w="709" w:type="dxa"/>
              </w:tcPr>
            </w:tcPrChange>
          </w:tcPr>
          <w:p w14:paraId="298F96CB" w14:textId="77777777" w:rsidR="00E707C0" w:rsidRPr="00A71B8F" w:rsidRDefault="00E707C0" w:rsidP="00E707C0">
            <w:pPr>
              <w:pStyle w:val="ListParagraph"/>
              <w:numPr>
                <w:ilvl w:val="0"/>
                <w:numId w:val="51"/>
              </w:numPr>
              <w:spacing w:before="60"/>
              <w:rPr>
                <w:ins w:id="3916" w:author="admin" w:date="2023-04-27T23:04:00Z"/>
                <w:rFonts w:ascii="Times New Roman" w:hAnsi="Times New Roman"/>
                <w:color w:val="000000"/>
                <w:sz w:val="26"/>
                <w:szCs w:val="26"/>
              </w:rPr>
            </w:pPr>
          </w:p>
        </w:tc>
        <w:tc>
          <w:tcPr>
            <w:tcW w:w="2483" w:type="dxa"/>
            <w:gridSpan w:val="2"/>
            <w:tcPrChange w:id="3917" w:author="admin" w:date="2023-04-27T23:22:00Z">
              <w:tcPr>
                <w:tcW w:w="2175" w:type="dxa"/>
                <w:gridSpan w:val="3"/>
              </w:tcPr>
            </w:tcPrChange>
          </w:tcPr>
          <w:p w14:paraId="0498AD7C" w14:textId="76648E02" w:rsidR="00E707C0" w:rsidRPr="001B7F35" w:rsidDel="001D10DA" w:rsidRDefault="00E707C0">
            <w:pPr>
              <w:spacing w:before="60"/>
              <w:rPr>
                <w:ins w:id="3918" w:author="admin" w:date="2023-04-27T23:04:00Z"/>
                <w:rFonts w:ascii="Times New Roman" w:hAnsi="Times New Roman"/>
                <w:color w:val="000000"/>
                <w:sz w:val="26"/>
                <w:szCs w:val="26"/>
              </w:rPr>
            </w:pPr>
            <w:ins w:id="3919" w:author="admin" w:date="2023-04-27T23:04:00Z">
              <w:r w:rsidRPr="00376700">
                <w:rPr>
                  <w:rFonts w:ascii="Times New Roman" w:hAnsi="Times New Roman"/>
                  <w:color w:val="000000"/>
                  <w:sz w:val="26"/>
                  <w:szCs w:val="26"/>
                </w:rPr>
                <w:t xml:space="preserve">Bộ dụng cụ thở oxy (bình làm ẩm,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 xml:space="preserve">ồng hồ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o l</w:t>
              </w:r>
              <w:r w:rsidRPr="00376700">
                <w:rPr>
                  <w:rFonts w:ascii="Times New Roman" w:hAnsi="Times New Roman" w:hint="eastAsia"/>
                  <w:color w:val="000000"/>
                  <w:sz w:val="26"/>
                  <w:szCs w:val="26"/>
                </w:rPr>
                <w:t>ư</w:t>
              </w:r>
              <w:r w:rsidRPr="00376700">
                <w:rPr>
                  <w:rFonts w:ascii="Times New Roman" w:hAnsi="Times New Roman"/>
                  <w:color w:val="000000"/>
                  <w:sz w:val="26"/>
                  <w:szCs w:val="26"/>
                </w:rPr>
                <w:t>u l</w:t>
              </w:r>
              <w:r w:rsidRPr="00376700">
                <w:rPr>
                  <w:rFonts w:ascii="Times New Roman" w:hAnsi="Times New Roman" w:hint="eastAsia"/>
                  <w:color w:val="000000"/>
                  <w:sz w:val="26"/>
                  <w:szCs w:val="26"/>
                </w:rPr>
                <w:t>ư</w:t>
              </w:r>
              <w:r w:rsidRPr="00376700">
                <w:rPr>
                  <w:rFonts w:ascii="Times New Roman" w:hAnsi="Times New Roman"/>
                  <w:color w:val="000000"/>
                  <w:sz w:val="26"/>
                  <w:szCs w:val="26"/>
                </w:rPr>
                <w:t xml:space="preserve">ợng…): ổ thở oxy, khí nén </w:t>
              </w:r>
            </w:ins>
          </w:p>
        </w:tc>
        <w:tc>
          <w:tcPr>
            <w:tcW w:w="1514" w:type="dxa"/>
            <w:gridSpan w:val="2"/>
            <w:tcPrChange w:id="3920" w:author="admin" w:date="2023-04-27T23:22:00Z">
              <w:tcPr>
                <w:tcW w:w="1702" w:type="dxa"/>
                <w:gridSpan w:val="4"/>
              </w:tcPr>
            </w:tcPrChange>
          </w:tcPr>
          <w:p w14:paraId="0FAE6305" w14:textId="66B5F57D" w:rsidR="00E707C0" w:rsidRPr="00E707C0" w:rsidRDefault="00E707C0" w:rsidP="00E707C0">
            <w:pPr>
              <w:spacing w:before="60"/>
              <w:rPr>
                <w:ins w:id="3921" w:author="admin" w:date="2023-04-27T23:23:00Z"/>
                <w:rFonts w:ascii="Times New Roman" w:hAnsi="Times New Roman"/>
                <w:bCs/>
                <w:sz w:val="20"/>
                <w:rPrChange w:id="3922" w:author="admin" w:date="2023-04-27T23:23:00Z">
                  <w:rPr>
                    <w:ins w:id="3923" w:author="admin" w:date="2023-04-27T23:23:00Z"/>
                    <w:rFonts w:ascii="Times New Roman" w:hAnsi="Times New Roman"/>
                    <w:bCs/>
                    <w:sz w:val="26"/>
                    <w:szCs w:val="26"/>
                  </w:rPr>
                </w:rPrChange>
              </w:rPr>
            </w:pPr>
            <w:ins w:id="3924" w:author="admin" w:date="2023-04-27T23:23:00Z">
              <w:r w:rsidRPr="00E707C0">
                <w:rPr>
                  <w:rFonts w:ascii="Times New Roman" w:hAnsi="Times New Roman"/>
                  <w:bCs/>
                  <w:sz w:val="20"/>
                  <w:rPrChange w:id="3925" w:author="admin" w:date="2023-04-27T23:23:00Z">
                    <w:rPr>
                      <w:rFonts w:ascii="Times New Roman" w:hAnsi="Times New Roman"/>
                      <w:bCs/>
                      <w:sz w:val="26"/>
                      <w:szCs w:val="26"/>
                    </w:rPr>
                  </w:rPrChange>
                </w:rPr>
                <w:t>K</w:t>
              </w:r>
            </w:ins>
            <w:ins w:id="3926" w:author="admin" w:date="2023-04-27T23:06:00Z">
              <w:r w:rsidRPr="00E707C0">
                <w:rPr>
                  <w:rFonts w:ascii="Times New Roman" w:hAnsi="Times New Roman"/>
                  <w:bCs/>
                  <w:sz w:val="20"/>
                  <w:rPrChange w:id="3927" w:author="admin" w:date="2023-04-27T23:23:00Z">
                    <w:rPr>
                      <w:rFonts w:ascii="Times New Roman" w:hAnsi="Times New Roman"/>
                      <w:bCs/>
                      <w:sz w:val="26"/>
                      <w:szCs w:val="26"/>
                    </w:rPr>
                  </w:rPrChange>
                </w:rPr>
                <w:t>hông</w:t>
              </w:r>
            </w:ins>
            <w:ins w:id="3928" w:author="admin" w:date="2023-04-27T23:23:00Z">
              <w:r w:rsidRPr="00E707C0">
                <w:rPr>
                  <w:rFonts w:ascii="Times New Roman" w:hAnsi="Times New Roman"/>
                  <w:bCs/>
                  <w:sz w:val="20"/>
                  <w:rPrChange w:id="3929" w:author="admin" w:date="2023-04-27T23:23:00Z">
                    <w:rPr>
                      <w:rFonts w:ascii="Times New Roman" w:hAnsi="Times New Roman"/>
                      <w:bCs/>
                      <w:sz w:val="26"/>
                      <w:szCs w:val="26"/>
                    </w:rPr>
                  </w:rPrChange>
                </w:rPr>
                <w:t xml:space="preserve"> </w:t>
              </w:r>
              <w:r w:rsidRPr="00E707C0">
                <w:rPr>
                  <w:rFonts w:ascii="Segoe UI Symbol" w:hAnsi="Segoe UI Symbol" w:cs="Segoe UI Symbol"/>
                  <w:color w:val="111111"/>
                  <w:sz w:val="20"/>
                  <w:lang w:val="vi-VN"/>
                  <w:rPrChange w:id="3930" w:author="admin" w:date="2023-04-27T23:23:00Z">
                    <w:rPr>
                      <w:rFonts w:ascii="Segoe UI Symbol" w:hAnsi="Segoe UI Symbol" w:cs="Segoe UI Symbol"/>
                      <w:color w:val="111111"/>
                      <w:sz w:val="26"/>
                      <w:szCs w:val="26"/>
                      <w:lang w:val="vi-VN"/>
                    </w:rPr>
                  </w:rPrChange>
                </w:rPr>
                <w:t>☐</w:t>
              </w:r>
            </w:ins>
          </w:p>
          <w:p w14:paraId="6C99EFA1" w14:textId="77777777" w:rsidR="00E707C0" w:rsidRPr="00E707C0" w:rsidRDefault="00E707C0" w:rsidP="00E707C0">
            <w:pPr>
              <w:spacing w:before="60"/>
              <w:rPr>
                <w:ins w:id="3931" w:author="admin" w:date="2023-04-27T23:23:00Z"/>
                <w:rFonts w:ascii="Times New Roman" w:hAnsi="Times New Roman"/>
                <w:bCs/>
                <w:sz w:val="20"/>
                <w:rPrChange w:id="3932" w:author="admin" w:date="2023-04-27T23:23:00Z">
                  <w:rPr>
                    <w:ins w:id="3933" w:author="admin" w:date="2023-04-27T23:23:00Z"/>
                    <w:rFonts w:ascii="Times New Roman" w:hAnsi="Times New Roman"/>
                    <w:bCs/>
                    <w:sz w:val="26"/>
                    <w:szCs w:val="26"/>
                  </w:rPr>
                </w:rPrChange>
              </w:rPr>
            </w:pPr>
            <w:ins w:id="3934" w:author="admin" w:date="2023-04-27T23:23:00Z">
              <w:r w:rsidRPr="00E707C0">
                <w:rPr>
                  <w:rFonts w:ascii="Times New Roman" w:hAnsi="Times New Roman"/>
                  <w:bCs/>
                  <w:sz w:val="20"/>
                  <w:rPrChange w:id="3935" w:author="admin" w:date="2023-04-27T23:23:00Z">
                    <w:rPr>
                      <w:rFonts w:ascii="Times New Roman" w:hAnsi="Times New Roman"/>
                      <w:bCs/>
                      <w:sz w:val="26"/>
                      <w:szCs w:val="26"/>
                    </w:rPr>
                  </w:rPrChange>
                </w:rPr>
                <w:t xml:space="preserve">Có: </w:t>
              </w:r>
              <w:r w:rsidRPr="00E707C0">
                <w:rPr>
                  <w:rFonts w:ascii="Segoe UI Symbol" w:hAnsi="Segoe UI Symbol" w:cs="Segoe UI Symbol"/>
                  <w:color w:val="111111"/>
                  <w:sz w:val="20"/>
                  <w:lang w:val="vi-VN"/>
                  <w:rPrChange w:id="3936" w:author="admin" w:date="2023-04-27T23:23:00Z">
                    <w:rPr>
                      <w:rFonts w:ascii="Segoe UI Symbol" w:hAnsi="Segoe UI Symbol" w:cs="Segoe UI Symbol"/>
                      <w:color w:val="111111"/>
                      <w:sz w:val="26"/>
                      <w:szCs w:val="26"/>
                      <w:lang w:val="vi-VN"/>
                    </w:rPr>
                  </w:rPrChange>
                </w:rPr>
                <w:t>☐</w:t>
              </w:r>
            </w:ins>
            <w:ins w:id="3937" w:author="admin" w:date="2023-04-27T23:06:00Z">
              <w:r w:rsidRPr="00E707C0">
                <w:rPr>
                  <w:rFonts w:ascii="Times New Roman" w:hAnsi="Times New Roman"/>
                  <w:bCs/>
                  <w:sz w:val="20"/>
                  <w:rPrChange w:id="3938" w:author="admin" w:date="2023-04-27T23:23:00Z">
                    <w:rPr>
                      <w:rFonts w:ascii="Times New Roman" w:hAnsi="Times New Roman"/>
                      <w:bCs/>
                      <w:sz w:val="26"/>
                      <w:szCs w:val="26"/>
                    </w:rPr>
                  </w:rPrChange>
                </w:rPr>
                <w:t xml:space="preserve"> </w:t>
              </w:r>
            </w:ins>
          </w:p>
          <w:p w14:paraId="70442950" w14:textId="0CBA92AF" w:rsidR="00E707C0" w:rsidRPr="00E707C0" w:rsidRDefault="00E707C0" w:rsidP="00E707C0">
            <w:pPr>
              <w:spacing w:before="60"/>
              <w:rPr>
                <w:ins w:id="3939" w:author="admin" w:date="2023-04-27T23:04:00Z"/>
                <w:rFonts w:ascii="Times New Roman" w:hAnsi="Times New Roman"/>
                <w:bCs/>
                <w:sz w:val="20"/>
                <w:rPrChange w:id="3940" w:author="admin" w:date="2023-04-27T23:23:00Z">
                  <w:rPr>
                    <w:ins w:id="3941" w:author="admin" w:date="2023-04-27T23:04:00Z"/>
                    <w:rFonts w:ascii="Times New Roman" w:hAnsi="Times New Roman"/>
                    <w:bCs/>
                    <w:sz w:val="26"/>
                    <w:szCs w:val="26"/>
                  </w:rPr>
                </w:rPrChange>
              </w:rPr>
            </w:pPr>
            <w:ins w:id="3942" w:author="admin" w:date="2023-04-27T23:06:00Z">
              <w:r w:rsidRPr="00E707C0">
                <w:rPr>
                  <w:rFonts w:ascii="Times New Roman" w:hAnsi="Times New Roman"/>
                  <w:bCs/>
                  <w:sz w:val="20"/>
                  <w:rPrChange w:id="3943" w:author="admin" w:date="2023-04-27T23:23:00Z">
                    <w:rPr>
                      <w:rFonts w:ascii="Times New Roman" w:hAnsi="Times New Roman"/>
                      <w:bCs/>
                      <w:sz w:val="26"/>
                      <w:szCs w:val="26"/>
                    </w:rPr>
                  </w:rPrChange>
                </w:rPr>
                <w:t>Số lượng</w:t>
              </w:r>
            </w:ins>
            <w:ins w:id="3944" w:author="admin" w:date="2023-04-27T23:23:00Z">
              <w:r w:rsidRPr="00E707C0">
                <w:rPr>
                  <w:rFonts w:ascii="Times New Roman" w:hAnsi="Times New Roman"/>
                  <w:bCs/>
                  <w:sz w:val="20"/>
                  <w:rPrChange w:id="3945" w:author="admin" w:date="2023-04-27T23:23:00Z">
                    <w:rPr>
                      <w:rFonts w:ascii="Times New Roman" w:hAnsi="Times New Roman"/>
                      <w:bCs/>
                      <w:sz w:val="26"/>
                      <w:szCs w:val="26"/>
                    </w:rPr>
                  </w:rPrChange>
                </w:rPr>
                <w:t>: …</w:t>
              </w:r>
            </w:ins>
          </w:p>
        </w:tc>
        <w:tc>
          <w:tcPr>
            <w:tcW w:w="1651" w:type="dxa"/>
            <w:gridSpan w:val="2"/>
            <w:tcPrChange w:id="3946" w:author="admin" w:date="2023-04-27T23:22:00Z">
              <w:tcPr>
                <w:tcW w:w="1702" w:type="dxa"/>
                <w:gridSpan w:val="3"/>
              </w:tcPr>
            </w:tcPrChange>
          </w:tcPr>
          <w:p w14:paraId="65E21227" w14:textId="77777777" w:rsidR="00E707C0" w:rsidRPr="009A7CF2" w:rsidRDefault="00E707C0" w:rsidP="00E707C0">
            <w:pPr>
              <w:spacing w:before="60"/>
              <w:rPr>
                <w:ins w:id="3947" w:author="admin" w:date="2023-04-27T23:24:00Z"/>
                <w:rFonts w:ascii="Times New Roman" w:hAnsi="Times New Roman"/>
                <w:bCs/>
                <w:sz w:val="20"/>
              </w:rPr>
            </w:pPr>
            <w:ins w:id="3948" w:author="admin" w:date="2023-04-27T23:24: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CDF6119" w14:textId="77777777" w:rsidR="00E707C0" w:rsidRPr="009A7CF2" w:rsidRDefault="00E707C0" w:rsidP="00E707C0">
            <w:pPr>
              <w:spacing w:before="60"/>
              <w:rPr>
                <w:ins w:id="3949" w:author="admin" w:date="2023-04-27T23:24:00Z"/>
                <w:rFonts w:ascii="Times New Roman" w:hAnsi="Times New Roman"/>
                <w:bCs/>
                <w:sz w:val="20"/>
              </w:rPr>
            </w:pPr>
            <w:ins w:id="3950" w:author="admin" w:date="2023-04-27T23:24: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F1D5E8" w14:textId="109CCA63" w:rsidR="00E707C0" w:rsidRPr="001B7F35" w:rsidRDefault="00E707C0" w:rsidP="00E707C0">
            <w:pPr>
              <w:spacing w:before="60"/>
              <w:rPr>
                <w:ins w:id="3951" w:author="admin" w:date="2023-04-27T23:04:00Z"/>
                <w:rFonts w:ascii="Times New Roman" w:hAnsi="Times New Roman"/>
                <w:bCs/>
                <w:sz w:val="26"/>
                <w:szCs w:val="26"/>
              </w:rPr>
            </w:pPr>
            <w:ins w:id="3952" w:author="admin" w:date="2023-04-27T23:24:00Z">
              <w:r w:rsidRPr="009A7CF2">
                <w:rPr>
                  <w:rFonts w:ascii="Times New Roman" w:hAnsi="Times New Roman"/>
                  <w:bCs/>
                  <w:sz w:val="20"/>
                </w:rPr>
                <w:t>Số lượng: …</w:t>
              </w:r>
            </w:ins>
          </w:p>
        </w:tc>
        <w:tc>
          <w:tcPr>
            <w:tcW w:w="1514" w:type="dxa"/>
            <w:gridSpan w:val="2"/>
            <w:tcPrChange w:id="3953" w:author="admin" w:date="2023-04-27T23:22:00Z">
              <w:tcPr>
                <w:tcW w:w="1702" w:type="dxa"/>
                <w:gridSpan w:val="4"/>
              </w:tcPr>
            </w:tcPrChange>
          </w:tcPr>
          <w:p w14:paraId="409B9DBB" w14:textId="77777777" w:rsidR="00E707C0" w:rsidRPr="009A7CF2" w:rsidRDefault="00E707C0" w:rsidP="00E707C0">
            <w:pPr>
              <w:spacing w:before="60"/>
              <w:rPr>
                <w:ins w:id="3954" w:author="admin" w:date="2023-04-27T23:24:00Z"/>
                <w:rFonts w:ascii="Times New Roman" w:hAnsi="Times New Roman"/>
                <w:bCs/>
                <w:sz w:val="20"/>
              </w:rPr>
            </w:pPr>
            <w:ins w:id="3955" w:author="admin" w:date="2023-04-27T23:24: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CFEF014" w14:textId="77777777" w:rsidR="00E707C0" w:rsidRPr="009A7CF2" w:rsidRDefault="00E707C0" w:rsidP="00E707C0">
            <w:pPr>
              <w:spacing w:before="60"/>
              <w:rPr>
                <w:ins w:id="3956" w:author="admin" w:date="2023-04-27T23:24:00Z"/>
                <w:rFonts w:ascii="Times New Roman" w:hAnsi="Times New Roman"/>
                <w:bCs/>
                <w:sz w:val="20"/>
              </w:rPr>
            </w:pPr>
            <w:ins w:id="3957" w:author="admin" w:date="2023-04-27T23:24: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5A7D1DD" w14:textId="4B4D0908" w:rsidR="00E707C0" w:rsidRPr="001B7F35" w:rsidRDefault="00E707C0" w:rsidP="00E707C0">
            <w:pPr>
              <w:spacing w:before="60"/>
              <w:rPr>
                <w:ins w:id="3958" w:author="admin" w:date="2023-04-27T23:04:00Z"/>
                <w:rFonts w:ascii="Times New Roman" w:hAnsi="Times New Roman"/>
                <w:bCs/>
                <w:sz w:val="26"/>
                <w:szCs w:val="26"/>
              </w:rPr>
            </w:pPr>
            <w:ins w:id="3959" w:author="admin" w:date="2023-04-27T23:24:00Z">
              <w:r w:rsidRPr="009A7CF2">
                <w:rPr>
                  <w:rFonts w:ascii="Times New Roman" w:hAnsi="Times New Roman"/>
                  <w:bCs/>
                  <w:sz w:val="20"/>
                </w:rPr>
                <w:t>Số lượng: …</w:t>
              </w:r>
            </w:ins>
          </w:p>
        </w:tc>
        <w:tc>
          <w:tcPr>
            <w:tcW w:w="1580" w:type="dxa"/>
            <w:gridSpan w:val="2"/>
            <w:tcPrChange w:id="3960" w:author="admin" w:date="2023-04-27T23:22:00Z">
              <w:tcPr>
                <w:tcW w:w="1461" w:type="dxa"/>
                <w:gridSpan w:val="2"/>
              </w:tcPr>
            </w:tcPrChange>
          </w:tcPr>
          <w:p w14:paraId="715536F1" w14:textId="77777777" w:rsidR="00E707C0" w:rsidRPr="009A7CF2" w:rsidRDefault="00E707C0" w:rsidP="00E707C0">
            <w:pPr>
              <w:spacing w:before="60"/>
              <w:rPr>
                <w:ins w:id="3961" w:author="admin" w:date="2023-04-27T23:24:00Z"/>
                <w:rFonts w:ascii="Times New Roman" w:hAnsi="Times New Roman"/>
                <w:bCs/>
                <w:sz w:val="20"/>
              </w:rPr>
            </w:pPr>
            <w:ins w:id="3962" w:author="admin" w:date="2023-04-27T23:24: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D29A3B3" w14:textId="77777777" w:rsidR="00E707C0" w:rsidRPr="009A7CF2" w:rsidRDefault="00E707C0" w:rsidP="00E707C0">
            <w:pPr>
              <w:spacing w:before="60"/>
              <w:rPr>
                <w:ins w:id="3963" w:author="admin" w:date="2023-04-27T23:24:00Z"/>
                <w:rFonts w:ascii="Times New Roman" w:hAnsi="Times New Roman"/>
                <w:bCs/>
                <w:sz w:val="20"/>
              </w:rPr>
            </w:pPr>
            <w:ins w:id="3964" w:author="admin" w:date="2023-04-27T23:24: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22AE80E" w14:textId="717A0D60" w:rsidR="00E707C0" w:rsidRPr="001B7F35" w:rsidRDefault="00E707C0" w:rsidP="00E707C0">
            <w:pPr>
              <w:spacing w:before="60"/>
              <w:rPr>
                <w:ins w:id="3965" w:author="admin" w:date="2023-04-27T23:04:00Z"/>
                <w:rFonts w:ascii="Times New Roman" w:hAnsi="Times New Roman"/>
                <w:bCs/>
                <w:sz w:val="26"/>
                <w:szCs w:val="26"/>
              </w:rPr>
            </w:pPr>
            <w:ins w:id="3966" w:author="admin" w:date="2023-04-27T23:24:00Z">
              <w:r w:rsidRPr="009A7CF2">
                <w:rPr>
                  <w:rFonts w:ascii="Times New Roman" w:hAnsi="Times New Roman"/>
                  <w:bCs/>
                  <w:sz w:val="20"/>
                </w:rPr>
                <w:t>Số lượng: …</w:t>
              </w:r>
            </w:ins>
          </w:p>
        </w:tc>
      </w:tr>
      <w:tr w:rsidR="00E707C0" w:rsidRPr="001B7F35" w14:paraId="0E552FC8" w14:textId="77777777" w:rsidTr="00E707C0">
        <w:trPr>
          <w:ins w:id="3967" w:author="admin" w:date="2023-04-27T23:05:00Z"/>
          <w:trPrChange w:id="3968" w:author="admin" w:date="2023-04-27T23:22:00Z">
            <w:trPr>
              <w:gridAfter w:val="0"/>
            </w:trPr>
          </w:trPrChange>
        </w:trPr>
        <w:tc>
          <w:tcPr>
            <w:tcW w:w="709" w:type="dxa"/>
            <w:tcPrChange w:id="3969" w:author="admin" w:date="2023-04-27T23:22:00Z">
              <w:tcPr>
                <w:tcW w:w="709" w:type="dxa"/>
              </w:tcPr>
            </w:tcPrChange>
          </w:tcPr>
          <w:p w14:paraId="39B7503C" w14:textId="77777777" w:rsidR="00E707C0" w:rsidRPr="009A7CF2" w:rsidRDefault="00E707C0" w:rsidP="00E707C0">
            <w:pPr>
              <w:pStyle w:val="ListParagraph"/>
              <w:numPr>
                <w:ilvl w:val="0"/>
                <w:numId w:val="51"/>
              </w:numPr>
              <w:spacing w:before="60"/>
              <w:rPr>
                <w:ins w:id="3970" w:author="admin" w:date="2023-04-27T23:05:00Z"/>
                <w:rFonts w:ascii="Times New Roman" w:hAnsi="Times New Roman"/>
                <w:color w:val="000000"/>
                <w:sz w:val="26"/>
                <w:szCs w:val="26"/>
              </w:rPr>
            </w:pPr>
          </w:p>
        </w:tc>
        <w:tc>
          <w:tcPr>
            <w:tcW w:w="2483" w:type="dxa"/>
            <w:gridSpan w:val="2"/>
            <w:tcPrChange w:id="3971" w:author="admin" w:date="2023-04-27T23:22:00Z">
              <w:tcPr>
                <w:tcW w:w="2175" w:type="dxa"/>
                <w:gridSpan w:val="3"/>
              </w:tcPr>
            </w:tcPrChange>
          </w:tcPr>
          <w:p w14:paraId="488DD953" w14:textId="4150A3E3" w:rsidR="00E707C0" w:rsidRDefault="00E707C0" w:rsidP="00E707C0">
            <w:pPr>
              <w:spacing w:before="60"/>
              <w:rPr>
                <w:ins w:id="3972" w:author="admin" w:date="2023-04-27T23:05:00Z"/>
                <w:rFonts w:ascii="Times New Roman" w:hAnsi="Times New Roman"/>
                <w:color w:val="000000"/>
                <w:sz w:val="26"/>
                <w:szCs w:val="26"/>
              </w:rPr>
            </w:pPr>
            <w:ins w:id="3973" w:author="admin" w:date="2023-04-27T23:05:00Z">
              <w:r w:rsidRPr="00376700">
                <w:rPr>
                  <w:rFonts w:ascii="Times New Roman" w:hAnsi="Times New Roman"/>
                  <w:color w:val="000000"/>
                  <w:sz w:val="26"/>
                  <w:szCs w:val="26"/>
                </w:rPr>
                <w:t>Máy thở chức n</w:t>
              </w:r>
              <w:r w:rsidRPr="00376700">
                <w:rPr>
                  <w:rFonts w:ascii="Times New Roman" w:hAnsi="Times New Roman" w:hint="eastAsia"/>
                  <w:color w:val="000000"/>
                  <w:sz w:val="26"/>
                  <w:szCs w:val="26"/>
                </w:rPr>
                <w:t>ă</w:t>
              </w:r>
              <w:r w:rsidRPr="00376700">
                <w:rPr>
                  <w:rFonts w:ascii="Times New Roman" w:hAnsi="Times New Roman"/>
                  <w:color w:val="000000"/>
                  <w:sz w:val="26"/>
                  <w:szCs w:val="26"/>
                </w:rPr>
                <w:t>ng cao</w:t>
              </w:r>
            </w:ins>
          </w:p>
        </w:tc>
        <w:tc>
          <w:tcPr>
            <w:tcW w:w="1514" w:type="dxa"/>
            <w:gridSpan w:val="2"/>
            <w:tcPrChange w:id="3974" w:author="admin" w:date="2023-04-27T23:22:00Z">
              <w:tcPr>
                <w:tcW w:w="1702" w:type="dxa"/>
                <w:gridSpan w:val="4"/>
              </w:tcPr>
            </w:tcPrChange>
          </w:tcPr>
          <w:p w14:paraId="537793FA" w14:textId="77777777" w:rsidR="00E707C0" w:rsidRPr="009A7CF2" w:rsidRDefault="00E707C0" w:rsidP="00E707C0">
            <w:pPr>
              <w:spacing w:before="60"/>
              <w:rPr>
                <w:ins w:id="3975" w:author="admin" w:date="2023-04-27T23:25:00Z"/>
                <w:rFonts w:ascii="Times New Roman" w:hAnsi="Times New Roman"/>
                <w:bCs/>
                <w:sz w:val="20"/>
              </w:rPr>
            </w:pPr>
            <w:ins w:id="397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D74AED2" w14:textId="77777777" w:rsidR="00E707C0" w:rsidRPr="009A7CF2" w:rsidRDefault="00E707C0" w:rsidP="00E707C0">
            <w:pPr>
              <w:spacing w:before="60"/>
              <w:rPr>
                <w:ins w:id="3977" w:author="admin" w:date="2023-04-27T23:25:00Z"/>
                <w:rFonts w:ascii="Times New Roman" w:hAnsi="Times New Roman"/>
                <w:bCs/>
                <w:sz w:val="20"/>
              </w:rPr>
            </w:pPr>
            <w:ins w:id="397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4D72298" w14:textId="70636F53" w:rsidR="00E707C0" w:rsidRPr="001B7F35" w:rsidRDefault="00E707C0" w:rsidP="00E707C0">
            <w:pPr>
              <w:spacing w:before="60"/>
              <w:rPr>
                <w:ins w:id="3979" w:author="admin" w:date="2023-04-27T23:05:00Z"/>
                <w:rFonts w:ascii="Times New Roman" w:hAnsi="Times New Roman"/>
                <w:bCs/>
                <w:sz w:val="26"/>
                <w:szCs w:val="26"/>
              </w:rPr>
            </w:pPr>
            <w:ins w:id="3980" w:author="admin" w:date="2023-04-27T23:25:00Z">
              <w:r w:rsidRPr="009A7CF2">
                <w:rPr>
                  <w:rFonts w:ascii="Times New Roman" w:hAnsi="Times New Roman"/>
                  <w:bCs/>
                  <w:sz w:val="20"/>
                </w:rPr>
                <w:t>Số lượng: …</w:t>
              </w:r>
            </w:ins>
          </w:p>
        </w:tc>
        <w:tc>
          <w:tcPr>
            <w:tcW w:w="1651" w:type="dxa"/>
            <w:gridSpan w:val="2"/>
            <w:tcPrChange w:id="3981" w:author="admin" w:date="2023-04-27T23:22:00Z">
              <w:tcPr>
                <w:tcW w:w="1702" w:type="dxa"/>
                <w:gridSpan w:val="3"/>
              </w:tcPr>
            </w:tcPrChange>
          </w:tcPr>
          <w:p w14:paraId="66CB5F29" w14:textId="77777777" w:rsidR="00E707C0" w:rsidRPr="009A7CF2" w:rsidRDefault="00E707C0" w:rsidP="00E707C0">
            <w:pPr>
              <w:spacing w:before="60"/>
              <w:rPr>
                <w:ins w:id="3982" w:author="admin" w:date="2023-04-27T23:25:00Z"/>
                <w:rFonts w:ascii="Times New Roman" w:hAnsi="Times New Roman"/>
                <w:bCs/>
                <w:sz w:val="20"/>
              </w:rPr>
            </w:pPr>
            <w:ins w:id="398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30E9332" w14:textId="77777777" w:rsidR="00E707C0" w:rsidRPr="009A7CF2" w:rsidRDefault="00E707C0" w:rsidP="00E707C0">
            <w:pPr>
              <w:spacing w:before="60"/>
              <w:rPr>
                <w:ins w:id="3984" w:author="admin" w:date="2023-04-27T23:25:00Z"/>
                <w:rFonts w:ascii="Times New Roman" w:hAnsi="Times New Roman"/>
                <w:bCs/>
                <w:sz w:val="20"/>
              </w:rPr>
            </w:pPr>
            <w:ins w:id="398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C56C1BD" w14:textId="01319CD7" w:rsidR="00E707C0" w:rsidRPr="001B7F35" w:rsidRDefault="00E707C0" w:rsidP="00E707C0">
            <w:pPr>
              <w:spacing w:before="60"/>
              <w:rPr>
                <w:ins w:id="3986" w:author="admin" w:date="2023-04-27T23:05:00Z"/>
                <w:rFonts w:ascii="Times New Roman" w:hAnsi="Times New Roman"/>
                <w:bCs/>
                <w:sz w:val="26"/>
                <w:szCs w:val="26"/>
              </w:rPr>
            </w:pPr>
            <w:ins w:id="3987" w:author="admin" w:date="2023-04-27T23:25:00Z">
              <w:r w:rsidRPr="009A7CF2">
                <w:rPr>
                  <w:rFonts w:ascii="Times New Roman" w:hAnsi="Times New Roman"/>
                  <w:bCs/>
                  <w:sz w:val="20"/>
                </w:rPr>
                <w:t>Số lượng: …</w:t>
              </w:r>
            </w:ins>
          </w:p>
        </w:tc>
        <w:tc>
          <w:tcPr>
            <w:tcW w:w="1514" w:type="dxa"/>
            <w:gridSpan w:val="2"/>
            <w:tcPrChange w:id="3988" w:author="admin" w:date="2023-04-27T23:22:00Z">
              <w:tcPr>
                <w:tcW w:w="1702" w:type="dxa"/>
                <w:gridSpan w:val="4"/>
              </w:tcPr>
            </w:tcPrChange>
          </w:tcPr>
          <w:p w14:paraId="6248C70D" w14:textId="77777777" w:rsidR="00E707C0" w:rsidRPr="009A7CF2" w:rsidRDefault="00E707C0" w:rsidP="00E707C0">
            <w:pPr>
              <w:spacing w:before="60"/>
              <w:rPr>
                <w:ins w:id="3989" w:author="admin" w:date="2023-04-27T23:25:00Z"/>
                <w:rFonts w:ascii="Times New Roman" w:hAnsi="Times New Roman"/>
                <w:bCs/>
                <w:sz w:val="20"/>
              </w:rPr>
            </w:pPr>
            <w:ins w:id="399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D093709" w14:textId="77777777" w:rsidR="00E707C0" w:rsidRPr="009A7CF2" w:rsidRDefault="00E707C0" w:rsidP="00E707C0">
            <w:pPr>
              <w:spacing w:before="60"/>
              <w:rPr>
                <w:ins w:id="3991" w:author="admin" w:date="2023-04-27T23:25:00Z"/>
                <w:rFonts w:ascii="Times New Roman" w:hAnsi="Times New Roman"/>
                <w:bCs/>
                <w:sz w:val="20"/>
              </w:rPr>
            </w:pPr>
            <w:ins w:id="399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753430E" w14:textId="05910AAC" w:rsidR="00E707C0" w:rsidRPr="001B7F35" w:rsidRDefault="00E707C0" w:rsidP="00E707C0">
            <w:pPr>
              <w:spacing w:before="60"/>
              <w:rPr>
                <w:ins w:id="3993" w:author="admin" w:date="2023-04-27T23:05:00Z"/>
                <w:rFonts w:ascii="Times New Roman" w:hAnsi="Times New Roman"/>
                <w:bCs/>
                <w:sz w:val="26"/>
                <w:szCs w:val="26"/>
              </w:rPr>
            </w:pPr>
            <w:ins w:id="3994" w:author="admin" w:date="2023-04-27T23:25:00Z">
              <w:r w:rsidRPr="009A7CF2">
                <w:rPr>
                  <w:rFonts w:ascii="Times New Roman" w:hAnsi="Times New Roman"/>
                  <w:bCs/>
                  <w:sz w:val="20"/>
                </w:rPr>
                <w:t>Số lượng: …</w:t>
              </w:r>
            </w:ins>
          </w:p>
        </w:tc>
        <w:tc>
          <w:tcPr>
            <w:tcW w:w="1580" w:type="dxa"/>
            <w:gridSpan w:val="2"/>
            <w:tcPrChange w:id="3995" w:author="admin" w:date="2023-04-27T23:22:00Z">
              <w:tcPr>
                <w:tcW w:w="1461" w:type="dxa"/>
                <w:gridSpan w:val="2"/>
              </w:tcPr>
            </w:tcPrChange>
          </w:tcPr>
          <w:p w14:paraId="66BAD48C" w14:textId="77777777" w:rsidR="00E707C0" w:rsidRPr="009A7CF2" w:rsidRDefault="00E707C0" w:rsidP="00E707C0">
            <w:pPr>
              <w:spacing w:before="60"/>
              <w:rPr>
                <w:ins w:id="3996" w:author="admin" w:date="2023-04-27T23:25:00Z"/>
                <w:rFonts w:ascii="Times New Roman" w:hAnsi="Times New Roman"/>
                <w:bCs/>
                <w:sz w:val="20"/>
              </w:rPr>
            </w:pPr>
            <w:ins w:id="399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878E4FD" w14:textId="77777777" w:rsidR="00E707C0" w:rsidRPr="009A7CF2" w:rsidRDefault="00E707C0" w:rsidP="00E707C0">
            <w:pPr>
              <w:spacing w:before="60"/>
              <w:rPr>
                <w:ins w:id="3998" w:author="admin" w:date="2023-04-27T23:25:00Z"/>
                <w:rFonts w:ascii="Times New Roman" w:hAnsi="Times New Roman"/>
                <w:bCs/>
                <w:sz w:val="20"/>
              </w:rPr>
            </w:pPr>
            <w:ins w:id="399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040504C" w14:textId="40F5877D" w:rsidR="00E707C0" w:rsidRPr="001B7F35" w:rsidRDefault="00E707C0" w:rsidP="00E707C0">
            <w:pPr>
              <w:spacing w:before="60"/>
              <w:rPr>
                <w:ins w:id="4000" w:author="admin" w:date="2023-04-27T23:05:00Z"/>
                <w:rFonts w:ascii="Times New Roman" w:hAnsi="Times New Roman"/>
                <w:bCs/>
                <w:sz w:val="26"/>
                <w:szCs w:val="26"/>
              </w:rPr>
            </w:pPr>
            <w:ins w:id="4001" w:author="admin" w:date="2023-04-27T23:25:00Z">
              <w:r w:rsidRPr="009A7CF2">
                <w:rPr>
                  <w:rFonts w:ascii="Times New Roman" w:hAnsi="Times New Roman"/>
                  <w:bCs/>
                  <w:sz w:val="20"/>
                </w:rPr>
                <w:t>Số lượng: …</w:t>
              </w:r>
            </w:ins>
          </w:p>
        </w:tc>
      </w:tr>
      <w:tr w:rsidR="00E707C0" w:rsidRPr="001B7F35" w14:paraId="2A1ABF7A" w14:textId="77777777" w:rsidTr="00E707C0">
        <w:trPr>
          <w:ins w:id="4002" w:author="admin" w:date="2023-04-27T23:06:00Z"/>
          <w:trPrChange w:id="4003" w:author="admin" w:date="2023-04-27T23:22:00Z">
            <w:trPr>
              <w:gridAfter w:val="0"/>
            </w:trPr>
          </w:trPrChange>
        </w:trPr>
        <w:tc>
          <w:tcPr>
            <w:tcW w:w="709" w:type="dxa"/>
            <w:tcPrChange w:id="4004" w:author="admin" w:date="2023-04-27T23:22:00Z">
              <w:tcPr>
                <w:tcW w:w="709" w:type="dxa"/>
              </w:tcPr>
            </w:tcPrChange>
          </w:tcPr>
          <w:p w14:paraId="04A3536A" w14:textId="77777777" w:rsidR="00E707C0" w:rsidRPr="009A7CF2" w:rsidRDefault="00E707C0" w:rsidP="00E707C0">
            <w:pPr>
              <w:pStyle w:val="ListParagraph"/>
              <w:numPr>
                <w:ilvl w:val="0"/>
                <w:numId w:val="51"/>
              </w:numPr>
              <w:spacing w:before="60"/>
              <w:rPr>
                <w:ins w:id="4005" w:author="admin" w:date="2023-04-27T23:06:00Z"/>
                <w:rFonts w:ascii="Times New Roman" w:hAnsi="Times New Roman"/>
                <w:color w:val="000000"/>
                <w:sz w:val="26"/>
                <w:szCs w:val="26"/>
              </w:rPr>
            </w:pPr>
          </w:p>
        </w:tc>
        <w:tc>
          <w:tcPr>
            <w:tcW w:w="2483" w:type="dxa"/>
            <w:gridSpan w:val="2"/>
            <w:tcPrChange w:id="4006" w:author="admin" w:date="2023-04-27T23:22:00Z">
              <w:tcPr>
                <w:tcW w:w="2436" w:type="dxa"/>
                <w:gridSpan w:val="4"/>
              </w:tcPr>
            </w:tcPrChange>
          </w:tcPr>
          <w:p w14:paraId="08C3CF45" w14:textId="0C75701A" w:rsidR="00E707C0" w:rsidRPr="001B7F35" w:rsidRDefault="00E707C0" w:rsidP="00E707C0">
            <w:pPr>
              <w:spacing w:before="60"/>
              <w:rPr>
                <w:ins w:id="4007" w:author="admin" w:date="2023-04-27T23:06:00Z"/>
                <w:rFonts w:ascii="Times New Roman" w:hAnsi="Times New Roman"/>
                <w:color w:val="000000"/>
                <w:sz w:val="26"/>
                <w:szCs w:val="26"/>
              </w:rPr>
            </w:pPr>
            <w:ins w:id="4008" w:author="admin" w:date="2023-04-27T23:06:00Z">
              <w:r>
                <w:rPr>
                  <w:rFonts w:ascii="Times New Roman" w:hAnsi="Times New Roman"/>
                  <w:color w:val="000000"/>
                  <w:sz w:val="26"/>
                  <w:szCs w:val="26"/>
                </w:rPr>
                <w:t>M</w:t>
              </w:r>
              <w:r w:rsidRPr="001B7F35">
                <w:rPr>
                  <w:rFonts w:ascii="Times New Roman" w:hAnsi="Times New Roman"/>
                  <w:color w:val="000000"/>
                  <w:sz w:val="26"/>
                  <w:szCs w:val="26"/>
                </w:rPr>
                <w:t xml:space="preserve">áy </w:t>
              </w:r>
              <w:r>
                <w:rPr>
                  <w:rFonts w:ascii="Times New Roman" w:hAnsi="Times New Roman"/>
                  <w:color w:val="000000"/>
                  <w:sz w:val="26"/>
                  <w:szCs w:val="26"/>
                </w:rPr>
                <w:t>thở không xâm nhập</w:t>
              </w:r>
            </w:ins>
          </w:p>
        </w:tc>
        <w:tc>
          <w:tcPr>
            <w:tcW w:w="1514" w:type="dxa"/>
            <w:gridSpan w:val="2"/>
            <w:tcPrChange w:id="4009" w:author="admin" w:date="2023-04-27T23:22:00Z">
              <w:tcPr>
                <w:tcW w:w="1441" w:type="dxa"/>
                <w:gridSpan w:val="3"/>
              </w:tcPr>
            </w:tcPrChange>
          </w:tcPr>
          <w:p w14:paraId="2D7885AE" w14:textId="77777777" w:rsidR="00E707C0" w:rsidRPr="009A7CF2" w:rsidRDefault="00E707C0" w:rsidP="00E707C0">
            <w:pPr>
              <w:spacing w:before="60"/>
              <w:rPr>
                <w:ins w:id="4010" w:author="admin" w:date="2023-04-27T23:25:00Z"/>
                <w:rFonts w:ascii="Times New Roman" w:hAnsi="Times New Roman"/>
                <w:bCs/>
                <w:sz w:val="20"/>
              </w:rPr>
            </w:pPr>
            <w:ins w:id="401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3AD239B" w14:textId="77777777" w:rsidR="00E707C0" w:rsidRPr="009A7CF2" w:rsidRDefault="00E707C0" w:rsidP="00E707C0">
            <w:pPr>
              <w:spacing w:before="60"/>
              <w:rPr>
                <w:ins w:id="4012" w:author="admin" w:date="2023-04-27T23:25:00Z"/>
                <w:rFonts w:ascii="Times New Roman" w:hAnsi="Times New Roman"/>
                <w:bCs/>
                <w:sz w:val="20"/>
              </w:rPr>
            </w:pPr>
            <w:ins w:id="401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AF341A9" w14:textId="243B980C" w:rsidR="00E707C0" w:rsidRPr="001B7F35" w:rsidRDefault="00E707C0" w:rsidP="00E707C0">
            <w:pPr>
              <w:spacing w:before="60"/>
              <w:rPr>
                <w:ins w:id="4014" w:author="admin" w:date="2023-04-27T23:06:00Z"/>
                <w:rFonts w:ascii="Times New Roman" w:hAnsi="Times New Roman"/>
                <w:bCs/>
                <w:sz w:val="26"/>
                <w:szCs w:val="26"/>
              </w:rPr>
            </w:pPr>
            <w:ins w:id="4015" w:author="admin" w:date="2023-04-27T23:25:00Z">
              <w:r w:rsidRPr="009A7CF2">
                <w:rPr>
                  <w:rFonts w:ascii="Times New Roman" w:hAnsi="Times New Roman"/>
                  <w:bCs/>
                  <w:sz w:val="20"/>
                </w:rPr>
                <w:t>Số lượng: …</w:t>
              </w:r>
            </w:ins>
          </w:p>
        </w:tc>
        <w:tc>
          <w:tcPr>
            <w:tcW w:w="1651" w:type="dxa"/>
            <w:gridSpan w:val="2"/>
            <w:tcPrChange w:id="4016" w:author="admin" w:date="2023-04-27T23:22:00Z">
              <w:tcPr>
                <w:tcW w:w="1702" w:type="dxa"/>
                <w:gridSpan w:val="3"/>
              </w:tcPr>
            </w:tcPrChange>
          </w:tcPr>
          <w:p w14:paraId="19C49B55" w14:textId="77777777" w:rsidR="00E707C0" w:rsidRPr="009A7CF2" w:rsidRDefault="00E707C0" w:rsidP="00E707C0">
            <w:pPr>
              <w:spacing w:before="60"/>
              <w:rPr>
                <w:ins w:id="4017" w:author="admin" w:date="2023-04-27T23:25:00Z"/>
                <w:rFonts w:ascii="Times New Roman" w:hAnsi="Times New Roman"/>
                <w:bCs/>
                <w:sz w:val="20"/>
              </w:rPr>
            </w:pPr>
            <w:ins w:id="401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687D1B7" w14:textId="77777777" w:rsidR="00E707C0" w:rsidRPr="009A7CF2" w:rsidRDefault="00E707C0" w:rsidP="00E707C0">
            <w:pPr>
              <w:spacing w:before="60"/>
              <w:rPr>
                <w:ins w:id="4019" w:author="admin" w:date="2023-04-27T23:25:00Z"/>
                <w:rFonts w:ascii="Times New Roman" w:hAnsi="Times New Roman"/>
                <w:bCs/>
                <w:sz w:val="20"/>
              </w:rPr>
            </w:pPr>
            <w:ins w:id="402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12AE80E" w14:textId="4385180C" w:rsidR="00E707C0" w:rsidRPr="001B7F35" w:rsidRDefault="00E707C0" w:rsidP="00E707C0">
            <w:pPr>
              <w:spacing w:before="60"/>
              <w:rPr>
                <w:ins w:id="4021" w:author="admin" w:date="2023-04-27T23:06:00Z"/>
                <w:rFonts w:ascii="Times New Roman" w:hAnsi="Times New Roman"/>
                <w:bCs/>
                <w:sz w:val="26"/>
                <w:szCs w:val="26"/>
              </w:rPr>
            </w:pPr>
            <w:ins w:id="4022" w:author="admin" w:date="2023-04-27T23:25:00Z">
              <w:r w:rsidRPr="009A7CF2">
                <w:rPr>
                  <w:rFonts w:ascii="Times New Roman" w:hAnsi="Times New Roman"/>
                  <w:bCs/>
                  <w:sz w:val="20"/>
                </w:rPr>
                <w:t>Số lượng: …</w:t>
              </w:r>
            </w:ins>
          </w:p>
        </w:tc>
        <w:tc>
          <w:tcPr>
            <w:tcW w:w="1514" w:type="dxa"/>
            <w:gridSpan w:val="2"/>
            <w:tcPrChange w:id="4023" w:author="admin" w:date="2023-04-27T23:22:00Z">
              <w:tcPr>
                <w:tcW w:w="1702" w:type="dxa"/>
                <w:gridSpan w:val="4"/>
              </w:tcPr>
            </w:tcPrChange>
          </w:tcPr>
          <w:p w14:paraId="5756E95F" w14:textId="77777777" w:rsidR="00E707C0" w:rsidRPr="009A7CF2" w:rsidRDefault="00E707C0" w:rsidP="00E707C0">
            <w:pPr>
              <w:spacing w:before="60"/>
              <w:rPr>
                <w:ins w:id="4024" w:author="admin" w:date="2023-04-27T23:25:00Z"/>
                <w:rFonts w:ascii="Times New Roman" w:hAnsi="Times New Roman"/>
                <w:bCs/>
                <w:sz w:val="20"/>
              </w:rPr>
            </w:pPr>
            <w:ins w:id="402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C43BC40" w14:textId="77777777" w:rsidR="00E707C0" w:rsidRPr="009A7CF2" w:rsidRDefault="00E707C0" w:rsidP="00E707C0">
            <w:pPr>
              <w:spacing w:before="60"/>
              <w:rPr>
                <w:ins w:id="4026" w:author="admin" w:date="2023-04-27T23:25:00Z"/>
                <w:rFonts w:ascii="Times New Roman" w:hAnsi="Times New Roman"/>
                <w:bCs/>
                <w:sz w:val="20"/>
              </w:rPr>
            </w:pPr>
            <w:ins w:id="402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6153E00" w14:textId="0D99BBD2" w:rsidR="00E707C0" w:rsidRPr="001B7F35" w:rsidRDefault="00E707C0" w:rsidP="00E707C0">
            <w:pPr>
              <w:spacing w:before="60"/>
              <w:rPr>
                <w:ins w:id="4028" w:author="admin" w:date="2023-04-27T23:06:00Z"/>
                <w:rFonts w:ascii="Times New Roman" w:hAnsi="Times New Roman"/>
                <w:bCs/>
                <w:sz w:val="26"/>
                <w:szCs w:val="26"/>
              </w:rPr>
            </w:pPr>
            <w:ins w:id="4029" w:author="admin" w:date="2023-04-27T23:25:00Z">
              <w:r w:rsidRPr="009A7CF2">
                <w:rPr>
                  <w:rFonts w:ascii="Times New Roman" w:hAnsi="Times New Roman"/>
                  <w:bCs/>
                  <w:sz w:val="20"/>
                </w:rPr>
                <w:t>Số lượng: …</w:t>
              </w:r>
            </w:ins>
          </w:p>
        </w:tc>
        <w:tc>
          <w:tcPr>
            <w:tcW w:w="1580" w:type="dxa"/>
            <w:gridSpan w:val="2"/>
            <w:tcPrChange w:id="4030" w:author="admin" w:date="2023-04-27T23:22:00Z">
              <w:tcPr>
                <w:tcW w:w="1461" w:type="dxa"/>
                <w:gridSpan w:val="2"/>
              </w:tcPr>
            </w:tcPrChange>
          </w:tcPr>
          <w:p w14:paraId="7D243749" w14:textId="77777777" w:rsidR="00E707C0" w:rsidRPr="009A7CF2" w:rsidRDefault="00E707C0" w:rsidP="00E707C0">
            <w:pPr>
              <w:spacing w:before="60"/>
              <w:rPr>
                <w:ins w:id="4031" w:author="admin" w:date="2023-04-27T23:25:00Z"/>
                <w:rFonts w:ascii="Times New Roman" w:hAnsi="Times New Roman"/>
                <w:bCs/>
                <w:sz w:val="20"/>
              </w:rPr>
            </w:pPr>
            <w:ins w:id="403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169D970" w14:textId="77777777" w:rsidR="00E707C0" w:rsidRPr="009A7CF2" w:rsidRDefault="00E707C0" w:rsidP="00E707C0">
            <w:pPr>
              <w:spacing w:before="60"/>
              <w:rPr>
                <w:ins w:id="4033" w:author="admin" w:date="2023-04-27T23:25:00Z"/>
                <w:rFonts w:ascii="Times New Roman" w:hAnsi="Times New Roman"/>
                <w:bCs/>
                <w:sz w:val="20"/>
              </w:rPr>
            </w:pPr>
            <w:ins w:id="403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7F84278" w14:textId="04C78983" w:rsidR="00E707C0" w:rsidRPr="001B7F35" w:rsidRDefault="00E707C0" w:rsidP="00E707C0">
            <w:pPr>
              <w:spacing w:before="60"/>
              <w:rPr>
                <w:ins w:id="4035" w:author="admin" w:date="2023-04-27T23:06:00Z"/>
                <w:rFonts w:ascii="Times New Roman" w:hAnsi="Times New Roman"/>
                <w:bCs/>
                <w:sz w:val="26"/>
                <w:szCs w:val="26"/>
              </w:rPr>
            </w:pPr>
            <w:ins w:id="4036" w:author="admin" w:date="2023-04-27T23:25:00Z">
              <w:r w:rsidRPr="009A7CF2">
                <w:rPr>
                  <w:rFonts w:ascii="Times New Roman" w:hAnsi="Times New Roman"/>
                  <w:bCs/>
                  <w:sz w:val="20"/>
                </w:rPr>
                <w:t>Số lượng: …</w:t>
              </w:r>
            </w:ins>
          </w:p>
        </w:tc>
      </w:tr>
      <w:tr w:rsidR="00E707C0" w:rsidRPr="001B7F35" w14:paraId="1E9B91E5" w14:textId="77777777" w:rsidTr="00E707C0">
        <w:trPr>
          <w:ins w:id="4037" w:author="admin" w:date="2023-04-27T23:06:00Z"/>
          <w:trPrChange w:id="4038" w:author="admin" w:date="2023-04-27T23:22:00Z">
            <w:trPr>
              <w:gridAfter w:val="0"/>
            </w:trPr>
          </w:trPrChange>
        </w:trPr>
        <w:tc>
          <w:tcPr>
            <w:tcW w:w="709" w:type="dxa"/>
            <w:tcPrChange w:id="4039" w:author="admin" w:date="2023-04-27T23:22:00Z">
              <w:tcPr>
                <w:tcW w:w="709" w:type="dxa"/>
              </w:tcPr>
            </w:tcPrChange>
          </w:tcPr>
          <w:p w14:paraId="5F30628A" w14:textId="77777777" w:rsidR="00E707C0" w:rsidRPr="009A7CF2" w:rsidRDefault="00E707C0" w:rsidP="00E707C0">
            <w:pPr>
              <w:pStyle w:val="ListParagraph"/>
              <w:numPr>
                <w:ilvl w:val="0"/>
                <w:numId w:val="51"/>
              </w:numPr>
              <w:spacing w:before="60"/>
              <w:rPr>
                <w:ins w:id="4040" w:author="admin" w:date="2023-04-27T23:06:00Z"/>
                <w:rFonts w:ascii="Times New Roman" w:hAnsi="Times New Roman"/>
                <w:color w:val="000000"/>
                <w:sz w:val="26"/>
                <w:szCs w:val="26"/>
              </w:rPr>
            </w:pPr>
          </w:p>
        </w:tc>
        <w:tc>
          <w:tcPr>
            <w:tcW w:w="2483" w:type="dxa"/>
            <w:gridSpan w:val="2"/>
            <w:tcPrChange w:id="4041" w:author="admin" w:date="2023-04-27T23:22:00Z">
              <w:tcPr>
                <w:tcW w:w="2436" w:type="dxa"/>
                <w:gridSpan w:val="4"/>
              </w:tcPr>
            </w:tcPrChange>
          </w:tcPr>
          <w:p w14:paraId="5E414350" w14:textId="77777777" w:rsidR="00E707C0" w:rsidRPr="001B7F35" w:rsidRDefault="00E707C0" w:rsidP="00E707C0">
            <w:pPr>
              <w:spacing w:before="60"/>
              <w:rPr>
                <w:ins w:id="4042" w:author="admin" w:date="2023-04-27T23:06:00Z"/>
                <w:rFonts w:ascii="Times New Roman" w:hAnsi="Times New Roman"/>
                <w:color w:val="000000"/>
                <w:sz w:val="26"/>
                <w:szCs w:val="26"/>
              </w:rPr>
            </w:pPr>
            <w:ins w:id="4043" w:author="admin" w:date="2023-04-27T23:06:00Z">
              <w:r>
                <w:rPr>
                  <w:rFonts w:ascii="Times New Roman" w:hAnsi="Times New Roman"/>
                  <w:color w:val="000000"/>
                  <w:sz w:val="26"/>
                  <w:szCs w:val="26"/>
                </w:rPr>
                <w:t>M</w:t>
              </w:r>
              <w:r w:rsidRPr="001B7F35">
                <w:rPr>
                  <w:rFonts w:ascii="Times New Roman" w:hAnsi="Times New Roman"/>
                  <w:color w:val="000000"/>
                  <w:sz w:val="26"/>
                  <w:szCs w:val="26"/>
                </w:rPr>
                <w:t xml:space="preserve">áy </w:t>
              </w:r>
              <w:r>
                <w:rPr>
                  <w:rFonts w:ascii="Times New Roman" w:hAnsi="Times New Roman"/>
                  <w:color w:val="000000"/>
                  <w:sz w:val="26"/>
                  <w:szCs w:val="26"/>
                </w:rPr>
                <w:t>thở xâm nhập</w:t>
              </w:r>
              <w:r w:rsidRPr="001B7F35">
                <w:rPr>
                  <w:rFonts w:ascii="Times New Roman" w:hAnsi="Times New Roman"/>
                  <w:color w:val="000000"/>
                  <w:sz w:val="26"/>
                  <w:szCs w:val="26"/>
                </w:rPr>
                <w:t xml:space="preserve"> và không xâm nhập</w:t>
              </w:r>
            </w:ins>
          </w:p>
        </w:tc>
        <w:tc>
          <w:tcPr>
            <w:tcW w:w="1514" w:type="dxa"/>
            <w:gridSpan w:val="2"/>
            <w:tcPrChange w:id="4044" w:author="admin" w:date="2023-04-27T23:22:00Z">
              <w:tcPr>
                <w:tcW w:w="1441" w:type="dxa"/>
                <w:gridSpan w:val="3"/>
              </w:tcPr>
            </w:tcPrChange>
          </w:tcPr>
          <w:p w14:paraId="01DDB75B" w14:textId="77777777" w:rsidR="00E707C0" w:rsidRPr="009A7CF2" w:rsidRDefault="00E707C0" w:rsidP="00E707C0">
            <w:pPr>
              <w:spacing w:before="60"/>
              <w:rPr>
                <w:ins w:id="4045" w:author="admin" w:date="2023-04-27T23:25:00Z"/>
                <w:rFonts w:ascii="Times New Roman" w:hAnsi="Times New Roman"/>
                <w:bCs/>
                <w:sz w:val="20"/>
              </w:rPr>
            </w:pPr>
            <w:ins w:id="404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CFC1A7" w14:textId="77777777" w:rsidR="00E707C0" w:rsidRPr="009A7CF2" w:rsidRDefault="00E707C0" w:rsidP="00E707C0">
            <w:pPr>
              <w:spacing w:before="60"/>
              <w:rPr>
                <w:ins w:id="4047" w:author="admin" w:date="2023-04-27T23:25:00Z"/>
                <w:rFonts w:ascii="Times New Roman" w:hAnsi="Times New Roman"/>
                <w:bCs/>
                <w:sz w:val="20"/>
              </w:rPr>
            </w:pPr>
            <w:ins w:id="404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8C04595" w14:textId="0A44E1DD" w:rsidR="00E707C0" w:rsidRPr="001B7F35" w:rsidRDefault="00E707C0" w:rsidP="00E707C0">
            <w:pPr>
              <w:spacing w:before="60"/>
              <w:rPr>
                <w:ins w:id="4049" w:author="admin" w:date="2023-04-27T23:06:00Z"/>
                <w:rFonts w:ascii="Times New Roman" w:hAnsi="Times New Roman"/>
                <w:bCs/>
                <w:sz w:val="26"/>
                <w:szCs w:val="26"/>
              </w:rPr>
            </w:pPr>
            <w:ins w:id="4050" w:author="admin" w:date="2023-04-27T23:25:00Z">
              <w:r w:rsidRPr="009A7CF2">
                <w:rPr>
                  <w:rFonts w:ascii="Times New Roman" w:hAnsi="Times New Roman"/>
                  <w:bCs/>
                  <w:sz w:val="20"/>
                </w:rPr>
                <w:t>Số lượng: …</w:t>
              </w:r>
            </w:ins>
          </w:p>
        </w:tc>
        <w:tc>
          <w:tcPr>
            <w:tcW w:w="1651" w:type="dxa"/>
            <w:gridSpan w:val="2"/>
            <w:tcPrChange w:id="4051" w:author="admin" w:date="2023-04-27T23:22:00Z">
              <w:tcPr>
                <w:tcW w:w="1702" w:type="dxa"/>
                <w:gridSpan w:val="3"/>
              </w:tcPr>
            </w:tcPrChange>
          </w:tcPr>
          <w:p w14:paraId="2DB33561" w14:textId="77777777" w:rsidR="00E707C0" w:rsidRPr="009A7CF2" w:rsidRDefault="00E707C0" w:rsidP="00E707C0">
            <w:pPr>
              <w:spacing w:before="60"/>
              <w:rPr>
                <w:ins w:id="4052" w:author="admin" w:date="2023-04-27T23:25:00Z"/>
                <w:rFonts w:ascii="Times New Roman" w:hAnsi="Times New Roman"/>
                <w:bCs/>
                <w:sz w:val="20"/>
              </w:rPr>
            </w:pPr>
            <w:ins w:id="405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13A38D" w14:textId="77777777" w:rsidR="00E707C0" w:rsidRPr="009A7CF2" w:rsidRDefault="00E707C0" w:rsidP="00E707C0">
            <w:pPr>
              <w:spacing w:before="60"/>
              <w:rPr>
                <w:ins w:id="4054" w:author="admin" w:date="2023-04-27T23:25:00Z"/>
                <w:rFonts w:ascii="Times New Roman" w:hAnsi="Times New Roman"/>
                <w:bCs/>
                <w:sz w:val="20"/>
              </w:rPr>
            </w:pPr>
            <w:ins w:id="405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33A1FB9" w14:textId="3F7645D8" w:rsidR="00E707C0" w:rsidRPr="001B7F35" w:rsidRDefault="00E707C0" w:rsidP="00E707C0">
            <w:pPr>
              <w:spacing w:before="60"/>
              <w:rPr>
                <w:ins w:id="4056" w:author="admin" w:date="2023-04-27T23:06:00Z"/>
                <w:rFonts w:ascii="Times New Roman" w:hAnsi="Times New Roman"/>
                <w:bCs/>
                <w:sz w:val="26"/>
                <w:szCs w:val="26"/>
              </w:rPr>
            </w:pPr>
            <w:ins w:id="4057" w:author="admin" w:date="2023-04-27T23:25:00Z">
              <w:r w:rsidRPr="009A7CF2">
                <w:rPr>
                  <w:rFonts w:ascii="Times New Roman" w:hAnsi="Times New Roman"/>
                  <w:bCs/>
                  <w:sz w:val="20"/>
                </w:rPr>
                <w:t>Số lượng: …</w:t>
              </w:r>
            </w:ins>
          </w:p>
        </w:tc>
        <w:tc>
          <w:tcPr>
            <w:tcW w:w="1514" w:type="dxa"/>
            <w:gridSpan w:val="2"/>
            <w:tcPrChange w:id="4058" w:author="admin" w:date="2023-04-27T23:22:00Z">
              <w:tcPr>
                <w:tcW w:w="1702" w:type="dxa"/>
                <w:gridSpan w:val="4"/>
              </w:tcPr>
            </w:tcPrChange>
          </w:tcPr>
          <w:p w14:paraId="4AC4ACD2" w14:textId="77777777" w:rsidR="00E707C0" w:rsidRPr="009A7CF2" w:rsidRDefault="00E707C0" w:rsidP="00E707C0">
            <w:pPr>
              <w:spacing w:before="60"/>
              <w:rPr>
                <w:ins w:id="4059" w:author="admin" w:date="2023-04-27T23:25:00Z"/>
                <w:rFonts w:ascii="Times New Roman" w:hAnsi="Times New Roman"/>
                <w:bCs/>
                <w:sz w:val="20"/>
              </w:rPr>
            </w:pPr>
            <w:ins w:id="406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626CC7A" w14:textId="77777777" w:rsidR="00E707C0" w:rsidRPr="009A7CF2" w:rsidRDefault="00E707C0" w:rsidP="00E707C0">
            <w:pPr>
              <w:spacing w:before="60"/>
              <w:rPr>
                <w:ins w:id="4061" w:author="admin" w:date="2023-04-27T23:25:00Z"/>
                <w:rFonts w:ascii="Times New Roman" w:hAnsi="Times New Roman"/>
                <w:bCs/>
                <w:sz w:val="20"/>
              </w:rPr>
            </w:pPr>
            <w:ins w:id="406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7DFD7B1" w14:textId="497F5C81" w:rsidR="00E707C0" w:rsidRPr="001B7F35" w:rsidRDefault="00E707C0" w:rsidP="00E707C0">
            <w:pPr>
              <w:spacing w:before="60"/>
              <w:rPr>
                <w:ins w:id="4063" w:author="admin" w:date="2023-04-27T23:06:00Z"/>
                <w:rFonts w:ascii="Times New Roman" w:hAnsi="Times New Roman"/>
                <w:bCs/>
                <w:sz w:val="26"/>
                <w:szCs w:val="26"/>
              </w:rPr>
            </w:pPr>
            <w:ins w:id="4064" w:author="admin" w:date="2023-04-27T23:25:00Z">
              <w:r w:rsidRPr="009A7CF2">
                <w:rPr>
                  <w:rFonts w:ascii="Times New Roman" w:hAnsi="Times New Roman"/>
                  <w:bCs/>
                  <w:sz w:val="20"/>
                </w:rPr>
                <w:t>Số lượng: …</w:t>
              </w:r>
            </w:ins>
          </w:p>
        </w:tc>
        <w:tc>
          <w:tcPr>
            <w:tcW w:w="1580" w:type="dxa"/>
            <w:gridSpan w:val="2"/>
            <w:tcPrChange w:id="4065" w:author="admin" w:date="2023-04-27T23:22:00Z">
              <w:tcPr>
                <w:tcW w:w="1461" w:type="dxa"/>
                <w:gridSpan w:val="2"/>
              </w:tcPr>
            </w:tcPrChange>
          </w:tcPr>
          <w:p w14:paraId="2C18A5F2" w14:textId="77777777" w:rsidR="00E707C0" w:rsidRPr="009A7CF2" w:rsidRDefault="00E707C0" w:rsidP="00E707C0">
            <w:pPr>
              <w:spacing w:before="60"/>
              <w:rPr>
                <w:ins w:id="4066" w:author="admin" w:date="2023-04-27T23:25:00Z"/>
                <w:rFonts w:ascii="Times New Roman" w:hAnsi="Times New Roman"/>
                <w:bCs/>
                <w:sz w:val="20"/>
              </w:rPr>
            </w:pPr>
            <w:ins w:id="406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A2F953" w14:textId="77777777" w:rsidR="00E707C0" w:rsidRPr="009A7CF2" w:rsidRDefault="00E707C0" w:rsidP="00E707C0">
            <w:pPr>
              <w:spacing w:before="60"/>
              <w:rPr>
                <w:ins w:id="4068" w:author="admin" w:date="2023-04-27T23:25:00Z"/>
                <w:rFonts w:ascii="Times New Roman" w:hAnsi="Times New Roman"/>
                <w:bCs/>
                <w:sz w:val="20"/>
              </w:rPr>
            </w:pPr>
            <w:ins w:id="406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162992F" w14:textId="2F43B8C6" w:rsidR="00E707C0" w:rsidRPr="001B7F35" w:rsidRDefault="00E707C0" w:rsidP="00E707C0">
            <w:pPr>
              <w:spacing w:before="60"/>
              <w:rPr>
                <w:ins w:id="4070" w:author="admin" w:date="2023-04-27T23:06:00Z"/>
                <w:rFonts w:ascii="Times New Roman" w:hAnsi="Times New Roman"/>
                <w:bCs/>
                <w:sz w:val="26"/>
                <w:szCs w:val="26"/>
              </w:rPr>
            </w:pPr>
            <w:ins w:id="4071" w:author="admin" w:date="2023-04-27T23:25:00Z">
              <w:r w:rsidRPr="009A7CF2">
                <w:rPr>
                  <w:rFonts w:ascii="Times New Roman" w:hAnsi="Times New Roman"/>
                  <w:bCs/>
                  <w:sz w:val="20"/>
                </w:rPr>
                <w:t>Số lượng: …</w:t>
              </w:r>
            </w:ins>
          </w:p>
        </w:tc>
      </w:tr>
      <w:tr w:rsidR="00E707C0" w:rsidRPr="001B7F35" w14:paraId="72D1AD5C" w14:textId="77777777" w:rsidTr="00E707C0">
        <w:trPr>
          <w:ins w:id="4072" w:author="admin" w:date="2023-04-27T23:05:00Z"/>
          <w:trPrChange w:id="4073" w:author="admin" w:date="2023-04-27T23:22:00Z">
            <w:trPr>
              <w:gridAfter w:val="0"/>
            </w:trPr>
          </w:trPrChange>
        </w:trPr>
        <w:tc>
          <w:tcPr>
            <w:tcW w:w="709" w:type="dxa"/>
            <w:tcPrChange w:id="4074" w:author="admin" w:date="2023-04-27T23:22:00Z">
              <w:tcPr>
                <w:tcW w:w="709" w:type="dxa"/>
              </w:tcPr>
            </w:tcPrChange>
          </w:tcPr>
          <w:p w14:paraId="2BF8E75D" w14:textId="77777777" w:rsidR="00E707C0" w:rsidRPr="009A7CF2" w:rsidRDefault="00E707C0" w:rsidP="00E707C0">
            <w:pPr>
              <w:pStyle w:val="ListParagraph"/>
              <w:numPr>
                <w:ilvl w:val="0"/>
                <w:numId w:val="51"/>
              </w:numPr>
              <w:spacing w:before="60"/>
              <w:rPr>
                <w:ins w:id="4075" w:author="admin" w:date="2023-04-27T23:05:00Z"/>
                <w:rFonts w:ascii="Times New Roman" w:hAnsi="Times New Roman"/>
                <w:color w:val="000000"/>
                <w:sz w:val="26"/>
                <w:szCs w:val="26"/>
              </w:rPr>
            </w:pPr>
          </w:p>
        </w:tc>
        <w:tc>
          <w:tcPr>
            <w:tcW w:w="2483" w:type="dxa"/>
            <w:gridSpan w:val="2"/>
            <w:tcPrChange w:id="4076" w:author="admin" w:date="2023-04-27T23:22:00Z">
              <w:tcPr>
                <w:tcW w:w="2175" w:type="dxa"/>
                <w:gridSpan w:val="3"/>
              </w:tcPr>
            </w:tcPrChange>
          </w:tcPr>
          <w:p w14:paraId="06D0AE09" w14:textId="254A053B" w:rsidR="00E707C0" w:rsidRDefault="00E707C0" w:rsidP="00E707C0">
            <w:pPr>
              <w:spacing w:before="60"/>
              <w:rPr>
                <w:ins w:id="4077" w:author="admin" w:date="2023-04-27T23:05:00Z"/>
                <w:rFonts w:ascii="Times New Roman" w:hAnsi="Times New Roman"/>
                <w:color w:val="000000"/>
                <w:sz w:val="26"/>
                <w:szCs w:val="26"/>
              </w:rPr>
            </w:pPr>
            <w:ins w:id="4078" w:author="admin" w:date="2023-04-27T23:06:00Z">
              <w:r>
                <w:rPr>
                  <w:rFonts w:ascii="Times New Roman" w:hAnsi="Times New Roman"/>
                  <w:color w:val="000000"/>
                  <w:sz w:val="26"/>
                  <w:szCs w:val="26"/>
                </w:rPr>
                <w:t>Hệ thống</w:t>
              </w:r>
            </w:ins>
            <w:ins w:id="4079" w:author="admin" w:date="2023-04-27T23:05:00Z">
              <w:r>
                <w:rPr>
                  <w:rFonts w:ascii="Times New Roman" w:hAnsi="Times New Roman"/>
                  <w:color w:val="000000"/>
                  <w:sz w:val="26"/>
                  <w:szCs w:val="26"/>
                </w:rPr>
                <w:t xml:space="preserve"> oxy dòng cao HFNC</w:t>
              </w:r>
            </w:ins>
          </w:p>
        </w:tc>
        <w:tc>
          <w:tcPr>
            <w:tcW w:w="1514" w:type="dxa"/>
            <w:gridSpan w:val="2"/>
            <w:tcPrChange w:id="4080" w:author="admin" w:date="2023-04-27T23:22:00Z">
              <w:tcPr>
                <w:tcW w:w="1702" w:type="dxa"/>
                <w:gridSpan w:val="4"/>
              </w:tcPr>
            </w:tcPrChange>
          </w:tcPr>
          <w:p w14:paraId="70BD4685" w14:textId="77777777" w:rsidR="00E707C0" w:rsidRPr="009A7CF2" w:rsidRDefault="00E707C0" w:rsidP="00E707C0">
            <w:pPr>
              <w:spacing w:before="60"/>
              <w:rPr>
                <w:ins w:id="4081" w:author="admin" w:date="2023-04-27T23:25:00Z"/>
                <w:rFonts w:ascii="Times New Roman" w:hAnsi="Times New Roman"/>
                <w:bCs/>
                <w:sz w:val="20"/>
              </w:rPr>
            </w:pPr>
            <w:ins w:id="408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84744C5" w14:textId="77777777" w:rsidR="00E707C0" w:rsidRPr="009A7CF2" w:rsidRDefault="00E707C0" w:rsidP="00E707C0">
            <w:pPr>
              <w:spacing w:before="60"/>
              <w:rPr>
                <w:ins w:id="4083" w:author="admin" w:date="2023-04-27T23:25:00Z"/>
                <w:rFonts w:ascii="Times New Roman" w:hAnsi="Times New Roman"/>
                <w:bCs/>
                <w:sz w:val="20"/>
              </w:rPr>
            </w:pPr>
            <w:ins w:id="408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EB13B2E" w14:textId="5126035F" w:rsidR="00E707C0" w:rsidRPr="001B7F35" w:rsidRDefault="00E707C0" w:rsidP="00E707C0">
            <w:pPr>
              <w:spacing w:before="60"/>
              <w:rPr>
                <w:ins w:id="4085" w:author="admin" w:date="2023-04-27T23:05:00Z"/>
                <w:rFonts w:ascii="Times New Roman" w:hAnsi="Times New Roman"/>
                <w:bCs/>
                <w:sz w:val="26"/>
                <w:szCs w:val="26"/>
              </w:rPr>
            </w:pPr>
            <w:ins w:id="4086" w:author="admin" w:date="2023-04-27T23:25:00Z">
              <w:r w:rsidRPr="009A7CF2">
                <w:rPr>
                  <w:rFonts w:ascii="Times New Roman" w:hAnsi="Times New Roman"/>
                  <w:bCs/>
                  <w:sz w:val="20"/>
                </w:rPr>
                <w:t>Số lượng: …</w:t>
              </w:r>
            </w:ins>
          </w:p>
        </w:tc>
        <w:tc>
          <w:tcPr>
            <w:tcW w:w="1651" w:type="dxa"/>
            <w:gridSpan w:val="2"/>
            <w:tcPrChange w:id="4087" w:author="admin" w:date="2023-04-27T23:22:00Z">
              <w:tcPr>
                <w:tcW w:w="1702" w:type="dxa"/>
                <w:gridSpan w:val="3"/>
              </w:tcPr>
            </w:tcPrChange>
          </w:tcPr>
          <w:p w14:paraId="5B5CD992" w14:textId="77777777" w:rsidR="00E707C0" w:rsidRPr="009A7CF2" w:rsidRDefault="00E707C0" w:rsidP="00E707C0">
            <w:pPr>
              <w:spacing w:before="60"/>
              <w:rPr>
                <w:ins w:id="4088" w:author="admin" w:date="2023-04-27T23:25:00Z"/>
                <w:rFonts w:ascii="Times New Roman" w:hAnsi="Times New Roman"/>
                <w:bCs/>
                <w:sz w:val="20"/>
              </w:rPr>
            </w:pPr>
            <w:ins w:id="408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4139FFE" w14:textId="77777777" w:rsidR="00E707C0" w:rsidRPr="009A7CF2" w:rsidRDefault="00E707C0" w:rsidP="00E707C0">
            <w:pPr>
              <w:spacing w:before="60"/>
              <w:rPr>
                <w:ins w:id="4090" w:author="admin" w:date="2023-04-27T23:25:00Z"/>
                <w:rFonts w:ascii="Times New Roman" w:hAnsi="Times New Roman"/>
                <w:bCs/>
                <w:sz w:val="20"/>
              </w:rPr>
            </w:pPr>
            <w:ins w:id="409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038181F" w14:textId="4FED979B" w:rsidR="00E707C0" w:rsidRPr="001B7F35" w:rsidRDefault="00E707C0" w:rsidP="00E707C0">
            <w:pPr>
              <w:spacing w:before="60"/>
              <w:rPr>
                <w:ins w:id="4092" w:author="admin" w:date="2023-04-27T23:05:00Z"/>
                <w:rFonts w:ascii="Times New Roman" w:hAnsi="Times New Roman"/>
                <w:bCs/>
                <w:sz w:val="26"/>
                <w:szCs w:val="26"/>
              </w:rPr>
            </w:pPr>
            <w:ins w:id="4093" w:author="admin" w:date="2023-04-27T23:25:00Z">
              <w:r w:rsidRPr="009A7CF2">
                <w:rPr>
                  <w:rFonts w:ascii="Times New Roman" w:hAnsi="Times New Roman"/>
                  <w:bCs/>
                  <w:sz w:val="20"/>
                </w:rPr>
                <w:t>Số lượng: …</w:t>
              </w:r>
            </w:ins>
          </w:p>
        </w:tc>
        <w:tc>
          <w:tcPr>
            <w:tcW w:w="1514" w:type="dxa"/>
            <w:gridSpan w:val="2"/>
            <w:tcPrChange w:id="4094" w:author="admin" w:date="2023-04-27T23:22:00Z">
              <w:tcPr>
                <w:tcW w:w="1702" w:type="dxa"/>
                <w:gridSpan w:val="4"/>
              </w:tcPr>
            </w:tcPrChange>
          </w:tcPr>
          <w:p w14:paraId="7D51D9AA" w14:textId="77777777" w:rsidR="00E707C0" w:rsidRPr="009A7CF2" w:rsidRDefault="00E707C0" w:rsidP="00E707C0">
            <w:pPr>
              <w:spacing w:before="60"/>
              <w:rPr>
                <w:ins w:id="4095" w:author="admin" w:date="2023-04-27T23:25:00Z"/>
                <w:rFonts w:ascii="Times New Roman" w:hAnsi="Times New Roman"/>
                <w:bCs/>
                <w:sz w:val="20"/>
              </w:rPr>
            </w:pPr>
            <w:ins w:id="409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18430C" w14:textId="77777777" w:rsidR="00E707C0" w:rsidRPr="009A7CF2" w:rsidRDefault="00E707C0" w:rsidP="00E707C0">
            <w:pPr>
              <w:spacing w:before="60"/>
              <w:rPr>
                <w:ins w:id="4097" w:author="admin" w:date="2023-04-27T23:25:00Z"/>
                <w:rFonts w:ascii="Times New Roman" w:hAnsi="Times New Roman"/>
                <w:bCs/>
                <w:sz w:val="20"/>
              </w:rPr>
            </w:pPr>
            <w:ins w:id="409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0230E2" w14:textId="65D0F99A" w:rsidR="00E707C0" w:rsidRPr="001B7F35" w:rsidRDefault="00E707C0" w:rsidP="00E707C0">
            <w:pPr>
              <w:spacing w:before="60"/>
              <w:rPr>
                <w:ins w:id="4099" w:author="admin" w:date="2023-04-27T23:05:00Z"/>
                <w:rFonts w:ascii="Times New Roman" w:hAnsi="Times New Roman"/>
                <w:bCs/>
                <w:sz w:val="26"/>
                <w:szCs w:val="26"/>
              </w:rPr>
            </w:pPr>
            <w:ins w:id="4100" w:author="admin" w:date="2023-04-27T23:25:00Z">
              <w:r w:rsidRPr="009A7CF2">
                <w:rPr>
                  <w:rFonts w:ascii="Times New Roman" w:hAnsi="Times New Roman"/>
                  <w:bCs/>
                  <w:sz w:val="20"/>
                </w:rPr>
                <w:t>Số lượng: …</w:t>
              </w:r>
            </w:ins>
          </w:p>
        </w:tc>
        <w:tc>
          <w:tcPr>
            <w:tcW w:w="1580" w:type="dxa"/>
            <w:gridSpan w:val="2"/>
            <w:tcPrChange w:id="4101" w:author="admin" w:date="2023-04-27T23:22:00Z">
              <w:tcPr>
                <w:tcW w:w="1461" w:type="dxa"/>
                <w:gridSpan w:val="2"/>
              </w:tcPr>
            </w:tcPrChange>
          </w:tcPr>
          <w:p w14:paraId="0F5EF31C" w14:textId="77777777" w:rsidR="00E707C0" w:rsidRPr="009A7CF2" w:rsidRDefault="00E707C0" w:rsidP="00E707C0">
            <w:pPr>
              <w:spacing w:before="60"/>
              <w:rPr>
                <w:ins w:id="4102" w:author="admin" w:date="2023-04-27T23:25:00Z"/>
                <w:rFonts w:ascii="Times New Roman" w:hAnsi="Times New Roman"/>
                <w:bCs/>
                <w:sz w:val="20"/>
              </w:rPr>
            </w:pPr>
            <w:ins w:id="410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A14214" w14:textId="77777777" w:rsidR="00E707C0" w:rsidRPr="009A7CF2" w:rsidRDefault="00E707C0" w:rsidP="00E707C0">
            <w:pPr>
              <w:spacing w:before="60"/>
              <w:rPr>
                <w:ins w:id="4104" w:author="admin" w:date="2023-04-27T23:25:00Z"/>
                <w:rFonts w:ascii="Times New Roman" w:hAnsi="Times New Roman"/>
                <w:bCs/>
                <w:sz w:val="20"/>
              </w:rPr>
            </w:pPr>
            <w:ins w:id="410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61A1CDA" w14:textId="6D70C8FD" w:rsidR="00E707C0" w:rsidRPr="001B7F35" w:rsidRDefault="00E707C0" w:rsidP="00E707C0">
            <w:pPr>
              <w:spacing w:before="60"/>
              <w:rPr>
                <w:ins w:id="4106" w:author="admin" w:date="2023-04-27T23:05:00Z"/>
                <w:rFonts w:ascii="Times New Roman" w:hAnsi="Times New Roman"/>
                <w:bCs/>
                <w:sz w:val="26"/>
                <w:szCs w:val="26"/>
              </w:rPr>
            </w:pPr>
            <w:ins w:id="4107" w:author="admin" w:date="2023-04-27T23:25:00Z">
              <w:r w:rsidRPr="009A7CF2">
                <w:rPr>
                  <w:rFonts w:ascii="Times New Roman" w:hAnsi="Times New Roman"/>
                  <w:bCs/>
                  <w:sz w:val="20"/>
                </w:rPr>
                <w:t>Số lượng: …</w:t>
              </w:r>
            </w:ins>
          </w:p>
        </w:tc>
      </w:tr>
      <w:tr w:rsidR="00E707C0" w:rsidRPr="001B7F35" w14:paraId="2EC2F2D9" w14:textId="77777777" w:rsidTr="00E707C0">
        <w:trPr>
          <w:ins w:id="4108" w:author="admin" w:date="2023-04-27T23:06:00Z"/>
          <w:trPrChange w:id="4109" w:author="admin" w:date="2023-04-27T23:22:00Z">
            <w:trPr>
              <w:gridAfter w:val="0"/>
            </w:trPr>
          </w:trPrChange>
        </w:trPr>
        <w:tc>
          <w:tcPr>
            <w:tcW w:w="709" w:type="dxa"/>
            <w:tcPrChange w:id="4110" w:author="admin" w:date="2023-04-27T23:22:00Z">
              <w:tcPr>
                <w:tcW w:w="709" w:type="dxa"/>
              </w:tcPr>
            </w:tcPrChange>
          </w:tcPr>
          <w:p w14:paraId="24880597" w14:textId="77777777" w:rsidR="00E707C0" w:rsidRPr="00A71B8F" w:rsidRDefault="00E707C0" w:rsidP="00E707C0">
            <w:pPr>
              <w:pStyle w:val="ListParagraph"/>
              <w:numPr>
                <w:ilvl w:val="0"/>
                <w:numId w:val="51"/>
              </w:numPr>
              <w:spacing w:before="60"/>
              <w:rPr>
                <w:ins w:id="4111" w:author="admin" w:date="2023-04-27T23:06:00Z"/>
                <w:rFonts w:ascii="Times New Roman" w:hAnsi="Times New Roman"/>
                <w:color w:val="000000"/>
                <w:sz w:val="26"/>
                <w:szCs w:val="26"/>
              </w:rPr>
            </w:pPr>
          </w:p>
        </w:tc>
        <w:tc>
          <w:tcPr>
            <w:tcW w:w="2483" w:type="dxa"/>
            <w:gridSpan w:val="2"/>
            <w:tcPrChange w:id="4112" w:author="admin" w:date="2023-04-27T23:22:00Z">
              <w:tcPr>
                <w:tcW w:w="2175" w:type="dxa"/>
                <w:gridSpan w:val="3"/>
              </w:tcPr>
            </w:tcPrChange>
          </w:tcPr>
          <w:p w14:paraId="114B3AD7" w14:textId="63B2554F" w:rsidR="00E707C0" w:rsidRPr="001B7F35" w:rsidDel="001D10DA" w:rsidRDefault="00E707C0" w:rsidP="00E707C0">
            <w:pPr>
              <w:spacing w:before="60"/>
              <w:rPr>
                <w:ins w:id="4113" w:author="admin" w:date="2023-04-27T23:06:00Z"/>
                <w:rFonts w:ascii="Times New Roman" w:hAnsi="Times New Roman"/>
                <w:color w:val="000000"/>
                <w:sz w:val="26"/>
                <w:szCs w:val="26"/>
              </w:rPr>
            </w:pPr>
            <w:ins w:id="4114" w:author="admin" w:date="2023-04-27T23:06:00Z">
              <w:r w:rsidRPr="00376700">
                <w:rPr>
                  <w:rFonts w:ascii="Times New Roman" w:hAnsi="Times New Roman"/>
                  <w:color w:val="000000"/>
                  <w:sz w:val="26"/>
                  <w:szCs w:val="26"/>
                </w:rPr>
                <w:t>Máy thở xách tay kèm van PEEP, 2 bộ dây</w:t>
              </w:r>
            </w:ins>
          </w:p>
        </w:tc>
        <w:tc>
          <w:tcPr>
            <w:tcW w:w="1514" w:type="dxa"/>
            <w:gridSpan w:val="2"/>
            <w:tcPrChange w:id="4115" w:author="admin" w:date="2023-04-27T23:22:00Z">
              <w:tcPr>
                <w:tcW w:w="1702" w:type="dxa"/>
                <w:gridSpan w:val="4"/>
              </w:tcPr>
            </w:tcPrChange>
          </w:tcPr>
          <w:p w14:paraId="7F6BD24F" w14:textId="77777777" w:rsidR="00E707C0" w:rsidRPr="009A7CF2" w:rsidRDefault="00E707C0" w:rsidP="00E707C0">
            <w:pPr>
              <w:spacing w:before="60"/>
              <w:rPr>
                <w:ins w:id="4116" w:author="admin" w:date="2023-04-27T23:25:00Z"/>
                <w:rFonts w:ascii="Times New Roman" w:hAnsi="Times New Roman"/>
                <w:bCs/>
                <w:sz w:val="20"/>
              </w:rPr>
            </w:pPr>
            <w:ins w:id="41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6701822" w14:textId="77777777" w:rsidR="00E707C0" w:rsidRPr="009A7CF2" w:rsidRDefault="00E707C0" w:rsidP="00E707C0">
            <w:pPr>
              <w:spacing w:before="60"/>
              <w:rPr>
                <w:ins w:id="4118" w:author="admin" w:date="2023-04-27T23:25:00Z"/>
                <w:rFonts w:ascii="Times New Roman" w:hAnsi="Times New Roman"/>
                <w:bCs/>
                <w:sz w:val="20"/>
              </w:rPr>
            </w:pPr>
            <w:ins w:id="41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E1CFA70" w14:textId="755ABEDE" w:rsidR="00E707C0" w:rsidRPr="001B7F35" w:rsidRDefault="00E707C0" w:rsidP="00E707C0">
            <w:pPr>
              <w:spacing w:before="60"/>
              <w:rPr>
                <w:ins w:id="4120" w:author="admin" w:date="2023-04-27T23:06:00Z"/>
                <w:rFonts w:ascii="Times New Roman" w:hAnsi="Times New Roman"/>
                <w:bCs/>
                <w:sz w:val="26"/>
                <w:szCs w:val="26"/>
              </w:rPr>
            </w:pPr>
            <w:ins w:id="4121" w:author="admin" w:date="2023-04-27T23:25:00Z">
              <w:r w:rsidRPr="009A7CF2">
                <w:rPr>
                  <w:rFonts w:ascii="Times New Roman" w:hAnsi="Times New Roman"/>
                  <w:bCs/>
                  <w:sz w:val="20"/>
                </w:rPr>
                <w:t>Số lượng: …</w:t>
              </w:r>
            </w:ins>
          </w:p>
        </w:tc>
        <w:tc>
          <w:tcPr>
            <w:tcW w:w="1651" w:type="dxa"/>
            <w:gridSpan w:val="2"/>
            <w:tcPrChange w:id="4122" w:author="admin" w:date="2023-04-27T23:22:00Z">
              <w:tcPr>
                <w:tcW w:w="1702" w:type="dxa"/>
                <w:gridSpan w:val="3"/>
              </w:tcPr>
            </w:tcPrChange>
          </w:tcPr>
          <w:p w14:paraId="0BAB509A" w14:textId="77777777" w:rsidR="00E707C0" w:rsidRPr="009A7CF2" w:rsidRDefault="00E707C0" w:rsidP="00E707C0">
            <w:pPr>
              <w:spacing w:before="60"/>
              <w:rPr>
                <w:ins w:id="4123" w:author="admin" w:date="2023-04-27T23:25:00Z"/>
                <w:rFonts w:ascii="Times New Roman" w:hAnsi="Times New Roman"/>
                <w:bCs/>
                <w:sz w:val="20"/>
              </w:rPr>
            </w:pPr>
            <w:ins w:id="41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63FE98E" w14:textId="77777777" w:rsidR="00E707C0" w:rsidRPr="009A7CF2" w:rsidRDefault="00E707C0" w:rsidP="00E707C0">
            <w:pPr>
              <w:spacing w:before="60"/>
              <w:rPr>
                <w:ins w:id="4125" w:author="admin" w:date="2023-04-27T23:25:00Z"/>
                <w:rFonts w:ascii="Times New Roman" w:hAnsi="Times New Roman"/>
                <w:bCs/>
                <w:sz w:val="20"/>
              </w:rPr>
            </w:pPr>
            <w:ins w:id="41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8C0543C" w14:textId="1CEFBC9D" w:rsidR="00E707C0" w:rsidRPr="001B7F35" w:rsidRDefault="00E707C0" w:rsidP="00E707C0">
            <w:pPr>
              <w:spacing w:before="60"/>
              <w:rPr>
                <w:ins w:id="4127" w:author="admin" w:date="2023-04-27T23:06:00Z"/>
                <w:rFonts w:ascii="Times New Roman" w:hAnsi="Times New Roman"/>
                <w:bCs/>
                <w:sz w:val="26"/>
                <w:szCs w:val="26"/>
              </w:rPr>
            </w:pPr>
            <w:ins w:id="4128" w:author="admin" w:date="2023-04-27T23:25:00Z">
              <w:r w:rsidRPr="009A7CF2">
                <w:rPr>
                  <w:rFonts w:ascii="Times New Roman" w:hAnsi="Times New Roman"/>
                  <w:bCs/>
                  <w:sz w:val="20"/>
                </w:rPr>
                <w:t>Số lượng: …</w:t>
              </w:r>
            </w:ins>
          </w:p>
        </w:tc>
        <w:tc>
          <w:tcPr>
            <w:tcW w:w="1514" w:type="dxa"/>
            <w:gridSpan w:val="2"/>
            <w:tcPrChange w:id="4129" w:author="admin" w:date="2023-04-27T23:22:00Z">
              <w:tcPr>
                <w:tcW w:w="1702" w:type="dxa"/>
                <w:gridSpan w:val="4"/>
              </w:tcPr>
            </w:tcPrChange>
          </w:tcPr>
          <w:p w14:paraId="12DF2771" w14:textId="77777777" w:rsidR="00E707C0" w:rsidRPr="009A7CF2" w:rsidRDefault="00E707C0" w:rsidP="00E707C0">
            <w:pPr>
              <w:spacing w:before="60"/>
              <w:rPr>
                <w:ins w:id="4130" w:author="admin" w:date="2023-04-27T23:25:00Z"/>
                <w:rFonts w:ascii="Times New Roman" w:hAnsi="Times New Roman"/>
                <w:bCs/>
                <w:sz w:val="20"/>
              </w:rPr>
            </w:pPr>
            <w:ins w:id="413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5F8C8F5" w14:textId="77777777" w:rsidR="00E707C0" w:rsidRPr="009A7CF2" w:rsidRDefault="00E707C0" w:rsidP="00E707C0">
            <w:pPr>
              <w:spacing w:before="60"/>
              <w:rPr>
                <w:ins w:id="4132" w:author="admin" w:date="2023-04-27T23:25:00Z"/>
                <w:rFonts w:ascii="Times New Roman" w:hAnsi="Times New Roman"/>
                <w:bCs/>
                <w:sz w:val="20"/>
              </w:rPr>
            </w:pPr>
            <w:ins w:id="413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56C4874" w14:textId="04422D9C" w:rsidR="00E707C0" w:rsidRPr="001B7F35" w:rsidRDefault="00E707C0" w:rsidP="00E707C0">
            <w:pPr>
              <w:spacing w:before="60"/>
              <w:rPr>
                <w:ins w:id="4134" w:author="admin" w:date="2023-04-27T23:06:00Z"/>
                <w:rFonts w:ascii="Times New Roman" w:hAnsi="Times New Roman"/>
                <w:bCs/>
                <w:sz w:val="26"/>
                <w:szCs w:val="26"/>
              </w:rPr>
            </w:pPr>
            <w:ins w:id="4135" w:author="admin" w:date="2023-04-27T23:25:00Z">
              <w:r w:rsidRPr="009A7CF2">
                <w:rPr>
                  <w:rFonts w:ascii="Times New Roman" w:hAnsi="Times New Roman"/>
                  <w:bCs/>
                  <w:sz w:val="20"/>
                </w:rPr>
                <w:t>Số lượng: …</w:t>
              </w:r>
            </w:ins>
          </w:p>
        </w:tc>
        <w:tc>
          <w:tcPr>
            <w:tcW w:w="1580" w:type="dxa"/>
            <w:gridSpan w:val="2"/>
            <w:tcPrChange w:id="4136" w:author="admin" w:date="2023-04-27T23:22:00Z">
              <w:tcPr>
                <w:tcW w:w="1461" w:type="dxa"/>
                <w:gridSpan w:val="2"/>
              </w:tcPr>
            </w:tcPrChange>
          </w:tcPr>
          <w:p w14:paraId="0C99DDBA" w14:textId="77777777" w:rsidR="00E707C0" w:rsidRPr="009A7CF2" w:rsidRDefault="00E707C0" w:rsidP="00E707C0">
            <w:pPr>
              <w:spacing w:before="60"/>
              <w:rPr>
                <w:ins w:id="4137" w:author="admin" w:date="2023-04-27T23:25:00Z"/>
                <w:rFonts w:ascii="Times New Roman" w:hAnsi="Times New Roman"/>
                <w:bCs/>
                <w:sz w:val="20"/>
              </w:rPr>
            </w:pPr>
            <w:ins w:id="413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5DBD229" w14:textId="77777777" w:rsidR="00E707C0" w:rsidRPr="009A7CF2" w:rsidRDefault="00E707C0" w:rsidP="00E707C0">
            <w:pPr>
              <w:spacing w:before="60"/>
              <w:rPr>
                <w:ins w:id="4139" w:author="admin" w:date="2023-04-27T23:25:00Z"/>
                <w:rFonts w:ascii="Times New Roman" w:hAnsi="Times New Roman"/>
                <w:bCs/>
                <w:sz w:val="20"/>
              </w:rPr>
            </w:pPr>
            <w:ins w:id="414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6246EFF" w14:textId="5D1A1B1A" w:rsidR="00E707C0" w:rsidRPr="001B7F35" w:rsidRDefault="00E707C0" w:rsidP="00E707C0">
            <w:pPr>
              <w:spacing w:before="60"/>
              <w:rPr>
                <w:ins w:id="4141" w:author="admin" w:date="2023-04-27T23:06:00Z"/>
                <w:rFonts w:ascii="Times New Roman" w:hAnsi="Times New Roman"/>
                <w:bCs/>
                <w:sz w:val="26"/>
                <w:szCs w:val="26"/>
              </w:rPr>
            </w:pPr>
            <w:ins w:id="4142" w:author="admin" w:date="2023-04-27T23:25:00Z">
              <w:r w:rsidRPr="009A7CF2">
                <w:rPr>
                  <w:rFonts w:ascii="Times New Roman" w:hAnsi="Times New Roman"/>
                  <w:bCs/>
                  <w:sz w:val="20"/>
                </w:rPr>
                <w:t>Số lượng: …</w:t>
              </w:r>
            </w:ins>
          </w:p>
        </w:tc>
      </w:tr>
      <w:tr w:rsidR="00E707C0" w:rsidRPr="001B7F35" w14:paraId="3A2CAE23" w14:textId="77777777" w:rsidTr="00E707C0">
        <w:trPr>
          <w:ins w:id="4143" w:author="admin" w:date="2023-04-27T23:07:00Z"/>
          <w:trPrChange w:id="4144" w:author="admin" w:date="2023-04-27T23:22:00Z">
            <w:trPr>
              <w:gridAfter w:val="0"/>
            </w:trPr>
          </w:trPrChange>
        </w:trPr>
        <w:tc>
          <w:tcPr>
            <w:tcW w:w="709" w:type="dxa"/>
            <w:tcPrChange w:id="4145" w:author="admin" w:date="2023-04-27T23:22:00Z">
              <w:tcPr>
                <w:tcW w:w="709" w:type="dxa"/>
              </w:tcPr>
            </w:tcPrChange>
          </w:tcPr>
          <w:p w14:paraId="68FBA9B0" w14:textId="77777777" w:rsidR="00E707C0" w:rsidRPr="00A71B8F" w:rsidRDefault="00E707C0" w:rsidP="00E707C0">
            <w:pPr>
              <w:pStyle w:val="ListParagraph"/>
              <w:numPr>
                <w:ilvl w:val="0"/>
                <w:numId w:val="51"/>
              </w:numPr>
              <w:spacing w:before="60"/>
              <w:rPr>
                <w:ins w:id="4146" w:author="admin" w:date="2023-04-27T23:07:00Z"/>
                <w:rFonts w:ascii="Times New Roman" w:hAnsi="Times New Roman"/>
                <w:color w:val="000000"/>
                <w:sz w:val="26"/>
                <w:szCs w:val="26"/>
              </w:rPr>
            </w:pPr>
          </w:p>
        </w:tc>
        <w:tc>
          <w:tcPr>
            <w:tcW w:w="2483" w:type="dxa"/>
            <w:gridSpan w:val="2"/>
            <w:tcPrChange w:id="4147" w:author="admin" w:date="2023-04-27T23:22:00Z">
              <w:tcPr>
                <w:tcW w:w="2175" w:type="dxa"/>
                <w:gridSpan w:val="3"/>
              </w:tcPr>
            </w:tcPrChange>
          </w:tcPr>
          <w:p w14:paraId="19A9A945" w14:textId="3735FCC4" w:rsidR="00E707C0" w:rsidRPr="001B7F35" w:rsidDel="001D10DA" w:rsidRDefault="00E707C0" w:rsidP="00E707C0">
            <w:pPr>
              <w:spacing w:before="60"/>
              <w:rPr>
                <w:ins w:id="4148" w:author="admin" w:date="2023-04-27T23:07:00Z"/>
                <w:rFonts w:ascii="Times New Roman" w:hAnsi="Times New Roman"/>
                <w:color w:val="000000"/>
                <w:sz w:val="26"/>
                <w:szCs w:val="26"/>
              </w:rPr>
            </w:pPr>
            <w:ins w:id="4149" w:author="admin" w:date="2023-04-27T23:07:00Z">
              <w:r w:rsidRPr="00376700">
                <w:rPr>
                  <w:rFonts w:ascii="Times New Roman" w:hAnsi="Times New Roman"/>
                  <w:color w:val="000000"/>
                  <w:sz w:val="26"/>
                  <w:szCs w:val="26"/>
                </w:rPr>
                <w:t>Máy lọc máu liên tục</w:t>
              </w:r>
            </w:ins>
          </w:p>
        </w:tc>
        <w:tc>
          <w:tcPr>
            <w:tcW w:w="1514" w:type="dxa"/>
            <w:gridSpan w:val="2"/>
            <w:tcPrChange w:id="4150" w:author="admin" w:date="2023-04-27T23:22:00Z">
              <w:tcPr>
                <w:tcW w:w="1702" w:type="dxa"/>
                <w:gridSpan w:val="4"/>
              </w:tcPr>
            </w:tcPrChange>
          </w:tcPr>
          <w:p w14:paraId="0C4B8CDB" w14:textId="77777777" w:rsidR="00E707C0" w:rsidRPr="009A7CF2" w:rsidRDefault="00E707C0" w:rsidP="00E707C0">
            <w:pPr>
              <w:spacing w:before="60"/>
              <w:rPr>
                <w:ins w:id="4151" w:author="admin" w:date="2023-04-27T23:25:00Z"/>
                <w:rFonts w:ascii="Times New Roman" w:hAnsi="Times New Roman"/>
                <w:bCs/>
                <w:sz w:val="20"/>
              </w:rPr>
            </w:pPr>
            <w:ins w:id="415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967732B" w14:textId="77777777" w:rsidR="00E707C0" w:rsidRPr="009A7CF2" w:rsidRDefault="00E707C0" w:rsidP="00E707C0">
            <w:pPr>
              <w:spacing w:before="60"/>
              <w:rPr>
                <w:ins w:id="4153" w:author="admin" w:date="2023-04-27T23:25:00Z"/>
                <w:rFonts w:ascii="Times New Roman" w:hAnsi="Times New Roman"/>
                <w:bCs/>
                <w:sz w:val="20"/>
              </w:rPr>
            </w:pPr>
            <w:ins w:id="415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CCF77DD" w14:textId="20BA08A6" w:rsidR="00E707C0" w:rsidRPr="001B7F35" w:rsidRDefault="00E707C0" w:rsidP="00E707C0">
            <w:pPr>
              <w:spacing w:before="60"/>
              <w:rPr>
                <w:ins w:id="4155" w:author="admin" w:date="2023-04-27T23:07:00Z"/>
                <w:rFonts w:ascii="Times New Roman" w:hAnsi="Times New Roman"/>
                <w:bCs/>
                <w:sz w:val="26"/>
                <w:szCs w:val="26"/>
              </w:rPr>
            </w:pPr>
            <w:ins w:id="4156" w:author="admin" w:date="2023-04-27T23:25:00Z">
              <w:r w:rsidRPr="009A7CF2">
                <w:rPr>
                  <w:rFonts w:ascii="Times New Roman" w:hAnsi="Times New Roman"/>
                  <w:bCs/>
                  <w:sz w:val="20"/>
                </w:rPr>
                <w:t>Số lượng: …</w:t>
              </w:r>
            </w:ins>
          </w:p>
        </w:tc>
        <w:tc>
          <w:tcPr>
            <w:tcW w:w="1651" w:type="dxa"/>
            <w:gridSpan w:val="2"/>
            <w:tcPrChange w:id="4157" w:author="admin" w:date="2023-04-27T23:22:00Z">
              <w:tcPr>
                <w:tcW w:w="1702" w:type="dxa"/>
                <w:gridSpan w:val="3"/>
              </w:tcPr>
            </w:tcPrChange>
          </w:tcPr>
          <w:p w14:paraId="38D647C2" w14:textId="77777777" w:rsidR="00E707C0" w:rsidRPr="009A7CF2" w:rsidRDefault="00E707C0" w:rsidP="00E707C0">
            <w:pPr>
              <w:spacing w:before="60"/>
              <w:rPr>
                <w:ins w:id="4158" w:author="admin" w:date="2023-04-27T23:25:00Z"/>
                <w:rFonts w:ascii="Times New Roman" w:hAnsi="Times New Roman"/>
                <w:bCs/>
                <w:sz w:val="20"/>
              </w:rPr>
            </w:pPr>
            <w:ins w:id="415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F8BB658" w14:textId="77777777" w:rsidR="00E707C0" w:rsidRPr="009A7CF2" w:rsidRDefault="00E707C0" w:rsidP="00E707C0">
            <w:pPr>
              <w:spacing w:before="60"/>
              <w:rPr>
                <w:ins w:id="4160" w:author="admin" w:date="2023-04-27T23:25:00Z"/>
                <w:rFonts w:ascii="Times New Roman" w:hAnsi="Times New Roman"/>
                <w:bCs/>
                <w:sz w:val="20"/>
              </w:rPr>
            </w:pPr>
            <w:ins w:id="416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E360AD0" w14:textId="7DDF11C7" w:rsidR="00E707C0" w:rsidRPr="001B7F35" w:rsidRDefault="00E707C0" w:rsidP="00E707C0">
            <w:pPr>
              <w:spacing w:before="60"/>
              <w:rPr>
                <w:ins w:id="4162" w:author="admin" w:date="2023-04-27T23:07:00Z"/>
                <w:rFonts w:ascii="Times New Roman" w:hAnsi="Times New Roman"/>
                <w:bCs/>
                <w:sz w:val="26"/>
                <w:szCs w:val="26"/>
              </w:rPr>
            </w:pPr>
            <w:ins w:id="4163" w:author="admin" w:date="2023-04-27T23:25:00Z">
              <w:r w:rsidRPr="009A7CF2">
                <w:rPr>
                  <w:rFonts w:ascii="Times New Roman" w:hAnsi="Times New Roman"/>
                  <w:bCs/>
                  <w:sz w:val="20"/>
                </w:rPr>
                <w:t>Số lượng: …</w:t>
              </w:r>
            </w:ins>
          </w:p>
        </w:tc>
        <w:tc>
          <w:tcPr>
            <w:tcW w:w="1514" w:type="dxa"/>
            <w:gridSpan w:val="2"/>
            <w:tcPrChange w:id="4164" w:author="admin" w:date="2023-04-27T23:22:00Z">
              <w:tcPr>
                <w:tcW w:w="1702" w:type="dxa"/>
                <w:gridSpan w:val="4"/>
              </w:tcPr>
            </w:tcPrChange>
          </w:tcPr>
          <w:p w14:paraId="25224A22" w14:textId="77777777" w:rsidR="00E707C0" w:rsidRPr="009A7CF2" w:rsidRDefault="00E707C0" w:rsidP="00E707C0">
            <w:pPr>
              <w:spacing w:before="60"/>
              <w:rPr>
                <w:ins w:id="4165" w:author="admin" w:date="2023-04-27T23:25:00Z"/>
                <w:rFonts w:ascii="Times New Roman" w:hAnsi="Times New Roman"/>
                <w:bCs/>
                <w:sz w:val="20"/>
              </w:rPr>
            </w:pPr>
            <w:ins w:id="416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F82B0C0" w14:textId="77777777" w:rsidR="00E707C0" w:rsidRPr="009A7CF2" w:rsidRDefault="00E707C0" w:rsidP="00E707C0">
            <w:pPr>
              <w:spacing w:before="60"/>
              <w:rPr>
                <w:ins w:id="4167" w:author="admin" w:date="2023-04-27T23:25:00Z"/>
                <w:rFonts w:ascii="Times New Roman" w:hAnsi="Times New Roman"/>
                <w:bCs/>
                <w:sz w:val="20"/>
              </w:rPr>
            </w:pPr>
            <w:ins w:id="416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A49A9DF" w14:textId="43C38AA5" w:rsidR="00E707C0" w:rsidRPr="001B7F35" w:rsidRDefault="00E707C0" w:rsidP="00E707C0">
            <w:pPr>
              <w:spacing w:before="60"/>
              <w:rPr>
                <w:ins w:id="4169" w:author="admin" w:date="2023-04-27T23:07:00Z"/>
                <w:rFonts w:ascii="Times New Roman" w:hAnsi="Times New Roman"/>
                <w:bCs/>
                <w:sz w:val="26"/>
                <w:szCs w:val="26"/>
              </w:rPr>
            </w:pPr>
            <w:ins w:id="4170" w:author="admin" w:date="2023-04-27T23:25:00Z">
              <w:r w:rsidRPr="009A7CF2">
                <w:rPr>
                  <w:rFonts w:ascii="Times New Roman" w:hAnsi="Times New Roman"/>
                  <w:bCs/>
                  <w:sz w:val="20"/>
                </w:rPr>
                <w:t>Số lượng: …</w:t>
              </w:r>
            </w:ins>
          </w:p>
        </w:tc>
        <w:tc>
          <w:tcPr>
            <w:tcW w:w="1580" w:type="dxa"/>
            <w:gridSpan w:val="2"/>
            <w:tcPrChange w:id="4171" w:author="admin" w:date="2023-04-27T23:22:00Z">
              <w:tcPr>
                <w:tcW w:w="1461" w:type="dxa"/>
                <w:gridSpan w:val="2"/>
              </w:tcPr>
            </w:tcPrChange>
          </w:tcPr>
          <w:p w14:paraId="304DF5FC" w14:textId="77777777" w:rsidR="00E707C0" w:rsidRPr="009A7CF2" w:rsidRDefault="00E707C0" w:rsidP="00E707C0">
            <w:pPr>
              <w:spacing w:before="60"/>
              <w:rPr>
                <w:ins w:id="4172" w:author="admin" w:date="2023-04-27T23:25:00Z"/>
                <w:rFonts w:ascii="Times New Roman" w:hAnsi="Times New Roman"/>
                <w:bCs/>
                <w:sz w:val="20"/>
              </w:rPr>
            </w:pPr>
            <w:ins w:id="417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9E29E50" w14:textId="77777777" w:rsidR="00E707C0" w:rsidRPr="009A7CF2" w:rsidRDefault="00E707C0" w:rsidP="00E707C0">
            <w:pPr>
              <w:spacing w:before="60"/>
              <w:rPr>
                <w:ins w:id="4174" w:author="admin" w:date="2023-04-27T23:25:00Z"/>
                <w:rFonts w:ascii="Times New Roman" w:hAnsi="Times New Roman"/>
                <w:bCs/>
                <w:sz w:val="20"/>
              </w:rPr>
            </w:pPr>
            <w:ins w:id="417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706C7D2" w14:textId="45E02DC4" w:rsidR="00E707C0" w:rsidRPr="001B7F35" w:rsidRDefault="00E707C0" w:rsidP="00E707C0">
            <w:pPr>
              <w:spacing w:before="60"/>
              <w:rPr>
                <w:ins w:id="4176" w:author="admin" w:date="2023-04-27T23:07:00Z"/>
                <w:rFonts w:ascii="Times New Roman" w:hAnsi="Times New Roman"/>
                <w:bCs/>
                <w:sz w:val="26"/>
                <w:szCs w:val="26"/>
              </w:rPr>
            </w:pPr>
            <w:ins w:id="4177" w:author="admin" w:date="2023-04-27T23:25:00Z">
              <w:r w:rsidRPr="009A7CF2">
                <w:rPr>
                  <w:rFonts w:ascii="Times New Roman" w:hAnsi="Times New Roman"/>
                  <w:bCs/>
                  <w:sz w:val="20"/>
                </w:rPr>
                <w:t>Số lượng: …</w:t>
              </w:r>
            </w:ins>
          </w:p>
        </w:tc>
      </w:tr>
      <w:tr w:rsidR="00E707C0" w:rsidRPr="001B7F35" w14:paraId="4C7C95A8" w14:textId="77777777" w:rsidTr="00E707C0">
        <w:trPr>
          <w:ins w:id="4178" w:author="admin" w:date="2023-04-27T23:07:00Z"/>
          <w:trPrChange w:id="4179" w:author="admin" w:date="2023-04-27T23:22:00Z">
            <w:trPr>
              <w:gridAfter w:val="0"/>
            </w:trPr>
          </w:trPrChange>
        </w:trPr>
        <w:tc>
          <w:tcPr>
            <w:tcW w:w="709" w:type="dxa"/>
            <w:tcPrChange w:id="4180" w:author="admin" w:date="2023-04-27T23:22:00Z">
              <w:tcPr>
                <w:tcW w:w="709" w:type="dxa"/>
              </w:tcPr>
            </w:tcPrChange>
          </w:tcPr>
          <w:p w14:paraId="5F214F4D" w14:textId="77777777" w:rsidR="00E707C0" w:rsidRPr="00A71B8F" w:rsidRDefault="00E707C0" w:rsidP="00E707C0">
            <w:pPr>
              <w:pStyle w:val="ListParagraph"/>
              <w:numPr>
                <w:ilvl w:val="0"/>
                <w:numId w:val="51"/>
              </w:numPr>
              <w:spacing w:before="60"/>
              <w:rPr>
                <w:ins w:id="4181" w:author="admin" w:date="2023-04-27T23:07:00Z"/>
                <w:rFonts w:ascii="Times New Roman" w:hAnsi="Times New Roman"/>
                <w:color w:val="000000"/>
                <w:sz w:val="26"/>
                <w:szCs w:val="26"/>
              </w:rPr>
            </w:pPr>
          </w:p>
        </w:tc>
        <w:tc>
          <w:tcPr>
            <w:tcW w:w="2483" w:type="dxa"/>
            <w:gridSpan w:val="2"/>
            <w:tcPrChange w:id="4182" w:author="admin" w:date="2023-04-27T23:22:00Z">
              <w:tcPr>
                <w:tcW w:w="2175" w:type="dxa"/>
                <w:gridSpan w:val="3"/>
              </w:tcPr>
            </w:tcPrChange>
          </w:tcPr>
          <w:p w14:paraId="1BEC2DF8" w14:textId="20EEF674" w:rsidR="00E707C0" w:rsidRPr="001B7F35" w:rsidDel="001D10DA" w:rsidRDefault="00E707C0" w:rsidP="00E707C0">
            <w:pPr>
              <w:spacing w:before="60"/>
              <w:rPr>
                <w:ins w:id="4183" w:author="admin" w:date="2023-04-27T23:07:00Z"/>
                <w:rFonts w:ascii="Times New Roman" w:hAnsi="Times New Roman"/>
                <w:color w:val="000000"/>
                <w:sz w:val="26"/>
                <w:szCs w:val="26"/>
              </w:rPr>
            </w:pPr>
            <w:ins w:id="4184" w:author="admin" w:date="2023-04-27T23:07:00Z">
              <w:r w:rsidRPr="00376700">
                <w:rPr>
                  <w:rFonts w:ascii="Times New Roman" w:hAnsi="Times New Roman"/>
                  <w:color w:val="000000"/>
                  <w:sz w:val="26"/>
                  <w:szCs w:val="26"/>
                </w:rPr>
                <w:t>Hệ thống ECMO</w:t>
              </w:r>
            </w:ins>
          </w:p>
        </w:tc>
        <w:tc>
          <w:tcPr>
            <w:tcW w:w="1514" w:type="dxa"/>
            <w:gridSpan w:val="2"/>
            <w:tcPrChange w:id="4185" w:author="admin" w:date="2023-04-27T23:22:00Z">
              <w:tcPr>
                <w:tcW w:w="1702" w:type="dxa"/>
                <w:gridSpan w:val="4"/>
              </w:tcPr>
            </w:tcPrChange>
          </w:tcPr>
          <w:p w14:paraId="10808A25" w14:textId="77777777" w:rsidR="00E707C0" w:rsidRPr="009A7CF2" w:rsidRDefault="00E707C0" w:rsidP="00E707C0">
            <w:pPr>
              <w:spacing w:before="60"/>
              <w:rPr>
                <w:ins w:id="4186" w:author="admin" w:date="2023-04-27T23:25:00Z"/>
                <w:rFonts w:ascii="Times New Roman" w:hAnsi="Times New Roman"/>
                <w:bCs/>
                <w:sz w:val="20"/>
              </w:rPr>
            </w:pPr>
            <w:ins w:id="418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E40717A" w14:textId="77777777" w:rsidR="00E707C0" w:rsidRPr="009A7CF2" w:rsidRDefault="00E707C0" w:rsidP="00E707C0">
            <w:pPr>
              <w:spacing w:before="60"/>
              <w:rPr>
                <w:ins w:id="4188" w:author="admin" w:date="2023-04-27T23:25:00Z"/>
                <w:rFonts w:ascii="Times New Roman" w:hAnsi="Times New Roman"/>
                <w:bCs/>
                <w:sz w:val="20"/>
              </w:rPr>
            </w:pPr>
            <w:ins w:id="418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AC3346" w14:textId="794E2C75" w:rsidR="00E707C0" w:rsidRPr="001B7F35" w:rsidRDefault="00E707C0" w:rsidP="00E707C0">
            <w:pPr>
              <w:spacing w:before="60"/>
              <w:rPr>
                <w:ins w:id="4190" w:author="admin" w:date="2023-04-27T23:07:00Z"/>
                <w:rFonts w:ascii="Times New Roman" w:hAnsi="Times New Roman"/>
                <w:bCs/>
                <w:sz w:val="26"/>
                <w:szCs w:val="26"/>
              </w:rPr>
            </w:pPr>
            <w:ins w:id="4191" w:author="admin" w:date="2023-04-27T23:25:00Z">
              <w:r w:rsidRPr="009A7CF2">
                <w:rPr>
                  <w:rFonts w:ascii="Times New Roman" w:hAnsi="Times New Roman"/>
                  <w:bCs/>
                  <w:sz w:val="20"/>
                </w:rPr>
                <w:t>Số lượng: …</w:t>
              </w:r>
            </w:ins>
          </w:p>
        </w:tc>
        <w:tc>
          <w:tcPr>
            <w:tcW w:w="1651" w:type="dxa"/>
            <w:gridSpan w:val="2"/>
            <w:tcPrChange w:id="4192" w:author="admin" w:date="2023-04-27T23:22:00Z">
              <w:tcPr>
                <w:tcW w:w="1702" w:type="dxa"/>
                <w:gridSpan w:val="3"/>
              </w:tcPr>
            </w:tcPrChange>
          </w:tcPr>
          <w:p w14:paraId="437BDBA6" w14:textId="77777777" w:rsidR="00E707C0" w:rsidRPr="009A7CF2" w:rsidRDefault="00E707C0" w:rsidP="00E707C0">
            <w:pPr>
              <w:spacing w:before="60"/>
              <w:rPr>
                <w:ins w:id="4193" w:author="admin" w:date="2023-04-27T23:25:00Z"/>
                <w:rFonts w:ascii="Times New Roman" w:hAnsi="Times New Roman"/>
                <w:bCs/>
                <w:sz w:val="20"/>
              </w:rPr>
            </w:pPr>
            <w:ins w:id="419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1A64075" w14:textId="77777777" w:rsidR="00E707C0" w:rsidRPr="009A7CF2" w:rsidRDefault="00E707C0" w:rsidP="00E707C0">
            <w:pPr>
              <w:spacing w:before="60"/>
              <w:rPr>
                <w:ins w:id="4195" w:author="admin" w:date="2023-04-27T23:25:00Z"/>
                <w:rFonts w:ascii="Times New Roman" w:hAnsi="Times New Roman"/>
                <w:bCs/>
                <w:sz w:val="20"/>
              </w:rPr>
            </w:pPr>
            <w:ins w:id="419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F37D667" w14:textId="6203711D" w:rsidR="00E707C0" w:rsidRPr="001B7F35" w:rsidRDefault="00E707C0" w:rsidP="00E707C0">
            <w:pPr>
              <w:spacing w:before="60"/>
              <w:rPr>
                <w:ins w:id="4197" w:author="admin" w:date="2023-04-27T23:07:00Z"/>
                <w:rFonts w:ascii="Times New Roman" w:hAnsi="Times New Roman"/>
                <w:bCs/>
                <w:sz w:val="26"/>
                <w:szCs w:val="26"/>
              </w:rPr>
            </w:pPr>
            <w:ins w:id="4198" w:author="admin" w:date="2023-04-27T23:25:00Z">
              <w:r w:rsidRPr="009A7CF2">
                <w:rPr>
                  <w:rFonts w:ascii="Times New Roman" w:hAnsi="Times New Roman"/>
                  <w:bCs/>
                  <w:sz w:val="20"/>
                </w:rPr>
                <w:t>Số lượng: …</w:t>
              </w:r>
            </w:ins>
          </w:p>
        </w:tc>
        <w:tc>
          <w:tcPr>
            <w:tcW w:w="1514" w:type="dxa"/>
            <w:gridSpan w:val="2"/>
            <w:tcPrChange w:id="4199" w:author="admin" w:date="2023-04-27T23:22:00Z">
              <w:tcPr>
                <w:tcW w:w="1702" w:type="dxa"/>
                <w:gridSpan w:val="4"/>
              </w:tcPr>
            </w:tcPrChange>
          </w:tcPr>
          <w:p w14:paraId="21DFA661" w14:textId="77777777" w:rsidR="00E707C0" w:rsidRPr="009A7CF2" w:rsidRDefault="00E707C0" w:rsidP="00E707C0">
            <w:pPr>
              <w:spacing w:before="60"/>
              <w:rPr>
                <w:ins w:id="4200" w:author="admin" w:date="2023-04-27T23:25:00Z"/>
                <w:rFonts w:ascii="Times New Roman" w:hAnsi="Times New Roman"/>
                <w:bCs/>
                <w:sz w:val="20"/>
              </w:rPr>
            </w:pPr>
            <w:ins w:id="420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BFE8E8A" w14:textId="77777777" w:rsidR="00E707C0" w:rsidRPr="009A7CF2" w:rsidRDefault="00E707C0" w:rsidP="00E707C0">
            <w:pPr>
              <w:spacing w:before="60"/>
              <w:rPr>
                <w:ins w:id="4202" w:author="admin" w:date="2023-04-27T23:25:00Z"/>
                <w:rFonts w:ascii="Times New Roman" w:hAnsi="Times New Roman"/>
                <w:bCs/>
                <w:sz w:val="20"/>
              </w:rPr>
            </w:pPr>
            <w:ins w:id="420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C28FC51" w14:textId="0FAEF98F" w:rsidR="00E707C0" w:rsidRPr="001B7F35" w:rsidRDefault="00E707C0" w:rsidP="00E707C0">
            <w:pPr>
              <w:spacing w:before="60"/>
              <w:rPr>
                <w:ins w:id="4204" w:author="admin" w:date="2023-04-27T23:07:00Z"/>
                <w:rFonts w:ascii="Times New Roman" w:hAnsi="Times New Roman"/>
                <w:bCs/>
                <w:sz w:val="26"/>
                <w:szCs w:val="26"/>
              </w:rPr>
            </w:pPr>
            <w:ins w:id="4205" w:author="admin" w:date="2023-04-27T23:25:00Z">
              <w:r w:rsidRPr="009A7CF2">
                <w:rPr>
                  <w:rFonts w:ascii="Times New Roman" w:hAnsi="Times New Roman"/>
                  <w:bCs/>
                  <w:sz w:val="20"/>
                </w:rPr>
                <w:t>Số lượng: …</w:t>
              </w:r>
            </w:ins>
          </w:p>
        </w:tc>
        <w:tc>
          <w:tcPr>
            <w:tcW w:w="1580" w:type="dxa"/>
            <w:gridSpan w:val="2"/>
            <w:tcPrChange w:id="4206" w:author="admin" w:date="2023-04-27T23:22:00Z">
              <w:tcPr>
                <w:tcW w:w="1461" w:type="dxa"/>
                <w:gridSpan w:val="2"/>
              </w:tcPr>
            </w:tcPrChange>
          </w:tcPr>
          <w:p w14:paraId="208C4B7F" w14:textId="77777777" w:rsidR="00E707C0" w:rsidRPr="009A7CF2" w:rsidRDefault="00E707C0" w:rsidP="00E707C0">
            <w:pPr>
              <w:spacing w:before="60"/>
              <w:rPr>
                <w:ins w:id="4207" w:author="admin" w:date="2023-04-27T23:25:00Z"/>
                <w:rFonts w:ascii="Times New Roman" w:hAnsi="Times New Roman"/>
                <w:bCs/>
                <w:sz w:val="20"/>
              </w:rPr>
            </w:pPr>
            <w:ins w:id="420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1390C5F" w14:textId="77777777" w:rsidR="00E707C0" w:rsidRPr="009A7CF2" w:rsidRDefault="00E707C0" w:rsidP="00E707C0">
            <w:pPr>
              <w:spacing w:before="60"/>
              <w:rPr>
                <w:ins w:id="4209" w:author="admin" w:date="2023-04-27T23:25:00Z"/>
                <w:rFonts w:ascii="Times New Roman" w:hAnsi="Times New Roman"/>
                <w:bCs/>
                <w:sz w:val="20"/>
              </w:rPr>
            </w:pPr>
            <w:ins w:id="421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B649388" w14:textId="449C6C0F" w:rsidR="00E707C0" w:rsidRPr="001B7F35" w:rsidRDefault="00E707C0" w:rsidP="00E707C0">
            <w:pPr>
              <w:spacing w:before="60"/>
              <w:rPr>
                <w:ins w:id="4211" w:author="admin" w:date="2023-04-27T23:07:00Z"/>
                <w:rFonts w:ascii="Times New Roman" w:hAnsi="Times New Roman"/>
                <w:bCs/>
                <w:sz w:val="26"/>
                <w:szCs w:val="26"/>
              </w:rPr>
            </w:pPr>
            <w:ins w:id="4212" w:author="admin" w:date="2023-04-27T23:25:00Z">
              <w:r w:rsidRPr="009A7CF2">
                <w:rPr>
                  <w:rFonts w:ascii="Times New Roman" w:hAnsi="Times New Roman"/>
                  <w:bCs/>
                  <w:sz w:val="20"/>
                </w:rPr>
                <w:t>Số lượng: …</w:t>
              </w:r>
            </w:ins>
          </w:p>
        </w:tc>
      </w:tr>
      <w:tr w:rsidR="00E707C0" w:rsidRPr="001B7F35" w:rsidDel="00376700" w14:paraId="72AE2DCB" w14:textId="32A14365" w:rsidTr="00E707C0">
        <w:trPr>
          <w:gridAfter w:val="1"/>
          <w:wAfter w:w="680" w:type="dxa"/>
          <w:del w:id="4213" w:author="admin" w:date="2023-04-27T23:09:00Z"/>
        </w:trPr>
        <w:tc>
          <w:tcPr>
            <w:tcW w:w="1889" w:type="dxa"/>
            <w:gridSpan w:val="2"/>
          </w:tcPr>
          <w:p w14:paraId="0252EF51" w14:textId="3822B21E" w:rsidR="00E707C0" w:rsidRPr="001B7F35" w:rsidDel="00376700" w:rsidRDefault="00E707C0">
            <w:pPr>
              <w:spacing w:before="60"/>
              <w:rPr>
                <w:del w:id="4214" w:author="admin" w:date="2023-04-27T23:09:00Z"/>
                <w:rFonts w:ascii="Times New Roman" w:hAnsi="Times New Roman"/>
                <w:bCs/>
                <w:sz w:val="26"/>
                <w:szCs w:val="26"/>
              </w:rPr>
            </w:pPr>
            <w:del w:id="4215" w:author="admin" w:date="2023-04-27T22:57:00Z">
              <w:r w:rsidRPr="001B7F35" w:rsidDel="001D10DA">
                <w:rPr>
                  <w:rFonts w:ascii="Times New Roman" w:hAnsi="Times New Roman"/>
                  <w:color w:val="000000"/>
                  <w:sz w:val="26"/>
                  <w:szCs w:val="26"/>
                </w:rPr>
                <w:delText>Hệ thống m</w:delText>
              </w:r>
            </w:del>
            <w:del w:id="4216" w:author="admin" w:date="2023-04-27T23:09:00Z">
              <w:r w:rsidRPr="001B7F35" w:rsidDel="00376700">
                <w:rPr>
                  <w:rFonts w:ascii="Times New Roman" w:hAnsi="Times New Roman"/>
                  <w:color w:val="000000"/>
                  <w:sz w:val="26"/>
                  <w:szCs w:val="26"/>
                </w:rPr>
                <w:delText xml:space="preserve">áy theo dõi </w:delText>
              </w:r>
            </w:del>
            <w:del w:id="4217" w:author="admin" w:date="2023-04-27T23:01:00Z">
              <w:r w:rsidRPr="001B7F35" w:rsidDel="00376700">
                <w:rPr>
                  <w:rFonts w:ascii="Times New Roman" w:hAnsi="Times New Roman"/>
                  <w:color w:val="000000"/>
                  <w:sz w:val="26"/>
                  <w:szCs w:val="26"/>
                </w:rPr>
                <w:delText>liên tục</w:delText>
              </w:r>
            </w:del>
          </w:p>
        </w:tc>
        <w:tc>
          <w:tcPr>
            <w:tcW w:w="1632" w:type="dxa"/>
            <w:gridSpan w:val="2"/>
          </w:tcPr>
          <w:p w14:paraId="42B3A6FB" w14:textId="4E88D70F" w:rsidR="00E707C0" w:rsidRPr="001B7F35" w:rsidDel="00376700" w:rsidRDefault="00E707C0" w:rsidP="00E707C0">
            <w:pPr>
              <w:spacing w:before="60"/>
              <w:rPr>
                <w:del w:id="4218" w:author="admin" w:date="2023-04-27T23:09:00Z"/>
                <w:rFonts w:ascii="Times New Roman" w:hAnsi="Times New Roman"/>
                <w:bCs/>
                <w:sz w:val="26"/>
                <w:szCs w:val="26"/>
              </w:rPr>
            </w:pPr>
            <w:del w:id="4219" w:author="admin" w:date="2023-04-27T23:09:00Z">
              <w:r w:rsidRPr="001B7F35" w:rsidDel="00376700">
                <w:rPr>
                  <w:rFonts w:ascii="Times New Roman" w:hAnsi="Times New Roman"/>
                  <w:bCs/>
                  <w:sz w:val="26"/>
                  <w:szCs w:val="26"/>
                </w:rPr>
                <w:delText>Có/không; Số lượng</w:delText>
              </w:r>
            </w:del>
          </w:p>
        </w:tc>
        <w:tc>
          <w:tcPr>
            <w:tcW w:w="1812" w:type="dxa"/>
            <w:gridSpan w:val="2"/>
          </w:tcPr>
          <w:p w14:paraId="3B45988E" w14:textId="77777777" w:rsidR="00E707C0" w:rsidRPr="009A7CF2" w:rsidRDefault="00E707C0" w:rsidP="00E707C0">
            <w:pPr>
              <w:spacing w:before="60"/>
              <w:rPr>
                <w:ins w:id="4220" w:author="admin" w:date="2023-04-27T23:25:00Z"/>
                <w:rFonts w:ascii="Times New Roman" w:hAnsi="Times New Roman"/>
                <w:bCs/>
                <w:sz w:val="20"/>
              </w:rPr>
            </w:pPr>
            <w:ins w:id="422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7FA548D" w14:textId="77777777" w:rsidR="00E707C0" w:rsidRPr="009A7CF2" w:rsidRDefault="00E707C0" w:rsidP="00E707C0">
            <w:pPr>
              <w:spacing w:before="60"/>
              <w:rPr>
                <w:ins w:id="4222" w:author="admin" w:date="2023-04-27T23:25:00Z"/>
                <w:rFonts w:ascii="Times New Roman" w:hAnsi="Times New Roman"/>
                <w:bCs/>
                <w:sz w:val="20"/>
              </w:rPr>
            </w:pPr>
            <w:ins w:id="422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19B9A4" w14:textId="598AA4AD" w:rsidR="00E707C0" w:rsidRPr="001B7F35" w:rsidDel="00376700" w:rsidRDefault="00E707C0" w:rsidP="00E707C0">
            <w:pPr>
              <w:spacing w:before="60"/>
              <w:rPr>
                <w:del w:id="4224" w:author="admin" w:date="2023-04-27T23:09:00Z"/>
                <w:rFonts w:ascii="Times New Roman" w:hAnsi="Times New Roman"/>
                <w:bCs/>
                <w:sz w:val="26"/>
                <w:szCs w:val="26"/>
              </w:rPr>
            </w:pPr>
            <w:ins w:id="4225" w:author="admin" w:date="2023-04-27T23:25:00Z">
              <w:r w:rsidRPr="009A7CF2">
                <w:rPr>
                  <w:rFonts w:ascii="Times New Roman" w:hAnsi="Times New Roman"/>
                  <w:bCs/>
                  <w:sz w:val="20"/>
                </w:rPr>
                <w:t>Số lượng: …</w:t>
              </w:r>
            </w:ins>
            <w:del w:id="4226" w:author="admin" w:date="2023-04-27T23:09:00Z">
              <w:r w:rsidRPr="001B7F35" w:rsidDel="00376700">
                <w:rPr>
                  <w:rFonts w:ascii="Times New Roman" w:hAnsi="Times New Roman"/>
                  <w:bCs/>
                  <w:sz w:val="26"/>
                  <w:szCs w:val="26"/>
                </w:rPr>
                <w:delText>Có/không; Số lượng</w:delText>
              </w:r>
            </w:del>
          </w:p>
        </w:tc>
        <w:tc>
          <w:tcPr>
            <w:tcW w:w="1702" w:type="dxa"/>
            <w:gridSpan w:val="2"/>
          </w:tcPr>
          <w:p w14:paraId="3315DD23" w14:textId="77777777" w:rsidR="00E707C0" w:rsidRPr="009A7CF2" w:rsidRDefault="00E707C0" w:rsidP="00E707C0">
            <w:pPr>
              <w:spacing w:before="60"/>
              <w:rPr>
                <w:ins w:id="4227" w:author="admin" w:date="2023-04-27T23:25:00Z"/>
                <w:rFonts w:ascii="Times New Roman" w:hAnsi="Times New Roman"/>
                <w:bCs/>
                <w:sz w:val="20"/>
              </w:rPr>
            </w:pPr>
            <w:ins w:id="422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8D16513" w14:textId="77777777" w:rsidR="00E707C0" w:rsidRPr="009A7CF2" w:rsidRDefault="00E707C0" w:rsidP="00E707C0">
            <w:pPr>
              <w:spacing w:before="60"/>
              <w:rPr>
                <w:ins w:id="4229" w:author="admin" w:date="2023-04-27T23:25:00Z"/>
                <w:rFonts w:ascii="Times New Roman" w:hAnsi="Times New Roman"/>
                <w:bCs/>
                <w:sz w:val="20"/>
              </w:rPr>
            </w:pPr>
            <w:ins w:id="423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2F37383" w14:textId="441F702E" w:rsidR="00E707C0" w:rsidRPr="001B7F35" w:rsidDel="00376700" w:rsidRDefault="00E707C0" w:rsidP="00E707C0">
            <w:pPr>
              <w:spacing w:before="60"/>
              <w:rPr>
                <w:del w:id="4231" w:author="admin" w:date="2023-04-27T23:09:00Z"/>
                <w:rFonts w:ascii="Times New Roman" w:hAnsi="Times New Roman"/>
                <w:bCs/>
                <w:sz w:val="26"/>
                <w:szCs w:val="26"/>
              </w:rPr>
            </w:pPr>
            <w:ins w:id="4232" w:author="admin" w:date="2023-04-27T23:25:00Z">
              <w:r w:rsidRPr="009A7CF2">
                <w:rPr>
                  <w:rFonts w:ascii="Times New Roman" w:hAnsi="Times New Roman"/>
                  <w:bCs/>
                  <w:sz w:val="20"/>
                </w:rPr>
                <w:t>Số lượng: …</w:t>
              </w:r>
            </w:ins>
            <w:del w:id="4233" w:author="admin" w:date="2023-04-27T23:09:00Z">
              <w:r w:rsidRPr="001B7F35" w:rsidDel="00376700">
                <w:rPr>
                  <w:rFonts w:ascii="Times New Roman" w:hAnsi="Times New Roman"/>
                  <w:bCs/>
                  <w:sz w:val="26"/>
                  <w:szCs w:val="26"/>
                </w:rPr>
                <w:delText>Có/không; Số lượng</w:delText>
              </w:r>
            </w:del>
          </w:p>
        </w:tc>
        <w:tc>
          <w:tcPr>
            <w:tcW w:w="1736" w:type="dxa"/>
            <w:gridSpan w:val="2"/>
          </w:tcPr>
          <w:p w14:paraId="634DDFC8" w14:textId="77777777" w:rsidR="00E707C0" w:rsidRPr="009A7CF2" w:rsidRDefault="00E707C0" w:rsidP="00E707C0">
            <w:pPr>
              <w:spacing w:before="60"/>
              <w:rPr>
                <w:ins w:id="4234" w:author="admin" w:date="2023-04-27T23:25:00Z"/>
                <w:rFonts w:ascii="Times New Roman" w:hAnsi="Times New Roman"/>
                <w:bCs/>
                <w:sz w:val="20"/>
              </w:rPr>
            </w:pPr>
            <w:ins w:id="423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D8EDFD6" w14:textId="77777777" w:rsidR="00E707C0" w:rsidRPr="009A7CF2" w:rsidRDefault="00E707C0" w:rsidP="00E707C0">
            <w:pPr>
              <w:spacing w:before="60"/>
              <w:rPr>
                <w:ins w:id="4236" w:author="admin" w:date="2023-04-27T23:25:00Z"/>
                <w:rFonts w:ascii="Times New Roman" w:hAnsi="Times New Roman"/>
                <w:bCs/>
                <w:sz w:val="20"/>
              </w:rPr>
            </w:pPr>
            <w:ins w:id="423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0A34580" w14:textId="2D2DE8F7" w:rsidR="00E707C0" w:rsidRPr="001B7F35" w:rsidDel="00376700" w:rsidRDefault="00E707C0" w:rsidP="00E707C0">
            <w:pPr>
              <w:spacing w:before="60"/>
              <w:rPr>
                <w:del w:id="4238" w:author="admin" w:date="2023-04-27T23:09:00Z"/>
                <w:rFonts w:ascii="Times New Roman" w:hAnsi="Times New Roman"/>
                <w:bCs/>
                <w:sz w:val="26"/>
                <w:szCs w:val="26"/>
              </w:rPr>
            </w:pPr>
            <w:ins w:id="4239" w:author="admin" w:date="2023-04-27T23:25:00Z">
              <w:r w:rsidRPr="009A7CF2">
                <w:rPr>
                  <w:rFonts w:ascii="Times New Roman" w:hAnsi="Times New Roman"/>
                  <w:bCs/>
                  <w:sz w:val="20"/>
                </w:rPr>
                <w:t>Số lượng: …</w:t>
              </w:r>
            </w:ins>
            <w:del w:id="4240" w:author="admin" w:date="2023-04-27T23:09:00Z">
              <w:r w:rsidRPr="001B7F35" w:rsidDel="00376700">
                <w:rPr>
                  <w:rFonts w:ascii="Times New Roman" w:hAnsi="Times New Roman"/>
                  <w:bCs/>
                  <w:sz w:val="26"/>
                  <w:szCs w:val="26"/>
                </w:rPr>
                <w:delText>Có/không; Số lượng</w:delText>
              </w:r>
            </w:del>
          </w:p>
        </w:tc>
      </w:tr>
      <w:tr w:rsidR="00E707C0" w:rsidRPr="001B7F35" w14:paraId="773521AB" w14:textId="77777777" w:rsidTr="00E707C0">
        <w:trPr>
          <w:ins w:id="4241" w:author="admin" w:date="2023-04-27T23:07:00Z"/>
          <w:trPrChange w:id="4242" w:author="admin" w:date="2023-04-27T23:22:00Z">
            <w:trPr>
              <w:gridAfter w:val="0"/>
            </w:trPr>
          </w:trPrChange>
        </w:trPr>
        <w:tc>
          <w:tcPr>
            <w:tcW w:w="709" w:type="dxa"/>
            <w:tcPrChange w:id="4243" w:author="admin" w:date="2023-04-27T23:22:00Z">
              <w:tcPr>
                <w:tcW w:w="709" w:type="dxa"/>
              </w:tcPr>
            </w:tcPrChange>
          </w:tcPr>
          <w:p w14:paraId="55B62C1C" w14:textId="77777777" w:rsidR="00E707C0" w:rsidRPr="00A71B8F" w:rsidRDefault="00E707C0" w:rsidP="00E707C0">
            <w:pPr>
              <w:pStyle w:val="ListParagraph"/>
              <w:numPr>
                <w:ilvl w:val="0"/>
                <w:numId w:val="51"/>
              </w:numPr>
              <w:spacing w:before="60"/>
              <w:rPr>
                <w:ins w:id="4244" w:author="admin" w:date="2023-04-27T23:07:00Z"/>
                <w:rFonts w:ascii="Times New Roman" w:hAnsi="Times New Roman"/>
                <w:color w:val="000000"/>
                <w:sz w:val="26"/>
                <w:szCs w:val="26"/>
              </w:rPr>
            </w:pPr>
          </w:p>
        </w:tc>
        <w:tc>
          <w:tcPr>
            <w:tcW w:w="2483" w:type="dxa"/>
            <w:gridSpan w:val="2"/>
            <w:tcPrChange w:id="4245" w:author="admin" w:date="2023-04-27T23:22:00Z">
              <w:tcPr>
                <w:tcW w:w="2175" w:type="dxa"/>
                <w:gridSpan w:val="3"/>
              </w:tcPr>
            </w:tcPrChange>
          </w:tcPr>
          <w:p w14:paraId="48C71A85" w14:textId="5D67A302" w:rsidR="00E707C0" w:rsidRDefault="00E707C0" w:rsidP="00E707C0">
            <w:pPr>
              <w:spacing w:before="60"/>
              <w:rPr>
                <w:ins w:id="4246" w:author="admin" w:date="2023-04-27T23:07:00Z"/>
                <w:rFonts w:ascii="Times New Roman" w:hAnsi="Times New Roman"/>
                <w:color w:val="000000"/>
                <w:sz w:val="26"/>
                <w:szCs w:val="26"/>
              </w:rPr>
            </w:pPr>
            <w:ins w:id="4247" w:author="admin" w:date="2023-04-27T23:07:00Z">
              <w:r w:rsidRPr="00376700">
                <w:rPr>
                  <w:rFonts w:ascii="Times New Roman" w:hAnsi="Times New Roman"/>
                  <w:color w:val="000000"/>
                  <w:sz w:val="26"/>
                  <w:szCs w:val="26"/>
                </w:rPr>
                <w:t xml:space="preserve">Máy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 xml:space="preserve">o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ộ bão hoà ô xy kẹp tay</w:t>
              </w:r>
            </w:ins>
          </w:p>
        </w:tc>
        <w:tc>
          <w:tcPr>
            <w:tcW w:w="1514" w:type="dxa"/>
            <w:gridSpan w:val="2"/>
            <w:tcPrChange w:id="4248" w:author="admin" w:date="2023-04-27T23:22:00Z">
              <w:tcPr>
                <w:tcW w:w="1702" w:type="dxa"/>
                <w:gridSpan w:val="4"/>
              </w:tcPr>
            </w:tcPrChange>
          </w:tcPr>
          <w:p w14:paraId="1CA60C6D" w14:textId="77777777" w:rsidR="00E707C0" w:rsidRPr="009A7CF2" w:rsidRDefault="00E707C0" w:rsidP="00E707C0">
            <w:pPr>
              <w:spacing w:before="60"/>
              <w:rPr>
                <w:ins w:id="4249" w:author="admin" w:date="2023-04-27T23:25:00Z"/>
                <w:rFonts w:ascii="Times New Roman" w:hAnsi="Times New Roman"/>
                <w:bCs/>
                <w:sz w:val="20"/>
              </w:rPr>
            </w:pPr>
            <w:ins w:id="425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9375FE8" w14:textId="77777777" w:rsidR="00E707C0" w:rsidRPr="009A7CF2" w:rsidRDefault="00E707C0" w:rsidP="00E707C0">
            <w:pPr>
              <w:spacing w:before="60"/>
              <w:rPr>
                <w:ins w:id="4251" w:author="admin" w:date="2023-04-27T23:25:00Z"/>
                <w:rFonts w:ascii="Times New Roman" w:hAnsi="Times New Roman"/>
                <w:bCs/>
                <w:sz w:val="20"/>
              </w:rPr>
            </w:pPr>
            <w:ins w:id="425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9512CD2" w14:textId="4C67047F" w:rsidR="00E707C0" w:rsidRPr="001B7F35" w:rsidRDefault="00E707C0" w:rsidP="00E707C0">
            <w:pPr>
              <w:spacing w:before="60"/>
              <w:rPr>
                <w:ins w:id="4253" w:author="admin" w:date="2023-04-27T23:07:00Z"/>
                <w:rFonts w:ascii="Times New Roman" w:hAnsi="Times New Roman"/>
                <w:bCs/>
                <w:sz w:val="26"/>
                <w:szCs w:val="26"/>
              </w:rPr>
            </w:pPr>
            <w:ins w:id="4254" w:author="admin" w:date="2023-04-27T23:25:00Z">
              <w:r w:rsidRPr="009A7CF2">
                <w:rPr>
                  <w:rFonts w:ascii="Times New Roman" w:hAnsi="Times New Roman"/>
                  <w:bCs/>
                  <w:sz w:val="20"/>
                </w:rPr>
                <w:t>Số lượng: …</w:t>
              </w:r>
            </w:ins>
          </w:p>
        </w:tc>
        <w:tc>
          <w:tcPr>
            <w:tcW w:w="1651" w:type="dxa"/>
            <w:gridSpan w:val="2"/>
            <w:tcPrChange w:id="4255" w:author="admin" w:date="2023-04-27T23:22:00Z">
              <w:tcPr>
                <w:tcW w:w="1702" w:type="dxa"/>
                <w:gridSpan w:val="3"/>
              </w:tcPr>
            </w:tcPrChange>
          </w:tcPr>
          <w:p w14:paraId="339688D2" w14:textId="77777777" w:rsidR="00E707C0" w:rsidRPr="009A7CF2" w:rsidRDefault="00E707C0" w:rsidP="00E707C0">
            <w:pPr>
              <w:spacing w:before="60"/>
              <w:rPr>
                <w:ins w:id="4256" w:author="admin" w:date="2023-04-27T23:25:00Z"/>
                <w:rFonts w:ascii="Times New Roman" w:hAnsi="Times New Roman"/>
                <w:bCs/>
                <w:sz w:val="20"/>
              </w:rPr>
            </w:pPr>
            <w:ins w:id="425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0B9D5B" w14:textId="77777777" w:rsidR="00E707C0" w:rsidRPr="009A7CF2" w:rsidRDefault="00E707C0" w:rsidP="00E707C0">
            <w:pPr>
              <w:spacing w:before="60"/>
              <w:rPr>
                <w:ins w:id="4258" w:author="admin" w:date="2023-04-27T23:25:00Z"/>
                <w:rFonts w:ascii="Times New Roman" w:hAnsi="Times New Roman"/>
                <w:bCs/>
                <w:sz w:val="20"/>
              </w:rPr>
            </w:pPr>
            <w:ins w:id="425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A313939" w14:textId="25A08753" w:rsidR="00E707C0" w:rsidRPr="001B7F35" w:rsidRDefault="00E707C0" w:rsidP="00E707C0">
            <w:pPr>
              <w:spacing w:before="60"/>
              <w:rPr>
                <w:ins w:id="4260" w:author="admin" w:date="2023-04-27T23:07:00Z"/>
                <w:rFonts w:ascii="Times New Roman" w:hAnsi="Times New Roman"/>
                <w:bCs/>
                <w:sz w:val="26"/>
                <w:szCs w:val="26"/>
              </w:rPr>
            </w:pPr>
            <w:ins w:id="4261" w:author="admin" w:date="2023-04-27T23:25:00Z">
              <w:r w:rsidRPr="009A7CF2">
                <w:rPr>
                  <w:rFonts w:ascii="Times New Roman" w:hAnsi="Times New Roman"/>
                  <w:bCs/>
                  <w:sz w:val="20"/>
                </w:rPr>
                <w:t>Số lượng: …</w:t>
              </w:r>
            </w:ins>
          </w:p>
        </w:tc>
        <w:tc>
          <w:tcPr>
            <w:tcW w:w="1514" w:type="dxa"/>
            <w:gridSpan w:val="2"/>
            <w:tcPrChange w:id="4262" w:author="admin" w:date="2023-04-27T23:22:00Z">
              <w:tcPr>
                <w:tcW w:w="1702" w:type="dxa"/>
                <w:gridSpan w:val="4"/>
              </w:tcPr>
            </w:tcPrChange>
          </w:tcPr>
          <w:p w14:paraId="38B76D8E" w14:textId="77777777" w:rsidR="00E707C0" w:rsidRPr="009A7CF2" w:rsidRDefault="00E707C0" w:rsidP="00E707C0">
            <w:pPr>
              <w:spacing w:before="60"/>
              <w:rPr>
                <w:ins w:id="4263" w:author="admin" w:date="2023-04-27T23:25:00Z"/>
                <w:rFonts w:ascii="Times New Roman" w:hAnsi="Times New Roman"/>
                <w:bCs/>
                <w:sz w:val="20"/>
              </w:rPr>
            </w:pPr>
            <w:ins w:id="426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FF2A06C" w14:textId="77777777" w:rsidR="00E707C0" w:rsidRPr="009A7CF2" w:rsidRDefault="00E707C0" w:rsidP="00E707C0">
            <w:pPr>
              <w:spacing w:before="60"/>
              <w:rPr>
                <w:ins w:id="4265" w:author="admin" w:date="2023-04-27T23:25:00Z"/>
                <w:rFonts w:ascii="Times New Roman" w:hAnsi="Times New Roman"/>
                <w:bCs/>
                <w:sz w:val="20"/>
              </w:rPr>
            </w:pPr>
            <w:ins w:id="426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6D1DBE" w14:textId="4A014625" w:rsidR="00E707C0" w:rsidRPr="001B7F35" w:rsidRDefault="00E707C0" w:rsidP="00E707C0">
            <w:pPr>
              <w:spacing w:before="60"/>
              <w:rPr>
                <w:ins w:id="4267" w:author="admin" w:date="2023-04-27T23:07:00Z"/>
                <w:rFonts w:ascii="Times New Roman" w:hAnsi="Times New Roman"/>
                <w:bCs/>
                <w:sz w:val="26"/>
                <w:szCs w:val="26"/>
              </w:rPr>
            </w:pPr>
            <w:ins w:id="4268" w:author="admin" w:date="2023-04-27T23:25:00Z">
              <w:r w:rsidRPr="009A7CF2">
                <w:rPr>
                  <w:rFonts w:ascii="Times New Roman" w:hAnsi="Times New Roman"/>
                  <w:bCs/>
                  <w:sz w:val="20"/>
                </w:rPr>
                <w:t>Số lượng: …</w:t>
              </w:r>
            </w:ins>
          </w:p>
        </w:tc>
        <w:tc>
          <w:tcPr>
            <w:tcW w:w="1580" w:type="dxa"/>
            <w:gridSpan w:val="2"/>
            <w:tcPrChange w:id="4269" w:author="admin" w:date="2023-04-27T23:22:00Z">
              <w:tcPr>
                <w:tcW w:w="1461" w:type="dxa"/>
                <w:gridSpan w:val="2"/>
              </w:tcPr>
            </w:tcPrChange>
          </w:tcPr>
          <w:p w14:paraId="58373795" w14:textId="77777777" w:rsidR="00E707C0" w:rsidRPr="009A7CF2" w:rsidRDefault="00E707C0" w:rsidP="00E707C0">
            <w:pPr>
              <w:spacing w:before="60"/>
              <w:rPr>
                <w:ins w:id="4270" w:author="admin" w:date="2023-04-27T23:25:00Z"/>
                <w:rFonts w:ascii="Times New Roman" w:hAnsi="Times New Roman"/>
                <w:bCs/>
                <w:sz w:val="20"/>
              </w:rPr>
            </w:pPr>
            <w:ins w:id="427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95C3F5F" w14:textId="77777777" w:rsidR="00E707C0" w:rsidRPr="009A7CF2" w:rsidRDefault="00E707C0" w:rsidP="00E707C0">
            <w:pPr>
              <w:spacing w:before="60"/>
              <w:rPr>
                <w:ins w:id="4272" w:author="admin" w:date="2023-04-27T23:25:00Z"/>
                <w:rFonts w:ascii="Times New Roman" w:hAnsi="Times New Roman"/>
                <w:bCs/>
                <w:sz w:val="20"/>
              </w:rPr>
            </w:pPr>
            <w:ins w:id="427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1ADA4A" w14:textId="42F7FD19" w:rsidR="00E707C0" w:rsidRPr="001B7F35" w:rsidRDefault="00E707C0" w:rsidP="00E707C0">
            <w:pPr>
              <w:spacing w:before="60"/>
              <w:rPr>
                <w:ins w:id="4274" w:author="admin" w:date="2023-04-27T23:07:00Z"/>
                <w:rFonts w:ascii="Times New Roman" w:hAnsi="Times New Roman"/>
                <w:bCs/>
                <w:sz w:val="26"/>
                <w:szCs w:val="26"/>
              </w:rPr>
            </w:pPr>
            <w:ins w:id="4275" w:author="admin" w:date="2023-04-27T23:25:00Z">
              <w:r w:rsidRPr="009A7CF2">
                <w:rPr>
                  <w:rFonts w:ascii="Times New Roman" w:hAnsi="Times New Roman"/>
                  <w:bCs/>
                  <w:sz w:val="20"/>
                </w:rPr>
                <w:t>Số lượng: …</w:t>
              </w:r>
            </w:ins>
          </w:p>
        </w:tc>
      </w:tr>
      <w:tr w:rsidR="00E707C0" w:rsidRPr="001B7F35" w14:paraId="1C7DD8F0" w14:textId="77777777" w:rsidTr="00E707C0">
        <w:trPr>
          <w:ins w:id="4276" w:author="admin" w:date="2023-04-27T23:07:00Z"/>
          <w:trPrChange w:id="4277" w:author="admin" w:date="2023-04-27T23:22:00Z">
            <w:trPr>
              <w:gridAfter w:val="0"/>
            </w:trPr>
          </w:trPrChange>
        </w:trPr>
        <w:tc>
          <w:tcPr>
            <w:tcW w:w="709" w:type="dxa"/>
            <w:tcPrChange w:id="4278" w:author="admin" w:date="2023-04-27T23:22:00Z">
              <w:tcPr>
                <w:tcW w:w="709" w:type="dxa"/>
              </w:tcPr>
            </w:tcPrChange>
          </w:tcPr>
          <w:p w14:paraId="3509B21A" w14:textId="77777777" w:rsidR="00E707C0" w:rsidRPr="009A7CF2" w:rsidRDefault="00E707C0" w:rsidP="00E707C0">
            <w:pPr>
              <w:pStyle w:val="ListParagraph"/>
              <w:numPr>
                <w:ilvl w:val="0"/>
                <w:numId w:val="51"/>
              </w:numPr>
              <w:spacing w:before="60"/>
              <w:rPr>
                <w:ins w:id="4279" w:author="admin" w:date="2023-04-27T23:07:00Z"/>
                <w:rFonts w:ascii="Times New Roman" w:hAnsi="Times New Roman"/>
                <w:color w:val="000000"/>
                <w:sz w:val="26"/>
                <w:szCs w:val="26"/>
              </w:rPr>
            </w:pPr>
          </w:p>
        </w:tc>
        <w:tc>
          <w:tcPr>
            <w:tcW w:w="2483" w:type="dxa"/>
            <w:gridSpan w:val="2"/>
            <w:tcPrChange w:id="4280" w:author="admin" w:date="2023-04-27T23:22:00Z">
              <w:tcPr>
                <w:tcW w:w="2436" w:type="dxa"/>
                <w:gridSpan w:val="4"/>
              </w:tcPr>
            </w:tcPrChange>
          </w:tcPr>
          <w:p w14:paraId="50025295" w14:textId="77777777" w:rsidR="00E707C0" w:rsidRPr="001B7F35" w:rsidRDefault="00E707C0" w:rsidP="00E707C0">
            <w:pPr>
              <w:spacing w:before="60"/>
              <w:rPr>
                <w:ins w:id="4281" w:author="admin" w:date="2023-04-27T23:07:00Z"/>
                <w:rFonts w:ascii="Times New Roman" w:hAnsi="Times New Roman"/>
                <w:color w:val="000000"/>
                <w:sz w:val="26"/>
                <w:szCs w:val="26"/>
              </w:rPr>
            </w:pPr>
            <w:ins w:id="4282" w:author="admin" w:date="2023-04-27T23:07:00Z">
              <w:r>
                <w:rPr>
                  <w:rFonts w:ascii="Times New Roman" w:hAnsi="Times New Roman"/>
                  <w:color w:val="000000"/>
                  <w:sz w:val="26"/>
                  <w:szCs w:val="26"/>
                </w:rPr>
                <w:t>M</w:t>
              </w:r>
              <w:r w:rsidRPr="001B7F35">
                <w:rPr>
                  <w:rFonts w:ascii="Times New Roman" w:hAnsi="Times New Roman"/>
                  <w:color w:val="000000"/>
                  <w:sz w:val="26"/>
                  <w:szCs w:val="26"/>
                </w:rPr>
                <w:t>áy truyền dịch</w:t>
              </w:r>
            </w:ins>
          </w:p>
        </w:tc>
        <w:tc>
          <w:tcPr>
            <w:tcW w:w="1514" w:type="dxa"/>
            <w:gridSpan w:val="2"/>
            <w:tcPrChange w:id="4283" w:author="admin" w:date="2023-04-27T23:22:00Z">
              <w:tcPr>
                <w:tcW w:w="1441" w:type="dxa"/>
                <w:gridSpan w:val="3"/>
              </w:tcPr>
            </w:tcPrChange>
          </w:tcPr>
          <w:p w14:paraId="594ADCCD" w14:textId="77777777" w:rsidR="00E707C0" w:rsidRPr="009A7CF2" w:rsidRDefault="00E707C0" w:rsidP="00E707C0">
            <w:pPr>
              <w:spacing w:before="60"/>
              <w:rPr>
                <w:ins w:id="4284" w:author="admin" w:date="2023-04-27T23:25:00Z"/>
                <w:rFonts w:ascii="Times New Roman" w:hAnsi="Times New Roman"/>
                <w:bCs/>
                <w:sz w:val="20"/>
              </w:rPr>
            </w:pPr>
            <w:ins w:id="428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8058282" w14:textId="77777777" w:rsidR="00E707C0" w:rsidRPr="009A7CF2" w:rsidRDefault="00E707C0" w:rsidP="00E707C0">
            <w:pPr>
              <w:spacing w:before="60"/>
              <w:rPr>
                <w:ins w:id="4286" w:author="admin" w:date="2023-04-27T23:25:00Z"/>
                <w:rFonts w:ascii="Times New Roman" w:hAnsi="Times New Roman"/>
                <w:bCs/>
                <w:sz w:val="20"/>
              </w:rPr>
            </w:pPr>
            <w:ins w:id="428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426EE62" w14:textId="766C8D7D" w:rsidR="00E707C0" w:rsidRPr="001B7F35" w:rsidRDefault="00E707C0" w:rsidP="00E707C0">
            <w:pPr>
              <w:spacing w:before="60"/>
              <w:rPr>
                <w:ins w:id="4288" w:author="admin" w:date="2023-04-27T23:07:00Z"/>
                <w:rFonts w:ascii="Times New Roman" w:hAnsi="Times New Roman"/>
                <w:bCs/>
                <w:sz w:val="26"/>
                <w:szCs w:val="26"/>
              </w:rPr>
            </w:pPr>
            <w:ins w:id="4289" w:author="admin" w:date="2023-04-27T23:25:00Z">
              <w:r w:rsidRPr="009A7CF2">
                <w:rPr>
                  <w:rFonts w:ascii="Times New Roman" w:hAnsi="Times New Roman"/>
                  <w:bCs/>
                  <w:sz w:val="20"/>
                </w:rPr>
                <w:t>Số lượng: …</w:t>
              </w:r>
            </w:ins>
          </w:p>
        </w:tc>
        <w:tc>
          <w:tcPr>
            <w:tcW w:w="1651" w:type="dxa"/>
            <w:gridSpan w:val="2"/>
            <w:tcPrChange w:id="4290" w:author="admin" w:date="2023-04-27T23:22:00Z">
              <w:tcPr>
                <w:tcW w:w="2069" w:type="dxa"/>
                <w:gridSpan w:val="4"/>
              </w:tcPr>
            </w:tcPrChange>
          </w:tcPr>
          <w:p w14:paraId="1AB79A21" w14:textId="77777777" w:rsidR="00E707C0" w:rsidRPr="009A7CF2" w:rsidRDefault="00E707C0" w:rsidP="00E707C0">
            <w:pPr>
              <w:spacing w:before="60"/>
              <w:rPr>
                <w:ins w:id="4291" w:author="admin" w:date="2023-04-27T23:25:00Z"/>
                <w:rFonts w:ascii="Times New Roman" w:hAnsi="Times New Roman"/>
                <w:bCs/>
                <w:sz w:val="20"/>
              </w:rPr>
            </w:pPr>
            <w:ins w:id="429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0A0954B" w14:textId="77777777" w:rsidR="00E707C0" w:rsidRPr="009A7CF2" w:rsidRDefault="00E707C0" w:rsidP="00E707C0">
            <w:pPr>
              <w:spacing w:before="60"/>
              <w:rPr>
                <w:ins w:id="4293" w:author="admin" w:date="2023-04-27T23:25:00Z"/>
                <w:rFonts w:ascii="Times New Roman" w:hAnsi="Times New Roman"/>
                <w:bCs/>
                <w:sz w:val="20"/>
              </w:rPr>
            </w:pPr>
            <w:ins w:id="429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493C751" w14:textId="7B8C25A6" w:rsidR="00E707C0" w:rsidRPr="001B7F35" w:rsidRDefault="00E707C0" w:rsidP="00E707C0">
            <w:pPr>
              <w:spacing w:before="60"/>
              <w:rPr>
                <w:ins w:id="4295" w:author="admin" w:date="2023-04-27T23:07:00Z"/>
                <w:rFonts w:ascii="Times New Roman" w:hAnsi="Times New Roman"/>
                <w:bCs/>
                <w:sz w:val="26"/>
                <w:szCs w:val="26"/>
              </w:rPr>
            </w:pPr>
            <w:ins w:id="4296" w:author="admin" w:date="2023-04-27T23:25:00Z">
              <w:r w:rsidRPr="009A7CF2">
                <w:rPr>
                  <w:rFonts w:ascii="Times New Roman" w:hAnsi="Times New Roman"/>
                  <w:bCs/>
                  <w:sz w:val="20"/>
                </w:rPr>
                <w:t>Số lượng: …</w:t>
              </w:r>
            </w:ins>
          </w:p>
        </w:tc>
        <w:tc>
          <w:tcPr>
            <w:tcW w:w="1514" w:type="dxa"/>
            <w:gridSpan w:val="2"/>
            <w:tcPrChange w:id="4297" w:author="admin" w:date="2023-04-27T23:22:00Z">
              <w:tcPr>
                <w:tcW w:w="1335" w:type="dxa"/>
                <w:gridSpan w:val="3"/>
              </w:tcPr>
            </w:tcPrChange>
          </w:tcPr>
          <w:p w14:paraId="6F514DB3" w14:textId="77777777" w:rsidR="00E707C0" w:rsidRPr="009A7CF2" w:rsidRDefault="00E707C0" w:rsidP="00E707C0">
            <w:pPr>
              <w:spacing w:before="60"/>
              <w:rPr>
                <w:ins w:id="4298" w:author="admin" w:date="2023-04-27T23:25:00Z"/>
                <w:rFonts w:ascii="Times New Roman" w:hAnsi="Times New Roman"/>
                <w:bCs/>
                <w:sz w:val="20"/>
              </w:rPr>
            </w:pPr>
            <w:ins w:id="429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D1ECD82" w14:textId="77777777" w:rsidR="00E707C0" w:rsidRPr="009A7CF2" w:rsidRDefault="00E707C0" w:rsidP="00E707C0">
            <w:pPr>
              <w:spacing w:before="60"/>
              <w:rPr>
                <w:ins w:id="4300" w:author="admin" w:date="2023-04-27T23:25:00Z"/>
                <w:rFonts w:ascii="Times New Roman" w:hAnsi="Times New Roman"/>
                <w:bCs/>
                <w:sz w:val="20"/>
              </w:rPr>
            </w:pPr>
            <w:ins w:id="430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4526497" w14:textId="41BEA2E8" w:rsidR="00E707C0" w:rsidRPr="001B7F35" w:rsidRDefault="00E707C0" w:rsidP="00E707C0">
            <w:pPr>
              <w:spacing w:before="60"/>
              <w:rPr>
                <w:ins w:id="4302" w:author="admin" w:date="2023-04-27T23:07:00Z"/>
                <w:rFonts w:ascii="Times New Roman" w:hAnsi="Times New Roman"/>
                <w:bCs/>
                <w:sz w:val="26"/>
                <w:szCs w:val="26"/>
              </w:rPr>
            </w:pPr>
            <w:ins w:id="4303" w:author="admin" w:date="2023-04-27T23:25:00Z">
              <w:r w:rsidRPr="009A7CF2">
                <w:rPr>
                  <w:rFonts w:ascii="Times New Roman" w:hAnsi="Times New Roman"/>
                  <w:bCs/>
                  <w:sz w:val="20"/>
                </w:rPr>
                <w:t>Số lượng: …</w:t>
              </w:r>
            </w:ins>
          </w:p>
        </w:tc>
        <w:tc>
          <w:tcPr>
            <w:tcW w:w="1580" w:type="dxa"/>
            <w:gridSpan w:val="2"/>
            <w:tcPrChange w:id="4304" w:author="admin" w:date="2023-04-27T23:22:00Z">
              <w:tcPr>
                <w:tcW w:w="1461" w:type="dxa"/>
                <w:gridSpan w:val="2"/>
              </w:tcPr>
            </w:tcPrChange>
          </w:tcPr>
          <w:p w14:paraId="0F5E707B" w14:textId="77777777" w:rsidR="00E707C0" w:rsidRPr="009A7CF2" w:rsidRDefault="00E707C0" w:rsidP="00E707C0">
            <w:pPr>
              <w:spacing w:before="60"/>
              <w:rPr>
                <w:ins w:id="4305" w:author="admin" w:date="2023-04-27T23:25:00Z"/>
                <w:rFonts w:ascii="Times New Roman" w:hAnsi="Times New Roman"/>
                <w:bCs/>
                <w:sz w:val="20"/>
              </w:rPr>
            </w:pPr>
            <w:ins w:id="430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50DE558" w14:textId="77777777" w:rsidR="00E707C0" w:rsidRPr="009A7CF2" w:rsidRDefault="00E707C0" w:rsidP="00E707C0">
            <w:pPr>
              <w:spacing w:before="60"/>
              <w:rPr>
                <w:ins w:id="4307" w:author="admin" w:date="2023-04-27T23:25:00Z"/>
                <w:rFonts w:ascii="Times New Roman" w:hAnsi="Times New Roman"/>
                <w:bCs/>
                <w:sz w:val="20"/>
              </w:rPr>
            </w:pPr>
            <w:ins w:id="430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7E9B97E" w14:textId="71241F75" w:rsidR="00E707C0" w:rsidRPr="001B7F35" w:rsidRDefault="00E707C0" w:rsidP="00E707C0">
            <w:pPr>
              <w:spacing w:before="60"/>
              <w:rPr>
                <w:ins w:id="4309" w:author="admin" w:date="2023-04-27T23:07:00Z"/>
                <w:rFonts w:ascii="Times New Roman" w:hAnsi="Times New Roman"/>
                <w:bCs/>
                <w:sz w:val="26"/>
                <w:szCs w:val="26"/>
              </w:rPr>
            </w:pPr>
            <w:ins w:id="4310" w:author="admin" w:date="2023-04-27T23:25:00Z">
              <w:r w:rsidRPr="009A7CF2">
                <w:rPr>
                  <w:rFonts w:ascii="Times New Roman" w:hAnsi="Times New Roman"/>
                  <w:bCs/>
                  <w:sz w:val="20"/>
                </w:rPr>
                <w:t>Số lượng: …</w:t>
              </w:r>
            </w:ins>
          </w:p>
        </w:tc>
      </w:tr>
      <w:tr w:rsidR="00E707C0" w:rsidRPr="001B7F35" w14:paraId="59B1A953" w14:textId="77777777" w:rsidTr="00E707C0">
        <w:trPr>
          <w:ins w:id="4311" w:author="admin" w:date="2023-04-27T23:07:00Z"/>
          <w:trPrChange w:id="4312" w:author="admin" w:date="2023-04-27T23:22:00Z">
            <w:trPr>
              <w:gridAfter w:val="0"/>
            </w:trPr>
          </w:trPrChange>
        </w:trPr>
        <w:tc>
          <w:tcPr>
            <w:tcW w:w="709" w:type="dxa"/>
            <w:tcPrChange w:id="4313" w:author="admin" w:date="2023-04-27T23:22:00Z">
              <w:tcPr>
                <w:tcW w:w="709" w:type="dxa"/>
              </w:tcPr>
            </w:tcPrChange>
          </w:tcPr>
          <w:p w14:paraId="22F83193" w14:textId="77777777" w:rsidR="00E707C0" w:rsidRPr="009A7CF2" w:rsidRDefault="00E707C0" w:rsidP="00E707C0">
            <w:pPr>
              <w:pStyle w:val="ListParagraph"/>
              <w:numPr>
                <w:ilvl w:val="0"/>
                <w:numId w:val="51"/>
              </w:numPr>
              <w:spacing w:before="60"/>
              <w:rPr>
                <w:ins w:id="4314" w:author="admin" w:date="2023-04-27T23:07:00Z"/>
                <w:rFonts w:ascii="Times New Roman" w:hAnsi="Times New Roman"/>
                <w:color w:val="000000"/>
                <w:sz w:val="26"/>
                <w:szCs w:val="26"/>
              </w:rPr>
            </w:pPr>
          </w:p>
        </w:tc>
        <w:tc>
          <w:tcPr>
            <w:tcW w:w="2483" w:type="dxa"/>
            <w:gridSpan w:val="2"/>
            <w:tcPrChange w:id="4315" w:author="admin" w:date="2023-04-27T23:22:00Z">
              <w:tcPr>
                <w:tcW w:w="2436" w:type="dxa"/>
                <w:gridSpan w:val="4"/>
              </w:tcPr>
            </w:tcPrChange>
          </w:tcPr>
          <w:p w14:paraId="2692ABB2" w14:textId="77777777" w:rsidR="00E707C0" w:rsidRPr="001B7F35" w:rsidRDefault="00E707C0" w:rsidP="00E707C0">
            <w:pPr>
              <w:spacing w:before="60"/>
              <w:rPr>
                <w:ins w:id="4316" w:author="admin" w:date="2023-04-27T23:07:00Z"/>
                <w:rFonts w:ascii="Times New Roman" w:hAnsi="Times New Roman"/>
                <w:color w:val="000000"/>
                <w:sz w:val="26"/>
                <w:szCs w:val="26"/>
              </w:rPr>
            </w:pPr>
            <w:ins w:id="4317" w:author="admin" w:date="2023-04-27T23:07:00Z">
              <w:r>
                <w:rPr>
                  <w:rFonts w:ascii="Times New Roman" w:hAnsi="Times New Roman"/>
                  <w:color w:val="000000"/>
                  <w:sz w:val="26"/>
                  <w:szCs w:val="26"/>
                </w:rPr>
                <w:t>B</w:t>
              </w:r>
              <w:r w:rsidRPr="001B7F35">
                <w:rPr>
                  <w:rFonts w:ascii="Times New Roman" w:hAnsi="Times New Roman"/>
                  <w:color w:val="000000"/>
                  <w:sz w:val="26"/>
                  <w:szCs w:val="26"/>
                </w:rPr>
                <w:t>ơm tiêm điện</w:t>
              </w:r>
            </w:ins>
          </w:p>
        </w:tc>
        <w:tc>
          <w:tcPr>
            <w:tcW w:w="1514" w:type="dxa"/>
            <w:gridSpan w:val="2"/>
            <w:tcPrChange w:id="4318" w:author="admin" w:date="2023-04-27T23:22:00Z">
              <w:tcPr>
                <w:tcW w:w="1441" w:type="dxa"/>
                <w:gridSpan w:val="3"/>
              </w:tcPr>
            </w:tcPrChange>
          </w:tcPr>
          <w:p w14:paraId="12F3BBE3" w14:textId="77777777" w:rsidR="00E707C0" w:rsidRPr="009A7CF2" w:rsidRDefault="00E707C0" w:rsidP="00E707C0">
            <w:pPr>
              <w:spacing w:before="60"/>
              <w:rPr>
                <w:ins w:id="4319" w:author="admin" w:date="2023-04-27T23:25:00Z"/>
                <w:rFonts w:ascii="Times New Roman" w:hAnsi="Times New Roman"/>
                <w:bCs/>
                <w:sz w:val="20"/>
              </w:rPr>
            </w:pPr>
            <w:ins w:id="432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B7BB434" w14:textId="77777777" w:rsidR="00E707C0" w:rsidRPr="009A7CF2" w:rsidRDefault="00E707C0" w:rsidP="00E707C0">
            <w:pPr>
              <w:spacing w:before="60"/>
              <w:rPr>
                <w:ins w:id="4321" w:author="admin" w:date="2023-04-27T23:25:00Z"/>
                <w:rFonts w:ascii="Times New Roman" w:hAnsi="Times New Roman"/>
                <w:bCs/>
                <w:sz w:val="20"/>
              </w:rPr>
            </w:pPr>
            <w:ins w:id="432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3D19697" w14:textId="43BD0655" w:rsidR="00E707C0" w:rsidRPr="001B7F35" w:rsidRDefault="00E707C0" w:rsidP="00E707C0">
            <w:pPr>
              <w:spacing w:before="60"/>
              <w:rPr>
                <w:ins w:id="4323" w:author="admin" w:date="2023-04-27T23:07:00Z"/>
                <w:rFonts w:ascii="Times New Roman" w:hAnsi="Times New Roman"/>
                <w:bCs/>
                <w:sz w:val="26"/>
                <w:szCs w:val="26"/>
              </w:rPr>
            </w:pPr>
            <w:ins w:id="4324" w:author="admin" w:date="2023-04-27T23:25:00Z">
              <w:r w:rsidRPr="009A7CF2">
                <w:rPr>
                  <w:rFonts w:ascii="Times New Roman" w:hAnsi="Times New Roman"/>
                  <w:bCs/>
                  <w:sz w:val="20"/>
                </w:rPr>
                <w:t>Số lượng: …</w:t>
              </w:r>
            </w:ins>
          </w:p>
        </w:tc>
        <w:tc>
          <w:tcPr>
            <w:tcW w:w="1651" w:type="dxa"/>
            <w:gridSpan w:val="2"/>
            <w:tcPrChange w:id="4325" w:author="admin" w:date="2023-04-27T23:22:00Z">
              <w:tcPr>
                <w:tcW w:w="2069" w:type="dxa"/>
                <w:gridSpan w:val="4"/>
              </w:tcPr>
            </w:tcPrChange>
          </w:tcPr>
          <w:p w14:paraId="201F371B" w14:textId="77777777" w:rsidR="00E707C0" w:rsidRPr="009A7CF2" w:rsidRDefault="00E707C0" w:rsidP="00E707C0">
            <w:pPr>
              <w:spacing w:before="60"/>
              <w:rPr>
                <w:ins w:id="4326" w:author="admin" w:date="2023-04-27T23:25:00Z"/>
                <w:rFonts w:ascii="Times New Roman" w:hAnsi="Times New Roman"/>
                <w:bCs/>
                <w:sz w:val="20"/>
              </w:rPr>
            </w:pPr>
            <w:ins w:id="432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891DA47" w14:textId="77777777" w:rsidR="00E707C0" w:rsidRPr="009A7CF2" w:rsidRDefault="00E707C0" w:rsidP="00E707C0">
            <w:pPr>
              <w:spacing w:before="60"/>
              <w:rPr>
                <w:ins w:id="4328" w:author="admin" w:date="2023-04-27T23:25:00Z"/>
                <w:rFonts w:ascii="Times New Roman" w:hAnsi="Times New Roman"/>
                <w:bCs/>
                <w:sz w:val="20"/>
              </w:rPr>
            </w:pPr>
            <w:ins w:id="432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A8B1145" w14:textId="3E6FBCF8" w:rsidR="00E707C0" w:rsidRPr="001B7F35" w:rsidRDefault="00E707C0" w:rsidP="00E707C0">
            <w:pPr>
              <w:spacing w:before="60"/>
              <w:rPr>
                <w:ins w:id="4330" w:author="admin" w:date="2023-04-27T23:07:00Z"/>
                <w:rFonts w:ascii="Times New Roman" w:hAnsi="Times New Roman"/>
                <w:bCs/>
                <w:sz w:val="26"/>
                <w:szCs w:val="26"/>
              </w:rPr>
            </w:pPr>
            <w:ins w:id="4331" w:author="admin" w:date="2023-04-27T23:25:00Z">
              <w:r w:rsidRPr="009A7CF2">
                <w:rPr>
                  <w:rFonts w:ascii="Times New Roman" w:hAnsi="Times New Roman"/>
                  <w:bCs/>
                  <w:sz w:val="20"/>
                </w:rPr>
                <w:t>Số lượng: …</w:t>
              </w:r>
            </w:ins>
          </w:p>
        </w:tc>
        <w:tc>
          <w:tcPr>
            <w:tcW w:w="1514" w:type="dxa"/>
            <w:gridSpan w:val="2"/>
            <w:tcPrChange w:id="4332" w:author="admin" w:date="2023-04-27T23:22:00Z">
              <w:tcPr>
                <w:tcW w:w="1335" w:type="dxa"/>
                <w:gridSpan w:val="3"/>
              </w:tcPr>
            </w:tcPrChange>
          </w:tcPr>
          <w:p w14:paraId="1290FA5F" w14:textId="77777777" w:rsidR="00E707C0" w:rsidRPr="009A7CF2" w:rsidRDefault="00E707C0" w:rsidP="00E707C0">
            <w:pPr>
              <w:spacing w:before="60"/>
              <w:rPr>
                <w:ins w:id="4333" w:author="admin" w:date="2023-04-27T23:25:00Z"/>
                <w:rFonts w:ascii="Times New Roman" w:hAnsi="Times New Roman"/>
                <w:bCs/>
                <w:sz w:val="20"/>
              </w:rPr>
            </w:pPr>
            <w:ins w:id="433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EE1C1FC" w14:textId="77777777" w:rsidR="00E707C0" w:rsidRPr="009A7CF2" w:rsidRDefault="00E707C0" w:rsidP="00E707C0">
            <w:pPr>
              <w:spacing w:before="60"/>
              <w:rPr>
                <w:ins w:id="4335" w:author="admin" w:date="2023-04-27T23:25:00Z"/>
                <w:rFonts w:ascii="Times New Roman" w:hAnsi="Times New Roman"/>
                <w:bCs/>
                <w:sz w:val="20"/>
              </w:rPr>
            </w:pPr>
            <w:ins w:id="433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4226BEB" w14:textId="15DBD896" w:rsidR="00E707C0" w:rsidRPr="001B7F35" w:rsidRDefault="00E707C0" w:rsidP="00E707C0">
            <w:pPr>
              <w:spacing w:before="60"/>
              <w:rPr>
                <w:ins w:id="4337" w:author="admin" w:date="2023-04-27T23:07:00Z"/>
                <w:rFonts w:ascii="Times New Roman" w:hAnsi="Times New Roman"/>
                <w:bCs/>
                <w:sz w:val="26"/>
                <w:szCs w:val="26"/>
              </w:rPr>
            </w:pPr>
            <w:ins w:id="4338" w:author="admin" w:date="2023-04-27T23:25:00Z">
              <w:r w:rsidRPr="009A7CF2">
                <w:rPr>
                  <w:rFonts w:ascii="Times New Roman" w:hAnsi="Times New Roman"/>
                  <w:bCs/>
                  <w:sz w:val="20"/>
                </w:rPr>
                <w:t>Số lượng: …</w:t>
              </w:r>
            </w:ins>
          </w:p>
        </w:tc>
        <w:tc>
          <w:tcPr>
            <w:tcW w:w="1580" w:type="dxa"/>
            <w:gridSpan w:val="2"/>
            <w:tcPrChange w:id="4339" w:author="admin" w:date="2023-04-27T23:22:00Z">
              <w:tcPr>
                <w:tcW w:w="1461" w:type="dxa"/>
                <w:gridSpan w:val="2"/>
              </w:tcPr>
            </w:tcPrChange>
          </w:tcPr>
          <w:p w14:paraId="79590364" w14:textId="77777777" w:rsidR="00E707C0" w:rsidRPr="009A7CF2" w:rsidRDefault="00E707C0" w:rsidP="00E707C0">
            <w:pPr>
              <w:spacing w:before="60"/>
              <w:rPr>
                <w:ins w:id="4340" w:author="admin" w:date="2023-04-27T23:25:00Z"/>
                <w:rFonts w:ascii="Times New Roman" w:hAnsi="Times New Roman"/>
                <w:bCs/>
                <w:sz w:val="20"/>
              </w:rPr>
            </w:pPr>
            <w:ins w:id="434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6E4012C" w14:textId="77777777" w:rsidR="00E707C0" w:rsidRPr="009A7CF2" w:rsidRDefault="00E707C0" w:rsidP="00E707C0">
            <w:pPr>
              <w:spacing w:before="60"/>
              <w:rPr>
                <w:ins w:id="4342" w:author="admin" w:date="2023-04-27T23:25:00Z"/>
                <w:rFonts w:ascii="Times New Roman" w:hAnsi="Times New Roman"/>
                <w:bCs/>
                <w:sz w:val="20"/>
              </w:rPr>
            </w:pPr>
            <w:ins w:id="434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792E6EA" w14:textId="540DD9E9" w:rsidR="00E707C0" w:rsidRPr="001B7F35" w:rsidRDefault="00E707C0" w:rsidP="00E707C0">
            <w:pPr>
              <w:spacing w:before="60"/>
              <w:rPr>
                <w:ins w:id="4344" w:author="admin" w:date="2023-04-27T23:07:00Z"/>
                <w:rFonts w:ascii="Times New Roman" w:hAnsi="Times New Roman"/>
                <w:bCs/>
                <w:sz w:val="26"/>
                <w:szCs w:val="26"/>
              </w:rPr>
            </w:pPr>
            <w:ins w:id="4345" w:author="admin" w:date="2023-04-27T23:25:00Z">
              <w:r w:rsidRPr="009A7CF2">
                <w:rPr>
                  <w:rFonts w:ascii="Times New Roman" w:hAnsi="Times New Roman"/>
                  <w:bCs/>
                  <w:sz w:val="20"/>
                </w:rPr>
                <w:t>Số lượng: …</w:t>
              </w:r>
            </w:ins>
          </w:p>
        </w:tc>
      </w:tr>
      <w:tr w:rsidR="00E707C0" w:rsidRPr="00376700" w14:paraId="41500C72" w14:textId="77777777" w:rsidTr="00E707C0">
        <w:trPr>
          <w:ins w:id="4346" w:author="admin" w:date="2023-04-27T23:07:00Z"/>
          <w:trPrChange w:id="4347" w:author="admin" w:date="2023-04-27T23:22:00Z">
            <w:trPr>
              <w:gridAfter w:val="0"/>
            </w:trPr>
          </w:trPrChange>
        </w:trPr>
        <w:tc>
          <w:tcPr>
            <w:tcW w:w="709" w:type="dxa"/>
            <w:tcPrChange w:id="4348" w:author="admin" w:date="2023-04-27T23:22:00Z">
              <w:tcPr>
                <w:tcW w:w="709" w:type="dxa"/>
              </w:tcPr>
            </w:tcPrChange>
          </w:tcPr>
          <w:p w14:paraId="5674BADA" w14:textId="77777777" w:rsidR="00E707C0" w:rsidRPr="00376700" w:rsidRDefault="00E707C0">
            <w:pPr>
              <w:pStyle w:val="ListParagraph"/>
              <w:spacing w:before="60"/>
              <w:ind w:left="360"/>
              <w:rPr>
                <w:ins w:id="4349" w:author="admin" w:date="2023-04-27T23:07:00Z"/>
                <w:rFonts w:ascii="Times New Roman" w:hAnsi="Times New Roman"/>
                <w:b/>
                <w:color w:val="000000"/>
                <w:sz w:val="26"/>
                <w:szCs w:val="26"/>
                <w:rPrChange w:id="4350" w:author="admin" w:date="2023-04-27T23:08:00Z">
                  <w:rPr>
                    <w:ins w:id="4351" w:author="admin" w:date="2023-04-27T23:07:00Z"/>
                    <w:rFonts w:ascii="Times New Roman" w:hAnsi="Times New Roman"/>
                    <w:color w:val="000000"/>
                    <w:sz w:val="26"/>
                    <w:szCs w:val="26"/>
                  </w:rPr>
                </w:rPrChange>
              </w:rPr>
              <w:pPrChange w:id="4352" w:author="admin" w:date="2023-04-27T23:08:00Z">
                <w:pPr>
                  <w:pStyle w:val="ListParagraph"/>
                  <w:numPr>
                    <w:numId w:val="51"/>
                  </w:numPr>
                  <w:spacing w:before="60"/>
                  <w:ind w:left="360" w:hanging="360"/>
                </w:pPr>
              </w:pPrChange>
            </w:pPr>
          </w:p>
        </w:tc>
        <w:tc>
          <w:tcPr>
            <w:tcW w:w="2483" w:type="dxa"/>
            <w:gridSpan w:val="2"/>
            <w:tcPrChange w:id="4353" w:author="admin" w:date="2023-04-27T23:22:00Z">
              <w:tcPr>
                <w:tcW w:w="2175" w:type="dxa"/>
                <w:gridSpan w:val="3"/>
              </w:tcPr>
            </w:tcPrChange>
          </w:tcPr>
          <w:p w14:paraId="57312891" w14:textId="07B41571" w:rsidR="00E707C0" w:rsidRPr="00376700" w:rsidRDefault="00E707C0" w:rsidP="00E707C0">
            <w:pPr>
              <w:spacing w:before="60"/>
              <w:rPr>
                <w:ins w:id="4354" w:author="admin" w:date="2023-04-27T23:07:00Z"/>
                <w:rFonts w:ascii="Times New Roman" w:hAnsi="Times New Roman"/>
                <w:b/>
                <w:color w:val="000000"/>
                <w:sz w:val="26"/>
                <w:szCs w:val="26"/>
                <w:rPrChange w:id="4355" w:author="admin" w:date="2023-04-27T23:08:00Z">
                  <w:rPr>
                    <w:ins w:id="4356" w:author="admin" w:date="2023-04-27T23:07:00Z"/>
                    <w:rFonts w:ascii="Times New Roman" w:hAnsi="Times New Roman"/>
                    <w:color w:val="000000"/>
                    <w:sz w:val="26"/>
                    <w:szCs w:val="26"/>
                  </w:rPr>
                </w:rPrChange>
              </w:rPr>
            </w:pPr>
            <w:ins w:id="4357" w:author="admin" w:date="2023-04-27T23:08:00Z">
              <w:r w:rsidRPr="00376700">
                <w:rPr>
                  <w:rFonts w:ascii="Times New Roman" w:hAnsi="Times New Roman"/>
                  <w:b/>
                  <w:color w:val="000000"/>
                  <w:sz w:val="26"/>
                  <w:szCs w:val="26"/>
                  <w:rPrChange w:id="4358" w:author="admin" w:date="2023-04-27T23:08:00Z">
                    <w:rPr>
                      <w:rFonts w:ascii="Times New Roman" w:hAnsi="Times New Roman"/>
                      <w:color w:val="000000"/>
                      <w:sz w:val="26"/>
                      <w:szCs w:val="26"/>
                    </w:rPr>
                  </w:rPrChange>
                </w:rPr>
                <w:t>TTB dùng riêng hoặc chung của cả cơ sở KBCB</w:t>
              </w:r>
            </w:ins>
          </w:p>
        </w:tc>
        <w:tc>
          <w:tcPr>
            <w:tcW w:w="1514" w:type="dxa"/>
            <w:gridSpan w:val="2"/>
            <w:tcPrChange w:id="4359" w:author="admin" w:date="2023-04-27T23:22:00Z">
              <w:tcPr>
                <w:tcW w:w="1702" w:type="dxa"/>
                <w:gridSpan w:val="4"/>
              </w:tcPr>
            </w:tcPrChange>
          </w:tcPr>
          <w:p w14:paraId="6BDD08D1" w14:textId="77777777" w:rsidR="00E707C0" w:rsidRPr="009A7CF2" w:rsidRDefault="00E707C0" w:rsidP="00E707C0">
            <w:pPr>
              <w:spacing w:before="60"/>
              <w:rPr>
                <w:ins w:id="4360" w:author="admin" w:date="2023-04-27T23:25:00Z"/>
                <w:rFonts w:ascii="Times New Roman" w:hAnsi="Times New Roman"/>
                <w:bCs/>
                <w:sz w:val="20"/>
              </w:rPr>
            </w:pPr>
            <w:ins w:id="436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9A83689" w14:textId="77777777" w:rsidR="00E707C0" w:rsidRPr="009A7CF2" w:rsidRDefault="00E707C0" w:rsidP="00E707C0">
            <w:pPr>
              <w:spacing w:before="60"/>
              <w:rPr>
                <w:ins w:id="4362" w:author="admin" w:date="2023-04-27T23:25:00Z"/>
                <w:rFonts w:ascii="Times New Roman" w:hAnsi="Times New Roman"/>
                <w:bCs/>
                <w:sz w:val="20"/>
              </w:rPr>
            </w:pPr>
            <w:ins w:id="436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3EE27AF" w14:textId="6540DBF1" w:rsidR="00E707C0" w:rsidRPr="00376700" w:rsidRDefault="00E707C0" w:rsidP="00E707C0">
            <w:pPr>
              <w:spacing w:before="60"/>
              <w:rPr>
                <w:ins w:id="4364" w:author="admin" w:date="2023-04-27T23:07:00Z"/>
                <w:rFonts w:ascii="Times New Roman" w:hAnsi="Times New Roman"/>
                <w:b/>
                <w:bCs/>
                <w:sz w:val="26"/>
                <w:szCs w:val="26"/>
                <w:rPrChange w:id="4365" w:author="admin" w:date="2023-04-27T23:08:00Z">
                  <w:rPr>
                    <w:ins w:id="4366" w:author="admin" w:date="2023-04-27T23:07:00Z"/>
                    <w:rFonts w:ascii="Times New Roman" w:hAnsi="Times New Roman"/>
                    <w:bCs/>
                    <w:sz w:val="26"/>
                    <w:szCs w:val="26"/>
                  </w:rPr>
                </w:rPrChange>
              </w:rPr>
            </w:pPr>
            <w:ins w:id="4367" w:author="admin" w:date="2023-04-27T23:25:00Z">
              <w:r w:rsidRPr="009A7CF2">
                <w:rPr>
                  <w:rFonts w:ascii="Times New Roman" w:hAnsi="Times New Roman"/>
                  <w:bCs/>
                  <w:sz w:val="20"/>
                </w:rPr>
                <w:t>Số lượng: …</w:t>
              </w:r>
            </w:ins>
          </w:p>
        </w:tc>
        <w:tc>
          <w:tcPr>
            <w:tcW w:w="1651" w:type="dxa"/>
            <w:gridSpan w:val="2"/>
            <w:tcPrChange w:id="4368" w:author="admin" w:date="2023-04-27T23:22:00Z">
              <w:tcPr>
                <w:tcW w:w="1702" w:type="dxa"/>
                <w:gridSpan w:val="3"/>
              </w:tcPr>
            </w:tcPrChange>
          </w:tcPr>
          <w:p w14:paraId="28B5528A" w14:textId="77777777" w:rsidR="00E707C0" w:rsidRPr="009A7CF2" w:rsidRDefault="00E707C0" w:rsidP="00E707C0">
            <w:pPr>
              <w:spacing w:before="60"/>
              <w:rPr>
                <w:ins w:id="4369" w:author="admin" w:date="2023-04-27T23:25:00Z"/>
                <w:rFonts w:ascii="Times New Roman" w:hAnsi="Times New Roman"/>
                <w:bCs/>
                <w:sz w:val="20"/>
              </w:rPr>
            </w:pPr>
            <w:ins w:id="437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2C527F" w14:textId="77777777" w:rsidR="00E707C0" w:rsidRPr="009A7CF2" w:rsidRDefault="00E707C0" w:rsidP="00E707C0">
            <w:pPr>
              <w:spacing w:before="60"/>
              <w:rPr>
                <w:ins w:id="4371" w:author="admin" w:date="2023-04-27T23:25:00Z"/>
                <w:rFonts w:ascii="Times New Roman" w:hAnsi="Times New Roman"/>
                <w:bCs/>
                <w:sz w:val="20"/>
              </w:rPr>
            </w:pPr>
            <w:ins w:id="437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275125B" w14:textId="7265AE39" w:rsidR="00E707C0" w:rsidRPr="00376700" w:rsidRDefault="00E707C0" w:rsidP="00E707C0">
            <w:pPr>
              <w:spacing w:before="60"/>
              <w:rPr>
                <w:ins w:id="4373" w:author="admin" w:date="2023-04-27T23:07:00Z"/>
                <w:rFonts w:ascii="Times New Roman" w:hAnsi="Times New Roman"/>
                <w:b/>
                <w:bCs/>
                <w:sz w:val="26"/>
                <w:szCs w:val="26"/>
                <w:rPrChange w:id="4374" w:author="admin" w:date="2023-04-27T23:08:00Z">
                  <w:rPr>
                    <w:ins w:id="4375" w:author="admin" w:date="2023-04-27T23:07:00Z"/>
                    <w:rFonts w:ascii="Times New Roman" w:hAnsi="Times New Roman"/>
                    <w:bCs/>
                    <w:sz w:val="26"/>
                    <w:szCs w:val="26"/>
                  </w:rPr>
                </w:rPrChange>
              </w:rPr>
            </w:pPr>
            <w:ins w:id="4376" w:author="admin" w:date="2023-04-27T23:25:00Z">
              <w:r w:rsidRPr="009A7CF2">
                <w:rPr>
                  <w:rFonts w:ascii="Times New Roman" w:hAnsi="Times New Roman"/>
                  <w:bCs/>
                  <w:sz w:val="20"/>
                </w:rPr>
                <w:t>Số lượng: …</w:t>
              </w:r>
            </w:ins>
          </w:p>
        </w:tc>
        <w:tc>
          <w:tcPr>
            <w:tcW w:w="1514" w:type="dxa"/>
            <w:gridSpan w:val="2"/>
            <w:tcPrChange w:id="4377" w:author="admin" w:date="2023-04-27T23:22:00Z">
              <w:tcPr>
                <w:tcW w:w="1702" w:type="dxa"/>
                <w:gridSpan w:val="4"/>
              </w:tcPr>
            </w:tcPrChange>
          </w:tcPr>
          <w:p w14:paraId="6313504A" w14:textId="77777777" w:rsidR="00E707C0" w:rsidRPr="009A7CF2" w:rsidRDefault="00E707C0" w:rsidP="00E707C0">
            <w:pPr>
              <w:spacing w:before="60"/>
              <w:rPr>
                <w:ins w:id="4378" w:author="admin" w:date="2023-04-27T23:25:00Z"/>
                <w:rFonts w:ascii="Times New Roman" w:hAnsi="Times New Roman"/>
                <w:bCs/>
                <w:sz w:val="20"/>
              </w:rPr>
            </w:pPr>
            <w:ins w:id="437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6FC121A" w14:textId="77777777" w:rsidR="00E707C0" w:rsidRPr="009A7CF2" w:rsidRDefault="00E707C0" w:rsidP="00E707C0">
            <w:pPr>
              <w:spacing w:before="60"/>
              <w:rPr>
                <w:ins w:id="4380" w:author="admin" w:date="2023-04-27T23:25:00Z"/>
                <w:rFonts w:ascii="Times New Roman" w:hAnsi="Times New Roman"/>
                <w:bCs/>
                <w:sz w:val="20"/>
              </w:rPr>
            </w:pPr>
            <w:ins w:id="438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04E0639" w14:textId="3F4F6CE0" w:rsidR="00E707C0" w:rsidRPr="00376700" w:rsidRDefault="00E707C0" w:rsidP="00E707C0">
            <w:pPr>
              <w:spacing w:before="60"/>
              <w:rPr>
                <w:ins w:id="4382" w:author="admin" w:date="2023-04-27T23:07:00Z"/>
                <w:rFonts w:ascii="Times New Roman" w:hAnsi="Times New Roman"/>
                <w:b/>
                <w:bCs/>
                <w:sz w:val="26"/>
                <w:szCs w:val="26"/>
                <w:rPrChange w:id="4383" w:author="admin" w:date="2023-04-27T23:08:00Z">
                  <w:rPr>
                    <w:ins w:id="4384" w:author="admin" w:date="2023-04-27T23:07:00Z"/>
                    <w:rFonts w:ascii="Times New Roman" w:hAnsi="Times New Roman"/>
                    <w:bCs/>
                    <w:sz w:val="26"/>
                    <w:szCs w:val="26"/>
                  </w:rPr>
                </w:rPrChange>
              </w:rPr>
            </w:pPr>
            <w:ins w:id="4385" w:author="admin" w:date="2023-04-27T23:25:00Z">
              <w:r w:rsidRPr="009A7CF2">
                <w:rPr>
                  <w:rFonts w:ascii="Times New Roman" w:hAnsi="Times New Roman"/>
                  <w:bCs/>
                  <w:sz w:val="20"/>
                </w:rPr>
                <w:t>Số lượng: …</w:t>
              </w:r>
            </w:ins>
          </w:p>
        </w:tc>
        <w:tc>
          <w:tcPr>
            <w:tcW w:w="1580" w:type="dxa"/>
            <w:gridSpan w:val="2"/>
            <w:tcPrChange w:id="4386" w:author="admin" w:date="2023-04-27T23:22:00Z">
              <w:tcPr>
                <w:tcW w:w="1461" w:type="dxa"/>
                <w:gridSpan w:val="2"/>
              </w:tcPr>
            </w:tcPrChange>
          </w:tcPr>
          <w:p w14:paraId="7BC0FDE0" w14:textId="77777777" w:rsidR="00E707C0" w:rsidRPr="009A7CF2" w:rsidRDefault="00E707C0" w:rsidP="00E707C0">
            <w:pPr>
              <w:spacing w:before="60"/>
              <w:rPr>
                <w:ins w:id="4387" w:author="admin" w:date="2023-04-27T23:25:00Z"/>
                <w:rFonts w:ascii="Times New Roman" w:hAnsi="Times New Roman"/>
                <w:bCs/>
                <w:sz w:val="20"/>
              </w:rPr>
            </w:pPr>
            <w:ins w:id="438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5D8672C" w14:textId="77777777" w:rsidR="00E707C0" w:rsidRPr="009A7CF2" w:rsidRDefault="00E707C0" w:rsidP="00E707C0">
            <w:pPr>
              <w:spacing w:before="60"/>
              <w:rPr>
                <w:ins w:id="4389" w:author="admin" w:date="2023-04-27T23:25:00Z"/>
                <w:rFonts w:ascii="Times New Roman" w:hAnsi="Times New Roman"/>
                <w:bCs/>
                <w:sz w:val="20"/>
              </w:rPr>
            </w:pPr>
            <w:ins w:id="439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C519864" w14:textId="49FAD2EF" w:rsidR="00E707C0" w:rsidRPr="00376700" w:rsidRDefault="00E707C0" w:rsidP="00E707C0">
            <w:pPr>
              <w:spacing w:before="60"/>
              <w:rPr>
                <w:ins w:id="4391" w:author="admin" w:date="2023-04-27T23:07:00Z"/>
                <w:rFonts w:ascii="Times New Roman" w:hAnsi="Times New Roman"/>
                <w:b/>
                <w:bCs/>
                <w:sz w:val="26"/>
                <w:szCs w:val="26"/>
                <w:rPrChange w:id="4392" w:author="admin" w:date="2023-04-27T23:08:00Z">
                  <w:rPr>
                    <w:ins w:id="4393" w:author="admin" w:date="2023-04-27T23:07:00Z"/>
                    <w:rFonts w:ascii="Times New Roman" w:hAnsi="Times New Roman"/>
                    <w:bCs/>
                    <w:sz w:val="26"/>
                    <w:szCs w:val="26"/>
                  </w:rPr>
                </w:rPrChange>
              </w:rPr>
            </w:pPr>
            <w:ins w:id="4394" w:author="admin" w:date="2023-04-27T23:25:00Z">
              <w:r w:rsidRPr="009A7CF2">
                <w:rPr>
                  <w:rFonts w:ascii="Times New Roman" w:hAnsi="Times New Roman"/>
                  <w:bCs/>
                  <w:sz w:val="20"/>
                </w:rPr>
                <w:t>Số lượng: …</w:t>
              </w:r>
            </w:ins>
          </w:p>
        </w:tc>
      </w:tr>
      <w:tr w:rsidR="00E707C0" w:rsidRPr="001B7F35" w14:paraId="195EF348" w14:textId="77777777" w:rsidTr="00E707C0">
        <w:tc>
          <w:tcPr>
            <w:tcW w:w="709" w:type="dxa"/>
            <w:tcPrChange w:id="4395" w:author="admin" w:date="2023-04-27T23:22:00Z">
              <w:tcPr>
                <w:tcW w:w="1800" w:type="dxa"/>
                <w:gridSpan w:val="2"/>
              </w:tcPr>
            </w:tcPrChange>
          </w:tcPr>
          <w:p w14:paraId="1603000B" w14:textId="77777777" w:rsidR="00E707C0" w:rsidRPr="00A71B8F" w:rsidRDefault="00E707C0">
            <w:pPr>
              <w:pStyle w:val="ListParagraph"/>
              <w:numPr>
                <w:ilvl w:val="0"/>
                <w:numId w:val="51"/>
              </w:numPr>
              <w:spacing w:before="60"/>
              <w:rPr>
                <w:rFonts w:ascii="Times New Roman" w:hAnsi="Times New Roman"/>
                <w:color w:val="000000"/>
                <w:sz w:val="26"/>
                <w:szCs w:val="26"/>
                <w:rPrChange w:id="4396" w:author="admin" w:date="2023-04-27T22:57:00Z">
                  <w:rPr/>
                </w:rPrChange>
              </w:rPr>
              <w:pPrChange w:id="4397" w:author="admin" w:date="2023-04-27T22:57:00Z">
                <w:pPr>
                  <w:spacing w:before="60"/>
                </w:pPr>
              </w:pPrChange>
            </w:pPr>
          </w:p>
        </w:tc>
        <w:tc>
          <w:tcPr>
            <w:tcW w:w="2483" w:type="dxa"/>
            <w:gridSpan w:val="2"/>
            <w:tcPrChange w:id="4398" w:author="admin" w:date="2023-04-27T23:22:00Z">
              <w:tcPr>
                <w:tcW w:w="1800" w:type="dxa"/>
                <w:gridSpan w:val="5"/>
              </w:tcPr>
            </w:tcPrChange>
          </w:tcPr>
          <w:p w14:paraId="1F1FACF9" w14:textId="22A7396A" w:rsidR="00E707C0" w:rsidRPr="001B7F35" w:rsidRDefault="00E707C0">
            <w:pPr>
              <w:spacing w:before="60"/>
              <w:rPr>
                <w:rFonts w:ascii="Times New Roman" w:hAnsi="Times New Roman"/>
                <w:bCs/>
                <w:sz w:val="26"/>
                <w:szCs w:val="26"/>
              </w:rPr>
            </w:pPr>
            <w:ins w:id="4399" w:author="admin" w:date="2023-04-27T22:56:00Z">
              <w:r>
                <w:rPr>
                  <w:rFonts w:ascii="Times New Roman" w:hAnsi="Times New Roman"/>
                  <w:color w:val="000000"/>
                  <w:sz w:val="26"/>
                  <w:szCs w:val="26"/>
                </w:rPr>
                <w:t>M</w:t>
              </w:r>
            </w:ins>
            <w:del w:id="4400" w:author="admin" w:date="2023-04-27T22:56:00Z">
              <w:r w:rsidRPr="001B7F35" w:rsidDel="009E7E5D">
                <w:rPr>
                  <w:rFonts w:ascii="Times New Roman" w:hAnsi="Times New Roman"/>
                  <w:color w:val="000000"/>
                  <w:sz w:val="26"/>
                  <w:szCs w:val="26"/>
                </w:rPr>
                <w:delText>m</w:delText>
              </w:r>
            </w:del>
            <w:r w:rsidRPr="001B7F35">
              <w:rPr>
                <w:rFonts w:ascii="Times New Roman" w:hAnsi="Times New Roman"/>
                <w:color w:val="000000"/>
                <w:sz w:val="26"/>
                <w:szCs w:val="26"/>
              </w:rPr>
              <w:t xml:space="preserve">áy </w:t>
            </w:r>
            <w:del w:id="4401" w:author="admin" w:date="2023-04-27T23:08:00Z">
              <w:r w:rsidRPr="001B7F35" w:rsidDel="00376700">
                <w:rPr>
                  <w:rFonts w:ascii="Times New Roman" w:hAnsi="Times New Roman"/>
                  <w:color w:val="000000"/>
                  <w:sz w:val="26"/>
                  <w:szCs w:val="26"/>
                </w:rPr>
                <w:delText xml:space="preserve">chụp </w:delText>
              </w:r>
            </w:del>
            <w:r w:rsidRPr="001B7F35">
              <w:rPr>
                <w:rFonts w:ascii="Times New Roman" w:hAnsi="Times New Roman"/>
                <w:color w:val="000000"/>
                <w:sz w:val="26"/>
                <w:szCs w:val="26"/>
              </w:rPr>
              <w:t>X quang</w:t>
            </w:r>
            <w:ins w:id="4402" w:author="admin" w:date="2023-04-27T23:01:00Z">
              <w:r>
                <w:rPr>
                  <w:rFonts w:ascii="Times New Roman" w:hAnsi="Times New Roman"/>
                  <w:color w:val="000000"/>
                  <w:sz w:val="26"/>
                  <w:szCs w:val="26"/>
                </w:rPr>
                <w:t xml:space="preserve"> di động</w:t>
              </w:r>
            </w:ins>
          </w:p>
        </w:tc>
        <w:tc>
          <w:tcPr>
            <w:tcW w:w="1514" w:type="dxa"/>
            <w:gridSpan w:val="2"/>
            <w:tcPrChange w:id="4403" w:author="admin" w:date="2023-04-27T23:22:00Z">
              <w:tcPr>
                <w:tcW w:w="1993" w:type="dxa"/>
                <w:gridSpan w:val="3"/>
              </w:tcPr>
            </w:tcPrChange>
          </w:tcPr>
          <w:p w14:paraId="08E1B055" w14:textId="77777777" w:rsidR="00E707C0" w:rsidRPr="009A7CF2" w:rsidRDefault="00E707C0" w:rsidP="00E707C0">
            <w:pPr>
              <w:spacing w:before="60"/>
              <w:rPr>
                <w:ins w:id="4404" w:author="admin" w:date="2023-04-27T23:25:00Z"/>
                <w:rFonts w:ascii="Times New Roman" w:hAnsi="Times New Roman"/>
                <w:bCs/>
                <w:sz w:val="20"/>
              </w:rPr>
            </w:pPr>
            <w:ins w:id="440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5366AFE" w14:textId="77777777" w:rsidR="00E707C0" w:rsidRPr="009A7CF2" w:rsidRDefault="00E707C0" w:rsidP="00E707C0">
            <w:pPr>
              <w:spacing w:before="60"/>
              <w:rPr>
                <w:ins w:id="4406" w:author="admin" w:date="2023-04-27T23:25:00Z"/>
                <w:rFonts w:ascii="Times New Roman" w:hAnsi="Times New Roman"/>
                <w:bCs/>
                <w:sz w:val="20"/>
              </w:rPr>
            </w:pPr>
            <w:ins w:id="440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D3B9969" w14:textId="23B3825E" w:rsidR="00E707C0" w:rsidRPr="001B7F35" w:rsidRDefault="00E707C0" w:rsidP="00E707C0">
            <w:pPr>
              <w:spacing w:before="60"/>
              <w:rPr>
                <w:rFonts w:ascii="Times New Roman" w:hAnsi="Times New Roman"/>
                <w:bCs/>
                <w:sz w:val="26"/>
                <w:szCs w:val="26"/>
              </w:rPr>
            </w:pPr>
            <w:ins w:id="4408" w:author="admin" w:date="2023-04-27T23:25:00Z">
              <w:r w:rsidRPr="009A7CF2">
                <w:rPr>
                  <w:rFonts w:ascii="Times New Roman" w:hAnsi="Times New Roman"/>
                  <w:bCs/>
                  <w:sz w:val="20"/>
                </w:rPr>
                <w:t>Số lượng: …</w:t>
              </w:r>
            </w:ins>
            <w:del w:id="4409"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4410" w:author="admin" w:date="2023-04-27T23:22:00Z">
              <w:tcPr>
                <w:tcW w:w="1993" w:type="dxa"/>
                <w:gridSpan w:val="4"/>
              </w:tcPr>
            </w:tcPrChange>
          </w:tcPr>
          <w:p w14:paraId="435D7BEA" w14:textId="77777777" w:rsidR="00E707C0" w:rsidRPr="009A7CF2" w:rsidRDefault="00E707C0" w:rsidP="00E707C0">
            <w:pPr>
              <w:spacing w:before="60"/>
              <w:rPr>
                <w:ins w:id="4411" w:author="admin" w:date="2023-04-27T23:25:00Z"/>
                <w:rFonts w:ascii="Times New Roman" w:hAnsi="Times New Roman"/>
                <w:bCs/>
                <w:sz w:val="20"/>
              </w:rPr>
            </w:pPr>
            <w:ins w:id="441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467A5D5" w14:textId="77777777" w:rsidR="00E707C0" w:rsidRPr="009A7CF2" w:rsidRDefault="00E707C0" w:rsidP="00E707C0">
            <w:pPr>
              <w:spacing w:before="60"/>
              <w:rPr>
                <w:ins w:id="4413" w:author="admin" w:date="2023-04-27T23:25:00Z"/>
                <w:rFonts w:ascii="Times New Roman" w:hAnsi="Times New Roman"/>
                <w:bCs/>
                <w:sz w:val="20"/>
              </w:rPr>
            </w:pPr>
            <w:ins w:id="441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2791987" w14:textId="4751D6D0" w:rsidR="00E707C0" w:rsidRPr="001B7F35" w:rsidRDefault="00E707C0" w:rsidP="00E707C0">
            <w:pPr>
              <w:spacing w:before="60"/>
              <w:rPr>
                <w:rFonts w:ascii="Times New Roman" w:hAnsi="Times New Roman"/>
                <w:bCs/>
                <w:sz w:val="26"/>
                <w:szCs w:val="26"/>
              </w:rPr>
            </w:pPr>
            <w:ins w:id="4415" w:author="admin" w:date="2023-04-27T23:25:00Z">
              <w:r w:rsidRPr="009A7CF2">
                <w:rPr>
                  <w:rFonts w:ascii="Times New Roman" w:hAnsi="Times New Roman"/>
                  <w:bCs/>
                  <w:sz w:val="20"/>
                </w:rPr>
                <w:t>Số lượng: …</w:t>
              </w:r>
            </w:ins>
            <w:del w:id="4416"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4417" w:author="admin" w:date="2023-04-27T23:22:00Z">
              <w:tcPr>
                <w:tcW w:w="1993" w:type="dxa"/>
                <w:gridSpan w:val="4"/>
              </w:tcPr>
            </w:tcPrChange>
          </w:tcPr>
          <w:p w14:paraId="21AC6FE8" w14:textId="77777777" w:rsidR="00E707C0" w:rsidRPr="009A7CF2" w:rsidRDefault="00E707C0" w:rsidP="00E707C0">
            <w:pPr>
              <w:spacing w:before="60"/>
              <w:rPr>
                <w:ins w:id="4418" w:author="admin" w:date="2023-04-27T23:25:00Z"/>
                <w:rFonts w:ascii="Times New Roman" w:hAnsi="Times New Roman"/>
                <w:bCs/>
                <w:sz w:val="20"/>
              </w:rPr>
            </w:pPr>
            <w:ins w:id="441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F4DD578" w14:textId="77777777" w:rsidR="00E707C0" w:rsidRPr="009A7CF2" w:rsidRDefault="00E707C0" w:rsidP="00E707C0">
            <w:pPr>
              <w:spacing w:before="60"/>
              <w:rPr>
                <w:ins w:id="4420" w:author="admin" w:date="2023-04-27T23:25:00Z"/>
                <w:rFonts w:ascii="Times New Roman" w:hAnsi="Times New Roman"/>
                <w:bCs/>
                <w:sz w:val="20"/>
              </w:rPr>
            </w:pPr>
            <w:ins w:id="442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D5155A" w14:textId="180353A8" w:rsidR="00E707C0" w:rsidRPr="001B7F35" w:rsidRDefault="00E707C0" w:rsidP="00E707C0">
            <w:pPr>
              <w:spacing w:before="60"/>
              <w:rPr>
                <w:rFonts w:ascii="Times New Roman" w:hAnsi="Times New Roman"/>
                <w:bCs/>
                <w:sz w:val="26"/>
                <w:szCs w:val="26"/>
              </w:rPr>
            </w:pPr>
            <w:ins w:id="4422" w:author="admin" w:date="2023-04-27T23:25:00Z">
              <w:r w:rsidRPr="009A7CF2">
                <w:rPr>
                  <w:rFonts w:ascii="Times New Roman" w:hAnsi="Times New Roman"/>
                  <w:bCs/>
                  <w:sz w:val="20"/>
                </w:rPr>
                <w:t>Số lượng: …</w:t>
              </w:r>
            </w:ins>
            <w:del w:id="4423"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4424" w:author="admin" w:date="2023-04-27T23:22:00Z">
              <w:tcPr>
                <w:tcW w:w="1571" w:type="dxa"/>
              </w:tcPr>
            </w:tcPrChange>
          </w:tcPr>
          <w:p w14:paraId="456DCB12" w14:textId="77777777" w:rsidR="00E707C0" w:rsidRPr="009A7CF2" w:rsidRDefault="00E707C0" w:rsidP="00E707C0">
            <w:pPr>
              <w:spacing w:before="60"/>
              <w:rPr>
                <w:ins w:id="4425" w:author="admin" w:date="2023-04-27T23:25:00Z"/>
                <w:rFonts w:ascii="Times New Roman" w:hAnsi="Times New Roman"/>
                <w:bCs/>
                <w:sz w:val="20"/>
              </w:rPr>
            </w:pPr>
            <w:ins w:id="442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0143F18" w14:textId="77777777" w:rsidR="00E707C0" w:rsidRPr="009A7CF2" w:rsidRDefault="00E707C0" w:rsidP="00E707C0">
            <w:pPr>
              <w:spacing w:before="60"/>
              <w:rPr>
                <w:ins w:id="4427" w:author="admin" w:date="2023-04-27T23:25:00Z"/>
                <w:rFonts w:ascii="Times New Roman" w:hAnsi="Times New Roman"/>
                <w:bCs/>
                <w:sz w:val="20"/>
              </w:rPr>
            </w:pPr>
            <w:ins w:id="442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BA0F835" w14:textId="43C52F1F" w:rsidR="00E707C0" w:rsidRPr="001B7F35" w:rsidRDefault="00E707C0" w:rsidP="00E707C0">
            <w:pPr>
              <w:spacing w:before="60"/>
              <w:rPr>
                <w:rFonts w:ascii="Times New Roman" w:hAnsi="Times New Roman"/>
                <w:bCs/>
                <w:sz w:val="26"/>
                <w:szCs w:val="26"/>
              </w:rPr>
            </w:pPr>
            <w:ins w:id="4429" w:author="admin" w:date="2023-04-27T23:25:00Z">
              <w:r w:rsidRPr="009A7CF2">
                <w:rPr>
                  <w:rFonts w:ascii="Times New Roman" w:hAnsi="Times New Roman"/>
                  <w:bCs/>
                  <w:sz w:val="20"/>
                </w:rPr>
                <w:t>Số lượng: …</w:t>
              </w:r>
            </w:ins>
            <w:del w:id="4430" w:author="admin" w:date="2023-04-27T23:24:00Z">
              <w:r w:rsidRPr="001B7F35" w:rsidDel="00B03AC6">
                <w:rPr>
                  <w:rFonts w:ascii="Times New Roman" w:hAnsi="Times New Roman"/>
                  <w:bCs/>
                  <w:sz w:val="26"/>
                  <w:szCs w:val="26"/>
                </w:rPr>
                <w:delText>Có/không; Số lượng</w:delText>
              </w:r>
            </w:del>
          </w:p>
        </w:tc>
      </w:tr>
      <w:tr w:rsidR="00E707C0" w:rsidRPr="001B7F35" w14:paraId="7BFB19DB" w14:textId="77777777" w:rsidTr="00E707C0">
        <w:tc>
          <w:tcPr>
            <w:tcW w:w="709" w:type="dxa"/>
            <w:tcPrChange w:id="4431" w:author="admin" w:date="2023-04-27T23:22:00Z">
              <w:tcPr>
                <w:tcW w:w="1800" w:type="dxa"/>
                <w:gridSpan w:val="2"/>
              </w:tcPr>
            </w:tcPrChange>
          </w:tcPr>
          <w:p w14:paraId="0EDDD488" w14:textId="77777777" w:rsidR="00E707C0" w:rsidRPr="00A71B8F" w:rsidDel="009E7E5D" w:rsidRDefault="00E707C0">
            <w:pPr>
              <w:pStyle w:val="ListParagraph"/>
              <w:numPr>
                <w:ilvl w:val="0"/>
                <w:numId w:val="51"/>
              </w:numPr>
              <w:spacing w:before="60"/>
              <w:rPr>
                <w:rFonts w:ascii="Times New Roman" w:hAnsi="Times New Roman"/>
                <w:color w:val="000000"/>
                <w:sz w:val="26"/>
                <w:szCs w:val="26"/>
                <w:rPrChange w:id="4432" w:author="admin" w:date="2023-04-27T22:57:00Z">
                  <w:rPr/>
                </w:rPrChange>
              </w:rPr>
              <w:pPrChange w:id="4433" w:author="admin" w:date="2023-04-27T22:57:00Z">
                <w:pPr>
                  <w:spacing w:before="60"/>
                </w:pPr>
              </w:pPrChange>
            </w:pPr>
          </w:p>
        </w:tc>
        <w:tc>
          <w:tcPr>
            <w:tcW w:w="2483" w:type="dxa"/>
            <w:gridSpan w:val="2"/>
            <w:tcPrChange w:id="4434" w:author="admin" w:date="2023-04-27T23:22:00Z">
              <w:tcPr>
                <w:tcW w:w="1800" w:type="dxa"/>
                <w:gridSpan w:val="5"/>
              </w:tcPr>
            </w:tcPrChange>
          </w:tcPr>
          <w:p w14:paraId="6AA7C587" w14:textId="6B675996" w:rsidR="00E707C0" w:rsidRPr="001B7F35" w:rsidRDefault="00E707C0">
            <w:pPr>
              <w:spacing w:before="60"/>
              <w:rPr>
                <w:rFonts w:ascii="Times New Roman" w:hAnsi="Times New Roman"/>
                <w:bCs/>
                <w:sz w:val="26"/>
                <w:szCs w:val="26"/>
              </w:rPr>
            </w:pPr>
            <w:ins w:id="4435" w:author="admin" w:date="2023-04-27T23:02:00Z">
              <w:r w:rsidRPr="00E342F6">
                <w:rPr>
                  <w:sz w:val="22"/>
                  <w:szCs w:val="22"/>
                  <w:lang w:val="vi-VN"/>
                </w:rPr>
                <w:t xml:space="preserve">Máy </w:t>
              </w:r>
              <w:r w:rsidRPr="00E342F6">
                <w:rPr>
                  <w:lang w:eastAsia="en-GB"/>
                </w:rPr>
                <w:t>điện tim  ≥ 6 kênh</w:t>
              </w:r>
            </w:ins>
            <w:del w:id="4436" w:author="admin" w:date="2023-04-27T22:56:00Z">
              <w:r w:rsidRPr="001B7F35" w:rsidDel="009E7E5D">
                <w:rPr>
                  <w:rFonts w:ascii="Times New Roman" w:hAnsi="Times New Roman"/>
                  <w:color w:val="000000"/>
                  <w:sz w:val="26"/>
                  <w:szCs w:val="26"/>
                </w:rPr>
                <w:delText>đ</w:delText>
              </w:r>
            </w:del>
            <w:del w:id="4437" w:author="admin" w:date="2023-04-27T23:02:00Z">
              <w:r w:rsidRPr="001B7F35" w:rsidDel="00376700">
                <w:rPr>
                  <w:rFonts w:ascii="Times New Roman" w:hAnsi="Times New Roman"/>
                  <w:color w:val="000000"/>
                  <w:sz w:val="26"/>
                  <w:szCs w:val="26"/>
                </w:rPr>
                <w:delText>iện tim</w:delText>
              </w:r>
            </w:del>
          </w:p>
        </w:tc>
        <w:tc>
          <w:tcPr>
            <w:tcW w:w="1514" w:type="dxa"/>
            <w:gridSpan w:val="2"/>
            <w:tcPrChange w:id="4438" w:author="admin" w:date="2023-04-27T23:22:00Z">
              <w:tcPr>
                <w:tcW w:w="1993" w:type="dxa"/>
                <w:gridSpan w:val="3"/>
              </w:tcPr>
            </w:tcPrChange>
          </w:tcPr>
          <w:p w14:paraId="444FE072" w14:textId="77777777" w:rsidR="00E707C0" w:rsidRPr="009A7CF2" w:rsidRDefault="00E707C0" w:rsidP="00E707C0">
            <w:pPr>
              <w:spacing w:before="60"/>
              <w:rPr>
                <w:ins w:id="4439" w:author="admin" w:date="2023-04-27T23:25:00Z"/>
                <w:rFonts w:ascii="Times New Roman" w:hAnsi="Times New Roman"/>
                <w:bCs/>
                <w:sz w:val="20"/>
              </w:rPr>
            </w:pPr>
            <w:ins w:id="444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7625852" w14:textId="77777777" w:rsidR="00E707C0" w:rsidRPr="009A7CF2" w:rsidRDefault="00E707C0" w:rsidP="00E707C0">
            <w:pPr>
              <w:spacing w:before="60"/>
              <w:rPr>
                <w:ins w:id="4441" w:author="admin" w:date="2023-04-27T23:25:00Z"/>
                <w:rFonts w:ascii="Times New Roman" w:hAnsi="Times New Roman"/>
                <w:bCs/>
                <w:sz w:val="20"/>
              </w:rPr>
            </w:pPr>
            <w:ins w:id="444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151CAF9" w14:textId="22E31E1A" w:rsidR="00E707C0" w:rsidRPr="001B7F35" w:rsidRDefault="00E707C0" w:rsidP="00E707C0">
            <w:pPr>
              <w:spacing w:before="60"/>
              <w:rPr>
                <w:rFonts w:ascii="Times New Roman" w:hAnsi="Times New Roman"/>
                <w:bCs/>
                <w:sz w:val="26"/>
                <w:szCs w:val="26"/>
              </w:rPr>
            </w:pPr>
            <w:ins w:id="4443" w:author="admin" w:date="2023-04-27T23:25:00Z">
              <w:r w:rsidRPr="009A7CF2">
                <w:rPr>
                  <w:rFonts w:ascii="Times New Roman" w:hAnsi="Times New Roman"/>
                  <w:bCs/>
                  <w:sz w:val="20"/>
                </w:rPr>
                <w:t>Số lượng: …</w:t>
              </w:r>
            </w:ins>
            <w:del w:id="4444"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4445" w:author="admin" w:date="2023-04-27T23:22:00Z">
              <w:tcPr>
                <w:tcW w:w="1993" w:type="dxa"/>
                <w:gridSpan w:val="4"/>
              </w:tcPr>
            </w:tcPrChange>
          </w:tcPr>
          <w:p w14:paraId="0E99CBC9" w14:textId="77777777" w:rsidR="00E707C0" w:rsidRPr="009A7CF2" w:rsidRDefault="00E707C0" w:rsidP="00E707C0">
            <w:pPr>
              <w:spacing w:before="60"/>
              <w:rPr>
                <w:ins w:id="4446" w:author="admin" w:date="2023-04-27T23:25:00Z"/>
                <w:rFonts w:ascii="Times New Roman" w:hAnsi="Times New Roman"/>
                <w:bCs/>
                <w:sz w:val="20"/>
              </w:rPr>
            </w:pPr>
            <w:ins w:id="444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D2B9910" w14:textId="77777777" w:rsidR="00E707C0" w:rsidRPr="009A7CF2" w:rsidRDefault="00E707C0" w:rsidP="00E707C0">
            <w:pPr>
              <w:spacing w:before="60"/>
              <w:rPr>
                <w:ins w:id="4448" w:author="admin" w:date="2023-04-27T23:25:00Z"/>
                <w:rFonts w:ascii="Times New Roman" w:hAnsi="Times New Roman"/>
                <w:bCs/>
                <w:sz w:val="20"/>
              </w:rPr>
            </w:pPr>
            <w:ins w:id="444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9E480C1" w14:textId="4C9BD9BF" w:rsidR="00E707C0" w:rsidRPr="001B7F35" w:rsidRDefault="00E707C0" w:rsidP="00E707C0">
            <w:pPr>
              <w:spacing w:before="60"/>
              <w:rPr>
                <w:rFonts w:ascii="Times New Roman" w:hAnsi="Times New Roman"/>
                <w:bCs/>
                <w:sz w:val="26"/>
                <w:szCs w:val="26"/>
              </w:rPr>
            </w:pPr>
            <w:ins w:id="4450" w:author="admin" w:date="2023-04-27T23:25:00Z">
              <w:r w:rsidRPr="009A7CF2">
                <w:rPr>
                  <w:rFonts w:ascii="Times New Roman" w:hAnsi="Times New Roman"/>
                  <w:bCs/>
                  <w:sz w:val="20"/>
                </w:rPr>
                <w:t>Số lượng: …</w:t>
              </w:r>
            </w:ins>
            <w:del w:id="4451"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4452" w:author="admin" w:date="2023-04-27T23:22:00Z">
              <w:tcPr>
                <w:tcW w:w="1993" w:type="dxa"/>
                <w:gridSpan w:val="4"/>
              </w:tcPr>
            </w:tcPrChange>
          </w:tcPr>
          <w:p w14:paraId="4CA8374D" w14:textId="77777777" w:rsidR="00E707C0" w:rsidRPr="009A7CF2" w:rsidRDefault="00E707C0" w:rsidP="00E707C0">
            <w:pPr>
              <w:spacing w:before="60"/>
              <w:rPr>
                <w:ins w:id="4453" w:author="admin" w:date="2023-04-27T23:25:00Z"/>
                <w:rFonts w:ascii="Times New Roman" w:hAnsi="Times New Roman"/>
                <w:bCs/>
                <w:sz w:val="20"/>
              </w:rPr>
            </w:pPr>
            <w:ins w:id="445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C5E58AA" w14:textId="77777777" w:rsidR="00E707C0" w:rsidRPr="009A7CF2" w:rsidRDefault="00E707C0" w:rsidP="00E707C0">
            <w:pPr>
              <w:spacing w:before="60"/>
              <w:rPr>
                <w:ins w:id="4455" w:author="admin" w:date="2023-04-27T23:25:00Z"/>
                <w:rFonts w:ascii="Times New Roman" w:hAnsi="Times New Roman"/>
                <w:bCs/>
                <w:sz w:val="20"/>
              </w:rPr>
            </w:pPr>
            <w:ins w:id="445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2C6532" w14:textId="7A7C6DD6" w:rsidR="00E707C0" w:rsidRPr="001B7F35" w:rsidRDefault="00E707C0" w:rsidP="00E707C0">
            <w:pPr>
              <w:spacing w:before="60"/>
              <w:rPr>
                <w:rFonts w:ascii="Times New Roman" w:hAnsi="Times New Roman"/>
                <w:bCs/>
                <w:sz w:val="26"/>
                <w:szCs w:val="26"/>
              </w:rPr>
            </w:pPr>
            <w:ins w:id="4457" w:author="admin" w:date="2023-04-27T23:25:00Z">
              <w:r w:rsidRPr="009A7CF2">
                <w:rPr>
                  <w:rFonts w:ascii="Times New Roman" w:hAnsi="Times New Roman"/>
                  <w:bCs/>
                  <w:sz w:val="20"/>
                </w:rPr>
                <w:t>Số lượng: …</w:t>
              </w:r>
            </w:ins>
            <w:del w:id="4458"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4459" w:author="admin" w:date="2023-04-27T23:22:00Z">
              <w:tcPr>
                <w:tcW w:w="1571" w:type="dxa"/>
              </w:tcPr>
            </w:tcPrChange>
          </w:tcPr>
          <w:p w14:paraId="1706FF3A" w14:textId="77777777" w:rsidR="00E707C0" w:rsidRPr="009A7CF2" w:rsidRDefault="00E707C0" w:rsidP="00E707C0">
            <w:pPr>
              <w:spacing w:before="60"/>
              <w:rPr>
                <w:ins w:id="4460" w:author="admin" w:date="2023-04-27T23:25:00Z"/>
                <w:rFonts w:ascii="Times New Roman" w:hAnsi="Times New Roman"/>
                <w:bCs/>
                <w:sz w:val="20"/>
              </w:rPr>
            </w:pPr>
            <w:ins w:id="446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27A11E4" w14:textId="77777777" w:rsidR="00E707C0" w:rsidRPr="009A7CF2" w:rsidRDefault="00E707C0" w:rsidP="00E707C0">
            <w:pPr>
              <w:spacing w:before="60"/>
              <w:rPr>
                <w:ins w:id="4462" w:author="admin" w:date="2023-04-27T23:25:00Z"/>
                <w:rFonts w:ascii="Times New Roman" w:hAnsi="Times New Roman"/>
                <w:bCs/>
                <w:sz w:val="20"/>
              </w:rPr>
            </w:pPr>
            <w:ins w:id="446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8331D63" w14:textId="200D05B0" w:rsidR="00E707C0" w:rsidRPr="001B7F35" w:rsidRDefault="00E707C0" w:rsidP="00E707C0">
            <w:pPr>
              <w:spacing w:before="60"/>
              <w:rPr>
                <w:rFonts w:ascii="Times New Roman" w:hAnsi="Times New Roman"/>
                <w:bCs/>
                <w:sz w:val="26"/>
                <w:szCs w:val="26"/>
              </w:rPr>
            </w:pPr>
            <w:ins w:id="4464" w:author="admin" w:date="2023-04-27T23:25:00Z">
              <w:r w:rsidRPr="009A7CF2">
                <w:rPr>
                  <w:rFonts w:ascii="Times New Roman" w:hAnsi="Times New Roman"/>
                  <w:bCs/>
                  <w:sz w:val="20"/>
                </w:rPr>
                <w:t>Số lượng: …</w:t>
              </w:r>
            </w:ins>
            <w:del w:id="4465" w:author="admin" w:date="2023-04-27T23:24:00Z">
              <w:r w:rsidRPr="001B7F35" w:rsidDel="00B03AC6">
                <w:rPr>
                  <w:rFonts w:ascii="Times New Roman" w:hAnsi="Times New Roman"/>
                  <w:bCs/>
                  <w:sz w:val="26"/>
                  <w:szCs w:val="26"/>
                </w:rPr>
                <w:delText>Có/không; Số lượng</w:delText>
              </w:r>
            </w:del>
          </w:p>
        </w:tc>
      </w:tr>
      <w:tr w:rsidR="00E707C0" w:rsidRPr="001B7F35" w14:paraId="09FC1C39" w14:textId="77777777" w:rsidTr="00E707C0">
        <w:tc>
          <w:tcPr>
            <w:tcW w:w="709" w:type="dxa"/>
            <w:tcPrChange w:id="4466" w:author="admin" w:date="2023-04-27T23:22:00Z">
              <w:tcPr>
                <w:tcW w:w="1800" w:type="dxa"/>
                <w:gridSpan w:val="2"/>
              </w:tcPr>
            </w:tcPrChange>
          </w:tcPr>
          <w:p w14:paraId="7C1CB04E" w14:textId="77777777" w:rsidR="00E707C0" w:rsidRPr="00A71B8F" w:rsidDel="009E7E5D" w:rsidRDefault="00E707C0">
            <w:pPr>
              <w:pStyle w:val="ListParagraph"/>
              <w:numPr>
                <w:ilvl w:val="0"/>
                <w:numId w:val="51"/>
              </w:numPr>
              <w:spacing w:before="60"/>
              <w:rPr>
                <w:rFonts w:ascii="Times New Roman" w:hAnsi="Times New Roman"/>
                <w:color w:val="000000"/>
                <w:sz w:val="26"/>
                <w:szCs w:val="26"/>
                <w:rPrChange w:id="4467" w:author="admin" w:date="2023-04-27T22:57:00Z">
                  <w:rPr/>
                </w:rPrChange>
              </w:rPr>
              <w:pPrChange w:id="4468" w:author="admin" w:date="2023-04-27T22:57:00Z">
                <w:pPr>
                  <w:spacing w:before="60"/>
                </w:pPr>
              </w:pPrChange>
            </w:pPr>
          </w:p>
        </w:tc>
        <w:tc>
          <w:tcPr>
            <w:tcW w:w="2483" w:type="dxa"/>
            <w:gridSpan w:val="2"/>
            <w:tcPrChange w:id="4469" w:author="admin" w:date="2023-04-27T23:22:00Z">
              <w:tcPr>
                <w:tcW w:w="1800" w:type="dxa"/>
                <w:gridSpan w:val="5"/>
              </w:tcPr>
            </w:tcPrChange>
          </w:tcPr>
          <w:p w14:paraId="6B1BDDEB" w14:textId="35A81272" w:rsidR="00E707C0" w:rsidRPr="001B7F35" w:rsidRDefault="00E707C0">
            <w:pPr>
              <w:spacing w:before="60"/>
              <w:rPr>
                <w:rFonts w:ascii="Times New Roman" w:hAnsi="Times New Roman"/>
                <w:color w:val="000000"/>
                <w:sz w:val="26"/>
                <w:szCs w:val="26"/>
              </w:rPr>
            </w:pPr>
            <w:ins w:id="4470" w:author="admin" w:date="2023-04-27T23:01:00Z">
              <w:r>
                <w:rPr>
                  <w:rFonts w:ascii="Times New Roman" w:hAnsi="Times New Roman"/>
                  <w:color w:val="000000"/>
                  <w:sz w:val="26"/>
                  <w:szCs w:val="26"/>
                </w:rPr>
                <w:t>Máy s</w:t>
              </w:r>
            </w:ins>
            <w:del w:id="4471" w:author="admin" w:date="2023-04-27T22:56:00Z">
              <w:r w:rsidRPr="001B7F35" w:rsidDel="009E7E5D">
                <w:rPr>
                  <w:rFonts w:ascii="Times New Roman" w:hAnsi="Times New Roman"/>
                  <w:color w:val="000000"/>
                  <w:sz w:val="26"/>
                  <w:szCs w:val="26"/>
                </w:rPr>
                <w:delText>s</w:delText>
              </w:r>
            </w:del>
            <w:r w:rsidRPr="001B7F35">
              <w:rPr>
                <w:rFonts w:ascii="Times New Roman" w:hAnsi="Times New Roman"/>
                <w:color w:val="000000"/>
                <w:sz w:val="26"/>
                <w:szCs w:val="26"/>
              </w:rPr>
              <w:t>iêu âm</w:t>
            </w:r>
            <w:ins w:id="4472" w:author="admin" w:date="2023-04-27T23:01:00Z">
              <w:r>
                <w:rPr>
                  <w:rFonts w:ascii="Times New Roman" w:hAnsi="Times New Roman"/>
                  <w:color w:val="000000"/>
                  <w:sz w:val="26"/>
                  <w:szCs w:val="26"/>
                </w:rPr>
                <w:t xml:space="preserve"> </w:t>
              </w:r>
              <w:r w:rsidRPr="00E342F6">
                <w:rPr>
                  <w:lang w:eastAsia="en-GB"/>
                </w:rPr>
                <w:t>Doppler màu ≥ 3 đầu dò</w:t>
              </w:r>
            </w:ins>
          </w:p>
        </w:tc>
        <w:tc>
          <w:tcPr>
            <w:tcW w:w="1514" w:type="dxa"/>
            <w:gridSpan w:val="2"/>
            <w:tcPrChange w:id="4473" w:author="admin" w:date="2023-04-27T23:22:00Z">
              <w:tcPr>
                <w:tcW w:w="1993" w:type="dxa"/>
                <w:gridSpan w:val="3"/>
              </w:tcPr>
            </w:tcPrChange>
          </w:tcPr>
          <w:p w14:paraId="73EA9751" w14:textId="77777777" w:rsidR="00E707C0" w:rsidRPr="009A7CF2" w:rsidRDefault="00E707C0" w:rsidP="00E707C0">
            <w:pPr>
              <w:spacing w:before="60"/>
              <w:rPr>
                <w:ins w:id="4474" w:author="admin" w:date="2023-04-27T23:25:00Z"/>
                <w:rFonts w:ascii="Times New Roman" w:hAnsi="Times New Roman"/>
                <w:bCs/>
                <w:sz w:val="20"/>
              </w:rPr>
            </w:pPr>
            <w:ins w:id="447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9BBEA1A" w14:textId="77777777" w:rsidR="00E707C0" w:rsidRPr="009A7CF2" w:rsidRDefault="00E707C0" w:rsidP="00E707C0">
            <w:pPr>
              <w:spacing w:before="60"/>
              <w:rPr>
                <w:ins w:id="4476" w:author="admin" w:date="2023-04-27T23:25:00Z"/>
                <w:rFonts w:ascii="Times New Roman" w:hAnsi="Times New Roman"/>
                <w:bCs/>
                <w:sz w:val="20"/>
              </w:rPr>
            </w:pPr>
            <w:ins w:id="447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71D67D9" w14:textId="09109BAD" w:rsidR="00E707C0" w:rsidRPr="001B7F35" w:rsidRDefault="00E707C0" w:rsidP="00E707C0">
            <w:pPr>
              <w:spacing w:before="60"/>
              <w:rPr>
                <w:rFonts w:ascii="Times New Roman" w:hAnsi="Times New Roman"/>
                <w:bCs/>
                <w:sz w:val="26"/>
                <w:szCs w:val="26"/>
              </w:rPr>
            </w:pPr>
            <w:ins w:id="4478" w:author="admin" w:date="2023-04-27T23:25:00Z">
              <w:r w:rsidRPr="009A7CF2">
                <w:rPr>
                  <w:rFonts w:ascii="Times New Roman" w:hAnsi="Times New Roman"/>
                  <w:bCs/>
                  <w:sz w:val="20"/>
                </w:rPr>
                <w:t>Số lượng: …</w:t>
              </w:r>
            </w:ins>
            <w:del w:id="4479"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4480" w:author="admin" w:date="2023-04-27T23:22:00Z">
              <w:tcPr>
                <w:tcW w:w="1993" w:type="dxa"/>
                <w:gridSpan w:val="4"/>
              </w:tcPr>
            </w:tcPrChange>
          </w:tcPr>
          <w:p w14:paraId="52CBFD21" w14:textId="77777777" w:rsidR="00E707C0" w:rsidRPr="009A7CF2" w:rsidRDefault="00E707C0" w:rsidP="00E707C0">
            <w:pPr>
              <w:spacing w:before="60"/>
              <w:rPr>
                <w:ins w:id="4481" w:author="admin" w:date="2023-04-27T23:25:00Z"/>
                <w:rFonts w:ascii="Times New Roman" w:hAnsi="Times New Roman"/>
                <w:bCs/>
                <w:sz w:val="20"/>
              </w:rPr>
            </w:pPr>
            <w:ins w:id="448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6BAC1B6" w14:textId="77777777" w:rsidR="00E707C0" w:rsidRPr="009A7CF2" w:rsidRDefault="00E707C0" w:rsidP="00E707C0">
            <w:pPr>
              <w:spacing w:before="60"/>
              <w:rPr>
                <w:ins w:id="4483" w:author="admin" w:date="2023-04-27T23:25:00Z"/>
                <w:rFonts w:ascii="Times New Roman" w:hAnsi="Times New Roman"/>
                <w:bCs/>
                <w:sz w:val="20"/>
              </w:rPr>
            </w:pPr>
            <w:ins w:id="448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E25C3D4" w14:textId="75A66471" w:rsidR="00E707C0" w:rsidRPr="001B7F35" w:rsidRDefault="00E707C0" w:rsidP="00E707C0">
            <w:pPr>
              <w:spacing w:before="60"/>
              <w:rPr>
                <w:rFonts w:ascii="Times New Roman" w:hAnsi="Times New Roman"/>
                <w:bCs/>
                <w:sz w:val="26"/>
                <w:szCs w:val="26"/>
              </w:rPr>
            </w:pPr>
            <w:ins w:id="4485" w:author="admin" w:date="2023-04-27T23:25:00Z">
              <w:r w:rsidRPr="009A7CF2">
                <w:rPr>
                  <w:rFonts w:ascii="Times New Roman" w:hAnsi="Times New Roman"/>
                  <w:bCs/>
                  <w:sz w:val="20"/>
                </w:rPr>
                <w:t>Số lượng: …</w:t>
              </w:r>
            </w:ins>
            <w:del w:id="4486"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4487" w:author="admin" w:date="2023-04-27T23:22:00Z">
              <w:tcPr>
                <w:tcW w:w="1993" w:type="dxa"/>
                <w:gridSpan w:val="4"/>
              </w:tcPr>
            </w:tcPrChange>
          </w:tcPr>
          <w:p w14:paraId="0F8EAE57" w14:textId="77777777" w:rsidR="00E707C0" w:rsidRPr="009A7CF2" w:rsidRDefault="00E707C0" w:rsidP="00E707C0">
            <w:pPr>
              <w:spacing w:before="60"/>
              <w:rPr>
                <w:ins w:id="4488" w:author="admin" w:date="2023-04-27T23:25:00Z"/>
                <w:rFonts w:ascii="Times New Roman" w:hAnsi="Times New Roman"/>
                <w:bCs/>
                <w:sz w:val="20"/>
              </w:rPr>
            </w:pPr>
            <w:ins w:id="448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FC30224" w14:textId="77777777" w:rsidR="00E707C0" w:rsidRPr="009A7CF2" w:rsidRDefault="00E707C0" w:rsidP="00E707C0">
            <w:pPr>
              <w:spacing w:before="60"/>
              <w:rPr>
                <w:ins w:id="4490" w:author="admin" w:date="2023-04-27T23:25:00Z"/>
                <w:rFonts w:ascii="Times New Roman" w:hAnsi="Times New Roman"/>
                <w:bCs/>
                <w:sz w:val="20"/>
              </w:rPr>
            </w:pPr>
            <w:ins w:id="449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9D6673E" w14:textId="2736044F" w:rsidR="00E707C0" w:rsidRPr="001B7F35" w:rsidRDefault="00E707C0" w:rsidP="00E707C0">
            <w:pPr>
              <w:spacing w:before="60"/>
              <w:rPr>
                <w:rFonts w:ascii="Times New Roman" w:hAnsi="Times New Roman"/>
                <w:bCs/>
                <w:sz w:val="26"/>
                <w:szCs w:val="26"/>
              </w:rPr>
            </w:pPr>
            <w:ins w:id="4492" w:author="admin" w:date="2023-04-27T23:25:00Z">
              <w:r w:rsidRPr="009A7CF2">
                <w:rPr>
                  <w:rFonts w:ascii="Times New Roman" w:hAnsi="Times New Roman"/>
                  <w:bCs/>
                  <w:sz w:val="20"/>
                </w:rPr>
                <w:t>Số lượng: …</w:t>
              </w:r>
            </w:ins>
            <w:del w:id="4493"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4494" w:author="admin" w:date="2023-04-27T23:22:00Z">
              <w:tcPr>
                <w:tcW w:w="1571" w:type="dxa"/>
              </w:tcPr>
            </w:tcPrChange>
          </w:tcPr>
          <w:p w14:paraId="16D23A4E" w14:textId="77777777" w:rsidR="00E707C0" w:rsidRPr="009A7CF2" w:rsidRDefault="00E707C0" w:rsidP="00E707C0">
            <w:pPr>
              <w:spacing w:before="60"/>
              <w:rPr>
                <w:ins w:id="4495" w:author="admin" w:date="2023-04-27T23:25:00Z"/>
                <w:rFonts w:ascii="Times New Roman" w:hAnsi="Times New Roman"/>
                <w:bCs/>
                <w:sz w:val="20"/>
              </w:rPr>
            </w:pPr>
            <w:ins w:id="449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A1372AB" w14:textId="77777777" w:rsidR="00E707C0" w:rsidRPr="009A7CF2" w:rsidRDefault="00E707C0" w:rsidP="00E707C0">
            <w:pPr>
              <w:spacing w:before="60"/>
              <w:rPr>
                <w:ins w:id="4497" w:author="admin" w:date="2023-04-27T23:25:00Z"/>
                <w:rFonts w:ascii="Times New Roman" w:hAnsi="Times New Roman"/>
                <w:bCs/>
                <w:sz w:val="20"/>
              </w:rPr>
            </w:pPr>
            <w:ins w:id="449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1439D73" w14:textId="7722C3AA" w:rsidR="00E707C0" w:rsidRPr="001B7F35" w:rsidRDefault="00E707C0" w:rsidP="00E707C0">
            <w:pPr>
              <w:spacing w:before="60"/>
              <w:rPr>
                <w:rFonts w:ascii="Times New Roman" w:hAnsi="Times New Roman"/>
                <w:bCs/>
                <w:sz w:val="26"/>
                <w:szCs w:val="26"/>
              </w:rPr>
            </w:pPr>
            <w:ins w:id="4499" w:author="admin" w:date="2023-04-27T23:25:00Z">
              <w:r w:rsidRPr="009A7CF2">
                <w:rPr>
                  <w:rFonts w:ascii="Times New Roman" w:hAnsi="Times New Roman"/>
                  <w:bCs/>
                  <w:sz w:val="20"/>
                </w:rPr>
                <w:t>Số lượng: …</w:t>
              </w:r>
            </w:ins>
            <w:del w:id="4500" w:author="admin" w:date="2023-04-27T23:24:00Z">
              <w:r w:rsidRPr="001B7F35" w:rsidDel="00B03AC6">
                <w:rPr>
                  <w:rFonts w:ascii="Times New Roman" w:hAnsi="Times New Roman"/>
                  <w:bCs/>
                  <w:sz w:val="26"/>
                  <w:szCs w:val="26"/>
                </w:rPr>
                <w:delText>Có/không; Số lượng</w:delText>
              </w:r>
            </w:del>
          </w:p>
        </w:tc>
      </w:tr>
      <w:tr w:rsidR="00E707C0" w:rsidRPr="001B7F35" w:rsidDel="00376700" w14:paraId="6BD060BB" w14:textId="56DA0CBE" w:rsidTr="00E707C0">
        <w:trPr>
          <w:gridAfter w:val="1"/>
          <w:wAfter w:w="680" w:type="dxa"/>
          <w:del w:id="4501" w:author="admin" w:date="2023-04-27T23:01:00Z"/>
        </w:trPr>
        <w:tc>
          <w:tcPr>
            <w:tcW w:w="1889" w:type="dxa"/>
            <w:gridSpan w:val="2"/>
          </w:tcPr>
          <w:p w14:paraId="27D36936" w14:textId="7E488408" w:rsidR="00E707C0" w:rsidRPr="001B7F35" w:rsidDel="00376700" w:rsidRDefault="00E707C0" w:rsidP="00E707C0">
            <w:pPr>
              <w:spacing w:before="60"/>
              <w:rPr>
                <w:del w:id="4502" w:author="admin" w:date="2023-04-27T23:01:00Z"/>
                <w:rFonts w:ascii="Times New Roman" w:hAnsi="Times New Roman"/>
                <w:color w:val="000000"/>
                <w:sz w:val="26"/>
                <w:szCs w:val="26"/>
              </w:rPr>
            </w:pPr>
            <w:del w:id="4503" w:author="admin" w:date="2023-04-27T22:56:00Z">
              <w:r w:rsidRPr="001B7F35" w:rsidDel="009E7E5D">
                <w:rPr>
                  <w:rFonts w:ascii="Times New Roman" w:hAnsi="Times New Roman"/>
                  <w:color w:val="000000"/>
                  <w:sz w:val="26"/>
                  <w:szCs w:val="26"/>
                </w:rPr>
                <w:delText>x</w:delText>
              </w:r>
            </w:del>
            <w:del w:id="4504" w:author="admin" w:date="2023-04-27T23:01:00Z">
              <w:r w:rsidRPr="001B7F35" w:rsidDel="00376700">
                <w:rPr>
                  <w:rFonts w:ascii="Times New Roman" w:hAnsi="Times New Roman"/>
                  <w:color w:val="000000"/>
                  <w:sz w:val="26"/>
                  <w:szCs w:val="26"/>
                </w:rPr>
                <w:delText>ét nghiệm nhanh</w:delText>
              </w:r>
            </w:del>
          </w:p>
        </w:tc>
        <w:tc>
          <w:tcPr>
            <w:tcW w:w="1632" w:type="dxa"/>
            <w:gridSpan w:val="2"/>
          </w:tcPr>
          <w:p w14:paraId="7478006D" w14:textId="37406E25" w:rsidR="00E707C0" w:rsidRPr="001B7F35" w:rsidDel="00376700" w:rsidRDefault="00E707C0" w:rsidP="00E707C0">
            <w:pPr>
              <w:spacing w:before="60"/>
              <w:rPr>
                <w:del w:id="4505" w:author="admin" w:date="2023-04-27T23:01:00Z"/>
                <w:rFonts w:ascii="Times New Roman" w:hAnsi="Times New Roman"/>
                <w:bCs/>
                <w:sz w:val="26"/>
                <w:szCs w:val="26"/>
              </w:rPr>
            </w:pPr>
            <w:del w:id="4506" w:author="admin" w:date="2023-04-27T23:01:00Z">
              <w:r w:rsidRPr="001B7F35" w:rsidDel="00376700">
                <w:rPr>
                  <w:rFonts w:ascii="Times New Roman" w:hAnsi="Times New Roman"/>
                  <w:bCs/>
                  <w:sz w:val="26"/>
                  <w:szCs w:val="26"/>
                </w:rPr>
                <w:delText>Có/không; Số lượng</w:delText>
              </w:r>
            </w:del>
          </w:p>
        </w:tc>
        <w:tc>
          <w:tcPr>
            <w:tcW w:w="1812" w:type="dxa"/>
            <w:gridSpan w:val="2"/>
          </w:tcPr>
          <w:p w14:paraId="28C56AD9" w14:textId="77777777" w:rsidR="00E707C0" w:rsidRPr="009A7CF2" w:rsidRDefault="00E707C0" w:rsidP="00E707C0">
            <w:pPr>
              <w:spacing w:before="60"/>
              <w:rPr>
                <w:ins w:id="4507" w:author="admin" w:date="2023-04-27T23:25:00Z"/>
                <w:rFonts w:ascii="Times New Roman" w:hAnsi="Times New Roman"/>
                <w:bCs/>
                <w:sz w:val="20"/>
              </w:rPr>
            </w:pPr>
            <w:ins w:id="450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8A0E16C" w14:textId="77777777" w:rsidR="00E707C0" w:rsidRPr="009A7CF2" w:rsidRDefault="00E707C0" w:rsidP="00E707C0">
            <w:pPr>
              <w:spacing w:before="60"/>
              <w:rPr>
                <w:ins w:id="4509" w:author="admin" w:date="2023-04-27T23:25:00Z"/>
                <w:rFonts w:ascii="Times New Roman" w:hAnsi="Times New Roman"/>
                <w:bCs/>
                <w:sz w:val="20"/>
              </w:rPr>
            </w:pPr>
            <w:ins w:id="451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AB53E33" w14:textId="0EF4B6DE" w:rsidR="00E707C0" w:rsidRPr="001B7F35" w:rsidDel="00376700" w:rsidRDefault="00E707C0" w:rsidP="00E707C0">
            <w:pPr>
              <w:spacing w:before="60"/>
              <w:rPr>
                <w:del w:id="4511" w:author="admin" w:date="2023-04-27T23:01:00Z"/>
                <w:rFonts w:ascii="Times New Roman" w:hAnsi="Times New Roman"/>
                <w:bCs/>
                <w:sz w:val="26"/>
                <w:szCs w:val="26"/>
              </w:rPr>
            </w:pPr>
            <w:ins w:id="4512" w:author="admin" w:date="2023-04-27T23:25:00Z">
              <w:r w:rsidRPr="009A7CF2">
                <w:rPr>
                  <w:rFonts w:ascii="Times New Roman" w:hAnsi="Times New Roman"/>
                  <w:bCs/>
                  <w:sz w:val="20"/>
                </w:rPr>
                <w:t>Số lượng: …</w:t>
              </w:r>
            </w:ins>
            <w:del w:id="4513" w:author="admin" w:date="2023-04-27T23:01:00Z">
              <w:r w:rsidRPr="001B7F35" w:rsidDel="00376700">
                <w:rPr>
                  <w:rFonts w:ascii="Times New Roman" w:hAnsi="Times New Roman"/>
                  <w:bCs/>
                  <w:sz w:val="26"/>
                  <w:szCs w:val="26"/>
                </w:rPr>
                <w:delText>Có/không; Số lượng</w:delText>
              </w:r>
            </w:del>
          </w:p>
        </w:tc>
        <w:tc>
          <w:tcPr>
            <w:tcW w:w="1702" w:type="dxa"/>
            <w:gridSpan w:val="2"/>
          </w:tcPr>
          <w:p w14:paraId="3816E112" w14:textId="77777777" w:rsidR="00E707C0" w:rsidRPr="009A7CF2" w:rsidRDefault="00E707C0" w:rsidP="00E707C0">
            <w:pPr>
              <w:spacing w:before="60"/>
              <w:rPr>
                <w:ins w:id="4514" w:author="admin" w:date="2023-04-27T23:25:00Z"/>
                <w:rFonts w:ascii="Times New Roman" w:hAnsi="Times New Roman"/>
                <w:bCs/>
                <w:sz w:val="20"/>
              </w:rPr>
            </w:pPr>
            <w:ins w:id="451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0C53A77" w14:textId="77777777" w:rsidR="00E707C0" w:rsidRPr="009A7CF2" w:rsidRDefault="00E707C0" w:rsidP="00E707C0">
            <w:pPr>
              <w:spacing w:before="60"/>
              <w:rPr>
                <w:ins w:id="4516" w:author="admin" w:date="2023-04-27T23:25:00Z"/>
                <w:rFonts w:ascii="Times New Roman" w:hAnsi="Times New Roman"/>
                <w:bCs/>
                <w:sz w:val="20"/>
              </w:rPr>
            </w:pPr>
            <w:ins w:id="451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61FF3E2" w14:textId="0960D9A6" w:rsidR="00E707C0" w:rsidRPr="001B7F35" w:rsidDel="00376700" w:rsidRDefault="00E707C0" w:rsidP="00E707C0">
            <w:pPr>
              <w:spacing w:before="60"/>
              <w:rPr>
                <w:del w:id="4518" w:author="admin" w:date="2023-04-27T23:01:00Z"/>
                <w:rFonts w:ascii="Times New Roman" w:hAnsi="Times New Roman"/>
                <w:bCs/>
                <w:sz w:val="26"/>
                <w:szCs w:val="26"/>
              </w:rPr>
            </w:pPr>
            <w:ins w:id="4519" w:author="admin" w:date="2023-04-27T23:25:00Z">
              <w:r w:rsidRPr="009A7CF2">
                <w:rPr>
                  <w:rFonts w:ascii="Times New Roman" w:hAnsi="Times New Roman"/>
                  <w:bCs/>
                  <w:sz w:val="20"/>
                </w:rPr>
                <w:t>Số lượng: …</w:t>
              </w:r>
            </w:ins>
            <w:del w:id="4520" w:author="admin" w:date="2023-04-27T23:01:00Z">
              <w:r w:rsidRPr="001B7F35" w:rsidDel="00376700">
                <w:rPr>
                  <w:rFonts w:ascii="Times New Roman" w:hAnsi="Times New Roman"/>
                  <w:bCs/>
                  <w:sz w:val="26"/>
                  <w:szCs w:val="26"/>
                </w:rPr>
                <w:delText>Có/không; Số lượng</w:delText>
              </w:r>
            </w:del>
          </w:p>
        </w:tc>
        <w:tc>
          <w:tcPr>
            <w:tcW w:w="1736" w:type="dxa"/>
            <w:gridSpan w:val="2"/>
          </w:tcPr>
          <w:p w14:paraId="3AE4A352" w14:textId="77777777" w:rsidR="00E707C0" w:rsidRPr="009A7CF2" w:rsidRDefault="00E707C0" w:rsidP="00E707C0">
            <w:pPr>
              <w:spacing w:before="60"/>
              <w:rPr>
                <w:ins w:id="4521" w:author="admin" w:date="2023-04-27T23:25:00Z"/>
                <w:rFonts w:ascii="Times New Roman" w:hAnsi="Times New Roman"/>
                <w:bCs/>
                <w:sz w:val="20"/>
              </w:rPr>
            </w:pPr>
            <w:ins w:id="452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05A4A97" w14:textId="77777777" w:rsidR="00E707C0" w:rsidRPr="009A7CF2" w:rsidRDefault="00E707C0" w:rsidP="00E707C0">
            <w:pPr>
              <w:spacing w:before="60"/>
              <w:rPr>
                <w:ins w:id="4523" w:author="admin" w:date="2023-04-27T23:25:00Z"/>
                <w:rFonts w:ascii="Times New Roman" w:hAnsi="Times New Roman"/>
                <w:bCs/>
                <w:sz w:val="20"/>
              </w:rPr>
            </w:pPr>
            <w:ins w:id="452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2DBF846" w14:textId="52EC7FD6" w:rsidR="00E707C0" w:rsidRPr="001B7F35" w:rsidDel="00376700" w:rsidRDefault="00E707C0" w:rsidP="00E707C0">
            <w:pPr>
              <w:spacing w:before="60"/>
              <w:rPr>
                <w:del w:id="4525" w:author="admin" w:date="2023-04-27T23:01:00Z"/>
                <w:rFonts w:ascii="Times New Roman" w:hAnsi="Times New Roman"/>
                <w:bCs/>
                <w:sz w:val="26"/>
                <w:szCs w:val="26"/>
              </w:rPr>
            </w:pPr>
            <w:ins w:id="4526" w:author="admin" w:date="2023-04-27T23:25:00Z">
              <w:r w:rsidRPr="009A7CF2">
                <w:rPr>
                  <w:rFonts w:ascii="Times New Roman" w:hAnsi="Times New Roman"/>
                  <w:bCs/>
                  <w:sz w:val="20"/>
                </w:rPr>
                <w:t>Số lượng: …</w:t>
              </w:r>
            </w:ins>
            <w:del w:id="4527" w:author="admin" w:date="2023-04-27T23:01:00Z">
              <w:r w:rsidRPr="001B7F35" w:rsidDel="00376700">
                <w:rPr>
                  <w:rFonts w:ascii="Times New Roman" w:hAnsi="Times New Roman"/>
                  <w:bCs/>
                  <w:sz w:val="26"/>
                  <w:szCs w:val="26"/>
                </w:rPr>
                <w:delText>Có/không; Số lượng</w:delText>
              </w:r>
            </w:del>
          </w:p>
        </w:tc>
      </w:tr>
      <w:tr w:rsidR="00E707C0" w:rsidRPr="001B7F35" w14:paraId="59EFAE84" w14:textId="77777777" w:rsidTr="00E707C0">
        <w:trPr>
          <w:ins w:id="4528" w:author="admin" w:date="2023-04-27T23:02:00Z"/>
          <w:trPrChange w:id="4529" w:author="admin" w:date="2023-04-27T23:22:00Z">
            <w:trPr>
              <w:gridAfter w:val="0"/>
            </w:trPr>
          </w:trPrChange>
        </w:trPr>
        <w:tc>
          <w:tcPr>
            <w:tcW w:w="709" w:type="dxa"/>
            <w:tcPrChange w:id="4530" w:author="admin" w:date="2023-04-27T23:22:00Z">
              <w:tcPr>
                <w:tcW w:w="709" w:type="dxa"/>
              </w:tcPr>
            </w:tcPrChange>
          </w:tcPr>
          <w:p w14:paraId="2612040E" w14:textId="77777777" w:rsidR="00E707C0" w:rsidRPr="00A71B8F" w:rsidRDefault="00E707C0" w:rsidP="00E707C0">
            <w:pPr>
              <w:pStyle w:val="ListParagraph"/>
              <w:numPr>
                <w:ilvl w:val="0"/>
                <w:numId w:val="51"/>
              </w:numPr>
              <w:spacing w:before="60"/>
              <w:rPr>
                <w:ins w:id="4531" w:author="admin" w:date="2023-04-27T23:02:00Z"/>
                <w:rFonts w:ascii="Times New Roman" w:hAnsi="Times New Roman"/>
                <w:color w:val="000000"/>
                <w:sz w:val="26"/>
                <w:szCs w:val="26"/>
              </w:rPr>
            </w:pPr>
          </w:p>
        </w:tc>
        <w:tc>
          <w:tcPr>
            <w:tcW w:w="2483" w:type="dxa"/>
            <w:gridSpan w:val="2"/>
            <w:tcPrChange w:id="4532" w:author="admin" w:date="2023-04-27T23:22:00Z">
              <w:tcPr>
                <w:tcW w:w="2175" w:type="dxa"/>
                <w:gridSpan w:val="3"/>
              </w:tcPr>
            </w:tcPrChange>
          </w:tcPr>
          <w:p w14:paraId="1C324536" w14:textId="3D10FA1A" w:rsidR="00E707C0" w:rsidRDefault="00E707C0" w:rsidP="00E707C0">
            <w:pPr>
              <w:spacing w:before="60"/>
              <w:rPr>
                <w:ins w:id="4533" w:author="admin" w:date="2023-04-27T23:02:00Z"/>
                <w:rFonts w:ascii="Times New Roman" w:hAnsi="Times New Roman"/>
                <w:color w:val="000000"/>
                <w:sz w:val="26"/>
                <w:szCs w:val="26"/>
              </w:rPr>
            </w:pPr>
            <w:ins w:id="4534" w:author="admin" w:date="2023-04-27T23:02:00Z">
              <w:r w:rsidRPr="00E342F6">
                <w:rPr>
                  <w:lang w:eastAsia="en-GB"/>
                </w:rPr>
                <w:t>Máy đo khí máu</w:t>
              </w:r>
            </w:ins>
          </w:p>
        </w:tc>
        <w:tc>
          <w:tcPr>
            <w:tcW w:w="1514" w:type="dxa"/>
            <w:gridSpan w:val="2"/>
            <w:tcPrChange w:id="4535" w:author="admin" w:date="2023-04-27T23:22:00Z">
              <w:tcPr>
                <w:tcW w:w="1702" w:type="dxa"/>
                <w:gridSpan w:val="4"/>
              </w:tcPr>
            </w:tcPrChange>
          </w:tcPr>
          <w:p w14:paraId="73A857D5" w14:textId="77777777" w:rsidR="00E707C0" w:rsidRPr="009A7CF2" w:rsidRDefault="00E707C0" w:rsidP="00E707C0">
            <w:pPr>
              <w:spacing w:before="60"/>
              <w:rPr>
                <w:ins w:id="4536" w:author="admin" w:date="2023-04-27T23:25:00Z"/>
                <w:rFonts w:ascii="Times New Roman" w:hAnsi="Times New Roman"/>
                <w:bCs/>
                <w:sz w:val="20"/>
              </w:rPr>
            </w:pPr>
            <w:ins w:id="453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C3E8E60" w14:textId="77777777" w:rsidR="00E707C0" w:rsidRPr="009A7CF2" w:rsidRDefault="00E707C0" w:rsidP="00E707C0">
            <w:pPr>
              <w:spacing w:before="60"/>
              <w:rPr>
                <w:ins w:id="4538" w:author="admin" w:date="2023-04-27T23:25:00Z"/>
                <w:rFonts w:ascii="Times New Roman" w:hAnsi="Times New Roman"/>
                <w:bCs/>
                <w:sz w:val="20"/>
              </w:rPr>
            </w:pPr>
            <w:ins w:id="453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F95DDF7" w14:textId="26E8C66D" w:rsidR="00E707C0" w:rsidRPr="001B7F35" w:rsidRDefault="00E707C0" w:rsidP="00E707C0">
            <w:pPr>
              <w:spacing w:before="60"/>
              <w:rPr>
                <w:ins w:id="4540" w:author="admin" w:date="2023-04-27T23:02:00Z"/>
                <w:rFonts w:ascii="Times New Roman" w:hAnsi="Times New Roman"/>
                <w:bCs/>
                <w:sz w:val="26"/>
                <w:szCs w:val="26"/>
              </w:rPr>
            </w:pPr>
            <w:ins w:id="4541" w:author="admin" w:date="2023-04-27T23:25:00Z">
              <w:r w:rsidRPr="009A7CF2">
                <w:rPr>
                  <w:rFonts w:ascii="Times New Roman" w:hAnsi="Times New Roman"/>
                  <w:bCs/>
                  <w:sz w:val="20"/>
                </w:rPr>
                <w:t>Số lượng: …</w:t>
              </w:r>
            </w:ins>
          </w:p>
        </w:tc>
        <w:tc>
          <w:tcPr>
            <w:tcW w:w="1651" w:type="dxa"/>
            <w:gridSpan w:val="2"/>
            <w:tcPrChange w:id="4542" w:author="admin" w:date="2023-04-27T23:22:00Z">
              <w:tcPr>
                <w:tcW w:w="1702" w:type="dxa"/>
                <w:gridSpan w:val="3"/>
              </w:tcPr>
            </w:tcPrChange>
          </w:tcPr>
          <w:p w14:paraId="3F2C4A5E" w14:textId="77777777" w:rsidR="00E707C0" w:rsidRPr="009A7CF2" w:rsidRDefault="00E707C0" w:rsidP="00E707C0">
            <w:pPr>
              <w:spacing w:before="60"/>
              <w:rPr>
                <w:ins w:id="4543" w:author="admin" w:date="2023-04-27T23:25:00Z"/>
                <w:rFonts w:ascii="Times New Roman" w:hAnsi="Times New Roman"/>
                <w:bCs/>
                <w:sz w:val="20"/>
              </w:rPr>
            </w:pPr>
            <w:ins w:id="454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12DD476" w14:textId="77777777" w:rsidR="00E707C0" w:rsidRPr="009A7CF2" w:rsidRDefault="00E707C0" w:rsidP="00E707C0">
            <w:pPr>
              <w:spacing w:before="60"/>
              <w:rPr>
                <w:ins w:id="4545" w:author="admin" w:date="2023-04-27T23:25:00Z"/>
                <w:rFonts w:ascii="Times New Roman" w:hAnsi="Times New Roman"/>
                <w:bCs/>
                <w:sz w:val="20"/>
              </w:rPr>
            </w:pPr>
            <w:ins w:id="454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713328" w14:textId="763C8450" w:rsidR="00E707C0" w:rsidRPr="001B7F35" w:rsidRDefault="00E707C0" w:rsidP="00E707C0">
            <w:pPr>
              <w:spacing w:before="60"/>
              <w:rPr>
                <w:ins w:id="4547" w:author="admin" w:date="2023-04-27T23:02:00Z"/>
                <w:rFonts w:ascii="Times New Roman" w:hAnsi="Times New Roman"/>
                <w:bCs/>
                <w:sz w:val="26"/>
                <w:szCs w:val="26"/>
              </w:rPr>
            </w:pPr>
            <w:ins w:id="4548" w:author="admin" w:date="2023-04-27T23:25:00Z">
              <w:r w:rsidRPr="009A7CF2">
                <w:rPr>
                  <w:rFonts w:ascii="Times New Roman" w:hAnsi="Times New Roman"/>
                  <w:bCs/>
                  <w:sz w:val="20"/>
                </w:rPr>
                <w:t>Số lượng: …</w:t>
              </w:r>
            </w:ins>
          </w:p>
        </w:tc>
        <w:tc>
          <w:tcPr>
            <w:tcW w:w="1514" w:type="dxa"/>
            <w:gridSpan w:val="2"/>
            <w:tcPrChange w:id="4549" w:author="admin" w:date="2023-04-27T23:22:00Z">
              <w:tcPr>
                <w:tcW w:w="1702" w:type="dxa"/>
                <w:gridSpan w:val="4"/>
              </w:tcPr>
            </w:tcPrChange>
          </w:tcPr>
          <w:p w14:paraId="53FB47F8" w14:textId="77777777" w:rsidR="00E707C0" w:rsidRPr="009A7CF2" w:rsidRDefault="00E707C0" w:rsidP="00E707C0">
            <w:pPr>
              <w:spacing w:before="60"/>
              <w:rPr>
                <w:ins w:id="4550" w:author="admin" w:date="2023-04-27T23:25:00Z"/>
                <w:rFonts w:ascii="Times New Roman" w:hAnsi="Times New Roman"/>
                <w:bCs/>
                <w:sz w:val="20"/>
              </w:rPr>
            </w:pPr>
            <w:ins w:id="455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A04D41A" w14:textId="77777777" w:rsidR="00E707C0" w:rsidRPr="009A7CF2" w:rsidRDefault="00E707C0" w:rsidP="00E707C0">
            <w:pPr>
              <w:spacing w:before="60"/>
              <w:rPr>
                <w:ins w:id="4552" w:author="admin" w:date="2023-04-27T23:25:00Z"/>
                <w:rFonts w:ascii="Times New Roman" w:hAnsi="Times New Roman"/>
                <w:bCs/>
                <w:sz w:val="20"/>
              </w:rPr>
            </w:pPr>
            <w:ins w:id="455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8C46AFB" w14:textId="5649CF92" w:rsidR="00E707C0" w:rsidRPr="001B7F35" w:rsidRDefault="00E707C0" w:rsidP="00E707C0">
            <w:pPr>
              <w:spacing w:before="60"/>
              <w:rPr>
                <w:ins w:id="4554" w:author="admin" w:date="2023-04-27T23:02:00Z"/>
                <w:rFonts w:ascii="Times New Roman" w:hAnsi="Times New Roman"/>
                <w:bCs/>
                <w:sz w:val="26"/>
                <w:szCs w:val="26"/>
              </w:rPr>
            </w:pPr>
            <w:ins w:id="4555" w:author="admin" w:date="2023-04-27T23:25:00Z">
              <w:r w:rsidRPr="009A7CF2">
                <w:rPr>
                  <w:rFonts w:ascii="Times New Roman" w:hAnsi="Times New Roman"/>
                  <w:bCs/>
                  <w:sz w:val="20"/>
                </w:rPr>
                <w:t>Số lượng: …</w:t>
              </w:r>
            </w:ins>
          </w:p>
        </w:tc>
        <w:tc>
          <w:tcPr>
            <w:tcW w:w="1580" w:type="dxa"/>
            <w:gridSpan w:val="2"/>
            <w:tcPrChange w:id="4556" w:author="admin" w:date="2023-04-27T23:22:00Z">
              <w:tcPr>
                <w:tcW w:w="1461" w:type="dxa"/>
                <w:gridSpan w:val="2"/>
              </w:tcPr>
            </w:tcPrChange>
          </w:tcPr>
          <w:p w14:paraId="03261F6F" w14:textId="77777777" w:rsidR="00E707C0" w:rsidRPr="009A7CF2" w:rsidRDefault="00E707C0" w:rsidP="00E707C0">
            <w:pPr>
              <w:spacing w:before="60"/>
              <w:rPr>
                <w:ins w:id="4557" w:author="admin" w:date="2023-04-27T23:25:00Z"/>
                <w:rFonts w:ascii="Times New Roman" w:hAnsi="Times New Roman"/>
                <w:bCs/>
                <w:sz w:val="20"/>
              </w:rPr>
            </w:pPr>
            <w:ins w:id="455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890A709" w14:textId="77777777" w:rsidR="00E707C0" w:rsidRPr="009A7CF2" w:rsidRDefault="00E707C0" w:rsidP="00E707C0">
            <w:pPr>
              <w:spacing w:before="60"/>
              <w:rPr>
                <w:ins w:id="4559" w:author="admin" w:date="2023-04-27T23:25:00Z"/>
                <w:rFonts w:ascii="Times New Roman" w:hAnsi="Times New Roman"/>
                <w:bCs/>
                <w:sz w:val="20"/>
              </w:rPr>
            </w:pPr>
            <w:ins w:id="456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2491D23" w14:textId="1064E994" w:rsidR="00E707C0" w:rsidRPr="001B7F35" w:rsidRDefault="00E707C0" w:rsidP="00E707C0">
            <w:pPr>
              <w:spacing w:before="60"/>
              <w:rPr>
                <w:ins w:id="4561" w:author="admin" w:date="2023-04-27T23:02:00Z"/>
                <w:rFonts w:ascii="Times New Roman" w:hAnsi="Times New Roman"/>
                <w:bCs/>
                <w:sz w:val="26"/>
                <w:szCs w:val="26"/>
              </w:rPr>
            </w:pPr>
            <w:ins w:id="4562" w:author="admin" w:date="2023-04-27T23:25:00Z">
              <w:r w:rsidRPr="009A7CF2">
                <w:rPr>
                  <w:rFonts w:ascii="Times New Roman" w:hAnsi="Times New Roman"/>
                  <w:bCs/>
                  <w:sz w:val="20"/>
                </w:rPr>
                <w:t>Số lượng: …</w:t>
              </w:r>
            </w:ins>
          </w:p>
        </w:tc>
      </w:tr>
      <w:tr w:rsidR="00E707C0" w:rsidRPr="001B7F35" w14:paraId="1598E871" w14:textId="77777777" w:rsidTr="00E707C0">
        <w:trPr>
          <w:ins w:id="4563" w:author="admin" w:date="2023-04-27T23:09:00Z"/>
          <w:trPrChange w:id="4564" w:author="admin" w:date="2023-04-27T23:22:00Z">
            <w:trPr>
              <w:gridAfter w:val="0"/>
            </w:trPr>
          </w:trPrChange>
        </w:trPr>
        <w:tc>
          <w:tcPr>
            <w:tcW w:w="709" w:type="dxa"/>
            <w:tcPrChange w:id="4565" w:author="admin" w:date="2023-04-27T23:22:00Z">
              <w:tcPr>
                <w:tcW w:w="709" w:type="dxa"/>
              </w:tcPr>
            </w:tcPrChange>
          </w:tcPr>
          <w:p w14:paraId="2EF317A0" w14:textId="77777777" w:rsidR="00E707C0" w:rsidRPr="009A7CF2" w:rsidRDefault="00E707C0" w:rsidP="00E707C0">
            <w:pPr>
              <w:pStyle w:val="ListParagraph"/>
              <w:numPr>
                <w:ilvl w:val="0"/>
                <w:numId w:val="51"/>
              </w:numPr>
              <w:spacing w:before="60"/>
              <w:rPr>
                <w:ins w:id="4566" w:author="admin" w:date="2023-04-27T23:09:00Z"/>
                <w:rFonts w:ascii="Times New Roman" w:hAnsi="Times New Roman"/>
                <w:color w:val="000000"/>
                <w:sz w:val="26"/>
                <w:szCs w:val="26"/>
              </w:rPr>
            </w:pPr>
          </w:p>
        </w:tc>
        <w:tc>
          <w:tcPr>
            <w:tcW w:w="2483" w:type="dxa"/>
            <w:gridSpan w:val="2"/>
            <w:tcPrChange w:id="4567" w:author="admin" w:date="2023-04-27T23:22:00Z">
              <w:tcPr>
                <w:tcW w:w="2436" w:type="dxa"/>
                <w:gridSpan w:val="4"/>
              </w:tcPr>
            </w:tcPrChange>
          </w:tcPr>
          <w:p w14:paraId="3EDE105B" w14:textId="77777777" w:rsidR="00E707C0" w:rsidRPr="001B7F35" w:rsidRDefault="00E707C0" w:rsidP="00E707C0">
            <w:pPr>
              <w:spacing w:before="60"/>
              <w:rPr>
                <w:ins w:id="4568" w:author="admin" w:date="2023-04-27T23:09:00Z"/>
                <w:rFonts w:ascii="Times New Roman" w:hAnsi="Times New Roman"/>
                <w:bCs/>
                <w:sz w:val="26"/>
                <w:szCs w:val="26"/>
              </w:rPr>
            </w:pPr>
            <w:ins w:id="4569" w:author="admin" w:date="2023-04-27T23:09:00Z">
              <w:r>
                <w:rPr>
                  <w:rFonts w:ascii="Times New Roman" w:hAnsi="Times New Roman"/>
                  <w:color w:val="000000"/>
                  <w:sz w:val="26"/>
                  <w:szCs w:val="26"/>
                </w:rPr>
                <w:t>M</w:t>
              </w:r>
              <w:r w:rsidRPr="001B7F35">
                <w:rPr>
                  <w:rFonts w:ascii="Times New Roman" w:hAnsi="Times New Roman"/>
                  <w:color w:val="000000"/>
                  <w:sz w:val="26"/>
                  <w:szCs w:val="26"/>
                </w:rPr>
                <w:t xml:space="preserve">áy theo dõi </w:t>
              </w:r>
              <w:r>
                <w:rPr>
                  <w:rFonts w:ascii="Times New Roman" w:hAnsi="Times New Roman"/>
                  <w:color w:val="000000"/>
                  <w:sz w:val="26"/>
                  <w:szCs w:val="26"/>
                </w:rPr>
                <w:t>05 thông số</w:t>
              </w:r>
            </w:ins>
          </w:p>
        </w:tc>
        <w:tc>
          <w:tcPr>
            <w:tcW w:w="1514" w:type="dxa"/>
            <w:gridSpan w:val="2"/>
            <w:tcPrChange w:id="4570" w:author="admin" w:date="2023-04-27T23:22:00Z">
              <w:tcPr>
                <w:tcW w:w="1441" w:type="dxa"/>
                <w:gridSpan w:val="3"/>
              </w:tcPr>
            </w:tcPrChange>
          </w:tcPr>
          <w:p w14:paraId="4A9B236C" w14:textId="77777777" w:rsidR="00E707C0" w:rsidRPr="009A7CF2" w:rsidRDefault="00E707C0" w:rsidP="00E707C0">
            <w:pPr>
              <w:spacing w:before="60"/>
              <w:rPr>
                <w:ins w:id="4571" w:author="admin" w:date="2023-04-27T23:25:00Z"/>
                <w:rFonts w:ascii="Times New Roman" w:hAnsi="Times New Roman"/>
                <w:bCs/>
                <w:sz w:val="20"/>
              </w:rPr>
            </w:pPr>
            <w:ins w:id="457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CAAD1C2" w14:textId="77777777" w:rsidR="00E707C0" w:rsidRPr="009A7CF2" w:rsidRDefault="00E707C0" w:rsidP="00E707C0">
            <w:pPr>
              <w:spacing w:before="60"/>
              <w:rPr>
                <w:ins w:id="4573" w:author="admin" w:date="2023-04-27T23:25:00Z"/>
                <w:rFonts w:ascii="Times New Roman" w:hAnsi="Times New Roman"/>
                <w:bCs/>
                <w:sz w:val="20"/>
              </w:rPr>
            </w:pPr>
            <w:ins w:id="457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826503B" w14:textId="003DCC0F" w:rsidR="00E707C0" w:rsidRPr="001B7F35" w:rsidRDefault="00E707C0" w:rsidP="00E707C0">
            <w:pPr>
              <w:spacing w:before="60"/>
              <w:rPr>
                <w:ins w:id="4575" w:author="admin" w:date="2023-04-27T23:09:00Z"/>
                <w:rFonts w:ascii="Times New Roman" w:hAnsi="Times New Roman"/>
                <w:bCs/>
                <w:sz w:val="26"/>
                <w:szCs w:val="26"/>
              </w:rPr>
            </w:pPr>
            <w:ins w:id="4576" w:author="admin" w:date="2023-04-27T23:25:00Z">
              <w:r w:rsidRPr="009A7CF2">
                <w:rPr>
                  <w:rFonts w:ascii="Times New Roman" w:hAnsi="Times New Roman"/>
                  <w:bCs/>
                  <w:sz w:val="20"/>
                </w:rPr>
                <w:t>Số lượng: …</w:t>
              </w:r>
            </w:ins>
          </w:p>
        </w:tc>
        <w:tc>
          <w:tcPr>
            <w:tcW w:w="1651" w:type="dxa"/>
            <w:gridSpan w:val="2"/>
            <w:tcPrChange w:id="4577" w:author="admin" w:date="2023-04-27T23:22:00Z">
              <w:tcPr>
                <w:tcW w:w="2069" w:type="dxa"/>
                <w:gridSpan w:val="4"/>
              </w:tcPr>
            </w:tcPrChange>
          </w:tcPr>
          <w:p w14:paraId="2801ED10" w14:textId="77777777" w:rsidR="00E707C0" w:rsidRPr="009A7CF2" w:rsidRDefault="00E707C0" w:rsidP="00E707C0">
            <w:pPr>
              <w:spacing w:before="60"/>
              <w:rPr>
                <w:ins w:id="4578" w:author="admin" w:date="2023-04-27T23:25:00Z"/>
                <w:rFonts w:ascii="Times New Roman" w:hAnsi="Times New Roman"/>
                <w:bCs/>
                <w:sz w:val="20"/>
              </w:rPr>
            </w:pPr>
            <w:ins w:id="457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CF050C8" w14:textId="77777777" w:rsidR="00E707C0" w:rsidRPr="009A7CF2" w:rsidRDefault="00E707C0" w:rsidP="00E707C0">
            <w:pPr>
              <w:spacing w:before="60"/>
              <w:rPr>
                <w:ins w:id="4580" w:author="admin" w:date="2023-04-27T23:25:00Z"/>
                <w:rFonts w:ascii="Times New Roman" w:hAnsi="Times New Roman"/>
                <w:bCs/>
                <w:sz w:val="20"/>
              </w:rPr>
            </w:pPr>
            <w:ins w:id="458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0E0CF70" w14:textId="5A57FDEB" w:rsidR="00E707C0" w:rsidRPr="001B7F35" w:rsidRDefault="00E707C0" w:rsidP="00E707C0">
            <w:pPr>
              <w:spacing w:before="60"/>
              <w:rPr>
                <w:ins w:id="4582" w:author="admin" w:date="2023-04-27T23:09:00Z"/>
                <w:rFonts w:ascii="Times New Roman" w:hAnsi="Times New Roman"/>
                <w:bCs/>
                <w:sz w:val="26"/>
                <w:szCs w:val="26"/>
              </w:rPr>
            </w:pPr>
            <w:ins w:id="4583" w:author="admin" w:date="2023-04-27T23:25:00Z">
              <w:r w:rsidRPr="009A7CF2">
                <w:rPr>
                  <w:rFonts w:ascii="Times New Roman" w:hAnsi="Times New Roman"/>
                  <w:bCs/>
                  <w:sz w:val="20"/>
                </w:rPr>
                <w:t>Số lượng: …</w:t>
              </w:r>
            </w:ins>
          </w:p>
        </w:tc>
        <w:tc>
          <w:tcPr>
            <w:tcW w:w="1514" w:type="dxa"/>
            <w:gridSpan w:val="2"/>
            <w:tcPrChange w:id="4584" w:author="admin" w:date="2023-04-27T23:22:00Z">
              <w:tcPr>
                <w:tcW w:w="1335" w:type="dxa"/>
                <w:gridSpan w:val="3"/>
              </w:tcPr>
            </w:tcPrChange>
          </w:tcPr>
          <w:p w14:paraId="2B8B7AB7" w14:textId="77777777" w:rsidR="00E707C0" w:rsidRPr="009A7CF2" w:rsidRDefault="00E707C0" w:rsidP="00E707C0">
            <w:pPr>
              <w:spacing w:before="60"/>
              <w:rPr>
                <w:ins w:id="4585" w:author="admin" w:date="2023-04-27T23:25:00Z"/>
                <w:rFonts w:ascii="Times New Roman" w:hAnsi="Times New Roman"/>
                <w:bCs/>
                <w:sz w:val="20"/>
              </w:rPr>
            </w:pPr>
            <w:ins w:id="458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0EF8CEF" w14:textId="77777777" w:rsidR="00E707C0" w:rsidRPr="009A7CF2" w:rsidRDefault="00E707C0" w:rsidP="00E707C0">
            <w:pPr>
              <w:spacing w:before="60"/>
              <w:rPr>
                <w:ins w:id="4587" w:author="admin" w:date="2023-04-27T23:25:00Z"/>
                <w:rFonts w:ascii="Times New Roman" w:hAnsi="Times New Roman"/>
                <w:bCs/>
                <w:sz w:val="20"/>
              </w:rPr>
            </w:pPr>
            <w:ins w:id="458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B82B3A8" w14:textId="20FE671F" w:rsidR="00E707C0" w:rsidRPr="001B7F35" w:rsidRDefault="00E707C0" w:rsidP="00E707C0">
            <w:pPr>
              <w:spacing w:before="60"/>
              <w:rPr>
                <w:ins w:id="4589" w:author="admin" w:date="2023-04-27T23:09:00Z"/>
                <w:rFonts w:ascii="Times New Roman" w:hAnsi="Times New Roman"/>
                <w:bCs/>
                <w:sz w:val="26"/>
                <w:szCs w:val="26"/>
              </w:rPr>
            </w:pPr>
            <w:ins w:id="4590" w:author="admin" w:date="2023-04-27T23:25:00Z">
              <w:r w:rsidRPr="009A7CF2">
                <w:rPr>
                  <w:rFonts w:ascii="Times New Roman" w:hAnsi="Times New Roman"/>
                  <w:bCs/>
                  <w:sz w:val="20"/>
                </w:rPr>
                <w:t>Số lượng: …</w:t>
              </w:r>
            </w:ins>
          </w:p>
        </w:tc>
        <w:tc>
          <w:tcPr>
            <w:tcW w:w="1580" w:type="dxa"/>
            <w:gridSpan w:val="2"/>
            <w:tcPrChange w:id="4591" w:author="admin" w:date="2023-04-27T23:22:00Z">
              <w:tcPr>
                <w:tcW w:w="1461" w:type="dxa"/>
                <w:gridSpan w:val="2"/>
              </w:tcPr>
            </w:tcPrChange>
          </w:tcPr>
          <w:p w14:paraId="282E1C7E" w14:textId="77777777" w:rsidR="00E707C0" w:rsidRPr="009A7CF2" w:rsidRDefault="00E707C0" w:rsidP="00E707C0">
            <w:pPr>
              <w:spacing w:before="60"/>
              <w:rPr>
                <w:ins w:id="4592" w:author="admin" w:date="2023-04-27T23:25:00Z"/>
                <w:rFonts w:ascii="Times New Roman" w:hAnsi="Times New Roman"/>
                <w:bCs/>
                <w:sz w:val="20"/>
              </w:rPr>
            </w:pPr>
            <w:ins w:id="459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C07E54B" w14:textId="77777777" w:rsidR="00E707C0" w:rsidRPr="009A7CF2" w:rsidRDefault="00E707C0" w:rsidP="00E707C0">
            <w:pPr>
              <w:spacing w:before="60"/>
              <w:rPr>
                <w:ins w:id="4594" w:author="admin" w:date="2023-04-27T23:25:00Z"/>
                <w:rFonts w:ascii="Times New Roman" w:hAnsi="Times New Roman"/>
                <w:bCs/>
                <w:sz w:val="20"/>
              </w:rPr>
            </w:pPr>
            <w:ins w:id="459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033282C" w14:textId="25F427B8" w:rsidR="00E707C0" w:rsidRPr="001B7F35" w:rsidRDefault="00E707C0" w:rsidP="00E707C0">
            <w:pPr>
              <w:spacing w:before="60"/>
              <w:rPr>
                <w:ins w:id="4596" w:author="admin" w:date="2023-04-27T23:09:00Z"/>
                <w:rFonts w:ascii="Times New Roman" w:hAnsi="Times New Roman"/>
                <w:bCs/>
                <w:sz w:val="26"/>
                <w:szCs w:val="26"/>
              </w:rPr>
            </w:pPr>
            <w:ins w:id="4597" w:author="admin" w:date="2023-04-27T23:25:00Z">
              <w:r w:rsidRPr="009A7CF2">
                <w:rPr>
                  <w:rFonts w:ascii="Times New Roman" w:hAnsi="Times New Roman"/>
                  <w:bCs/>
                  <w:sz w:val="20"/>
                </w:rPr>
                <w:t>Số lượng: …</w:t>
              </w:r>
            </w:ins>
          </w:p>
        </w:tc>
      </w:tr>
      <w:tr w:rsidR="00E707C0" w:rsidRPr="001B7F35" w14:paraId="5ADC3932" w14:textId="77777777" w:rsidTr="00E707C0">
        <w:trPr>
          <w:ins w:id="4598" w:author="admin" w:date="2023-04-27T23:10:00Z"/>
          <w:trPrChange w:id="4599" w:author="admin" w:date="2023-04-27T23:22:00Z">
            <w:trPr>
              <w:gridAfter w:val="0"/>
            </w:trPr>
          </w:trPrChange>
        </w:trPr>
        <w:tc>
          <w:tcPr>
            <w:tcW w:w="709" w:type="dxa"/>
            <w:tcPrChange w:id="4600" w:author="admin" w:date="2023-04-27T23:22:00Z">
              <w:tcPr>
                <w:tcW w:w="709" w:type="dxa"/>
              </w:tcPr>
            </w:tcPrChange>
          </w:tcPr>
          <w:p w14:paraId="0813806E" w14:textId="77777777" w:rsidR="00E707C0" w:rsidRPr="009A7CF2" w:rsidRDefault="00E707C0" w:rsidP="00E707C0">
            <w:pPr>
              <w:pStyle w:val="ListParagraph"/>
              <w:numPr>
                <w:ilvl w:val="0"/>
                <w:numId w:val="51"/>
              </w:numPr>
              <w:spacing w:before="60"/>
              <w:rPr>
                <w:ins w:id="4601" w:author="admin" w:date="2023-04-27T23:10:00Z"/>
                <w:rFonts w:ascii="Times New Roman" w:hAnsi="Times New Roman"/>
                <w:bCs/>
                <w:sz w:val="26"/>
                <w:szCs w:val="26"/>
              </w:rPr>
            </w:pPr>
          </w:p>
        </w:tc>
        <w:tc>
          <w:tcPr>
            <w:tcW w:w="2483" w:type="dxa"/>
            <w:gridSpan w:val="2"/>
            <w:tcPrChange w:id="4602" w:author="admin" w:date="2023-04-27T23:22:00Z">
              <w:tcPr>
                <w:tcW w:w="2436" w:type="dxa"/>
                <w:gridSpan w:val="4"/>
              </w:tcPr>
            </w:tcPrChange>
          </w:tcPr>
          <w:p w14:paraId="6F329F2D" w14:textId="77777777" w:rsidR="00E707C0" w:rsidRPr="001B7F35" w:rsidRDefault="00E707C0" w:rsidP="00E707C0">
            <w:pPr>
              <w:spacing w:before="60"/>
              <w:rPr>
                <w:ins w:id="4603" w:author="admin" w:date="2023-04-27T23:10:00Z"/>
                <w:rFonts w:ascii="Times New Roman" w:hAnsi="Times New Roman"/>
                <w:bCs/>
                <w:sz w:val="26"/>
                <w:szCs w:val="26"/>
              </w:rPr>
            </w:pPr>
            <w:ins w:id="4604" w:author="admin" w:date="2023-04-27T23:10:00Z">
              <w:r w:rsidRPr="001B7F35">
                <w:rPr>
                  <w:rFonts w:ascii="Times New Roman" w:hAnsi="Times New Roman"/>
                  <w:bCs/>
                  <w:sz w:val="26"/>
                  <w:szCs w:val="26"/>
                </w:rPr>
                <w:t>Hệ thống cung cấp oxy và khí nén</w:t>
              </w:r>
              <w:r>
                <w:rPr>
                  <w:rFonts w:ascii="Times New Roman" w:hAnsi="Times New Roman"/>
                  <w:bCs/>
                  <w:sz w:val="26"/>
                  <w:szCs w:val="26"/>
                </w:rPr>
                <w:t xml:space="preserve"> trung tâm</w:t>
              </w:r>
            </w:ins>
          </w:p>
        </w:tc>
        <w:tc>
          <w:tcPr>
            <w:tcW w:w="1514" w:type="dxa"/>
            <w:gridSpan w:val="2"/>
            <w:tcPrChange w:id="4605" w:author="admin" w:date="2023-04-27T23:22:00Z">
              <w:tcPr>
                <w:tcW w:w="1441" w:type="dxa"/>
                <w:gridSpan w:val="3"/>
              </w:tcPr>
            </w:tcPrChange>
          </w:tcPr>
          <w:p w14:paraId="268388E0" w14:textId="77777777" w:rsidR="00E707C0" w:rsidRPr="009A7CF2" w:rsidRDefault="00E707C0" w:rsidP="00E707C0">
            <w:pPr>
              <w:spacing w:before="60"/>
              <w:rPr>
                <w:ins w:id="4606" w:author="admin" w:date="2023-04-27T23:25:00Z"/>
                <w:rFonts w:ascii="Times New Roman" w:hAnsi="Times New Roman"/>
                <w:bCs/>
                <w:sz w:val="20"/>
              </w:rPr>
            </w:pPr>
            <w:ins w:id="460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F26B099" w14:textId="77777777" w:rsidR="00E707C0" w:rsidRPr="009A7CF2" w:rsidRDefault="00E707C0" w:rsidP="00E707C0">
            <w:pPr>
              <w:spacing w:before="60"/>
              <w:rPr>
                <w:ins w:id="4608" w:author="admin" w:date="2023-04-27T23:25:00Z"/>
                <w:rFonts w:ascii="Times New Roman" w:hAnsi="Times New Roman"/>
                <w:bCs/>
                <w:sz w:val="20"/>
              </w:rPr>
            </w:pPr>
            <w:ins w:id="460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411696D" w14:textId="2A51B267" w:rsidR="00E707C0" w:rsidRPr="001B7F35" w:rsidRDefault="00E707C0" w:rsidP="00E707C0">
            <w:pPr>
              <w:spacing w:before="60"/>
              <w:rPr>
                <w:ins w:id="4610" w:author="admin" w:date="2023-04-27T23:10:00Z"/>
                <w:rFonts w:ascii="Times New Roman" w:hAnsi="Times New Roman"/>
                <w:bCs/>
                <w:sz w:val="26"/>
                <w:szCs w:val="26"/>
              </w:rPr>
            </w:pPr>
            <w:ins w:id="4611" w:author="admin" w:date="2023-04-27T23:25:00Z">
              <w:r w:rsidRPr="009A7CF2">
                <w:rPr>
                  <w:rFonts w:ascii="Times New Roman" w:hAnsi="Times New Roman"/>
                  <w:bCs/>
                  <w:sz w:val="20"/>
                </w:rPr>
                <w:t>Số lượng: …</w:t>
              </w:r>
            </w:ins>
          </w:p>
        </w:tc>
        <w:tc>
          <w:tcPr>
            <w:tcW w:w="1651" w:type="dxa"/>
            <w:gridSpan w:val="2"/>
            <w:tcPrChange w:id="4612" w:author="admin" w:date="2023-04-27T23:22:00Z">
              <w:tcPr>
                <w:tcW w:w="2069" w:type="dxa"/>
                <w:gridSpan w:val="4"/>
              </w:tcPr>
            </w:tcPrChange>
          </w:tcPr>
          <w:p w14:paraId="318DF4F1" w14:textId="77777777" w:rsidR="00E707C0" w:rsidRPr="009A7CF2" w:rsidRDefault="00E707C0" w:rsidP="00E707C0">
            <w:pPr>
              <w:spacing w:before="60"/>
              <w:rPr>
                <w:ins w:id="4613" w:author="admin" w:date="2023-04-27T23:25:00Z"/>
                <w:rFonts w:ascii="Times New Roman" w:hAnsi="Times New Roman"/>
                <w:bCs/>
                <w:sz w:val="20"/>
              </w:rPr>
            </w:pPr>
            <w:ins w:id="461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DFA7DDF" w14:textId="77777777" w:rsidR="00E707C0" w:rsidRPr="009A7CF2" w:rsidRDefault="00E707C0" w:rsidP="00E707C0">
            <w:pPr>
              <w:spacing w:before="60"/>
              <w:rPr>
                <w:ins w:id="4615" w:author="admin" w:date="2023-04-27T23:25:00Z"/>
                <w:rFonts w:ascii="Times New Roman" w:hAnsi="Times New Roman"/>
                <w:bCs/>
                <w:sz w:val="20"/>
              </w:rPr>
            </w:pPr>
            <w:ins w:id="461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B06399D" w14:textId="7DBB8FF3" w:rsidR="00E707C0" w:rsidRPr="001B7F35" w:rsidRDefault="00E707C0" w:rsidP="00E707C0">
            <w:pPr>
              <w:spacing w:before="60"/>
              <w:rPr>
                <w:ins w:id="4617" w:author="admin" w:date="2023-04-27T23:10:00Z"/>
                <w:rFonts w:ascii="Times New Roman" w:hAnsi="Times New Roman"/>
                <w:bCs/>
                <w:sz w:val="26"/>
                <w:szCs w:val="26"/>
              </w:rPr>
            </w:pPr>
            <w:ins w:id="4618" w:author="admin" w:date="2023-04-27T23:25:00Z">
              <w:r w:rsidRPr="009A7CF2">
                <w:rPr>
                  <w:rFonts w:ascii="Times New Roman" w:hAnsi="Times New Roman"/>
                  <w:bCs/>
                  <w:sz w:val="20"/>
                </w:rPr>
                <w:t>Số lượng: …</w:t>
              </w:r>
            </w:ins>
          </w:p>
        </w:tc>
        <w:tc>
          <w:tcPr>
            <w:tcW w:w="1514" w:type="dxa"/>
            <w:gridSpan w:val="2"/>
            <w:tcPrChange w:id="4619" w:author="admin" w:date="2023-04-27T23:22:00Z">
              <w:tcPr>
                <w:tcW w:w="1335" w:type="dxa"/>
                <w:gridSpan w:val="3"/>
              </w:tcPr>
            </w:tcPrChange>
          </w:tcPr>
          <w:p w14:paraId="1E204A12" w14:textId="77777777" w:rsidR="00E707C0" w:rsidRPr="009A7CF2" w:rsidRDefault="00E707C0" w:rsidP="00E707C0">
            <w:pPr>
              <w:spacing w:before="60"/>
              <w:rPr>
                <w:ins w:id="4620" w:author="admin" w:date="2023-04-27T23:25:00Z"/>
                <w:rFonts w:ascii="Times New Roman" w:hAnsi="Times New Roman"/>
                <w:bCs/>
                <w:sz w:val="20"/>
              </w:rPr>
            </w:pPr>
            <w:ins w:id="462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7C64CE2" w14:textId="77777777" w:rsidR="00E707C0" w:rsidRPr="009A7CF2" w:rsidRDefault="00E707C0" w:rsidP="00E707C0">
            <w:pPr>
              <w:spacing w:before="60"/>
              <w:rPr>
                <w:ins w:id="4622" w:author="admin" w:date="2023-04-27T23:25:00Z"/>
                <w:rFonts w:ascii="Times New Roman" w:hAnsi="Times New Roman"/>
                <w:bCs/>
                <w:sz w:val="20"/>
              </w:rPr>
            </w:pPr>
            <w:ins w:id="462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8DD0CA9" w14:textId="6D806AB7" w:rsidR="00E707C0" w:rsidRPr="001B7F35" w:rsidRDefault="00E707C0" w:rsidP="00E707C0">
            <w:pPr>
              <w:spacing w:before="60"/>
              <w:rPr>
                <w:ins w:id="4624" w:author="admin" w:date="2023-04-27T23:10:00Z"/>
                <w:rFonts w:ascii="Times New Roman" w:hAnsi="Times New Roman"/>
                <w:bCs/>
                <w:sz w:val="26"/>
                <w:szCs w:val="26"/>
              </w:rPr>
            </w:pPr>
            <w:ins w:id="4625" w:author="admin" w:date="2023-04-27T23:25:00Z">
              <w:r w:rsidRPr="009A7CF2">
                <w:rPr>
                  <w:rFonts w:ascii="Times New Roman" w:hAnsi="Times New Roman"/>
                  <w:bCs/>
                  <w:sz w:val="20"/>
                </w:rPr>
                <w:t>Số lượng: …</w:t>
              </w:r>
            </w:ins>
          </w:p>
        </w:tc>
        <w:tc>
          <w:tcPr>
            <w:tcW w:w="1580" w:type="dxa"/>
            <w:gridSpan w:val="2"/>
            <w:tcPrChange w:id="4626" w:author="admin" w:date="2023-04-27T23:22:00Z">
              <w:tcPr>
                <w:tcW w:w="1461" w:type="dxa"/>
                <w:gridSpan w:val="2"/>
              </w:tcPr>
            </w:tcPrChange>
          </w:tcPr>
          <w:p w14:paraId="06AAB0EC" w14:textId="77777777" w:rsidR="00E707C0" w:rsidRPr="009A7CF2" w:rsidRDefault="00E707C0" w:rsidP="00E707C0">
            <w:pPr>
              <w:spacing w:before="60"/>
              <w:rPr>
                <w:ins w:id="4627" w:author="admin" w:date="2023-04-27T23:25:00Z"/>
                <w:rFonts w:ascii="Times New Roman" w:hAnsi="Times New Roman"/>
                <w:bCs/>
                <w:sz w:val="20"/>
              </w:rPr>
            </w:pPr>
            <w:ins w:id="462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D51F78B" w14:textId="77777777" w:rsidR="00E707C0" w:rsidRPr="009A7CF2" w:rsidRDefault="00E707C0" w:rsidP="00E707C0">
            <w:pPr>
              <w:spacing w:before="60"/>
              <w:rPr>
                <w:ins w:id="4629" w:author="admin" w:date="2023-04-27T23:25:00Z"/>
                <w:rFonts w:ascii="Times New Roman" w:hAnsi="Times New Roman"/>
                <w:bCs/>
                <w:sz w:val="20"/>
              </w:rPr>
            </w:pPr>
            <w:ins w:id="463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3B73F4" w14:textId="2C9276F9" w:rsidR="00E707C0" w:rsidRPr="001B7F35" w:rsidRDefault="00E707C0" w:rsidP="00E707C0">
            <w:pPr>
              <w:spacing w:before="60"/>
              <w:rPr>
                <w:ins w:id="4631" w:author="admin" w:date="2023-04-27T23:10:00Z"/>
                <w:rFonts w:ascii="Times New Roman" w:hAnsi="Times New Roman"/>
                <w:bCs/>
                <w:sz w:val="26"/>
                <w:szCs w:val="26"/>
              </w:rPr>
            </w:pPr>
            <w:ins w:id="4632" w:author="admin" w:date="2023-04-27T23:25:00Z">
              <w:r w:rsidRPr="009A7CF2">
                <w:rPr>
                  <w:rFonts w:ascii="Times New Roman" w:hAnsi="Times New Roman"/>
                  <w:bCs/>
                  <w:sz w:val="20"/>
                </w:rPr>
                <w:t>Số lượng: …</w:t>
              </w:r>
            </w:ins>
          </w:p>
        </w:tc>
      </w:tr>
      <w:tr w:rsidR="00E707C0" w:rsidRPr="001B7F35" w14:paraId="0CB66279" w14:textId="77777777" w:rsidTr="00E707C0">
        <w:trPr>
          <w:ins w:id="4633" w:author="admin" w:date="2023-04-27T23:10:00Z"/>
          <w:trPrChange w:id="4634" w:author="admin" w:date="2023-04-27T23:22:00Z">
            <w:trPr>
              <w:gridAfter w:val="0"/>
            </w:trPr>
          </w:trPrChange>
        </w:trPr>
        <w:tc>
          <w:tcPr>
            <w:tcW w:w="709" w:type="dxa"/>
            <w:tcPrChange w:id="4635" w:author="admin" w:date="2023-04-27T23:22:00Z">
              <w:tcPr>
                <w:tcW w:w="709" w:type="dxa"/>
              </w:tcPr>
            </w:tcPrChange>
          </w:tcPr>
          <w:p w14:paraId="7DB10575" w14:textId="77777777" w:rsidR="00E707C0" w:rsidRPr="009A7CF2" w:rsidRDefault="00E707C0" w:rsidP="00E707C0">
            <w:pPr>
              <w:pStyle w:val="ListParagraph"/>
              <w:numPr>
                <w:ilvl w:val="0"/>
                <w:numId w:val="51"/>
              </w:numPr>
              <w:spacing w:before="60"/>
              <w:rPr>
                <w:ins w:id="4636" w:author="admin" w:date="2023-04-27T23:10:00Z"/>
                <w:rFonts w:ascii="Times New Roman" w:hAnsi="Times New Roman"/>
                <w:color w:val="000000"/>
                <w:sz w:val="26"/>
                <w:szCs w:val="26"/>
              </w:rPr>
            </w:pPr>
          </w:p>
        </w:tc>
        <w:tc>
          <w:tcPr>
            <w:tcW w:w="2483" w:type="dxa"/>
            <w:gridSpan w:val="2"/>
            <w:tcPrChange w:id="4637" w:author="admin" w:date="2023-04-27T23:22:00Z">
              <w:tcPr>
                <w:tcW w:w="2175" w:type="dxa"/>
                <w:gridSpan w:val="3"/>
              </w:tcPr>
            </w:tcPrChange>
          </w:tcPr>
          <w:p w14:paraId="0B2B4D46" w14:textId="77777777" w:rsidR="00E707C0" w:rsidRDefault="00E707C0" w:rsidP="00E707C0">
            <w:pPr>
              <w:spacing w:before="60"/>
              <w:rPr>
                <w:ins w:id="4638" w:author="admin" w:date="2023-04-27T23:10:00Z"/>
                <w:rFonts w:ascii="Times New Roman" w:hAnsi="Times New Roman"/>
                <w:color w:val="000000"/>
                <w:sz w:val="26"/>
                <w:szCs w:val="26"/>
              </w:rPr>
            </w:pPr>
            <w:ins w:id="4639" w:author="admin" w:date="2023-04-27T23:10:00Z">
              <w:r w:rsidRPr="00376700">
                <w:rPr>
                  <w:rFonts w:ascii="Times New Roman" w:hAnsi="Times New Roman"/>
                  <w:color w:val="000000"/>
                  <w:sz w:val="26"/>
                  <w:szCs w:val="26"/>
                </w:rPr>
                <w:t>Máy tạo oxy y tế</w:t>
              </w:r>
            </w:ins>
          </w:p>
        </w:tc>
        <w:tc>
          <w:tcPr>
            <w:tcW w:w="1514" w:type="dxa"/>
            <w:gridSpan w:val="2"/>
            <w:tcPrChange w:id="4640" w:author="admin" w:date="2023-04-27T23:22:00Z">
              <w:tcPr>
                <w:tcW w:w="1702" w:type="dxa"/>
                <w:gridSpan w:val="4"/>
              </w:tcPr>
            </w:tcPrChange>
          </w:tcPr>
          <w:p w14:paraId="7EBE6580" w14:textId="77777777" w:rsidR="00E707C0" w:rsidRPr="009A7CF2" w:rsidRDefault="00E707C0" w:rsidP="00E707C0">
            <w:pPr>
              <w:spacing w:before="60"/>
              <w:rPr>
                <w:ins w:id="4641" w:author="admin" w:date="2023-04-27T23:25:00Z"/>
                <w:rFonts w:ascii="Times New Roman" w:hAnsi="Times New Roman"/>
                <w:bCs/>
                <w:sz w:val="20"/>
              </w:rPr>
            </w:pPr>
            <w:ins w:id="464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948D67C" w14:textId="77777777" w:rsidR="00E707C0" w:rsidRPr="009A7CF2" w:rsidRDefault="00E707C0" w:rsidP="00E707C0">
            <w:pPr>
              <w:spacing w:before="60"/>
              <w:rPr>
                <w:ins w:id="4643" w:author="admin" w:date="2023-04-27T23:25:00Z"/>
                <w:rFonts w:ascii="Times New Roman" w:hAnsi="Times New Roman"/>
                <w:bCs/>
                <w:sz w:val="20"/>
              </w:rPr>
            </w:pPr>
            <w:ins w:id="464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7401BF9" w14:textId="2A593DF9" w:rsidR="00E707C0" w:rsidRPr="001B7F35" w:rsidRDefault="00E707C0" w:rsidP="00E707C0">
            <w:pPr>
              <w:spacing w:before="60"/>
              <w:rPr>
                <w:ins w:id="4645" w:author="admin" w:date="2023-04-27T23:10:00Z"/>
                <w:rFonts w:ascii="Times New Roman" w:hAnsi="Times New Roman"/>
                <w:bCs/>
                <w:sz w:val="26"/>
                <w:szCs w:val="26"/>
              </w:rPr>
            </w:pPr>
            <w:ins w:id="4646" w:author="admin" w:date="2023-04-27T23:25:00Z">
              <w:r w:rsidRPr="009A7CF2">
                <w:rPr>
                  <w:rFonts w:ascii="Times New Roman" w:hAnsi="Times New Roman"/>
                  <w:bCs/>
                  <w:sz w:val="20"/>
                </w:rPr>
                <w:t>Số lượng: …</w:t>
              </w:r>
            </w:ins>
          </w:p>
        </w:tc>
        <w:tc>
          <w:tcPr>
            <w:tcW w:w="1651" w:type="dxa"/>
            <w:gridSpan w:val="2"/>
            <w:tcPrChange w:id="4647" w:author="admin" w:date="2023-04-27T23:22:00Z">
              <w:tcPr>
                <w:tcW w:w="1702" w:type="dxa"/>
                <w:gridSpan w:val="3"/>
              </w:tcPr>
            </w:tcPrChange>
          </w:tcPr>
          <w:p w14:paraId="6D5AF2E5" w14:textId="77777777" w:rsidR="00E707C0" w:rsidRPr="009A7CF2" w:rsidRDefault="00E707C0" w:rsidP="00E707C0">
            <w:pPr>
              <w:spacing w:before="60"/>
              <w:rPr>
                <w:ins w:id="4648" w:author="admin" w:date="2023-04-27T23:25:00Z"/>
                <w:rFonts w:ascii="Times New Roman" w:hAnsi="Times New Roman"/>
                <w:bCs/>
                <w:sz w:val="20"/>
              </w:rPr>
            </w:pPr>
            <w:ins w:id="464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5252E48" w14:textId="77777777" w:rsidR="00E707C0" w:rsidRPr="009A7CF2" w:rsidRDefault="00E707C0" w:rsidP="00E707C0">
            <w:pPr>
              <w:spacing w:before="60"/>
              <w:rPr>
                <w:ins w:id="4650" w:author="admin" w:date="2023-04-27T23:25:00Z"/>
                <w:rFonts w:ascii="Times New Roman" w:hAnsi="Times New Roman"/>
                <w:bCs/>
                <w:sz w:val="20"/>
              </w:rPr>
            </w:pPr>
            <w:ins w:id="465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17DD303" w14:textId="0E6D7114" w:rsidR="00E707C0" w:rsidRPr="001B7F35" w:rsidRDefault="00E707C0" w:rsidP="00E707C0">
            <w:pPr>
              <w:spacing w:before="60"/>
              <w:rPr>
                <w:ins w:id="4652" w:author="admin" w:date="2023-04-27T23:10:00Z"/>
                <w:rFonts w:ascii="Times New Roman" w:hAnsi="Times New Roman"/>
                <w:bCs/>
                <w:sz w:val="26"/>
                <w:szCs w:val="26"/>
              </w:rPr>
            </w:pPr>
            <w:ins w:id="4653" w:author="admin" w:date="2023-04-27T23:25:00Z">
              <w:r w:rsidRPr="009A7CF2">
                <w:rPr>
                  <w:rFonts w:ascii="Times New Roman" w:hAnsi="Times New Roman"/>
                  <w:bCs/>
                  <w:sz w:val="20"/>
                </w:rPr>
                <w:t>Số lượng: …</w:t>
              </w:r>
            </w:ins>
          </w:p>
        </w:tc>
        <w:tc>
          <w:tcPr>
            <w:tcW w:w="1514" w:type="dxa"/>
            <w:gridSpan w:val="2"/>
            <w:tcPrChange w:id="4654" w:author="admin" w:date="2023-04-27T23:22:00Z">
              <w:tcPr>
                <w:tcW w:w="1702" w:type="dxa"/>
                <w:gridSpan w:val="4"/>
              </w:tcPr>
            </w:tcPrChange>
          </w:tcPr>
          <w:p w14:paraId="567D807C" w14:textId="77777777" w:rsidR="00E707C0" w:rsidRPr="009A7CF2" w:rsidRDefault="00E707C0" w:rsidP="00E707C0">
            <w:pPr>
              <w:spacing w:before="60"/>
              <w:rPr>
                <w:ins w:id="4655" w:author="admin" w:date="2023-04-27T23:25:00Z"/>
                <w:rFonts w:ascii="Times New Roman" w:hAnsi="Times New Roman"/>
                <w:bCs/>
                <w:sz w:val="20"/>
              </w:rPr>
            </w:pPr>
            <w:ins w:id="465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7B7079D" w14:textId="77777777" w:rsidR="00E707C0" w:rsidRPr="009A7CF2" w:rsidRDefault="00E707C0" w:rsidP="00E707C0">
            <w:pPr>
              <w:spacing w:before="60"/>
              <w:rPr>
                <w:ins w:id="4657" w:author="admin" w:date="2023-04-27T23:25:00Z"/>
                <w:rFonts w:ascii="Times New Roman" w:hAnsi="Times New Roman"/>
                <w:bCs/>
                <w:sz w:val="20"/>
              </w:rPr>
            </w:pPr>
            <w:ins w:id="465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314CC5E" w14:textId="33ABE176" w:rsidR="00E707C0" w:rsidRPr="001B7F35" w:rsidRDefault="00E707C0" w:rsidP="00E707C0">
            <w:pPr>
              <w:spacing w:before="60"/>
              <w:rPr>
                <w:ins w:id="4659" w:author="admin" w:date="2023-04-27T23:10:00Z"/>
                <w:rFonts w:ascii="Times New Roman" w:hAnsi="Times New Roman"/>
                <w:bCs/>
                <w:sz w:val="26"/>
                <w:szCs w:val="26"/>
              </w:rPr>
            </w:pPr>
            <w:ins w:id="4660" w:author="admin" w:date="2023-04-27T23:25:00Z">
              <w:r w:rsidRPr="009A7CF2">
                <w:rPr>
                  <w:rFonts w:ascii="Times New Roman" w:hAnsi="Times New Roman"/>
                  <w:bCs/>
                  <w:sz w:val="20"/>
                </w:rPr>
                <w:t>Số lượng: …</w:t>
              </w:r>
            </w:ins>
          </w:p>
        </w:tc>
        <w:tc>
          <w:tcPr>
            <w:tcW w:w="1580" w:type="dxa"/>
            <w:gridSpan w:val="2"/>
            <w:tcPrChange w:id="4661" w:author="admin" w:date="2023-04-27T23:22:00Z">
              <w:tcPr>
                <w:tcW w:w="1461" w:type="dxa"/>
                <w:gridSpan w:val="2"/>
              </w:tcPr>
            </w:tcPrChange>
          </w:tcPr>
          <w:p w14:paraId="1750627B" w14:textId="77777777" w:rsidR="00E707C0" w:rsidRPr="009A7CF2" w:rsidRDefault="00E707C0" w:rsidP="00E707C0">
            <w:pPr>
              <w:spacing w:before="60"/>
              <w:rPr>
                <w:ins w:id="4662" w:author="admin" w:date="2023-04-27T23:25:00Z"/>
                <w:rFonts w:ascii="Times New Roman" w:hAnsi="Times New Roman"/>
                <w:bCs/>
                <w:sz w:val="20"/>
              </w:rPr>
            </w:pPr>
            <w:ins w:id="466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1DEB63E" w14:textId="77777777" w:rsidR="00E707C0" w:rsidRPr="009A7CF2" w:rsidRDefault="00E707C0" w:rsidP="00E707C0">
            <w:pPr>
              <w:spacing w:before="60"/>
              <w:rPr>
                <w:ins w:id="4664" w:author="admin" w:date="2023-04-27T23:25:00Z"/>
                <w:rFonts w:ascii="Times New Roman" w:hAnsi="Times New Roman"/>
                <w:bCs/>
                <w:sz w:val="20"/>
              </w:rPr>
            </w:pPr>
            <w:ins w:id="466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FF1076A" w14:textId="58022CC8" w:rsidR="00E707C0" w:rsidRPr="001B7F35" w:rsidRDefault="00E707C0" w:rsidP="00E707C0">
            <w:pPr>
              <w:spacing w:before="60"/>
              <w:rPr>
                <w:ins w:id="4666" w:author="admin" w:date="2023-04-27T23:10:00Z"/>
                <w:rFonts w:ascii="Times New Roman" w:hAnsi="Times New Roman"/>
                <w:bCs/>
                <w:sz w:val="26"/>
                <w:szCs w:val="26"/>
              </w:rPr>
            </w:pPr>
            <w:ins w:id="4667" w:author="admin" w:date="2023-04-27T23:25:00Z">
              <w:r w:rsidRPr="009A7CF2">
                <w:rPr>
                  <w:rFonts w:ascii="Times New Roman" w:hAnsi="Times New Roman"/>
                  <w:bCs/>
                  <w:sz w:val="20"/>
                </w:rPr>
                <w:t>Số lượng: …</w:t>
              </w:r>
            </w:ins>
          </w:p>
        </w:tc>
      </w:tr>
      <w:tr w:rsidR="00E707C0" w:rsidRPr="001B7F35" w14:paraId="6BD23119" w14:textId="77777777" w:rsidTr="00E707C0">
        <w:trPr>
          <w:ins w:id="4668" w:author="admin" w:date="2023-04-27T23:10:00Z"/>
          <w:trPrChange w:id="4669" w:author="admin" w:date="2023-04-27T23:22:00Z">
            <w:trPr>
              <w:gridAfter w:val="0"/>
            </w:trPr>
          </w:trPrChange>
        </w:trPr>
        <w:tc>
          <w:tcPr>
            <w:tcW w:w="709" w:type="dxa"/>
            <w:tcPrChange w:id="4670" w:author="admin" w:date="2023-04-27T23:22:00Z">
              <w:tcPr>
                <w:tcW w:w="709" w:type="dxa"/>
              </w:tcPr>
            </w:tcPrChange>
          </w:tcPr>
          <w:p w14:paraId="4D8B2009" w14:textId="77777777" w:rsidR="00E707C0" w:rsidRPr="009A7CF2" w:rsidRDefault="00E707C0" w:rsidP="00E707C0">
            <w:pPr>
              <w:pStyle w:val="ListParagraph"/>
              <w:numPr>
                <w:ilvl w:val="0"/>
                <w:numId w:val="51"/>
              </w:numPr>
              <w:spacing w:before="60"/>
              <w:rPr>
                <w:ins w:id="4671" w:author="admin" w:date="2023-04-27T23:10:00Z"/>
                <w:rFonts w:ascii="Times New Roman" w:hAnsi="Times New Roman"/>
                <w:bCs/>
                <w:sz w:val="26"/>
                <w:szCs w:val="26"/>
              </w:rPr>
            </w:pPr>
          </w:p>
        </w:tc>
        <w:tc>
          <w:tcPr>
            <w:tcW w:w="2483" w:type="dxa"/>
            <w:gridSpan w:val="2"/>
            <w:tcPrChange w:id="4672" w:author="admin" w:date="2023-04-27T23:22:00Z">
              <w:tcPr>
                <w:tcW w:w="2436" w:type="dxa"/>
                <w:gridSpan w:val="4"/>
              </w:tcPr>
            </w:tcPrChange>
          </w:tcPr>
          <w:p w14:paraId="6D58D02F" w14:textId="77777777" w:rsidR="00E707C0" w:rsidRPr="001B7F35" w:rsidRDefault="00E707C0" w:rsidP="00E707C0">
            <w:pPr>
              <w:spacing w:before="60"/>
              <w:rPr>
                <w:ins w:id="4673" w:author="admin" w:date="2023-04-27T23:10:00Z"/>
                <w:rFonts w:ascii="Times New Roman" w:hAnsi="Times New Roman"/>
                <w:bCs/>
                <w:sz w:val="26"/>
                <w:szCs w:val="26"/>
              </w:rPr>
            </w:pPr>
            <w:ins w:id="4674" w:author="admin" w:date="2023-04-27T23:10:00Z">
              <w:r w:rsidRPr="001B7F35">
                <w:rPr>
                  <w:rFonts w:ascii="Times New Roman" w:hAnsi="Times New Roman"/>
                  <w:bCs/>
                  <w:sz w:val="26"/>
                  <w:szCs w:val="26"/>
                </w:rPr>
                <w:t>Hệ thống cung cấp nước sạch</w:t>
              </w:r>
            </w:ins>
          </w:p>
        </w:tc>
        <w:tc>
          <w:tcPr>
            <w:tcW w:w="1514" w:type="dxa"/>
            <w:gridSpan w:val="2"/>
            <w:tcPrChange w:id="4675" w:author="admin" w:date="2023-04-27T23:22:00Z">
              <w:tcPr>
                <w:tcW w:w="1441" w:type="dxa"/>
                <w:gridSpan w:val="3"/>
              </w:tcPr>
            </w:tcPrChange>
          </w:tcPr>
          <w:p w14:paraId="1E5EE6C7" w14:textId="77777777" w:rsidR="00E707C0" w:rsidRPr="009A7CF2" w:rsidRDefault="00E707C0" w:rsidP="00E707C0">
            <w:pPr>
              <w:spacing w:before="60"/>
              <w:rPr>
                <w:ins w:id="4676" w:author="admin" w:date="2023-04-27T23:25:00Z"/>
                <w:rFonts w:ascii="Times New Roman" w:hAnsi="Times New Roman"/>
                <w:bCs/>
                <w:sz w:val="20"/>
              </w:rPr>
            </w:pPr>
            <w:ins w:id="467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9C823A7" w14:textId="77777777" w:rsidR="00E707C0" w:rsidRPr="009A7CF2" w:rsidRDefault="00E707C0" w:rsidP="00E707C0">
            <w:pPr>
              <w:spacing w:before="60"/>
              <w:rPr>
                <w:ins w:id="4678" w:author="admin" w:date="2023-04-27T23:25:00Z"/>
                <w:rFonts w:ascii="Times New Roman" w:hAnsi="Times New Roman"/>
                <w:bCs/>
                <w:sz w:val="20"/>
              </w:rPr>
            </w:pPr>
            <w:ins w:id="467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3378FE4" w14:textId="4E0CA2D2" w:rsidR="00E707C0" w:rsidRPr="001B7F35" w:rsidRDefault="00E707C0" w:rsidP="00E707C0">
            <w:pPr>
              <w:spacing w:before="60"/>
              <w:rPr>
                <w:ins w:id="4680" w:author="admin" w:date="2023-04-27T23:10:00Z"/>
                <w:rFonts w:ascii="Times New Roman" w:hAnsi="Times New Roman"/>
                <w:bCs/>
                <w:sz w:val="26"/>
                <w:szCs w:val="26"/>
              </w:rPr>
            </w:pPr>
            <w:ins w:id="4681" w:author="admin" w:date="2023-04-27T23:25:00Z">
              <w:r w:rsidRPr="009A7CF2">
                <w:rPr>
                  <w:rFonts w:ascii="Times New Roman" w:hAnsi="Times New Roman"/>
                  <w:bCs/>
                  <w:sz w:val="20"/>
                </w:rPr>
                <w:t>Số lượng: …</w:t>
              </w:r>
            </w:ins>
          </w:p>
        </w:tc>
        <w:tc>
          <w:tcPr>
            <w:tcW w:w="1651" w:type="dxa"/>
            <w:gridSpan w:val="2"/>
            <w:tcPrChange w:id="4682" w:author="admin" w:date="2023-04-27T23:22:00Z">
              <w:tcPr>
                <w:tcW w:w="2069" w:type="dxa"/>
                <w:gridSpan w:val="4"/>
              </w:tcPr>
            </w:tcPrChange>
          </w:tcPr>
          <w:p w14:paraId="06840F5E" w14:textId="77777777" w:rsidR="00E707C0" w:rsidRPr="009A7CF2" w:rsidRDefault="00E707C0" w:rsidP="00E707C0">
            <w:pPr>
              <w:spacing w:before="60"/>
              <w:rPr>
                <w:ins w:id="4683" w:author="admin" w:date="2023-04-27T23:25:00Z"/>
                <w:rFonts w:ascii="Times New Roman" w:hAnsi="Times New Roman"/>
                <w:bCs/>
                <w:sz w:val="20"/>
              </w:rPr>
            </w:pPr>
            <w:ins w:id="468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34E4C70" w14:textId="77777777" w:rsidR="00E707C0" w:rsidRPr="009A7CF2" w:rsidRDefault="00E707C0" w:rsidP="00E707C0">
            <w:pPr>
              <w:spacing w:before="60"/>
              <w:rPr>
                <w:ins w:id="4685" w:author="admin" w:date="2023-04-27T23:25:00Z"/>
                <w:rFonts w:ascii="Times New Roman" w:hAnsi="Times New Roman"/>
                <w:bCs/>
                <w:sz w:val="20"/>
              </w:rPr>
            </w:pPr>
            <w:ins w:id="468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597D833" w14:textId="3DD71C82" w:rsidR="00E707C0" w:rsidRPr="001B7F35" w:rsidRDefault="00E707C0" w:rsidP="00E707C0">
            <w:pPr>
              <w:spacing w:before="60"/>
              <w:rPr>
                <w:ins w:id="4687" w:author="admin" w:date="2023-04-27T23:10:00Z"/>
                <w:rFonts w:ascii="Times New Roman" w:hAnsi="Times New Roman"/>
                <w:bCs/>
                <w:sz w:val="26"/>
                <w:szCs w:val="26"/>
              </w:rPr>
            </w:pPr>
            <w:ins w:id="4688" w:author="admin" w:date="2023-04-27T23:25:00Z">
              <w:r w:rsidRPr="009A7CF2">
                <w:rPr>
                  <w:rFonts w:ascii="Times New Roman" w:hAnsi="Times New Roman"/>
                  <w:bCs/>
                  <w:sz w:val="20"/>
                </w:rPr>
                <w:t>Số lượng: …</w:t>
              </w:r>
            </w:ins>
          </w:p>
        </w:tc>
        <w:tc>
          <w:tcPr>
            <w:tcW w:w="1514" w:type="dxa"/>
            <w:gridSpan w:val="2"/>
            <w:tcPrChange w:id="4689" w:author="admin" w:date="2023-04-27T23:22:00Z">
              <w:tcPr>
                <w:tcW w:w="1335" w:type="dxa"/>
                <w:gridSpan w:val="3"/>
              </w:tcPr>
            </w:tcPrChange>
          </w:tcPr>
          <w:p w14:paraId="4B5CCE60" w14:textId="77777777" w:rsidR="00E707C0" w:rsidRPr="009A7CF2" w:rsidRDefault="00E707C0" w:rsidP="00E707C0">
            <w:pPr>
              <w:spacing w:before="60"/>
              <w:rPr>
                <w:ins w:id="4690" w:author="admin" w:date="2023-04-27T23:25:00Z"/>
                <w:rFonts w:ascii="Times New Roman" w:hAnsi="Times New Roman"/>
                <w:bCs/>
                <w:sz w:val="20"/>
              </w:rPr>
            </w:pPr>
            <w:ins w:id="469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26624D9" w14:textId="77777777" w:rsidR="00E707C0" w:rsidRPr="009A7CF2" w:rsidRDefault="00E707C0" w:rsidP="00E707C0">
            <w:pPr>
              <w:spacing w:before="60"/>
              <w:rPr>
                <w:ins w:id="4692" w:author="admin" w:date="2023-04-27T23:25:00Z"/>
                <w:rFonts w:ascii="Times New Roman" w:hAnsi="Times New Roman"/>
                <w:bCs/>
                <w:sz w:val="20"/>
              </w:rPr>
            </w:pPr>
            <w:ins w:id="469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4DE31D" w14:textId="63A068DB" w:rsidR="00E707C0" w:rsidRPr="001B7F35" w:rsidRDefault="00E707C0" w:rsidP="00E707C0">
            <w:pPr>
              <w:spacing w:before="60"/>
              <w:rPr>
                <w:ins w:id="4694" w:author="admin" w:date="2023-04-27T23:10:00Z"/>
                <w:rFonts w:ascii="Times New Roman" w:hAnsi="Times New Roman"/>
                <w:bCs/>
                <w:sz w:val="26"/>
                <w:szCs w:val="26"/>
              </w:rPr>
            </w:pPr>
            <w:ins w:id="4695" w:author="admin" w:date="2023-04-27T23:25:00Z">
              <w:r w:rsidRPr="009A7CF2">
                <w:rPr>
                  <w:rFonts w:ascii="Times New Roman" w:hAnsi="Times New Roman"/>
                  <w:bCs/>
                  <w:sz w:val="20"/>
                </w:rPr>
                <w:t>Số lượng: …</w:t>
              </w:r>
            </w:ins>
          </w:p>
        </w:tc>
        <w:tc>
          <w:tcPr>
            <w:tcW w:w="1580" w:type="dxa"/>
            <w:gridSpan w:val="2"/>
            <w:tcPrChange w:id="4696" w:author="admin" w:date="2023-04-27T23:22:00Z">
              <w:tcPr>
                <w:tcW w:w="1461" w:type="dxa"/>
                <w:gridSpan w:val="2"/>
              </w:tcPr>
            </w:tcPrChange>
          </w:tcPr>
          <w:p w14:paraId="1D22D5B1" w14:textId="77777777" w:rsidR="00E707C0" w:rsidRPr="009A7CF2" w:rsidRDefault="00E707C0" w:rsidP="00E707C0">
            <w:pPr>
              <w:spacing w:before="60"/>
              <w:rPr>
                <w:ins w:id="4697" w:author="admin" w:date="2023-04-27T23:25:00Z"/>
                <w:rFonts w:ascii="Times New Roman" w:hAnsi="Times New Roman"/>
                <w:bCs/>
                <w:sz w:val="20"/>
              </w:rPr>
            </w:pPr>
            <w:ins w:id="469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C6C9E5F" w14:textId="77777777" w:rsidR="00E707C0" w:rsidRPr="009A7CF2" w:rsidRDefault="00E707C0" w:rsidP="00E707C0">
            <w:pPr>
              <w:spacing w:before="60"/>
              <w:rPr>
                <w:ins w:id="4699" w:author="admin" w:date="2023-04-27T23:25:00Z"/>
                <w:rFonts w:ascii="Times New Roman" w:hAnsi="Times New Roman"/>
                <w:bCs/>
                <w:sz w:val="20"/>
              </w:rPr>
            </w:pPr>
            <w:ins w:id="470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00E9E0E" w14:textId="4E048FC2" w:rsidR="00E707C0" w:rsidRPr="001B7F35" w:rsidRDefault="00E707C0" w:rsidP="00E707C0">
            <w:pPr>
              <w:spacing w:before="60"/>
              <w:rPr>
                <w:ins w:id="4701" w:author="admin" w:date="2023-04-27T23:10:00Z"/>
                <w:rFonts w:ascii="Times New Roman" w:hAnsi="Times New Roman"/>
                <w:bCs/>
                <w:sz w:val="26"/>
                <w:szCs w:val="26"/>
              </w:rPr>
            </w:pPr>
            <w:ins w:id="4702" w:author="admin" w:date="2023-04-27T23:25:00Z">
              <w:r w:rsidRPr="009A7CF2">
                <w:rPr>
                  <w:rFonts w:ascii="Times New Roman" w:hAnsi="Times New Roman"/>
                  <w:bCs/>
                  <w:sz w:val="20"/>
                </w:rPr>
                <w:t>Số lượng: …</w:t>
              </w:r>
            </w:ins>
          </w:p>
        </w:tc>
      </w:tr>
      <w:tr w:rsidR="00E707C0" w:rsidRPr="001B7F35" w14:paraId="23A9B8A4" w14:textId="77777777" w:rsidTr="00E707C0">
        <w:trPr>
          <w:ins w:id="4703" w:author="admin" w:date="2023-04-27T23:09:00Z"/>
          <w:trPrChange w:id="4704" w:author="admin" w:date="2023-04-27T23:22:00Z">
            <w:trPr>
              <w:gridAfter w:val="0"/>
            </w:trPr>
          </w:trPrChange>
        </w:trPr>
        <w:tc>
          <w:tcPr>
            <w:tcW w:w="709" w:type="dxa"/>
            <w:tcPrChange w:id="4705" w:author="admin" w:date="2023-04-27T23:22:00Z">
              <w:tcPr>
                <w:tcW w:w="709" w:type="dxa"/>
              </w:tcPr>
            </w:tcPrChange>
          </w:tcPr>
          <w:p w14:paraId="0F0D562F" w14:textId="77777777" w:rsidR="00E707C0" w:rsidRPr="00A71B8F" w:rsidRDefault="00E707C0" w:rsidP="00E707C0">
            <w:pPr>
              <w:pStyle w:val="ListParagraph"/>
              <w:numPr>
                <w:ilvl w:val="0"/>
                <w:numId w:val="51"/>
              </w:numPr>
              <w:spacing w:before="60"/>
              <w:rPr>
                <w:ins w:id="4706" w:author="admin" w:date="2023-04-27T23:09:00Z"/>
                <w:rFonts w:ascii="Times New Roman" w:hAnsi="Times New Roman"/>
                <w:color w:val="000000"/>
                <w:sz w:val="26"/>
                <w:szCs w:val="26"/>
              </w:rPr>
            </w:pPr>
          </w:p>
        </w:tc>
        <w:tc>
          <w:tcPr>
            <w:tcW w:w="2483" w:type="dxa"/>
            <w:gridSpan w:val="2"/>
            <w:tcPrChange w:id="4707" w:author="admin" w:date="2023-04-27T23:22:00Z">
              <w:tcPr>
                <w:tcW w:w="2175" w:type="dxa"/>
                <w:gridSpan w:val="3"/>
              </w:tcPr>
            </w:tcPrChange>
          </w:tcPr>
          <w:p w14:paraId="0DAFF210" w14:textId="11ACC415" w:rsidR="00E707C0" w:rsidRPr="00376700" w:rsidRDefault="00E707C0" w:rsidP="00E707C0">
            <w:pPr>
              <w:spacing w:before="60"/>
              <w:rPr>
                <w:ins w:id="4708" w:author="admin" w:date="2023-04-27T23:09:00Z"/>
                <w:rFonts w:ascii="Times New Roman" w:hAnsi="Times New Roman"/>
                <w:color w:val="000000"/>
                <w:sz w:val="26"/>
                <w:szCs w:val="26"/>
              </w:rPr>
            </w:pPr>
            <w:ins w:id="4709" w:author="admin" w:date="2023-04-27T23:10:00Z">
              <w:r>
                <w:rPr>
                  <w:rFonts w:ascii="Times New Roman" w:hAnsi="Times New Roman"/>
                  <w:color w:val="000000"/>
                  <w:sz w:val="26"/>
                  <w:szCs w:val="26"/>
                </w:rPr>
                <w:t>Máy hút đờm</w:t>
              </w:r>
            </w:ins>
          </w:p>
        </w:tc>
        <w:tc>
          <w:tcPr>
            <w:tcW w:w="1514" w:type="dxa"/>
            <w:gridSpan w:val="2"/>
            <w:tcPrChange w:id="4710" w:author="admin" w:date="2023-04-27T23:22:00Z">
              <w:tcPr>
                <w:tcW w:w="1702" w:type="dxa"/>
                <w:gridSpan w:val="4"/>
              </w:tcPr>
            </w:tcPrChange>
          </w:tcPr>
          <w:p w14:paraId="084AA4F3" w14:textId="77777777" w:rsidR="00E707C0" w:rsidRPr="009A7CF2" w:rsidRDefault="00E707C0" w:rsidP="00E707C0">
            <w:pPr>
              <w:spacing w:before="60"/>
              <w:rPr>
                <w:ins w:id="4711" w:author="admin" w:date="2023-04-27T23:25:00Z"/>
                <w:rFonts w:ascii="Times New Roman" w:hAnsi="Times New Roman"/>
                <w:bCs/>
                <w:sz w:val="20"/>
              </w:rPr>
            </w:pPr>
            <w:ins w:id="471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2A6BA4C" w14:textId="77777777" w:rsidR="00E707C0" w:rsidRPr="009A7CF2" w:rsidRDefault="00E707C0" w:rsidP="00E707C0">
            <w:pPr>
              <w:spacing w:before="60"/>
              <w:rPr>
                <w:ins w:id="4713" w:author="admin" w:date="2023-04-27T23:25:00Z"/>
                <w:rFonts w:ascii="Times New Roman" w:hAnsi="Times New Roman"/>
                <w:bCs/>
                <w:sz w:val="20"/>
              </w:rPr>
            </w:pPr>
            <w:ins w:id="471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1E61100" w14:textId="4145BC0B" w:rsidR="00E707C0" w:rsidRPr="001B7F35" w:rsidRDefault="00E707C0" w:rsidP="00E707C0">
            <w:pPr>
              <w:spacing w:before="60"/>
              <w:rPr>
                <w:ins w:id="4715" w:author="admin" w:date="2023-04-27T23:09:00Z"/>
                <w:rFonts w:ascii="Times New Roman" w:hAnsi="Times New Roman"/>
                <w:bCs/>
                <w:sz w:val="26"/>
                <w:szCs w:val="26"/>
              </w:rPr>
            </w:pPr>
            <w:ins w:id="4716" w:author="admin" w:date="2023-04-27T23:25:00Z">
              <w:r w:rsidRPr="009A7CF2">
                <w:rPr>
                  <w:rFonts w:ascii="Times New Roman" w:hAnsi="Times New Roman"/>
                  <w:bCs/>
                  <w:sz w:val="20"/>
                </w:rPr>
                <w:t>Số lượng: …</w:t>
              </w:r>
            </w:ins>
          </w:p>
        </w:tc>
        <w:tc>
          <w:tcPr>
            <w:tcW w:w="1651" w:type="dxa"/>
            <w:gridSpan w:val="2"/>
            <w:tcPrChange w:id="4717" w:author="admin" w:date="2023-04-27T23:22:00Z">
              <w:tcPr>
                <w:tcW w:w="1702" w:type="dxa"/>
                <w:gridSpan w:val="3"/>
              </w:tcPr>
            </w:tcPrChange>
          </w:tcPr>
          <w:p w14:paraId="301538CD" w14:textId="77777777" w:rsidR="00E707C0" w:rsidRPr="009A7CF2" w:rsidRDefault="00E707C0" w:rsidP="00E707C0">
            <w:pPr>
              <w:spacing w:before="60"/>
              <w:rPr>
                <w:ins w:id="4718" w:author="admin" w:date="2023-04-27T23:25:00Z"/>
                <w:rFonts w:ascii="Times New Roman" w:hAnsi="Times New Roman"/>
                <w:bCs/>
                <w:sz w:val="20"/>
              </w:rPr>
            </w:pPr>
            <w:ins w:id="471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930E0A6" w14:textId="77777777" w:rsidR="00E707C0" w:rsidRPr="009A7CF2" w:rsidRDefault="00E707C0" w:rsidP="00E707C0">
            <w:pPr>
              <w:spacing w:before="60"/>
              <w:rPr>
                <w:ins w:id="4720" w:author="admin" w:date="2023-04-27T23:25:00Z"/>
                <w:rFonts w:ascii="Times New Roman" w:hAnsi="Times New Roman"/>
                <w:bCs/>
                <w:sz w:val="20"/>
              </w:rPr>
            </w:pPr>
            <w:ins w:id="472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22707E3" w14:textId="2327016B" w:rsidR="00E707C0" w:rsidRPr="001B7F35" w:rsidRDefault="00E707C0" w:rsidP="00E707C0">
            <w:pPr>
              <w:spacing w:before="60"/>
              <w:rPr>
                <w:ins w:id="4722" w:author="admin" w:date="2023-04-27T23:09:00Z"/>
                <w:rFonts w:ascii="Times New Roman" w:hAnsi="Times New Roman"/>
                <w:bCs/>
                <w:sz w:val="26"/>
                <w:szCs w:val="26"/>
              </w:rPr>
            </w:pPr>
            <w:ins w:id="4723" w:author="admin" w:date="2023-04-27T23:25:00Z">
              <w:r w:rsidRPr="009A7CF2">
                <w:rPr>
                  <w:rFonts w:ascii="Times New Roman" w:hAnsi="Times New Roman"/>
                  <w:bCs/>
                  <w:sz w:val="20"/>
                </w:rPr>
                <w:t>Số lượng: …</w:t>
              </w:r>
            </w:ins>
          </w:p>
        </w:tc>
        <w:tc>
          <w:tcPr>
            <w:tcW w:w="1514" w:type="dxa"/>
            <w:gridSpan w:val="2"/>
            <w:tcPrChange w:id="4724" w:author="admin" w:date="2023-04-27T23:22:00Z">
              <w:tcPr>
                <w:tcW w:w="1702" w:type="dxa"/>
                <w:gridSpan w:val="4"/>
              </w:tcPr>
            </w:tcPrChange>
          </w:tcPr>
          <w:p w14:paraId="7FED9699" w14:textId="77777777" w:rsidR="00E707C0" w:rsidRPr="009A7CF2" w:rsidRDefault="00E707C0" w:rsidP="00E707C0">
            <w:pPr>
              <w:spacing w:before="60"/>
              <w:rPr>
                <w:ins w:id="4725" w:author="admin" w:date="2023-04-27T23:25:00Z"/>
                <w:rFonts w:ascii="Times New Roman" w:hAnsi="Times New Roman"/>
                <w:bCs/>
                <w:sz w:val="20"/>
              </w:rPr>
            </w:pPr>
            <w:ins w:id="472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8B779CB" w14:textId="77777777" w:rsidR="00E707C0" w:rsidRPr="009A7CF2" w:rsidRDefault="00E707C0" w:rsidP="00E707C0">
            <w:pPr>
              <w:spacing w:before="60"/>
              <w:rPr>
                <w:ins w:id="4727" w:author="admin" w:date="2023-04-27T23:25:00Z"/>
                <w:rFonts w:ascii="Times New Roman" w:hAnsi="Times New Roman"/>
                <w:bCs/>
                <w:sz w:val="20"/>
              </w:rPr>
            </w:pPr>
            <w:ins w:id="472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E6675F8" w14:textId="11C857A9" w:rsidR="00E707C0" w:rsidRPr="001B7F35" w:rsidRDefault="00E707C0" w:rsidP="00E707C0">
            <w:pPr>
              <w:spacing w:before="60"/>
              <w:rPr>
                <w:ins w:id="4729" w:author="admin" w:date="2023-04-27T23:09:00Z"/>
                <w:rFonts w:ascii="Times New Roman" w:hAnsi="Times New Roman"/>
                <w:bCs/>
                <w:sz w:val="26"/>
                <w:szCs w:val="26"/>
              </w:rPr>
            </w:pPr>
            <w:ins w:id="4730" w:author="admin" w:date="2023-04-27T23:25:00Z">
              <w:r w:rsidRPr="009A7CF2">
                <w:rPr>
                  <w:rFonts w:ascii="Times New Roman" w:hAnsi="Times New Roman"/>
                  <w:bCs/>
                  <w:sz w:val="20"/>
                </w:rPr>
                <w:t>Số lượng: …</w:t>
              </w:r>
            </w:ins>
          </w:p>
        </w:tc>
        <w:tc>
          <w:tcPr>
            <w:tcW w:w="1580" w:type="dxa"/>
            <w:gridSpan w:val="2"/>
            <w:tcPrChange w:id="4731" w:author="admin" w:date="2023-04-27T23:22:00Z">
              <w:tcPr>
                <w:tcW w:w="1461" w:type="dxa"/>
                <w:gridSpan w:val="2"/>
              </w:tcPr>
            </w:tcPrChange>
          </w:tcPr>
          <w:p w14:paraId="675BCCC5" w14:textId="77777777" w:rsidR="00E707C0" w:rsidRPr="009A7CF2" w:rsidRDefault="00E707C0" w:rsidP="00E707C0">
            <w:pPr>
              <w:spacing w:before="60"/>
              <w:rPr>
                <w:ins w:id="4732" w:author="admin" w:date="2023-04-27T23:25:00Z"/>
                <w:rFonts w:ascii="Times New Roman" w:hAnsi="Times New Roman"/>
                <w:bCs/>
                <w:sz w:val="20"/>
              </w:rPr>
            </w:pPr>
            <w:ins w:id="473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7CB9A6D" w14:textId="77777777" w:rsidR="00E707C0" w:rsidRPr="009A7CF2" w:rsidRDefault="00E707C0" w:rsidP="00E707C0">
            <w:pPr>
              <w:spacing w:before="60"/>
              <w:rPr>
                <w:ins w:id="4734" w:author="admin" w:date="2023-04-27T23:25:00Z"/>
                <w:rFonts w:ascii="Times New Roman" w:hAnsi="Times New Roman"/>
                <w:bCs/>
                <w:sz w:val="20"/>
              </w:rPr>
            </w:pPr>
            <w:ins w:id="473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BC87128" w14:textId="68F020E9" w:rsidR="00E707C0" w:rsidRPr="001B7F35" w:rsidRDefault="00E707C0" w:rsidP="00E707C0">
            <w:pPr>
              <w:spacing w:before="60"/>
              <w:rPr>
                <w:ins w:id="4736" w:author="admin" w:date="2023-04-27T23:09:00Z"/>
                <w:rFonts w:ascii="Times New Roman" w:hAnsi="Times New Roman"/>
                <w:bCs/>
                <w:sz w:val="26"/>
                <w:szCs w:val="26"/>
              </w:rPr>
            </w:pPr>
            <w:ins w:id="4737" w:author="admin" w:date="2023-04-27T23:25:00Z">
              <w:r w:rsidRPr="009A7CF2">
                <w:rPr>
                  <w:rFonts w:ascii="Times New Roman" w:hAnsi="Times New Roman"/>
                  <w:bCs/>
                  <w:sz w:val="20"/>
                </w:rPr>
                <w:t>Số lượng: …</w:t>
              </w:r>
            </w:ins>
          </w:p>
        </w:tc>
      </w:tr>
      <w:tr w:rsidR="00E707C0" w:rsidRPr="001B7F35" w14:paraId="0F9A0C1C" w14:textId="77777777" w:rsidTr="00E707C0">
        <w:trPr>
          <w:ins w:id="4738" w:author="admin" w:date="2023-04-27T23:09:00Z"/>
          <w:trPrChange w:id="4739" w:author="admin" w:date="2023-04-27T23:22:00Z">
            <w:trPr>
              <w:gridAfter w:val="0"/>
            </w:trPr>
          </w:trPrChange>
        </w:trPr>
        <w:tc>
          <w:tcPr>
            <w:tcW w:w="709" w:type="dxa"/>
            <w:tcPrChange w:id="4740" w:author="admin" w:date="2023-04-27T23:22:00Z">
              <w:tcPr>
                <w:tcW w:w="709" w:type="dxa"/>
              </w:tcPr>
            </w:tcPrChange>
          </w:tcPr>
          <w:p w14:paraId="411D2C64" w14:textId="77777777" w:rsidR="00E707C0" w:rsidRPr="00A71B8F" w:rsidRDefault="00E707C0" w:rsidP="00E707C0">
            <w:pPr>
              <w:pStyle w:val="ListParagraph"/>
              <w:numPr>
                <w:ilvl w:val="0"/>
                <w:numId w:val="51"/>
              </w:numPr>
              <w:spacing w:before="60"/>
              <w:rPr>
                <w:ins w:id="4741" w:author="admin" w:date="2023-04-27T23:09:00Z"/>
                <w:rFonts w:ascii="Times New Roman" w:hAnsi="Times New Roman"/>
                <w:color w:val="000000"/>
                <w:sz w:val="26"/>
                <w:szCs w:val="26"/>
              </w:rPr>
            </w:pPr>
          </w:p>
        </w:tc>
        <w:tc>
          <w:tcPr>
            <w:tcW w:w="2483" w:type="dxa"/>
            <w:gridSpan w:val="2"/>
            <w:tcPrChange w:id="4742" w:author="admin" w:date="2023-04-27T23:22:00Z">
              <w:tcPr>
                <w:tcW w:w="2175" w:type="dxa"/>
                <w:gridSpan w:val="3"/>
              </w:tcPr>
            </w:tcPrChange>
          </w:tcPr>
          <w:p w14:paraId="173CD6BE" w14:textId="74B8A716" w:rsidR="00E707C0" w:rsidRPr="00376700" w:rsidRDefault="00E707C0" w:rsidP="00E707C0">
            <w:pPr>
              <w:spacing w:before="60"/>
              <w:rPr>
                <w:ins w:id="4743" w:author="admin" w:date="2023-04-27T23:09:00Z"/>
                <w:rFonts w:ascii="Times New Roman" w:hAnsi="Times New Roman"/>
                <w:color w:val="000000"/>
                <w:sz w:val="26"/>
                <w:szCs w:val="26"/>
              </w:rPr>
            </w:pPr>
            <w:ins w:id="4744" w:author="admin" w:date="2023-04-27T23:10:00Z">
              <w:r w:rsidRPr="00376700">
                <w:rPr>
                  <w:rFonts w:ascii="Times New Roman" w:hAnsi="Times New Roman"/>
                  <w:color w:val="000000"/>
                  <w:sz w:val="26"/>
                  <w:szCs w:val="26"/>
                </w:rPr>
                <w:t>Máy hút dịch liên tục áp lực thấp</w:t>
              </w:r>
            </w:ins>
          </w:p>
        </w:tc>
        <w:tc>
          <w:tcPr>
            <w:tcW w:w="1514" w:type="dxa"/>
            <w:gridSpan w:val="2"/>
            <w:tcPrChange w:id="4745" w:author="admin" w:date="2023-04-27T23:22:00Z">
              <w:tcPr>
                <w:tcW w:w="1702" w:type="dxa"/>
                <w:gridSpan w:val="4"/>
              </w:tcPr>
            </w:tcPrChange>
          </w:tcPr>
          <w:p w14:paraId="378E73E3" w14:textId="77777777" w:rsidR="00E707C0" w:rsidRPr="009A7CF2" w:rsidRDefault="00E707C0" w:rsidP="00E707C0">
            <w:pPr>
              <w:spacing w:before="60"/>
              <w:rPr>
                <w:ins w:id="4746" w:author="admin" w:date="2023-04-27T23:25:00Z"/>
                <w:rFonts w:ascii="Times New Roman" w:hAnsi="Times New Roman"/>
                <w:bCs/>
                <w:sz w:val="20"/>
              </w:rPr>
            </w:pPr>
            <w:ins w:id="474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F00981D" w14:textId="77777777" w:rsidR="00E707C0" w:rsidRPr="009A7CF2" w:rsidRDefault="00E707C0" w:rsidP="00E707C0">
            <w:pPr>
              <w:spacing w:before="60"/>
              <w:rPr>
                <w:ins w:id="4748" w:author="admin" w:date="2023-04-27T23:25:00Z"/>
                <w:rFonts w:ascii="Times New Roman" w:hAnsi="Times New Roman"/>
                <w:bCs/>
                <w:sz w:val="20"/>
              </w:rPr>
            </w:pPr>
            <w:ins w:id="474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406E568" w14:textId="04D889C6" w:rsidR="00E707C0" w:rsidRPr="001B7F35" w:rsidRDefault="00E707C0" w:rsidP="00E707C0">
            <w:pPr>
              <w:spacing w:before="60"/>
              <w:rPr>
                <w:ins w:id="4750" w:author="admin" w:date="2023-04-27T23:09:00Z"/>
                <w:rFonts w:ascii="Times New Roman" w:hAnsi="Times New Roman"/>
                <w:bCs/>
                <w:sz w:val="26"/>
                <w:szCs w:val="26"/>
              </w:rPr>
            </w:pPr>
            <w:ins w:id="4751" w:author="admin" w:date="2023-04-27T23:25:00Z">
              <w:r w:rsidRPr="009A7CF2">
                <w:rPr>
                  <w:rFonts w:ascii="Times New Roman" w:hAnsi="Times New Roman"/>
                  <w:bCs/>
                  <w:sz w:val="20"/>
                </w:rPr>
                <w:t>Số lượng: …</w:t>
              </w:r>
            </w:ins>
          </w:p>
        </w:tc>
        <w:tc>
          <w:tcPr>
            <w:tcW w:w="1651" w:type="dxa"/>
            <w:gridSpan w:val="2"/>
            <w:tcPrChange w:id="4752" w:author="admin" w:date="2023-04-27T23:22:00Z">
              <w:tcPr>
                <w:tcW w:w="1702" w:type="dxa"/>
                <w:gridSpan w:val="3"/>
              </w:tcPr>
            </w:tcPrChange>
          </w:tcPr>
          <w:p w14:paraId="5CBB957F" w14:textId="77777777" w:rsidR="00E707C0" w:rsidRPr="009A7CF2" w:rsidRDefault="00E707C0" w:rsidP="00E707C0">
            <w:pPr>
              <w:spacing w:before="60"/>
              <w:rPr>
                <w:ins w:id="4753" w:author="admin" w:date="2023-04-27T23:25:00Z"/>
                <w:rFonts w:ascii="Times New Roman" w:hAnsi="Times New Roman"/>
                <w:bCs/>
                <w:sz w:val="20"/>
              </w:rPr>
            </w:pPr>
            <w:ins w:id="475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36311D0" w14:textId="77777777" w:rsidR="00E707C0" w:rsidRPr="009A7CF2" w:rsidRDefault="00E707C0" w:rsidP="00E707C0">
            <w:pPr>
              <w:spacing w:before="60"/>
              <w:rPr>
                <w:ins w:id="4755" w:author="admin" w:date="2023-04-27T23:25:00Z"/>
                <w:rFonts w:ascii="Times New Roman" w:hAnsi="Times New Roman"/>
                <w:bCs/>
                <w:sz w:val="20"/>
              </w:rPr>
            </w:pPr>
            <w:ins w:id="475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79B8AF7" w14:textId="2AAF28E3" w:rsidR="00E707C0" w:rsidRPr="001B7F35" w:rsidRDefault="00E707C0" w:rsidP="00E707C0">
            <w:pPr>
              <w:spacing w:before="60"/>
              <w:rPr>
                <w:ins w:id="4757" w:author="admin" w:date="2023-04-27T23:09:00Z"/>
                <w:rFonts w:ascii="Times New Roman" w:hAnsi="Times New Roman"/>
                <w:bCs/>
                <w:sz w:val="26"/>
                <w:szCs w:val="26"/>
              </w:rPr>
            </w:pPr>
            <w:ins w:id="4758" w:author="admin" w:date="2023-04-27T23:25:00Z">
              <w:r w:rsidRPr="009A7CF2">
                <w:rPr>
                  <w:rFonts w:ascii="Times New Roman" w:hAnsi="Times New Roman"/>
                  <w:bCs/>
                  <w:sz w:val="20"/>
                </w:rPr>
                <w:t>Số lượng: …</w:t>
              </w:r>
            </w:ins>
          </w:p>
        </w:tc>
        <w:tc>
          <w:tcPr>
            <w:tcW w:w="1514" w:type="dxa"/>
            <w:gridSpan w:val="2"/>
            <w:tcPrChange w:id="4759" w:author="admin" w:date="2023-04-27T23:22:00Z">
              <w:tcPr>
                <w:tcW w:w="1702" w:type="dxa"/>
                <w:gridSpan w:val="4"/>
              </w:tcPr>
            </w:tcPrChange>
          </w:tcPr>
          <w:p w14:paraId="4DBDA02A" w14:textId="77777777" w:rsidR="00E707C0" w:rsidRPr="009A7CF2" w:rsidRDefault="00E707C0" w:rsidP="00E707C0">
            <w:pPr>
              <w:spacing w:before="60"/>
              <w:rPr>
                <w:ins w:id="4760" w:author="admin" w:date="2023-04-27T23:25:00Z"/>
                <w:rFonts w:ascii="Times New Roman" w:hAnsi="Times New Roman"/>
                <w:bCs/>
                <w:sz w:val="20"/>
              </w:rPr>
            </w:pPr>
            <w:ins w:id="476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EB6422C" w14:textId="77777777" w:rsidR="00E707C0" w:rsidRPr="009A7CF2" w:rsidRDefault="00E707C0" w:rsidP="00E707C0">
            <w:pPr>
              <w:spacing w:before="60"/>
              <w:rPr>
                <w:ins w:id="4762" w:author="admin" w:date="2023-04-27T23:25:00Z"/>
                <w:rFonts w:ascii="Times New Roman" w:hAnsi="Times New Roman"/>
                <w:bCs/>
                <w:sz w:val="20"/>
              </w:rPr>
            </w:pPr>
            <w:ins w:id="476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52F0ACF" w14:textId="311586CC" w:rsidR="00E707C0" w:rsidRPr="001B7F35" w:rsidRDefault="00E707C0" w:rsidP="00E707C0">
            <w:pPr>
              <w:spacing w:before="60"/>
              <w:rPr>
                <w:ins w:id="4764" w:author="admin" w:date="2023-04-27T23:09:00Z"/>
                <w:rFonts w:ascii="Times New Roman" w:hAnsi="Times New Roman"/>
                <w:bCs/>
                <w:sz w:val="26"/>
                <w:szCs w:val="26"/>
              </w:rPr>
            </w:pPr>
            <w:ins w:id="4765" w:author="admin" w:date="2023-04-27T23:25:00Z">
              <w:r w:rsidRPr="009A7CF2">
                <w:rPr>
                  <w:rFonts w:ascii="Times New Roman" w:hAnsi="Times New Roman"/>
                  <w:bCs/>
                  <w:sz w:val="20"/>
                </w:rPr>
                <w:t>Số lượng: …</w:t>
              </w:r>
            </w:ins>
          </w:p>
        </w:tc>
        <w:tc>
          <w:tcPr>
            <w:tcW w:w="1580" w:type="dxa"/>
            <w:gridSpan w:val="2"/>
            <w:tcPrChange w:id="4766" w:author="admin" w:date="2023-04-27T23:22:00Z">
              <w:tcPr>
                <w:tcW w:w="1461" w:type="dxa"/>
                <w:gridSpan w:val="2"/>
              </w:tcPr>
            </w:tcPrChange>
          </w:tcPr>
          <w:p w14:paraId="4DA968C6" w14:textId="77777777" w:rsidR="00E707C0" w:rsidRPr="009A7CF2" w:rsidRDefault="00E707C0" w:rsidP="00E707C0">
            <w:pPr>
              <w:spacing w:before="60"/>
              <w:rPr>
                <w:ins w:id="4767" w:author="admin" w:date="2023-04-27T23:25:00Z"/>
                <w:rFonts w:ascii="Times New Roman" w:hAnsi="Times New Roman"/>
                <w:bCs/>
                <w:sz w:val="20"/>
              </w:rPr>
            </w:pPr>
            <w:ins w:id="476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7254706" w14:textId="77777777" w:rsidR="00E707C0" w:rsidRPr="009A7CF2" w:rsidRDefault="00E707C0" w:rsidP="00E707C0">
            <w:pPr>
              <w:spacing w:before="60"/>
              <w:rPr>
                <w:ins w:id="4769" w:author="admin" w:date="2023-04-27T23:25:00Z"/>
                <w:rFonts w:ascii="Times New Roman" w:hAnsi="Times New Roman"/>
                <w:bCs/>
                <w:sz w:val="20"/>
              </w:rPr>
            </w:pPr>
            <w:ins w:id="477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8BE8251" w14:textId="6C229BE0" w:rsidR="00E707C0" w:rsidRPr="001B7F35" w:rsidRDefault="00E707C0" w:rsidP="00E707C0">
            <w:pPr>
              <w:spacing w:before="60"/>
              <w:rPr>
                <w:ins w:id="4771" w:author="admin" w:date="2023-04-27T23:09:00Z"/>
                <w:rFonts w:ascii="Times New Roman" w:hAnsi="Times New Roman"/>
                <w:bCs/>
                <w:sz w:val="26"/>
                <w:szCs w:val="26"/>
              </w:rPr>
            </w:pPr>
            <w:ins w:id="4772" w:author="admin" w:date="2023-04-27T23:25:00Z">
              <w:r w:rsidRPr="009A7CF2">
                <w:rPr>
                  <w:rFonts w:ascii="Times New Roman" w:hAnsi="Times New Roman"/>
                  <w:bCs/>
                  <w:sz w:val="20"/>
                </w:rPr>
                <w:t>Số lượng: …</w:t>
              </w:r>
            </w:ins>
          </w:p>
        </w:tc>
      </w:tr>
      <w:tr w:rsidR="00E707C0" w:rsidRPr="001B7F35" w14:paraId="49A60851" w14:textId="77777777" w:rsidTr="00E707C0">
        <w:trPr>
          <w:ins w:id="4773" w:author="admin" w:date="2023-04-27T23:09:00Z"/>
          <w:trPrChange w:id="4774" w:author="admin" w:date="2023-04-27T23:22:00Z">
            <w:trPr>
              <w:gridAfter w:val="0"/>
            </w:trPr>
          </w:trPrChange>
        </w:trPr>
        <w:tc>
          <w:tcPr>
            <w:tcW w:w="709" w:type="dxa"/>
            <w:tcPrChange w:id="4775" w:author="admin" w:date="2023-04-27T23:22:00Z">
              <w:tcPr>
                <w:tcW w:w="709" w:type="dxa"/>
              </w:tcPr>
            </w:tcPrChange>
          </w:tcPr>
          <w:p w14:paraId="23CF47DE" w14:textId="77777777" w:rsidR="00E707C0" w:rsidRPr="00A71B8F" w:rsidRDefault="00E707C0" w:rsidP="00E707C0">
            <w:pPr>
              <w:pStyle w:val="ListParagraph"/>
              <w:numPr>
                <w:ilvl w:val="0"/>
                <w:numId w:val="51"/>
              </w:numPr>
              <w:spacing w:before="60"/>
              <w:rPr>
                <w:ins w:id="4776" w:author="admin" w:date="2023-04-27T23:09:00Z"/>
                <w:rFonts w:ascii="Times New Roman" w:hAnsi="Times New Roman"/>
                <w:color w:val="000000"/>
                <w:sz w:val="26"/>
                <w:szCs w:val="26"/>
              </w:rPr>
            </w:pPr>
          </w:p>
        </w:tc>
        <w:tc>
          <w:tcPr>
            <w:tcW w:w="2483" w:type="dxa"/>
            <w:gridSpan w:val="2"/>
            <w:tcPrChange w:id="4777" w:author="admin" w:date="2023-04-27T23:22:00Z">
              <w:tcPr>
                <w:tcW w:w="2175" w:type="dxa"/>
                <w:gridSpan w:val="3"/>
              </w:tcPr>
            </w:tcPrChange>
          </w:tcPr>
          <w:p w14:paraId="6204E43E" w14:textId="106BC3EC" w:rsidR="00E707C0" w:rsidRPr="00376700" w:rsidRDefault="00E707C0" w:rsidP="00E707C0">
            <w:pPr>
              <w:spacing w:before="60"/>
              <w:rPr>
                <w:ins w:id="4778" w:author="admin" w:date="2023-04-27T23:09:00Z"/>
                <w:rFonts w:ascii="Times New Roman" w:hAnsi="Times New Roman"/>
                <w:color w:val="000000"/>
                <w:sz w:val="26"/>
                <w:szCs w:val="26"/>
              </w:rPr>
            </w:pPr>
            <w:ins w:id="4779" w:author="admin" w:date="2023-04-27T23:11:00Z">
              <w:r w:rsidRPr="00376700">
                <w:rPr>
                  <w:rFonts w:ascii="Times New Roman" w:hAnsi="Times New Roman"/>
                  <w:color w:val="000000"/>
                  <w:sz w:val="26"/>
                  <w:szCs w:val="26"/>
                </w:rPr>
                <w:t>Bình hút dẫn l</w:t>
              </w:r>
              <w:r w:rsidRPr="00376700">
                <w:rPr>
                  <w:rFonts w:ascii="Times New Roman" w:hAnsi="Times New Roman" w:hint="eastAsia"/>
                  <w:color w:val="000000"/>
                  <w:sz w:val="26"/>
                  <w:szCs w:val="26"/>
                </w:rPr>
                <w:t>ư</w:t>
              </w:r>
              <w:r w:rsidRPr="00376700">
                <w:rPr>
                  <w:rFonts w:ascii="Times New Roman" w:hAnsi="Times New Roman"/>
                  <w:color w:val="000000"/>
                  <w:sz w:val="26"/>
                  <w:szCs w:val="26"/>
                </w:rPr>
                <w:t xml:space="preserve">u màng phổi kín di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ộng</w:t>
              </w:r>
            </w:ins>
          </w:p>
        </w:tc>
        <w:tc>
          <w:tcPr>
            <w:tcW w:w="1514" w:type="dxa"/>
            <w:gridSpan w:val="2"/>
            <w:tcPrChange w:id="4780" w:author="admin" w:date="2023-04-27T23:22:00Z">
              <w:tcPr>
                <w:tcW w:w="1702" w:type="dxa"/>
                <w:gridSpan w:val="4"/>
              </w:tcPr>
            </w:tcPrChange>
          </w:tcPr>
          <w:p w14:paraId="2C63D9A3" w14:textId="77777777" w:rsidR="00E707C0" w:rsidRPr="009A7CF2" w:rsidRDefault="00E707C0" w:rsidP="00E707C0">
            <w:pPr>
              <w:spacing w:before="60"/>
              <w:rPr>
                <w:ins w:id="4781" w:author="admin" w:date="2023-04-27T23:25:00Z"/>
                <w:rFonts w:ascii="Times New Roman" w:hAnsi="Times New Roman"/>
                <w:bCs/>
                <w:sz w:val="20"/>
              </w:rPr>
            </w:pPr>
            <w:ins w:id="478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DA1056E" w14:textId="77777777" w:rsidR="00E707C0" w:rsidRPr="009A7CF2" w:rsidRDefault="00E707C0" w:rsidP="00E707C0">
            <w:pPr>
              <w:spacing w:before="60"/>
              <w:rPr>
                <w:ins w:id="4783" w:author="admin" w:date="2023-04-27T23:25:00Z"/>
                <w:rFonts w:ascii="Times New Roman" w:hAnsi="Times New Roman"/>
                <w:bCs/>
                <w:sz w:val="20"/>
              </w:rPr>
            </w:pPr>
            <w:ins w:id="478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0B4FB22" w14:textId="7559FDD0" w:rsidR="00E707C0" w:rsidRPr="001B7F35" w:rsidRDefault="00E707C0" w:rsidP="00E707C0">
            <w:pPr>
              <w:spacing w:before="60"/>
              <w:rPr>
                <w:ins w:id="4785" w:author="admin" w:date="2023-04-27T23:09:00Z"/>
                <w:rFonts w:ascii="Times New Roman" w:hAnsi="Times New Roman"/>
                <w:bCs/>
                <w:sz w:val="26"/>
                <w:szCs w:val="26"/>
              </w:rPr>
            </w:pPr>
            <w:ins w:id="4786" w:author="admin" w:date="2023-04-27T23:25:00Z">
              <w:r w:rsidRPr="009A7CF2">
                <w:rPr>
                  <w:rFonts w:ascii="Times New Roman" w:hAnsi="Times New Roman"/>
                  <w:bCs/>
                  <w:sz w:val="20"/>
                </w:rPr>
                <w:t>Số lượng: …</w:t>
              </w:r>
            </w:ins>
          </w:p>
        </w:tc>
        <w:tc>
          <w:tcPr>
            <w:tcW w:w="1651" w:type="dxa"/>
            <w:gridSpan w:val="2"/>
            <w:tcPrChange w:id="4787" w:author="admin" w:date="2023-04-27T23:22:00Z">
              <w:tcPr>
                <w:tcW w:w="1702" w:type="dxa"/>
                <w:gridSpan w:val="3"/>
              </w:tcPr>
            </w:tcPrChange>
          </w:tcPr>
          <w:p w14:paraId="63D0051F" w14:textId="77777777" w:rsidR="00E707C0" w:rsidRPr="009A7CF2" w:rsidRDefault="00E707C0" w:rsidP="00E707C0">
            <w:pPr>
              <w:spacing w:before="60"/>
              <w:rPr>
                <w:ins w:id="4788" w:author="admin" w:date="2023-04-27T23:25:00Z"/>
                <w:rFonts w:ascii="Times New Roman" w:hAnsi="Times New Roman"/>
                <w:bCs/>
                <w:sz w:val="20"/>
              </w:rPr>
            </w:pPr>
            <w:ins w:id="478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E6166E1" w14:textId="77777777" w:rsidR="00E707C0" w:rsidRPr="009A7CF2" w:rsidRDefault="00E707C0" w:rsidP="00E707C0">
            <w:pPr>
              <w:spacing w:before="60"/>
              <w:rPr>
                <w:ins w:id="4790" w:author="admin" w:date="2023-04-27T23:25:00Z"/>
                <w:rFonts w:ascii="Times New Roman" w:hAnsi="Times New Roman"/>
                <w:bCs/>
                <w:sz w:val="20"/>
              </w:rPr>
            </w:pPr>
            <w:ins w:id="479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A1334AB" w14:textId="39B49FCE" w:rsidR="00E707C0" w:rsidRPr="001B7F35" w:rsidRDefault="00E707C0" w:rsidP="00E707C0">
            <w:pPr>
              <w:spacing w:before="60"/>
              <w:rPr>
                <w:ins w:id="4792" w:author="admin" w:date="2023-04-27T23:09:00Z"/>
                <w:rFonts w:ascii="Times New Roman" w:hAnsi="Times New Roman"/>
                <w:bCs/>
                <w:sz w:val="26"/>
                <w:szCs w:val="26"/>
              </w:rPr>
            </w:pPr>
            <w:ins w:id="4793" w:author="admin" w:date="2023-04-27T23:25:00Z">
              <w:r w:rsidRPr="009A7CF2">
                <w:rPr>
                  <w:rFonts w:ascii="Times New Roman" w:hAnsi="Times New Roman"/>
                  <w:bCs/>
                  <w:sz w:val="20"/>
                </w:rPr>
                <w:t>Số lượng: …</w:t>
              </w:r>
            </w:ins>
          </w:p>
        </w:tc>
        <w:tc>
          <w:tcPr>
            <w:tcW w:w="1514" w:type="dxa"/>
            <w:gridSpan w:val="2"/>
            <w:tcPrChange w:id="4794" w:author="admin" w:date="2023-04-27T23:22:00Z">
              <w:tcPr>
                <w:tcW w:w="1702" w:type="dxa"/>
                <w:gridSpan w:val="4"/>
              </w:tcPr>
            </w:tcPrChange>
          </w:tcPr>
          <w:p w14:paraId="332E0FB4" w14:textId="77777777" w:rsidR="00E707C0" w:rsidRPr="009A7CF2" w:rsidRDefault="00E707C0" w:rsidP="00E707C0">
            <w:pPr>
              <w:spacing w:before="60"/>
              <w:rPr>
                <w:ins w:id="4795" w:author="admin" w:date="2023-04-27T23:25:00Z"/>
                <w:rFonts w:ascii="Times New Roman" w:hAnsi="Times New Roman"/>
                <w:bCs/>
                <w:sz w:val="20"/>
              </w:rPr>
            </w:pPr>
            <w:ins w:id="479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91D312E" w14:textId="77777777" w:rsidR="00E707C0" w:rsidRPr="009A7CF2" w:rsidRDefault="00E707C0" w:rsidP="00E707C0">
            <w:pPr>
              <w:spacing w:before="60"/>
              <w:rPr>
                <w:ins w:id="4797" w:author="admin" w:date="2023-04-27T23:25:00Z"/>
                <w:rFonts w:ascii="Times New Roman" w:hAnsi="Times New Roman"/>
                <w:bCs/>
                <w:sz w:val="20"/>
              </w:rPr>
            </w:pPr>
            <w:ins w:id="479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DD884EB" w14:textId="3FF45B72" w:rsidR="00E707C0" w:rsidRPr="001B7F35" w:rsidRDefault="00E707C0" w:rsidP="00E707C0">
            <w:pPr>
              <w:spacing w:before="60"/>
              <w:rPr>
                <w:ins w:id="4799" w:author="admin" w:date="2023-04-27T23:09:00Z"/>
                <w:rFonts w:ascii="Times New Roman" w:hAnsi="Times New Roman"/>
                <w:bCs/>
                <w:sz w:val="26"/>
                <w:szCs w:val="26"/>
              </w:rPr>
            </w:pPr>
            <w:ins w:id="4800" w:author="admin" w:date="2023-04-27T23:25:00Z">
              <w:r w:rsidRPr="009A7CF2">
                <w:rPr>
                  <w:rFonts w:ascii="Times New Roman" w:hAnsi="Times New Roman"/>
                  <w:bCs/>
                  <w:sz w:val="20"/>
                </w:rPr>
                <w:t>Số lượng: …</w:t>
              </w:r>
            </w:ins>
          </w:p>
        </w:tc>
        <w:tc>
          <w:tcPr>
            <w:tcW w:w="1580" w:type="dxa"/>
            <w:gridSpan w:val="2"/>
            <w:tcPrChange w:id="4801" w:author="admin" w:date="2023-04-27T23:22:00Z">
              <w:tcPr>
                <w:tcW w:w="1461" w:type="dxa"/>
                <w:gridSpan w:val="2"/>
              </w:tcPr>
            </w:tcPrChange>
          </w:tcPr>
          <w:p w14:paraId="5A3E1204" w14:textId="77777777" w:rsidR="00E707C0" w:rsidRPr="009A7CF2" w:rsidRDefault="00E707C0" w:rsidP="00E707C0">
            <w:pPr>
              <w:spacing w:before="60"/>
              <w:rPr>
                <w:ins w:id="4802" w:author="admin" w:date="2023-04-27T23:25:00Z"/>
                <w:rFonts w:ascii="Times New Roman" w:hAnsi="Times New Roman"/>
                <w:bCs/>
                <w:sz w:val="20"/>
              </w:rPr>
            </w:pPr>
            <w:ins w:id="480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A45FC8C" w14:textId="77777777" w:rsidR="00E707C0" w:rsidRPr="009A7CF2" w:rsidRDefault="00E707C0" w:rsidP="00E707C0">
            <w:pPr>
              <w:spacing w:before="60"/>
              <w:rPr>
                <w:ins w:id="4804" w:author="admin" w:date="2023-04-27T23:25:00Z"/>
                <w:rFonts w:ascii="Times New Roman" w:hAnsi="Times New Roman"/>
                <w:bCs/>
                <w:sz w:val="20"/>
              </w:rPr>
            </w:pPr>
            <w:ins w:id="480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67034C9" w14:textId="09F63937" w:rsidR="00E707C0" w:rsidRPr="001B7F35" w:rsidRDefault="00E707C0" w:rsidP="00E707C0">
            <w:pPr>
              <w:spacing w:before="60"/>
              <w:rPr>
                <w:ins w:id="4806" w:author="admin" w:date="2023-04-27T23:09:00Z"/>
                <w:rFonts w:ascii="Times New Roman" w:hAnsi="Times New Roman"/>
                <w:bCs/>
                <w:sz w:val="26"/>
                <w:szCs w:val="26"/>
              </w:rPr>
            </w:pPr>
            <w:ins w:id="4807" w:author="admin" w:date="2023-04-27T23:25:00Z">
              <w:r w:rsidRPr="009A7CF2">
                <w:rPr>
                  <w:rFonts w:ascii="Times New Roman" w:hAnsi="Times New Roman"/>
                  <w:bCs/>
                  <w:sz w:val="20"/>
                </w:rPr>
                <w:t>Số lượng: …</w:t>
              </w:r>
            </w:ins>
          </w:p>
        </w:tc>
      </w:tr>
      <w:tr w:rsidR="00E707C0" w:rsidRPr="001B7F35" w14:paraId="028DCE19" w14:textId="77777777" w:rsidTr="00E707C0">
        <w:trPr>
          <w:ins w:id="4808" w:author="admin" w:date="2023-04-27T23:09:00Z"/>
          <w:trPrChange w:id="4809" w:author="admin" w:date="2023-04-27T23:22:00Z">
            <w:trPr>
              <w:gridAfter w:val="0"/>
            </w:trPr>
          </w:trPrChange>
        </w:trPr>
        <w:tc>
          <w:tcPr>
            <w:tcW w:w="709" w:type="dxa"/>
            <w:tcPrChange w:id="4810" w:author="admin" w:date="2023-04-27T23:22:00Z">
              <w:tcPr>
                <w:tcW w:w="709" w:type="dxa"/>
              </w:tcPr>
            </w:tcPrChange>
          </w:tcPr>
          <w:p w14:paraId="0199EAAA" w14:textId="77777777" w:rsidR="00E707C0" w:rsidRPr="00A71B8F" w:rsidRDefault="00E707C0" w:rsidP="00E707C0">
            <w:pPr>
              <w:pStyle w:val="ListParagraph"/>
              <w:numPr>
                <w:ilvl w:val="0"/>
                <w:numId w:val="51"/>
              </w:numPr>
              <w:spacing w:before="60"/>
              <w:rPr>
                <w:ins w:id="4811" w:author="admin" w:date="2023-04-27T23:09:00Z"/>
                <w:rFonts w:ascii="Times New Roman" w:hAnsi="Times New Roman"/>
                <w:color w:val="000000"/>
                <w:sz w:val="26"/>
                <w:szCs w:val="26"/>
              </w:rPr>
            </w:pPr>
          </w:p>
        </w:tc>
        <w:tc>
          <w:tcPr>
            <w:tcW w:w="2483" w:type="dxa"/>
            <w:gridSpan w:val="2"/>
            <w:tcPrChange w:id="4812" w:author="admin" w:date="2023-04-27T23:22:00Z">
              <w:tcPr>
                <w:tcW w:w="2175" w:type="dxa"/>
                <w:gridSpan w:val="3"/>
              </w:tcPr>
            </w:tcPrChange>
          </w:tcPr>
          <w:p w14:paraId="08CC2A11" w14:textId="24395258" w:rsidR="00E707C0" w:rsidRPr="00376700" w:rsidRDefault="00E707C0" w:rsidP="00E707C0">
            <w:pPr>
              <w:spacing w:before="60"/>
              <w:rPr>
                <w:ins w:id="4813" w:author="admin" w:date="2023-04-27T23:09:00Z"/>
                <w:rFonts w:ascii="Times New Roman" w:hAnsi="Times New Roman"/>
                <w:color w:val="000000"/>
                <w:sz w:val="26"/>
                <w:szCs w:val="26"/>
              </w:rPr>
            </w:pPr>
            <w:ins w:id="4814" w:author="admin" w:date="2023-04-27T23:11:00Z">
              <w:r w:rsidRPr="00376700">
                <w:rPr>
                  <w:rFonts w:ascii="Times New Roman" w:hAnsi="Times New Roman"/>
                  <w:color w:val="000000"/>
                  <w:sz w:val="26"/>
                  <w:szCs w:val="26"/>
                </w:rPr>
                <w:t xml:space="preserve">Bộ </w:t>
              </w:r>
              <w:r w:rsidRPr="00376700">
                <w:rPr>
                  <w:rFonts w:ascii="Times New Roman" w:hAnsi="Times New Roman" w:hint="eastAsia"/>
                  <w:color w:val="000000"/>
                  <w:sz w:val="26"/>
                  <w:szCs w:val="26"/>
                </w:rPr>
                <w:t>đè</w:t>
              </w:r>
              <w:r w:rsidRPr="00376700">
                <w:rPr>
                  <w:rFonts w:ascii="Times New Roman" w:hAnsi="Times New Roman"/>
                  <w:color w:val="000000"/>
                  <w:sz w:val="26"/>
                  <w:szCs w:val="26"/>
                </w:rPr>
                <w:t xml:space="preserve">n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ặt nội khí quản th</w:t>
              </w:r>
              <w:r w:rsidRPr="00376700">
                <w:rPr>
                  <w:rFonts w:ascii="Times New Roman" w:hAnsi="Times New Roman" w:hint="eastAsia"/>
                  <w:color w:val="000000"/>
                  <w:sz w:val="26"/>
                  <w:szCs w:val="26"/>
                </w:rPr>
                <w:t>ư</w:t>
              </w:r>
              <w:r w:rsidRPr="00376700">
                <w:rPr>
                  <w:rFonts w:ascii="Times New Roman" w:hAnsi="Times New Roman"/>
                  <w:color w:val="000000"/>
                  <w:sz w:val="26"/>
                  <w:szCs w:val="26"/>
                </w:rPr>
                <w:t>ờng</w:t>
              </w:r>
            </w:ins>
          </w:p>
        </w:tc>
        <w:tc>
          <w:tcPr>
            <w:tcW w:w="1514" w:type="dxa"/>
            <w:gridSpan w:val="2"/>
            <w:tcPrChange w:id="4815" w:author="admin" w:date="2023-04-27T23:22:00Z">
              <w:tcPr>
                <w:tcW w:w="1702" w:type="dxa"/>
                <w:gridSpan w:val="4"/>
              </w:tcPr>
            </w:tcPrChange>
          </w:tcPr>
          <w:p w14:paraId="5D482298" w14:textId="77777777" w:rsidR="00E707C0" w:rsidRPr="009A7CF2" w:rsidRDefault="00E707C0" w:rsidP="00E707C0">
            <w:pPr>
              <w:spacing w:before="60"/>
              <w:rPr>
                <w:ins w:id="4816" w:author="admin" w:date="2023-04-27T23:25:00Z"/>
                <w:rFonts w:ascii="Times New Roman" w:hAnsi="Times New Roman"/>
                <w:bCs/>
                <w:sz w:val="20"/>
              </w:rPr>
            </w:pPr>
            <w:ins w:id="48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3640E51" w14:textId="77777777" w:rsidR="00E707C0" w:rsidRPr="009A7CF2" w:rsidRDefault="00E707C0" w:rsidP="00E707C0">
            <w:pPr>
              <w:spacing w:before="60"/>
              <w:rPr>
                <w:ins w:id="4818" w:author="admin" w:date="2023-04-27T23:25:00Z"/>
                <w:rFonts w:ascii="Times New Roman" w:hAnsi="Times New Roman"/>
                <w:bCs/>
                <w:sz w:val="20"/>
              </w:rPr>
            </w:pPr>
            <w:ins w:id="48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B768B65" w14:textId="2085FEE3" w:rsidR="00E707C0" w:rsidRPr="001B7F35" w:rsidRDefault="00E707C0" w:rsidP="00E707C0">
            <w:pPr>
              <w:spacing w:before="60"/>
              <w:rPr>
                <w:ins w:id="4820" w:author="admin" w:date="2023-04-27T23:09:00Z"/>
                <w:rFonts w:ascii="Times New Roman" w:hAnsi="Times New Roman"/>
                <w:bCs/>
                <w:sz w:val="26"/>
                <w:szCs w:val="26"/>
              </w:rPr>
            </w:pPr>
            <w:ins w:id="4821" w:author="admin" w:date="2023-04-27T23:25:00Z">
              <w:r w:rsidRPr="009A7CF2">
                <w:rPr>
                  <w:rFonts w:ascii="Times New Roman" w:hAnsi="Times New Roman"/>
                  <w:bCs/>
                  <w:sz w:val="20"/>
                </w:rPr>
                <w:t>Số lượng: …</w:t>
              </w:r>
            </w:ins>
          </w:p>
        </w:tc>
        <w:tc>
          <w:tcPr>
            <w:tcW w:w="1651" w:type="dxa"/>
            <w:gridSpan w:val="2"/>
            <w:tcPrChange w:id="4822" w:author="admin" w:date="2023-04-27T23:22:00Z">
              <w:tcPr>
                <w:tcW w:w="1702" w:type="dxa"/>
                <w:gridSpan w:val="3"/>
              </w:tcPr>
            </w:tcPrChange>
          </w:tcPr>
          <w:p w14:paraId="199897ED" w14:textId="77777777" w:rsidR="00E707C0" w:rsidRPr="009A7CF2" w:rsidRDefault="00E707C0" w:rsidP="00E707C0">
            <w:pPr>
              <w:spacing w:before="60"/>
              <w:rPr>
                <w:ins w:id="4823" w:author="admin" w:date="2023-04-27T23:25:00Z"/>
                <w:rFonts w:ascii="Times New Roman" w:hAnsi="Times New Roman"/>
                <w:bCs/>
                <w:sz w:val="20"/>
              </w:rPr>
            </w:pPr>
            <w:ins w:id="48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E0924DC" w14:textId="77777777" w:rsidR="00E707C0" w:rsidRPr="009A7CF2" w:rsidRDefault="00E707C0" w:rsidP="00E707C0">
            <w:pPr>
              <w:spacing w:before="60"/>
              <w:rPr>
                <w:ins w:id="4825" w:author="admin" w:date="2023-04-27T23:25:00Z"/>
                <w:rFonts w:ascii="Times New Roman" w:hAnsi="Times New Roman"/>
                <w:bCs/>
                <w:sz w:val="20"/>
              </w:rPr>
            </w:pPr>
            <w:ins w:id="48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CE7008" w14:textId="0FD7C386" w:rsidR="00E707C0" w:rsidRPr="001B7F35" w:rsidRDefault="00E707C0" w:rsidP="00E707C0">
            <w:pPr>
              <w:spacing w:before="60"/>
              <w:rPr>
                <w:ins w:id="4827" w:author="admin" w:date="2023-04-27T23:09:00Z"/>
                <w:rFonts w:ascii="Times New Roman" w:hAnsi="Times New Roman"/>
                <w:bCs/>
                <w:sz w:val="26"/>
                <w:szCs w:val="26"/>
              </w:rPr>
            </w:pPr>
            <w:ins w:id="4828" w:author="admin" w:date="2023-04-27T23:25:00Z">
              <w:r w:rsidRPr="009A7CF2">
                <w:rPr>
                  <w:rFonts w:ascii="Times New Roman" w:hAnsi="Times New Roman"/>
                  <w:bCs/>
                  <w:sz w:val="20"/>
                </w:rPr>
                <w:t>Số lượng: …</w:t>
              </w:r>
            </w:ins>
          </w:p>
        </w:tc>
        <w:tc>
          <w:tcPr>
            <w:tcW w:w="1514" w:type="dxa"/>
            <w:gridSpan w:val="2"/>
            <w:tcPrChange w:id="4829" w:author="admin" w:date="2023-04-27T23:22:00Z">
              <w:tcPr>
                <w:tcW w:w="1702" w:type="dxa"/>
                <w:gridSpan w:val="4"/>
              </w:tcPr>
            </w:tcPrChange>
          </w:tcPr>
          <w:p w14:paraId="7A9DF1CB" w14:textId="77777777" w:rsidR="00E707C0" w:rsidRPr="009A7CF2" w:rsidRDefault="00E707C0" w:rsidP="00E707C0">
            <w:pPr>
              <w:spacing w:before="60"/>
              <w:rPr>
                <w:ins w:id="4830" w:author="admin" w:date="2023-04-27T23:25:00Z"/>
                <w:rFonts w:ascii="Times New Roman" w:hAnsi="Times New Roman"/>
                <w:bCs/>
                <w:sz w:val="20"/>
              </w:rPr>
            </w:pPr>
            <w:ins w:id="483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851EEFC" w14:textId="77777777" w:rsidR="00E707C0" w:rsidRPr="009A7CF2" w:rsidRDefault="00E707C0" w:rsidP="00E707C0">
            <w:pPr>
              <w:spacing w:before="60"/>
              <w:rPr>
                <w:ins w:id="4832" w:author="admin" w:date="2023-04-27T23:25:00Z"/>
                <w:rFonts w:ascii="Times New Roman" w:hAnsi="Times New Roman"/>
                <w:bCs/>
                <w:sz w:val="20"/>
              </w:rPr>
            </w:pPr>
            <w:ins w:id="483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3ACA5EE" w14:textId="1A4A054D" w:rsidR="00E707C0" w:rsidRPr="001B7F35" w:rsidRDefault="00E707C0" w:rsidP="00E707C0">
            <w:pPr>
              <w:spacing w:before="60"/>
              <w:rPr>
                <w:ins w:id="4834" w:author="admin" w:date="2023-04-27T23:09:00Z"/>
                <w:rFonts w:ascii="Times New Roman" w:hAnsi="Times New Roman"/>
                <w:bCs/>
                <w:sz w:val="26"/>
                <w:szCs w:val="26"/>
              </w:rPr>
            </w:pPr>
            <w:ins w:id="4835" w:author="admin" w:date="2023-04-27T23:25:00Z">
              <w:r w:rsidRPr="009A7CF2">
                <w:rPr>
                  <w:rFonts w:ascii="Times New Roman" w:hAnsi="Times New Roman"/>
                  <w:bCs/>
                  <w:sz w:val="20"/>
                </w:rPr>
                <w:t>Số lượng: …</w:t>
              </w:r>
            </w:ins>
          </w:p>
        </w:tc>
        <w:tc>
          <w:tcPr>
            <w:tcW w:w="1580" w:type="dxa"/>
            <w:gridSpan w:val="2"/>
            <w:tcPrChange w:id="4836" w:author="admin" w:date="2023-04-27T23:22:00Z">
              <w:tcPr>
                <w:tcW w:w="1461" w:type="dxa"/>
                <w:gridSpan w:val="2"/>
              </w:tcPr>
            </w:tcPrChange>
          </w:tcPr>
          <w:p w14:paraId="08382B92" w14:textId="77777777" w:rsidR="00E707C0" w:rsidRPr="009A7CF2" w:rsidRDefault="00E707C0" w:rsidP="00E707C0">
            <w:pPr>
              <w:spacing w:before="60"/>
              <w:rPr>
                <w:ins w:id="4837" w:author="admin" w:date="2023-04-27T23:25:00Z"/>
                <w:rFonts w:ascii="Times New Roman" w:hAnsi="Times New Roman"/>
                <w:bCs/>
                <w:sz w:val="20"/>
              </w:rPr>
            </w:pPr>
            <w:ins w:id="483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DEC420C" w14:textId="77777777" w:rsidR="00E707C0" w:rsidRPr="009A7CF2" w:rsidRDefault="00E707C0" w:rsidP="00E707C0">
            <w:pPr>
              <w:spacing w:before="60"/>
              <w:rPr>
                <w:ins w:id="4839" w:author="admin" w:date="2023-04-27T23:25:00Z"/>
                <w:rFonts w:ascii="Times New Roman" w:hAnsi="Times New Roman"/>
                <w:bCs/>
                <w:sz w:val="20"/>
              </w:rPr>
            </w:pPr>
            <w:ins w:id="484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1667470" w14:textId="1BAEC78A" w:rsidR="00E707C0" w:rsidRPr="001B7F35" w:rsidRDefault="00E707C0" w:rsidP="00E707C0">
            <w:pPr>
              <w:spacing w:before="60"/>
              <w:rPr>
                <w:ins w:id="4841" w:author="admin" w:date="2023-04-27T23:09:00Z"/>
                <w:rFonts w:ascii="Times New Roman" w:hAnsi="Times New Roman"/>
                <w:bCs/>
                <w:sz w:val="26"/>
                <w:szCs w:val="26"/>
              </w:rPr>
            </w:pPr>
            <w:ins w:id="4842" w:author="admin" w:date="2023-04-27T23:25:00Z">
              <w:r w:rsidRPr="009A7CF2">
                <w:rPr>
                  <w:rFonts w:ascii="Times New Roman" w:hAnsi="Times New Roman"/>
                  <w:bCs/>
                  <w:sz w:val="20"/>
                </w:rPr>
                <w:t>Số lượng: …</w:t>
              </w:r>
            </w:ins>
          </w:p>
        </w:tc>
      </w:tr>
      <w:tr w:rsidR="00E707C0" w:rsidRPr="001B7F35" w14:paraId="42669EFF" w14:textId="77777777" w:rsidTr="00E707C0">
        <w:trPr>
          <w:ins w:id="4843" w:author="admin" w:date="2023-04-27T23:09:00Z"/>
          <w:trPrChange w:id="4844" w:author="admin" w:date="2023-04-27T23:22:00Z">
            <w:trPr>
              <w:gridAfter w:val="0"/>
            </w:trPr>
          </w:trPrChange>
        </w:trPr>
        <w:tc>
          <w:tcPr>
            <w:tcW w:w="709" w:type="dxa"/>
            <w:tcPrChange w:id="4845" w:author="admin" w:date="2023-04-27T23:22:00Z">
              <w:tcPr>
                <w:tcW w:w="709" w:type="dxa"/>
              </w:tcPr>
            </w:tcPrChange>
          </w:tcPr>
          <w:p w14:paraId="15284DA8" w14:textId="77777777" w:rsidR="00E707C0" w:rsidRPr="00A71B8F" w:rsidRDefault="00E707C0" w:rsidP="00E707C0">
            <w:pPr>
              <w:pStyle w:val="ListParagraph"/>
              <w:numPr>
                <w:ilvl w:val="0"/>
                <w:numId w:val="51"/>
              </w:numPr>
              <w:spacing w:before="60"/>
              <w:rPr>
                <w:ins w:id="4846" w:author="admin" w:date="2023-04-27T23:09:00Z"/>
                <w:rFonts w:ascii="Times New Roman" w:hAnsi="Times New Roman"/>
                <w:color w:val="000000"/>
                <w:sz w:val="26"/>
                <w:szCs w:val="26"/>
              </w:rPr>
            </w:pPr>
          </w:p>
        </w:tc>
        <w:tc>
          <w:tcPr>
            <w:tcW w:w="2483" w:type="dxa"/>
            <w:gridSpan w:val="2"/>
            <w:tcPrChange w:id="4847" w:author="admin" w:date="2023-04-27T23:22:00Z">
              <w:tcPr>
                <w:tcW w:w="2175" w:type="dxa"/>
                <w:gridSpan w:val="3"/>
              </w:tcPr>
            </w:tcPrChange>
          </w:tcPr>
          <w:p w14:paraId="4637DED4" w14:textId="1F0DFFD8" w:rsidR="00E707C0" w:rsidRPr="00376700" w:rsidRDefault="00E707C0" w:rsidP="00E707C0">
            <w:pPr>
              <w:spacing w:before="60"/>
              <w:rPr>
                <w:ins w:id="4848" w:author="admin" w:date="2023-04-27T23:09:00Z"/>
                <w:rFonts w:ascii="Times New Roman" w:hAnsi="Times New Roman"/>
                <w:color w:val="000000"/>
                <w:sz w:val="26"/>
                <w:szCs w:val="26"/>
              </w:rPr>
            </w:pPr>
            <w:ins w:id="4849" w:author="admin" w:date="2023-04-27T23:11:00Z">
              <w:r w:rsidRPr="00376700">
                <w:rPr>
                  <w:rFonts w:ascii="Times New Roman" w:hAnsi="Times New Roman"/>
                  <w:color w:val="000000"/>
                  <w:sz w:val="26"/>
                  <w:szCs w:val="26"/>
                </w:rPr>
                <w:t xml:space="preserve">Bộ </w:t>
              </w:r>
              <w:r w:rsidRPr="00376700">
                <w:rPr>
                  <w:rFonts w:ascii="Times New Roman" w:hAnsi="Times New Roman" w:hint="eastAsia"/>
                  <w:color w:val="000000"/>
                  <w:sz w:val="26"/>
                  <w:szCs w:val="26"/>
                </w:rPr>
                <w:t>đè</w:t>
              </w:r>
              <w:r w:rsidRPr="00376700">
                <w:rPr>
                  <w:rFonts w:ascii="Times New Roman" w:hAnsi="Times New Roman"/>
                  <w:color w:val="000000"/>
                  <w:sz w:val="26"/>
                  <w:szCs w:val="26"/>
                </w:rPr>
                <w:t xml:space="preserve">n </w:t>
              </w:r>
              <w:r w:rsidRPr="00376700">
                <w:rPr>
                  <w:rFonts w:ascii="Times New Roman" w:hAnsi="Times New Roman" w:hint="eastAsia"/>
                  <w:color w:val="000000"/>
                  <w:sz w:val="26"/>
                  <w:szCs w:val="26"/>
                </w:rPr>
                <w:t>đ</w:t>
              </w:r>
              <w:r w:rsidRPr="00376700">
                <w:rPr>
                  <w:rFonts w:ascii="Times New Roman" w:hAnsi="Times New Roman"/>
                  <w:color w:val="000000"/>
                  <w:sz w:val="26"/>
                  <w:szCs w:val="26"/>
                </w:rPr>
                <w:t>ặt nội khí quản có camera</w:t>
              </w:r>
            </w:ins>
          </w:p>
        </w:tc>
        <w:tc>
          <w:tcPr>
            <w:tcW w:w="1514" w:type="dxa"/>
            <w:gridSpan w:val="2"/>
            <w:tcPrChange w:id="4850" w:author="admin" w:date="2023-04-27T23:22:00Z">
              <w:tcPr>
                <w:tcW w:w="1702" w:type="dxa"/>
                <w:gridSpan w:val="4"/>
              </w:tcPr>
            </w:tcPrChange>
          </w:tcPr>
          <w:p w14:paraId="79C5A26F" w14:textId="77777777" w:rsidR="00E707C0" w:rsidRPr="009A7CF2" w:rsidRDefault="00E707C0" w:rsidP="00E707C0">
            <w:pPr>
              <w:spacing w:before="60"/>
              <w:rPr>
                <w:ins w:id="4851" w:author="admin" w:date="2023-04-27T23:25:00Z"/>
                <w:rFonts w:ascii="Times New Roman" w:hAnsi="Times New Roman"/>
                <w:bCs/>
                <w:sz w:val="20"/>
              </w:rPr>
            </w:pPr>
            <w:ins w:id="485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DF5764F" w14:textId="77777777" w:rsidR="00E707C0" w:rsidRPr="009A7CF2" w:rsidRDefault="00E707C0" w:rsidP="00E707C0">
            <w:pPr>
              <w:spacing w:before="60"/>
              <w:rPr>
                <w:ins w:id="4853" w:author="admin" w:date="2023-04-27T23:25:00Z"/>
                <w:rFonts w:ascii="Times New Roman" w:hAnsi="Times New Roman"/>
                <w:bCs/>
                <w:sz w:val="20"/>
              </w:rPr>
            </w:pPr>
            <w:ins w:id="485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86C4FB8" w14:textId="3CC88373" w:rsidR="00E707C0" w:rsidRPr="001B7F35" w:rsidRDefault="00E707C0" w:rsidP="00E707C0">
            <w:pPr>
              <w:spacing w:before="60"/>
              <w:rPr>
                <w:ins w:id="4855" w:author="admin" w:date="2023-04-27T23:09:00Z"/>
                <w:rFonts w:ascii="Times New Roman" w:hAnsi="Times New Roman"/>
                <w:bCs/>
                <w:sz w:val="26"/>
                <w:szCs w:val="26"/>
              </w:rPr>
            </w:pPr>
            <w:ins w:id="4856" w:author="admin" w:date="2023-04-27T23:25:00Z">
              <w:r w:rsidRPr="009A7CF2">
                <w:rPr>
                  <w:rFonts w:ascii="Times New Roman" w:hAnsi="Times New Roman"/>
                  <w:bCs/>
                  <w:sz w:val="20"/>
                </w:rPr>
                <w:t>Số lượng: …</w:t>
              </w:r>
            </w:ins>
          </w:p>
        </w:tc>
        <w:tc>
          <w:tcPr>
            <w:tcW w:w="1651" w:type="dxa"/>
            <w:gridSpan w:val="2"/>
            <w:tcPrChange w:id="4857" w:author="admin" w:date="2023-04-27T23:22:00Z">
              <w:tcPr>
                <w:tcW w:w="1702" w:type="dxa"/>
                <w:gridSpan w:val="3"/>
              </w:tcPr>
            </w:tcPrChange>
          </w:tcPr>
          <w:p w14:paraId="0D8CAFF8" w14:textId="77777777" w:rsidR="00E707C0" w:rsidRPr="009A7CF2" w:rsidRDefault="00E707C0" w:rsidP="00E707C0">
            <w:pPr>
              <w:spacing w:before="60"/>
              <w:rPr>
                <w:ins w:id="4858" w:author="admin" w:date="2023-04-27T23:25:00Z"/>
                <w:rFonts w:ascii="Times New Roman" w:hAnsi="Times New Roman"/>
                <w:bCs/>
                <w:sz w:val="20"/>
              </w:rPr>
            </w:pPr>
            <w:ins w:id="485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9476840" w14:textId="77777777" w:rsidR="00E707C0" w:rsidRPr="009A7CF2" w:rsidRDefault="00E707C0" w:rsidP="00E707C0">
            <w:pPr>
              <w:spacing w:before="60"/>
              <w:rPr>
                <w:ins w:id="4860" w:author="admin" w:date="2023-04-27T23:25:00Z"/>
                <w:rFonts w:ascii="Times New Roman" w:hAnsi="Times New Roman"/>
                <w:bCs/>
                <w:sz w:val="20"/>
              </w:rPr>
            </w:pPr>
            <w:ins w:id="486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E3B247B" w14:textId="73775110" w:rsidR="00E707C0" w:rsidRPr="001B7F35" w:rsidRDefault="00E707C0" w:rsidP="00E707C0">
            <w:pPr>
              <w:spacing w:before="60"/>
              <w:rPr>
                <w:ins w:id="4862" w:author="admin" w:date="2023-04-27T23:09:00Z"/>
                <w:rFonts w:ascii="Times New Roman" w:hAnsi="Times New Roman"/>
                <w:bCs/>
                <w:sz w:val="26"/>
                <w:szCs w:val="26"/>
              </w:rPr>
            </w:pPr>
            <w:ins w:id="4863" w:author="admin" w:date="2023-04-27T23:25:00Z">
              <w:r w:rsidRPr="009A7CF2">
                <w:rPr>
                  <w:rFonts w:ascii="Times New Roman" w:hAnsi="Times New Roman"/>
                  <w:bCs/>
                  <w:sz w:val="20"/>
                </w:rPr>
                <w:t>Số lượng: …</w:t>
              </w:r>
            </w:ins>
          </w:p>
        </w:tc>
        <w:tc>
          <w:tcPr>
            <w:tcW w:w="1514" w:type="dxa"/>
            <w:gridSpan w:val="2"/>
            <w:tcPrChange w:id="4864" w:author="admin" w:date="2023-04-27T23:22:00Z">
              <w:tcPr>
                <w:tcW w:w="1702" w:type="dxa"/>
                <w:gridSpan w:val="4"/>
              </w:tcPr>
            </w:tcPrChange>
          </w:tcPr>
          <w:p w14:paraId="21CF444F" w14:textId="77777777" w:rsidR="00E707C0" w:rsidRPr="009A7CF2" w:rsidRDefault="00E707C0" w:rsidP="00E707C0">
            <w:pPr>
              <w:spacing w:before="60"/>
              <w:rPr>
                <w:ins w:id="4865" w:author="admin" w:date="2023-04-27T23:25:00Z"/>
                <w:rFonts w:ascii="Times New Roman" w:hAnsi="Times New Roman"/>
                <w:bCs/>
                <w:sz w:val="20"/>
              </w:rPr>
            </w:pPr>
            <w:ins w:id="486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77C5D7F" w14:textId="77777777" w:rsidR="00E707C0" w:rsidRPr="009A7CF2" w:rsidRDefault="00E707C0" w:rsidP="00E707C0">
            <w:pPr>
              <w:spacing w:before="60"/>
              <w:rPr>
                <w:ins w:id="4867" w:author="admin" w:date="2023-04-27T23:25:00Z"/>
                <w:rFonts w:ascii="Times New Roman" w:hAnsi="Times New Roman"/>
                <w:bCs/>
                <w:sz w:val="20"/>
              </w:rPr>
            </w:pPr>
            <w:ins w:id="486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DF345F8" w14:textId="691B9FF6" w:rsidR="00E707C0" w:rsidRPr="001B7F35" w:rsidRDefault="00E707C0" w:rsidP="00E707C0">
            <w:pPr>
              <w:spacing w:before="60"/>
              <w:rPr>
                <w:ins w:id="4869" w:author="admin" w:date="2023-04-27T23:09:00Z"/>
                <w:rFonts w:ascii="Times New Roman" w:hAnsi="Times New Roman"/>
                <w:bCs/>
                <w:sz w:val="26"/>
                <w:szCs w:val="26"/>
              </w:rPr>
            </w:pPr>
            <w:ins w:id="4870" w:author="admin" w:date="2023-04-27T23:25:00Z">
              <w:r w:rsidRPr="009A7CF2">
                <w:rPr>
                  <w:rFonts w:ascii="Times New Roman" w:hAnsi="Times New Roman"/>
                  <w:bCs/>
                  <w:sz w:val="20"/>
                </w:rPr>
                <w:t>Số lượng: …</w:t>
              </w:r>
            </w:ins>
          </w:p>
        </w:tc>
        <w:tc>
          <w:tcPr>
            <w:tcW w:w="1580" w:type="dxa"/>
            <w:gridSpan w:val="2"/>
            <w:tcPrChange w:id="4871" w:author="admin" w:date="2023-04-27T23:22:00Z">
              <w:tcPr>
                <w:tcW w:w="1461" w:type="dxa"/>
                <w:gridSpan w:val="2"/>
              </w:tcPr>
            </w:tcPrChange>
          </w:tcPr>
          <w:p w14:paraId="22DA7E51" w14:textId="77777777" w:rsidR="00E707C0" w:rsidRPr="009A7CF2" w:rsidRDefault="00E707C0" w:rsidP="00E707C0">
            <w:pPr>
              <w:spacing w:before="60"/>
              <w:rPr>
                <w:ins w:id="4872" w:author="admin" w:date="2023-04-27T23:25:00Z"/>
                <w:rFonts w:ascii="Times New Roman" w:hAnsi="Times New Roman"/>
                <w:bCs/>
                <w:sz w:val="20"/>
              </w:rPr>
            </w:pPr>
            <w:ins w:id="487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32CAE49" w14:textId="77777777" w:rsidR="00E707C0" w:rsidRPr="009A7CF2" w:rsidRDefault="00E707C0" w:rsidP="00E707C0">
            <w:pPr>
              <w:spacing w:before="60"/>
              <w:rPr>
                <w:ins w:id="4874" w:author="admin" w:date="2023-04-27T23:25:00Z"/>
                <w:rFonts w:ascii="Times New Roman" w:hAnsi="Times New Roman"/>
                <w:bCs/>
                <w:sz w:val="20"/>
              </w:rPr>
            </w:pPr>
            <w:ins w:id="487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8D01947" w14:textId="5426FD96" w:rsidR="00E707C0" w:rsidRPr="001B7F35" w:rsidRDefault="00E707C0" w:rsidP="00E707C0">
            <w:pPr>
              <w:spacing w:before="60"/>
              <w:rPr>
                <w:ins w:id="4876" w:author="admin" w:date="2023-04-27T23:09:00Z"/>
                <w:rFonts w:ascii="Times New Roman" w:hAnsi="Times New Roman"/>
                <w:bCs/>
                <w:sz w:val="26"/>
                <w:szCs w:val="26"/>
              </w:rPr>
            </w:pPr>
            <w:ins w:id="4877" w:author="admin" w:date="2023-04-27T23:25:00Z">
              <w:r w:rsidRPr="009A7CF2">
                <w:rPr>
                  <w:rFonts w:ascii="Times New Roman" w:hAnsi="Times New Roman"/>
                  <w:bCs/>
                  <w:sz w:val="20"/>
                </w:rPr>
                <w:t>Số lượng: …</w:t>
              </w:r>
            </w:ins>
          </w:p>
        </w:tc>
      </w:tr>
      <w:tr w:rsidR="00E707C0" w:rsidRPr="001B7F35" w14:paraId="24F655BF" w14:textId="77777777" w:rsidTr="00E707C0">
        <w:trPr>
          <w:ins w:id="4878" w:author="admin" w:date="2023-04-27T23:09:00Z"/>
          <w:trPrChange w:id="4879" w:author="admin" w:date="2023-04-27T23:22:00Z">
            <w:trPr>
              <w:gridAfter w:val="0"/>
            </w:trPr>
          </w:trPrChange>
        </w:trPr>
        <w:tc>
          <w:tcPr>
            <w:tcW w:w="709" w:type="dxa"/>
            <w:tcPrChange w:id="4880" w:author="admin" w:date="2023-04-27T23:22:00Z">
              <w:tcPr>
                <w:tcW w:w="709" w:type="dxa"/>
              </w:tcPr>
            </w:tcPrChange>
          </w:tcPr>
          <w:p w14:paraId="75EE6D2F" w14:textId="77777777" w:rsidR="00E707C0" w:rsidRPr="00A71B8F" w:rsidRDefault="00E707C0" w:rsidP="00E707C0">
            <w:pPr>
              <w:pStyle w:val="ListParagraph"/>
              <w:numPr>
                <w:ilvl w:val="0"/>
                <w:numId w:val="51"/>
              </w:numPr>
              <w:spacing w:before="60"/>
              <w:rPr>
                <w:ins w:id="4881" w:author="admin" w:date="2023-04-27T23:09:00Z"/>
                <w:rFonts w:ascii="Times New Roman" w:hAnsi="Times New Roman"/>
                <w:color w:val="000000"/>
                <w:sz w:val="26"/>
                <w:szCs w:val="26"/>
              </w:rPr>
            </w:pPr>
          </w:p>
        </w:tc>
        <w:tc>
          <w:tcPr>
            <w:tcW w:w="2483" w:type="dxa"/>
            <w:gridSpan w:val="2"/>
            <w:tcPrChange w:id="4882" w:author="admin" w:date="2023-04-27T23:22:00Z">
              <w:tcPr>
                <w:tcW w:w="2175" w:type="dxa"/>
                <w:gridSpan w:val="3"/>
              </w:tcPr>
            </w:tcPrChange>
          </w:tcPr>
          <w:p w14:paraId="56DF8807" w14:textId="35C9B2D9" w:rsidR="00E707C0" w:rsidRPr="00376700" w:rsidRDefault="00E707C0" w:rsidP="00E707C0">
            <w:pPr>
              <w:spacing w:before="60"/>
              <w:rPr>
                <w:ins w:id="4883" w:author="admin" w:date="2023-04-27T23:09:00Z"/>
                <w:rFonts w:ascii="Times New Roman" w:hAnsi="Times New Roman"/>
                <w:color w:val="000000"/>
                <w:sz w:val="26"/>
                <w:szCs w:val="26"/>
              </w:rPr>
            </w:pPr>
            <w:ins w:id="4884" w:author="admin" w:date="2023-04-27T23:11:00Z">
              <w:r w:rsidRPr="00376700">
                <w:rPr>
                  <w:rFonts w:ascii="Times New Roman" w:hAnsi="Times New Roman"/>
                  <w:color w:val="000000"/>
                  <w:sz w:val="26"/>
                  <w:szCs w:val="26"/>
                </w:rPr>
                <w:t>Bộ khí dung kết nối máy thở</w:t>
              </w:r>
            </w:ins>
          </w:p>
        </w:tc>
        <w:tc>
          <w:tcPr>
            <w:tcW w:w="1514" w:type="dxa"/>
            <w:gridSpan w:val="2"/>
            <w:tcPrChange w:id="4885" w:author="admin" w:date="2023-04-27T23:22:00Z">
              <w:tcPr>
                <w:tcW w:w="1702" w:type="dxa"/>
                <w:gridSpan w:val="4"/>
              </w:tcPr>
            </w:tcPrChange>
          </w:tcPr>
          <w:p w14:paraId="542881EA" w14:textId="77777777" w:rsidR="00E707C0" w:rsidRPr="009A7CF2" w:rsidRDefault="00E707C0" w:rsidP="00E707C0">
            <w:pPr>
              <w:spacing w:before="60"/>
              <w:rPr>
                <w:ins w:id="4886" w:author="admin" w:date="2023-04-27T23:25:00Z"/>
                <w:rFonts w:ascii="Times New Roman" w:hAnsi="Times New Roman"/>
                <w:bCs/>
                <w:sz w:val="20"/>
              </w:rPr>
            </w:pPr>
            <w:ins w:id="488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0CC467" w14:textId="77777777" w:rsidR="00E707C0" w:rsidRPr="009A7CF2" w:rsidRDefault="00E707C0" w:rsidP="00E707C0">
            <w:pPr>
              <w:spacing w:before="60"/>
              <w:rPr>
                <w:ins w:id="4888" w:author="admin" w:date="2023-04-27T23:25:00Z"/>
                <w:rFonts w:ascii="Times New Roman" w:hAnsi="Times New Roman"/>
                <w:bCs/>
                <w:sz w:val="20"/>
              </w:rPr>
            </w:pPr>
            <w:ins w:id="488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8725A5F" w14:textId="51D76774" w:rsidR="00E707C0" w:rsidRPr="001B7F35" w:rsidRDefault="00E707C0" w:rsidP="00E707C0">
            <w:pPr>
              <w:spacing w:before="60"/>
              <w:rPr>
                <w:ins w:id="4890" w:author="admin" w:date="2023-04-27T23:09:00Z"/>
                <w:rFonts w:ascii="Times New Roman" w:hAnsi="Times New Roman"/>
                <w:bCs/>
                <w:sz w:val="26"/>
                <w:szCs w:val="26"/>
              </w:rPr>
            </w:pPr>
            <w:ins w:id="4891" w:author="admin" w:date="2023-04-27T23:25:00Z">
              <w:r w:rsidRPr="009A7CF2">
                <w:rPr>
                  <w:rFonts w:ascii="Times New Roman" w:hAnsi="Times New Roman"/>
                  <w:bCs/>
                  <w:sz w:val="20"/>
                </w:rPr>
                <w:t>Số lượng: …</w:t>
              </w:r>
            </w:ins>
          </w:p>
        </w:tc>
        <w:tc>
          <w:tcPr>
            <w:tcW w:w="1651" w:type="dxa"/>
            <w:gridSpan w:val="2"/>
            <w:tcPrChange w:id="4892" w:author="admin" w:date="2023-04-27T23:22:00Z">
              <w:tcPr>
                <w:tcW w:w="1702" w:type="dxa"/>
                <w:gridSpan w:val="3"/>
              </w:tcPr>
            </w:tcPrChange>
          </w:tcPr>
          <w:p w14:paraId="1F1F3297" w14:textId="77777777" w:rsidR="00E707C0" w:rsidRPr="009A7CF2" w:rsidRDefault="00E707C0" w:rsidP="00E707C0">
            <w:pPr>
              <w:spacing w:before="60"/>
              <w:rPr>
                <w:ins w:id="4893" w:author="admin" w:date="2023-04-27T23:25:00Z"/>
                <w:rFonts w:ascii="Times New Roman" w:hAnsi="Times New Roman"/>
                <w:bCs/>
                <w:sz w:val="20"/>
              </w:rPr>
            </w:pPr>
            <w:ins w:id="489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AE489E0" w14:textId="77777777" w:rsidR="00E707C0" w:rsidRPr="009A7CF2" w:rsidRDefault="00E707C0" w:rsidP="00E707C0">
            <w:pPr>
              <w:spacing w:before="60"/>
              <w:rPr>
                <w:ins w:id="4895" w:author="admin" w:date="2023-04-27T23:25:00Z"/>
                <w:rFonts w:ascii="Times New Roman" w:hAnsi="Times New Roman"/>
                <w:bCs/>
                <w:sz w:val="20"/>
              </w:rPr>
            </w:pPr>
            <w:ins w:id="489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601C295" w14:textId="7C8A00A2" w:rsidR="00E707C0" w:rsidRPr="001B7F35" w:rsidRDefault="00E707C0" w:rsidP="00E707C0">
            <w:pPr>
              <w:spacing w:before="60"/>
              <w:rPr>
                <w:ins w:id="4897" w:author="admin" w:date="2023-04-27T23:09:00Z"/>
                <w:rFonts w:ascii="Times New Roman" w:hAnsi="Times New Roman"/>
                <w:bCs/>
                <w:sz w:val="26"/>
                <w:szCs w:val="26"/>
              </w:rPr>
            </w:pPr>
            <w:ins w:id="4898" w:author="admin" w:date="2023-04-27T23:25:00Z">
              <w:r w:rsidRPr="009A7CF2">
                <w:rPr>
                  <w:rFonts w:ascii="Times New Roman" w:hAnsi="Times New Roman"/>
                  <w:bCs/>
                  <w:sz w:val="20"/>
                </w:rPr>
                <w:t>Số lượng: …</w:t>
              </w:r>
            </w:ins>
          </w:p>
        </w:tc>
        <w:tc>
          <w:tcPr>
            <w:tcW w:w="1514" w:type="dxa"/>
            <w:gridSpan w:val="2"/>
            <w:tcPrChange w:id="4899" w:author="admin" w:date="2023-04-27T23:22:00Z">
              <w:tcPr>
                <w:tcW w:w="1702" w:type="dxa"/>
                <w:gridSpan w:val="4"/>
              </w:tcPr>
            </w:tcPrChange>
          </w:tcPr>
          <w:p w14:paraId="778E160B" w14:textId="77777777" w:rsidR="00E707C0" w:rsidRPr="009A7CF2" w:rsidRDefault="00E707C0" w:rsidP="00E707C0">
            <w:pPr>
              <w:spacing w:before="60"/>
              <w:rPr>
                <w:ins w:id="4900" w:author="admin" w:date="2023-04-27T23:25:00Z"/>
                <w:rFonts w:ascii="Times New Roman" w:hAnsi="Times New Roman"/>
                <w:bCs/>
                <w:sz w:val="20"/>
              </w:rPr>
            </w:pPr>
            <w:ins w:id="490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0F09763" w14:textId="77777777" w:rsidR="00E707C0" w:rsidRPr="009A7CF2" w:rsidRDefault="00E707C0" w:rsidP="00E707C0">
            <w:pPr>
              <w:spacing w:before="60"/>
              <w:rPr>
                <w:ins w:id="4902" w:author="admin" w:date="2023-04-27T23:25:00Z"/>
                <w:rFonts w:ascii="Times New Roman" w:hAnsi="Times New Roman"/>
                <w:bCs/>
                <w:sz w:val="20"/>
              </w:rPr>
            </w:pPr>
            <w:ins w:id="490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C92A052" w14:textId="48EC8050" w:rsidR="00E707C0" w:rsidRPr="001B7F35" w:rsidRDefault="00E707C0" w:rsidP="00E707C0">
            <w:pPr>
              <w:spacing w:before="60"/>
              <w:rPr>
                <w:ins w:id="4904" w:author="admin" w:date="2023-04-27T23:09:00Z"/>
                <w:rFonts w:ascii="Times New Roman" w:hAnsi="Times New Roman"/>
                <w:bCs/>
                <w:sz w:val="26"/>
                <w:szCs w:val="26"/>
              </w:rPr>
            </w:pPr>
            <w:ins w:id="4905" w:author="admin" w:date="2023-04-27T23:25:00Z">
              <w:r w:rsidRPr="009A7CF2">
                <w:rPr>
                  <w:rFonts w:ascii="Times New Roman" w:hAnsi="Times New Roman"/>
                  <w:bCs/>
                  <w:sz w:val="20"/>
                </w:rPr>
                <w:t>Số lượng: …</w:t>
              </w:r>
            </w:ins>
          </w:p>
        </w:tc>
        <w:tc>
          <w:tcPr>
            <w:tcW w:w="1580" w:type="dxa"/>
            <w:gridSpan w:val="2"/>
            <w:tcPrChange w:id="4906" w:author="admin" w:date="2023-04-27T23:22:00Z">
              <w:tcPr>
                <w:tcW w:w="1461" w:type="dxa"/>
                <w:gridSpan w:val="2"/>
              </w:tcPr>
            </w:tcPrChange>
          </w:tcPr>
          <w:p w14:paraId="19230A9B" w14:textId="77777777" w:rsidR="00E707C0" w:rsidRPr="009A7CF2" w:rsidRDefault="00E707C0" w:rsidP="00E707C0">
            <w:pPr>
              <w:spacing w:before="60"/>
              <w:rPr>
                <w:ins w:id="4907" w:author="admin" w:date="2023-04-27T23:25:00Z"/>
                <w:rFonts w:ascii="Times New Roman" w:hAnsi="Times New Roman"/>
                <w:bCs/>
                <w:sz w:val="20"/>
              </w:rPr>
            </w:pPr>
            <w:ins w:id="490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05A9D45" w14:textId="77777777" w:rsidR="00E707C0" w:rsidRPr="009A7CF2" w:rsidRDefault="00E707C0" w:rsidP="00E707C0">
            <w:pPr>
              <w:spacing w:before="60"/>
              <w:rPr>
                <w:ins w:id="4909" w:author="admin" w:date="2023-04-27T23:25:00Z"/>
                <w:rFonts w:ascii="Times New Roman" w:hAnsi="Times New Roman"/>
                <w:bCs/>
                <w:sz w:val="20"/>
              </w:rPr>
            </w:pPr>
            <w:ins w:id="491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01D73F6" w14:textId="5F504C69" w:rsidR="00E707C0" w:rsidRPr="001B7F35" w:rsidRDefault="00E707C0" w:rsidP="00E707C0">
            <w:pPr>
              <w:spacing w:before="60"/>
              <w:rPr>
                <w:ins w:id="4911" w:author="admin" w:date="2023-04-27T23:09:00Z"/>
                <w:rFonts w:ascii="Times New Roman" w:hAnsi="Times New Roman"/>
                <w:bCs/>
                <w:sz w:val="26"/>
                <w:szCs w:val="26"/>
              </w:rPr>
            </w:pPr>
            <w:ins w:id="4912" w:author="admin" w:date="2023-04-27T23:25:00Z">
              <w:r w:rsidRPr="009A7CF2">
                <w:rPr>
                  <w:rFonts w:ascii="Times New Roman" w:hAnsi="Times New Roman"/>
                  <w:bCs/>
                  <w:sz w:val="20"/>
                </w:rPr>
                <w:t>Số lượng: …</w:t>
              </w:r>
            </w:ins>
          </w:p>
        </w:tc>
      </w:tr>
      <w:tr w:rsidR="00E707C0" w:rsidRPr="001B7F35" w14:paraId="2EE1B408" w14:textId="77777777" w:rsidTr="00E707C0">
        <w:trPr>
          <w:ins w:id="4913" w:author="admin" w:date="2023-04-27T23:12:00Z"/>
          <w:trPrChange w:id="4914" w:author="admin" w:date="2023-04-27T23:22:00Z">
            <w:trPr>
              <w:gridAfter w:val="0"/>
            </w:trPr>
          </w:trPrChange>
        </w:trPr>
        <w:tc>
          <w:tcPr>
            <w:tcW w:w="709" w:type="dxa"/>
            <w:tcPrChange w:id="4915" w:author="admin" w:date="2023-04-27T23:22:00Z">
              <w:tcPr>
                <w:tcW w:w="709" w:type="dxa"/>
              </w:tcPr>
            </w:tcPrChange>
          </w:tcPr>
          <w:p w14:paraId="1F1C1995" w14:textId="77777777" w:rsidR="00E707C0" w:rsidRPr="00A71B8F" w:rsidRDefault="00E707C0" w:rsidP="00E707C0">
            <w:pPr>
              <w:pStyle w:val="ListParagraph"/>
              <w:numPr>
                <w:ilvl w:val="0"/>
                <w:numId w:val="51"/>
              </w:numPr>
              <w:spacing w:before="60"/>
              <w:rPr>
                <w:ins w:id="4916" w:author="admin" w:date="2023-04-27T23:12:00Z"/>
                <w:rFonts w:ascii="Times New Roman" w:hAnsi="Times New Roman"/>
                <w:color w:val="000000"/>
                <w:sz w:val="26"/>
                <w:szCs w:val="26"/>
              </w:rPr>
            </w:pPr>
          </w:p>
        </w:tc>
        <w:tc>
          <w:tcPr>
            <w:tcW w:w="2483" w:type="dxa"/>
            <w:gridSpan w:val="2"/>
            <w:tcPrChange w:id="4917" w:author="admin" w:date="2023-04-27T23:22:00Z">
              <w:tcPr>
                <w:tcW w:w="2175" w:type="dxa"/>
                <w:gridSpan w:val="3"/>
              </w:tcPr>
            </w:tcPrChange>
          </w:tcPr>
          <w:p w14:paraId="140E3BA1" w14:textId="6FC28129" w:rsidR="00E707C0" w:rsidRPr="00376700" w:rsidRDefault="00E707C0" w:rsidP="00E707C0">
            <w:pPr>
              <w:spacing w:before="60"/>
              <w:rPr>
                <w:ins w:id="4918" w:author="admin" w:date="2023-04-27T23:12:00Z"/>
                <w:rFonts w:ascii="Times New Roman" w:hAnsi="Times New Roman"/>
                <w:color w:val="000000"/>
                <w:sz w:val="26"/>
                <w:szCs w:val="26"/>
              </w:rPr>
            </w:pPr>
            <w:ins w:id="4919" w:author="admin" w:date="2023-04-27T23:12:00Z">
              <w:r w:rsidRPr="002F1A07">
                <w:rPr>
                  <w:sz w:val="24"/>
                  <w:szCs w:val="24"/>
                </w:rPr>
                <w:t>Máy khí dung thường</w:t>
              </w:r>
            </w:ins>
          </w:p>
        </w:tc>
        <w:tc>
          <w:tcPr>
            <w:tcW w:w="1514" w:type="dxa"/>
            <w:gridSpan w:val="2"/>
            <w:tcPrChange w:id="4920" w:author="admin" w:date="2023-04-27T23:22:00Z">
              <w:tcPr>
                <w:tcW w:w="1702" w:type="dxa"/>
                <w:gridSpan w:val="4"/>
              </w:tcPr>
            </w:tcPrChange>
          </w:tcPr>
          <w:p w14:paraId="12CA7B7A" w14:textId="77777777" w:rsidR="00E707C0" w:rsidRPr="009A7CF2" w:rsidRDefault="00E707C0" w:rsidP="00E707C0">
            <w:pPr>
              <w:spacing w:before="60"/>
              <w:rPr>
                <w:ins w:id="4921" w:author="admin" w:date="2023-04-27T23:25:00Z"/>
                <w:rFonts w:ascii="Times New Roman" w:hAnsi="Times New Roman"/>
                <w:bCs/>
                <w:sz w:val="20"/>
              </w:rPr>
            </w:pPr>
            <w:ins w:id="492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CEFB475" w14:textId="77777777" w:rsidR="00E707C0" w:rsidRPr="009A7CF2" w:rsidRDefault="00E707C0" w:rsidP="00E707C0">
            <w:pPr>
              <w:spacing w:before="60"/>
              <w:rPr>
                <w:ins w:id="4923" w:author="admin" w:date="2023-04-27T23:25:00Z"/>
                <w:rFonts w:ascii="Times New Roman" w:hAnsi="Times New Roman"/>
                <w:bCs/>
                <w:sz w:val="20"/>
              </w:rPr>
            </w:pPr>
            <w:ins w:id="492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124272" w14:textId="12EAF51A" w:rsidR="00E707C0" w:rsidRPr="001B7F35" w:rsidRDefault="00E707C0" w:rsidP="00E707C0">
            <w:pPr>
              <w:spacing w:before="60"/>
              <w:rPr>
                <w:ins w:id="4925" w:author="admin" w:date="2023-04-27T23:12:00Z"/>
                <w:rFonts w:ascii="Times New Roman" w:hAnsi="Times New Roman"/>
                <w:bCs/>
                <w:sz w:val="26"/>
                <w:szCs w:val="26"/>
              </w:rPr>
            </w:pPr>
            <w:ins w:id="4926" w:author="admin" w:date="2023-04-27T23:25:00Z">
              <w:r w:rsidRPr="009A7CF2">
                <w:rPr>
                  <w:rFonts w:ascii="Times New Roman" w:hAnsi="Times New Roman"/>
                  <w:bCs/>
                  <w:sz w:val="20"/>
                </w:rPr>
                <w:t>Số lượng: …</w:t>
              </w:r>
            </w:ins>
          </w:p>
        </w:tc>
        <w:tc>
          <w:tcPr>
            <w:tcW w:w="1651" w:type="dxa"/>
            <w:gridSpan w:val="2"/>
            <w:tcPrChange w:id="4927" w:author="admin" w:date="2023-04-27T23:22:00Z">
              <w:tcPr>
                <w:tcW w:w="1702" w:type="dxa"/>
                <w:gridSpan w:val="3"/>
              </w:tcPr>
            </w:tcPrChange>
          </w:tcPr>
          <w:p w14:paraId="45BF6547" w14:textId="77777777" w:rsidR="00E707C0" w:rsidRPr="009A7CF2" w:rsidRDefault="00E707C0" w:rsidP="00E707C0">
            <w:pPr>
              <w:spacing w:before="60"/>
              <w:rPr>
                <w:ins w:id="4928" w:author="admin" w:date="2023-04-27T23:25:00Z"/>
                <w:rFonts w:ascii="Times New Roman" w:hAnsi="Times New Roman"/>
                <w:bCs/>
                <w:sz w:val="20"/>
              </w:rPr>
            </w:pPr>
            <w:ins w:id="492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A9D21D1" w14:textId="77777777" w:rsidR="00E707C0" w:rsidRPr="009A7CF2" w:rsidRDefault="00E707C0" w:rsidP="00E707C0">
            <w:pPr>
              <w:spacing w:before="60"/>
              <w:rPr>
                <w:ins w:id="4930" w:author="admin" w:date="2023-04-27T23:25:00Z"/>
                <w:rFonts w:ascii="Times New Roman" w:hAnsi="Times New Roman"/>
                <w:bCs/>
                <w:sz w:val="20"/>
              </w:rPr>
            </w:pPr>
            <w:ins w:id="493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48BB04F" w14:textId="592744A3" w:rsidR="00E707C0" w:rsidRPr="001B7F35" w:rsidRDefault="00E707C0" w:rsidP="00E707C0">
            <w:pPr>
              <w:spacing w:before="60"/>
              <w:rPr>
                <w:ins w:id="4932" w:author="admin" w:date="2023-04-27T23:12:00Z"/>
                <w:rFonts w:ascii="Times New Roman" w:hAnsi="Times New Roman"/>
                <w:bCs/>
                <w:sz w:val="26"/>
                <w:szCs w:val="26"/>
              </w:rPr>
            </w:pPr>
            <w:ins w:id="4933" w:author="admin" w:date="2023-04-27T23:25:00Z">
              <w:r w:rsidRPr="009A7CF2">
                <w:rPr>
                  <w:rFonts w:ascii="Times New Roman" w:hAnsi="Times New Roman"/>
                  <w:bCs/>
                  <w:sz w:val="20"/>
                </w:rPr>
                <w:t>Số lượng: …</w:t>
              </w:r>
            </w:ins>
          </w:p>
        </w:tc>
        <w:tc>
          <w:tcPr>
            <w:tcW w:w="1514" w:type="dxa"/>
            <w:gridSpan w:val="2"/>
            <w:tcPrChange w:id="4934" w:author="admin" w:date="2023-04-27T23:22:00Z">
              <w:tcPr>
                <w:tcW w:w="1702" w:type="dxa"/>
                <w:gridSpan w:val="4"/>
              </w:tcPr>
            </w:tcPrChange>
          </w:tcPr>
          <w:p w14:paraId="49FB2967" w14:textId="77777777" w:rsidR="00E707C0" w:rsidRPr="009A7CF2" w:rsidRDefault="00E707C0" w:rsidP="00E707C0">
            <w:pPr>
              <w:spacing w:before="60"/>
              <w:rPr>
                <w:ins w:id="4935" w:author="admin" w:date="2023-04-27T23:25:00Z"/>
                <w:rFonts w:ascii="Times New Roman" w:hAnsi="Times New Roman"/>
                <w:bCs/>
                <w:sz w:val="20"/>
              </w:rPr>
            </w:pPr>
            <w:ins w:id="493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3702424" w14:textId="77777777" w:rsidR="00E707C0" w:rsidRPr="009A7CF2" w:rsidRDefault="00E707C0" w:rsidP="00E707C0">
            <w:pPr>
              <w:spacing w:before="60"/>
              <w:rPr>
                <w:ins w:id="4937" w:author="admin" w:date="2023-04-27T23:25:00Z"/>
                <w:rFonts w:ascii="Times New Roman" w:hAnsi="Times New Roman"/>
                <w:bCs/>
                <w:sz w:val="20"/>
              </w:rPr>
            </w:pPr>
            <w:ins w:id="493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DF79692" w14:textId="40275D1C" w:rsidR="00E707C0" w:rsidRPr="001B7F35" w:rsidRDefault="00E707C0" w:rsidP="00E707C0">
            <w:pPr>
              <w:spacing w:before="60"/>
              <w:rPr>
                <w:ins w:id="4939" w:author="admin" w:date="2023-04-27T23:12:00Z"/>
                <w:rFonts w:ascii="Times New Roman" w:hAnsi="Times New Roman"/>
                <w:bCs/>
                <w:sz w:val="26"/>
                <w:szCs w:val="26"/>
              </w:rPr>
            </w:pPr>
            <w:ins w:id="4940" w:author="admin" w:date="2023-04-27T23:25:00Z">
              <w:r w:rsidRPr="009A7CF2">
                <w:rPr>
                  <w:rFonts w:ascii="Times New Roman" w:hAnsi="Times New Roman"/>
                  <w:bCs/>
                  <w:sz w:val="20"/>
                </w:rPr>
                <w:t>Số lượng: …</w:t>
              </w:r>
            </w:ins>
          </w:p>
        </w:tc>
        <w:tc>
          <w:tcPr>
            <w:tcW w:w="1580" w:type="dxa"/>
            <w:gridSpan w:val="2"/>
            <w:tcPrChange w:id="4941" w:author="admin" w:date="2023-04-27T23:22:00Z">
              <w:tcPr>
                <w:tcW w:w="1461" w:type="dxa"/>
                <w:gridSpan w:val="2"/>
              </w:tcPr>
            </w:tcPrChange>
          </w:tcPr>
          <w:p w14:paraId="58DBE2F2" w14:textId="77777777" w:rsidR="00E707C0" w:rsidRPr="009A7CF2" w:rsidRDefault="00E707C0" w:rsidP="00E707C0">
            <w:pPr>
              <w:spacing w:before="60"/>
              <w:rPr>
                <w:ins w:id="4942" w:author="admin" w:date="2023-04-27T23:25:00Z"/>
                <w:rFonts w:ascii="Times New Roman" w:hAnsi="Times New Roman"/>
                <w:bCs/>
                <w:sz w:val="20"/>
              </w:rPr>
            </w:pPr>
            <w:ins w:id="494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69E434C" w14:textId="77777777" w:rsidR="00E707C0" w:rsidRPr="009A7CF2" w:rsidRDefault="00E707C0" w:rsidP="00E707C0">
            <w:pPr>
              <w:spacing w:before="60"/>
              <w:rPr>
                <w:ins w:id="4944" w:author="admin" w:date="2023-04-27T23:25:00Z"/>
                <w:rFonts w:ascii="Times New Roman" w:hAnsi="Times New Roman"/>
                <w:bCs/>
                <w:sz w:val="20"/>
              </w:rPr>
            </w:pPr>
            <w:ins w:id="494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585C82" w14:textId="008864E0" w:rsidR="00E707C0" w:rsidRPr="001B7F35" w:rsidRDefault="00E707C0" w:rsidP="00E707C0">
            <w:pPr>
              <w:spacing w:before="60"/>
              <w:rPr>
                <w:ins w:id="4946" w:author="admin" w:date="2023-04-27T23:12:00Z"/>
                <w:rFonts w:ascii="Times New Roman" w:hAnsi="Times New Roman"/>
                <w:bCs/>
                <w:sz w:val="26"/>
                <w:szCs w:val="26"/>
              </w:rPr>
            </w:pPr>
            <w:ins w:id="4947" w:author="admin" w:date="2023-04-27T23:25:00Z">
              <w:r w:rsidRPr="009A7CF2">
                <w:rPr>
                  <w:rFonts w:ascii="Times New Roman" w:hAnsi="Times New Roman"/>
                  <w:bCs/>
                  <w:sz w:val="20"/>
                </w:rPr>
                <w:t>Số lượng: …</w:t>
              </w:r>
            </w:ins>
          </w:p>
        </w:tc>
      </w:tr>
      <w:tr w:rsidR="00E707C0" w:rsidRPr="001B7F35" w14:paraId="19E1BA2F" w14:textId="77777777" w:rsidTr="00E707C0">
        <w:trPr>
          <w:ins w:id="4948" w:author="admin" w:date="2023-04-27T23:12:00Z"/>
          <w:trPrChange w:id="4949" w:author="admin" w:date="2023-04-27T23:22:00Z">
            <w:trPr>
              <w:gridAfter w:val="0"/>
            </w:trPr>
          </w:trPrChange>
        </w:trPr>
        <w:tc>
          <w:tcPr>
            <w:tcW w:w="709" w:type="dxa"/>
            <w:tcPrChange w:id="4950" w:author="admin" w:date="2023-04-27T23:22:00Z">
              <w:tcPr>
                <w:tcW w:w="709" w:type="dxa"/>
              </w:tcPr>
            </w:tcPrChange>
          </w:tcPr>
          <w:p w14:paraId="23C4515A" w14:textId="77777777" w:rsidR="00E707C0" w:rsidRPr="00A71B8F" w:rsidRDefault="00E707C0" w:rsidP="00E707C0">
            <w:pPr>
              <w:pStyle w:val="ListParagraph"/>
              <w:numPr>
                <w:ilvl w:val="0"/>
                <w:numId w:val="51"/>
              </w:numPr>
              <w:spacing w:before="60"/>
              <w:rPr>
                <w:ins w:id="4951" w:author="admin" w:date="2023-04-27T23:12:00Z"/>
                <w:rFonts w:ascii="Times New Roman" w:hAnsi="Times New Roman"/>
                <w:color w:val="000000"/>
                <w:sz w:val="26"/>
                <w:szCs w:val="26"/>
              </w:rPr>
            </w:pPr>
          </w:p>
        </w:tc>
        <w:tc>
          <w:tcPr>
            <w:tcW w:w="2483" w:type="dxa"/>
            <w:gridSpan w:val="2"/>
            <w:tcPrChange w:id="4952" w:author="admin" w:date="2023-04-27T23:22:00Z">
              <w:tcPr>
                <w:tcW w:w="2175" w:type="dxa"/>
                <w:gridSpan w:val="3"/>
              </w:tcPr>
            </w:tcPrChange>
          </w:tcPr>
          <w:p w14:paraId="3D71B73F" w14:textId="13E1E255" w:rsidR="00E707C0" w:rsidRPr="00376700" w:rsidRDefault="00E707C0" w:rsidP="00E707C0">
            <w:pPr>
              <w:spacing w:before="60"/>
              <w:rPr>
                <w:ins w:id="4953" w:author="admin" w:date="2023-04-27T23:12:00Z"/>
                <w:rFonts w:ascii="Times New Roman" w:hAnsi="Times New Roman"/>
                <w:color w:val="000000"/>
                <w:sz w:val="26"/>
                <w:szCs w:val="26"/>
              </w:rPr>
            </w:pPr>
            <w:ins w:id="4954" w:author="admin" w:date="2023-04-27T23:12:00Z">
              <w:r w:rsidRPr="002F1A07">
                <w:rPr>
                  <w:sz w:val="24"/>
                  <w:szCs w:val="24"/>
                </w:rPr>
                <w:t xml:space="preserve">Máy phá rung tim có tạo nhịp </w:t>
              </w:r>
            </w:ins>
          </w:p>
        </w:tc>
        <w:tc>
          <w:tcPr>
            <w:tcW w:w="1514" w:type="dxa"/>
            <w:gridSpan w:val="2"/>
            <w:tcPrChange w:id="4955" w:author="admin" w:date="2023-04-27T23:22:00Z">
              <w:tcPr>
                <w:tcW w:w="1702" w:type="dxa"/>
                <w:gridSpan w:val="4"/>
              </w:tcPr>
            </w:tcPrChange>
          </w:tcPr>
          <w:p w14:paraId="452AF5D9" w14:textId="77777777" w:rsidR="00E707C0" w:rsidRPr="009A7CF2" w:rsidRDefault="00E707C0" w:rsidP="00E707C0">
            <w:pPr>
              <w:spacing w:before="60"/>
              <w:rPr>
                <w:ins w:id="4956" w:author="admin" w:date="2023-04-27T23:25:00Z"/>
                <w:rFonts w:ascii="Times New Roman" w:hAnsi="Times New Roman"/>
                <w:bCs/>
                <w:sz w:val="20"/>
              </w:rPr>
            </w:pPr>
            <w:ins w:id="495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C265B07" w14:textId="77777777" w:rsidR="00E707C0" w:rsidRPr="009A7CF2" w:rsidRDefault="00E707C0" w:rsidP="00E707C0">
            <w:pPr>
              <w:spacing w:before="60"/>
              <w:rPr>
                <w:ins w:id="4958" w:author="admin" w:date="2023-04-27T23:25:00Z"/>
                <w:rFonts w:ascii="Times New Roman" w:hAnsi="Times New Roman"/>
                <w:bCs/>
                <w:sz w:val="20"/>
              </w:rPr>
            </w:pPr>
            <w:ins w:id="495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8FC5A6" w14:textId="067EE32E" w:rsidR="00E707C0" w:rsidRPr="001B7F35" w:rsidRDefault="00E707C0" w:rsidP="00E707C0">
            <w:pPr>
              <w:spacing w:before="60"/>
              <w:rPr>
                <w:ins w:id="4960" w:author="admin" w:date="2023-04-27T23:12:00Z"/>
                <w:rFonts w:ascii="Times New Roman" w:hAnsi="Times New Roman"/>
                <w:bCs/>
                <w:sz w:val="26"/>
                <w:szCs w:val="26"/>
              </w:rPr>
            </w:pPr>
            <w:ins w:id="4961" w:author="admin" w:date="2023-04-27T23:25:00Z">
              <w:r w:rsidRPr="009A7CF2">
                <w:rPr>
                  <w:rFonts w:ascii="Times New Roman" w:hAnsi="Times New Roman"/>
                  <w:bCs/>
                  <w:sz w:val="20"/>
                </w:rPr>
                <w:t>Số lượng: …</w:t>
              </w:r>
            </w:ins>
          </w:p>
        </w:tc>
        <w:tc>
          <w:tcPr>
            <w:tcW w:w="1651" w:type="dxa"/>
            <w:gridSpan w:val="2"/>
            <w:tcPrChange w:id="4962" w:author="admin" w:date="2023-04-27T23:22:00Z">
              <w:tcPr>
                <w:tcW w:w="1702" w:type="dxa"/>
                <w:gridSpan w:val="3"/>
              </w:tcPr>
            </w:tcPrChange>
          </w:tcPr>
          <w:p w14:paraId="752F276E" w14:textId="77777777" w:rsidR="00E707C0" w:rsidRPr="009A7CF2" w:rsidRDefault="00E707C0" w:rsidP="00E707C0">
            <w:pPr>
              <w:spacing w:before="60"/>
              <w:rPr>
                <w:ins w:id="4963" w:author="admin" w:date="2023-04-27T23:25:00Z"/>
                <w:rFonts w:ascii="Times New Roman" w:hAnsi="Times New Roman"/>
                <w:bCs/>
                <w:sz w:val="20"/>
              </w:rPr>
            </w:pPr>
            <w:ins w:id="496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D08AD62" w14:textId="77777777" w:rsidR="00E707C0" w:rsidRPr="009A7CF2" w:rsidRDefault="00E707C0" w:rsidP="00E707C0">
            <w:pPr>
              <w:spacing w:before="60"/>
              <w:rPr>
                <w:ins w:id="4965" w:author="admin" w:date="2023-04-27T23:25:00Z"/>
                <w:rFonts w:ascii="Times New Roman" w:hAnsi="Times New Roman"/>
                <w:bCs/>
                <w:sz w:val="20"/>
              </w:rPr>
            </w:pPr>
            <w:ins w:id="496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C9E625E" w14:textId="40F05D59" w:rsidR="00E707C0" w:rsidRPr="001B7F35" w:rsidRDefault="00E707C0" w:rsidP="00E707C0">
            <w:pPr>
              <w:spacing w:before="60"/>
              <w:rPr>
                <w:ins w:id="4967" w:author="admin" w:date="2023-04-27T23:12:00Z"/>
                <w:rFonts w:ascii="Times New Roman" w:hAnsi="Times New Roman"/>
                <w:bCs/>
                <w:sz w:val="26"/>
                <w:szCs w:val="26"/>
              </w:rPr>
            </w:pPr>
            <w:ins w:id="4968" w:author="admin" w:date="2023-04-27T23:25:00Z">
              <w:r w:rsidRPr="009A7CF2">
                <w:rPr>
                  <w:rFonts w:ascii="Times New Roman" w:hAnsi="Times New Roman"/>
                  <w:bCs/>
                  <w:sz w:val="20"/>
                </w:rPr>
                <w:t>Số lượng: …</w:t>
              </w:r>
            </w:ins>
          </w:p>
        </w:tc>
        <w:tc>
          <w:tcPr>
            <w:tcW w:w="1514" w:type="dxa"/>
            <w:gridSpan w:val="2"/>
            <w:tcPrChange w:id="4969" w:author="admin" w:date="2023-04-27T23:22:00Z">
              <w:tcPr>
                <w:tcW w:w="1702" w:type="dxa"/>
                <w:gridSpan w:val="4"/>
              </w:tcPr>
            </w:tcPrChange>
          </w:tcPr>
          <w:p w14:paraId="5990365D" w14:textId="77777777" w:rsidR="00E707C0" w:rsidRPr="009A7CF2" w:rsidRDefault="00E707C0" w:rsidP="00E707C0">
            <w:pPr>
              <w:spacing w:before="60"/>
              <w:rPr>
                <w:ins w:id="4970" w:author="admin" w:date="2023-04-27T23:25:00Z"/>
                <w:rFonts w:ascii="Times New Roman" w:hAnsi="Times New Roman"/>
                <w:bCs/>
                <w:sz w:val="20"/>
              </w:rPr>
            </w:pPr>
            <w:ins w:id="497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C827231" w14:textId="77777777" w:rsidR="00E707C0" w:rsidRPr="009A7CF2" w:rsidRDefault="00E707C0" w:rsidP="00E707C0">
            <w:pPr>
              <w:spacing w:before="60"/>
              <w:rPr>
                <w:ins w:id="4972" w:author="admin" w:date="2023-04-27T23:25:00Z"/>
                <w:rFonts w:ascii="Times New Roman" w:hAnsi="Times New Roman"/>
                <w:bCs/>
                <w:sz w:val="20"/>
              </w:rPr>
            </w:pPr>
            <w:ins w:id="497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330B405" w14:textId="03638491" w:rsidR="00E707C0" w:rsidRPr="001B7F35" w:rsidRDefault="00E707C0" w:rsidP="00E707C0">
            <w:pPr>
              <w:spacing w:before="60"/>
              <w:rPr>
                <w:ins w:id="4974" w:author="admin" w:date="2023-04-27T23:12:00Z"/>
                <w:rFonts w:ascii="Times New Roman" w:hAnsi="Times New Roman"/>
                <w:bCs/>
                <w:sz w:val="26"/>
                <w:szCs w:val="26"/>
              </w:rPr>
            </w:pPr>
            <w:ins w:id="4975" w:author="admin" w:date="2023-04-27T23:25:00Z">
              <w:r w:rsidRPr="009A7CF2">
                <w:rPr>
                  <w:rFonts w:ascii="Times New Roman" w:hAnsi="Times New Roman"/>
                  <w:bCs/>
                  <w:sz w:val="20"/>
                </w:rPr>
                <w:t>Số lượng: …</w:t>
              </w:r>
            </w:ins>
          </w:p>
        </w:tc>
        <w:tc>
          <w:tcPr>
            <w:tcW w:w="1580" w:type="dxa"/>
            <w:gridSpan w:val="2"/>
            <w:tcPrChange w:id="4976" w:author="admin" w:date="2023-04-27T23:22:00Z">
              <w:tcPr>
                <w:tcW w:w="1461" w:type="dxa"/>
                <w:gridSpan w:val="2"/>
              </w:tcPr>
            </w:tcPrChange>
          </w:tcPr>
          <w:p w14:paraId="20A08C7B" w14:textId="77777777" w:rsidR="00E707C0" w:rsidRPr="009A7CF2" w:rsidRDefault="00E707C0" w:rsidP="00E707C0">
            <w:pPr>
              <w:spacing w:before="60"/>
              <w:rPr>
                <w:ins w:id="4977" w:author="admin" w:date="2023-04-27T23:25:00Z"/>
                <w:rFonts w:ascii="Times New Roman" w:hAnsi="Times New Roman"/>
                <w:bCs/>
                <w:sz w:val="20"/>
              </w:rPr>
            </w:pPr>
            <w:ins w:id="497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A3A1948" w14:textId="77777777" w:rsidR="00E707C0" w:rsidRPr="009A7CF2" w:rsidRDefault="00E707C0" w:rsidP="00E707C0">
            <w:pPr>
              <w:spacing w:before="60"/>
              <w:rPr>
                <w:ins w:id="4979" w:author="admin" w:date="2023-04-27T23:25:00Z"/>
                <w:rFonts w:ascii="Times New Roman" w:hAnsi="Times New Roman"/>
                <w:bCs/>
                <w:sz w:val="20"/>
              </w:rPr>
            </w:pPr>
            <w:ins w:id="498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E771807" w14:textId="31E8CDC0" w:rsidR="00E707C0" w:rsidRPr="001B7F35" w:rsidRDefault="00E707C0" w:rsidP="00E707C0">
            <w:pPr>
              <w:spacing w:before="60"/>
              <w:rPr>
                <w:ins w:id="4981" w:author="admin" w:date="2023-04-27T23:12:00Z"/>
                <w:rFonts w:ascii="Times New Roman" w:hAnsi="Times New Roman"/>
                <w:bCs/>
                <w:sz w:val="26"/>
                <w:szCs w:val="26"/>
              </w:rPr>
            </w:pPr>
            <w:ins w:id="4982" w:author="admin" w:date="2023-04-27T23:25:00Z">
              <w:r w:rsidRPr="009A7CF2">
                <w:rPr>
                  <w:rFonts w:ascii="Times New Roman" w:hAnsi="Times New Roman"/>
                  <w:bCs/>
                  <w:sz w:val="20"/>
                </w:rPr>
                <w:t>Số lượng: …</w:t>
              </w:r>
            </w:ins>
          </w:p>
        </w:tc>
      </w:tr>
      <w:tr w:rsidR="00E707C0" w:rsidRPr="001B7F35" w14:paraId="440A03EB" w14:textId="77777777" w:rsidTr="00E707C0">
        <w:trPr>
          <w:ins w:id="4983" w:author="admin" w:date="2023-04-27T23:12:00Z"/>
          <w:trPrChange w:id="4984" w:author="admin" w:date="2023-04-27T23:22:00Z">
            <w:trPr>
              <w:gridAfter w:val="0"/>
            </w:trPr>
          </w:trPrChange>
        </w:trPr>
        <w:tc>
          <w:tcPr>
            <w:tcW w:w="709" w:type="dxa"/>
            <w:tcPrChange w:id="4985" w:author="admin" w:date="2023-04-27T23:22:00Z">
              <w:tcPr>
                <w:tcW w:w="709" w:type="dxa"/>
              </w:tcPr>
            </w:tcPrChange>
          </w:tcPr>
          <w:p w14:paraId="03B0574C" w14:textId="77777777" w:rsidR="00E707C0" w:rsidRPr="00A71B8F" w:rsidRDefault="00E707C0" w:rsidP="00E707C0">
            <w:pPr>
              <w:pStyle w:val="ListParagraph"/>
              <w:numPr>
                <w:ilvl w:val="0"/>
                <w:numId w:val="51"/>
              </w:numPr>
              <w:spacing w:before="60"/>
              <w:rPr>
                <w:ins w:id="4986" w:author="admin" w:date="2023-04-27T23:12:00Z"/>
                <w:rFonts w:ascii="Times New Roman" w:hAnsi="Times New Roman"/>
                <w:color w:val="000000"/>
                <w:sz w:val="26"/>
                <w:szCs w:val="26"/>
              </w:rPr>
            </w:pPr>
          </w:p>
        </w:tc>
        <w:tc>
          <w:tcPr>
            <w:tcW w:w="2483" w:type="dxa"/>
            <w:gridSpan w:val="2"/>
            <w:tcPrChange w:id="4987" w:author="admin" w:date="2023-04-27T23:22:00Z">
              <w:tcPr>
                <w:tcW w:w="2175" w:type="dxa"/>
                <w:gridSpan w:val="3"/>
              </w:tcPr>
            </w:tcPrChange>
          </w:tcPr>
          <w:p w14:paraId="1F11B742" w14:textId="5BB481A9" w:rsidR="00E707C0" w:rsidRPr="00376700" w:rsidRDefault="00E707C0" w:rsidP="00E707C0">
            <w:pPr>
              <w:spacing w:before="60"/>
              <w:rPr>
                <w:ins w:id="4988" w:author="admin" w:date="2023-04-27T23:12:00Z"/>
                <w:rFonts w:ascii="Times New Roman" w:hAnsi="Times New Roman"/>
                <w:color w:val="000000"/>
                <w:sz w:val="26"/>
                <w:szCs w:val="26"/>
              </w:rPr>
            </w:pPr>
            <w:ins w:id="4989" w:author="admin" w:date="2023-04-27T23:12:00Z">
              <w:r w:rsidRPr="002F1A07">
                <w:rPr>
                  <w:sz w:val="24"/>
                  <w:szCs w:val="24"/>
                </w:rPr>
                <w:t>Máy điện tim  ≥ 6 kênh</w:t>
              </w:r>
            </w:ins>
          </w:p>
        </w:tc>
        <w:tc>
          <w:tcPr>
            <w:tcW w:w="1514" w:type="dxa"/>
            <w:gridSpan w:val="2"/>
            <w:tcPrChange w:id="4990" w:author="admin" w:date="2023-04-27T23:22:00Z">
              <w:tcPr>
                <w:tcW w:w="1702" w:type="dxa"/>
                <w:gridSpan w:val="4"/>
              </w:tcPr>
            </w:tcPrChange>
          </w:tcPr>
          <w:p w14:paraId="31B34DFB" w14:textId="77777777" w:rsidR="00E707C0" w:rsidRPr="009A7CF2" w:rsidRDefault="00E707C0" w:rsidP="00E707C0">
            <w:pPr>
              <w:spacing w:before="60"/>
              <w:rPr>
                <w:ins w:id="4991" w:author="admin" w:date="2023-04-27T23:25:00Z"/>
                <w:rFonts w:ascii="Times New Roman" w:hAnsi="Times New Roman"/>
                <w:bCs/>
                <w:sz w:val="20"/>
              </w:rPr>
            </w:pPr>
            <w:ins w:id="499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6C354D3" w14:textId="77777777" w:rsidR="00E707C0" w:rsidRPr="009A7CF2" w:rsidRDefault="00E707C0" w:rsidP="00E707C0">
            <w:pPr>
              <w:spacing w:before="60"/>
              <w:rPr>
                <w:ins w:id="4993" w:author="admin" w:date="2023-04-27T23:25:00Z"/>
                <w:rFonts w:ascii="Times New Roman" w:hAnsi="Times New Roman"/>
                <w:bCs/>
                <w:sz w:val="20"/>
              </w:rPr>
            </w:pPr>
            <w:ins w:id="499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5B01EBF" w14:textId="4E99F6CC" w:rsidR="00E707C0" w:rsidRPr="001B7F35" w:rsidRDefault="00E707C0" w:rsidP="00E707C0">
            <w:pPr>
              <w:spacing w:before="60"/>
              <w:rPr>
                <w:ins w:id="4995" w:author="admin" w:date="2023-04-27T23:12:00Z"/>
                <w:rFonts w:ascii="Times New Roman" w:hAnsi="Times New Roman"/>
                <w:bCs/>
                <w:sz w:val="26"/>
                <w:szCs w:val="26"/>
              </w:rPr>
            </w:pPr>
            <w:ins w:id="4996" w:author="admin" w:date="2023-04-27T23:25:00Z">
              <w:r w:rsidRPr="009A7CF2">
                <w:rPr>
                  <w:rFonts w:ascii="Times New Roman" w:hAnsi="Times New Roman"/>
                  <w:bCs/>
                  <w:sz w:val="20"/>
                </w:rPr>
                <w:t>Số lượng: …</w:t>
              </w:r>
            </w:ins>
          </w:p>
        </w:tc>
        <w:tc>
          <w:tcPr>
            <w:tcW w:w="1651" w:type="dxa"/>
            <w:gridSpan w:val="2"/>
            <w:tcPrChange w:id="4997" w:author="admin" w:date="2023-04-27T23:22:00Z">
              <w:tcPr>
                <w:tcW w:w="1702" w:type="dxa"/>
                <w:gridSpan w:val="3"/>
              </w:tcPr>
            </w:tcPrChange>
          </w:tcPr>
          <w:p w14:paraId="534DFAF1" w14:textId="77777777" w:rsidR="00E707C0" w:rsidRPr="009A7CF2" w:rsidRDefault="00E707C0" w:rsidP="00E707C0">
            <w:pPr>
              <w:spacing w:before="60"/>
              <w:rPr>
                <w:ins w:id="4998" w:author="admin" w:date="2023-04-27T23:25:00Z"/>
                <w:rFonts w:ascii="Times New Roman" w:hAnsi="Times New Roman"/>
                <w:bCs/>
                <w:sz w:val="20"/>
              </w:rPr>
            </w:pPr>
            <w:ins w:id="499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1A0D513" w14:textId="77777777" w:rsidR="00E707C0" w:rsidRPr="009A7CF2" w:rsidRDefault="00E707C0" w:rsidP="00E707C0">
            <w:pPr>
              <w:spacing w:before="60"/>
              <w:rPr>
                <w:ins w:id="5000" w:author="admin" w:date="2023-04-27T23:25:00Z"/>
                <w:rFonts w:ascii="Times New Roman" w:hAnsi="Times New Roman"/>
                <w:bCs/>
                <w:sz w:val="20"/>
              </w:rPr>
            </w:pPr>
            <w:ins w:id="500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098289A" w14:textId="421B3ED3" w:rsidR="00E707C0" w:rsidRPr="001B7F35" w:rsidRDefault="00E707C0" w:rsidP="00E707C0">
            <w:pPr>
              <w:spacing w:before="60"/>
              <w:rPr>
                <w:ins w:id="5002" w:author="admin" w:date="2023-04-27T23:12:00Z"/>
                <w:rFonts w:ascii="Times New Roman" w:hAnsi="Times New Roman"/>
                <w:bCs/>
                <w:sz w:val="26"/>
                <w:szCs w:val="26"/>
              </w:rPr>
            </w:pPr>
            <w:ins w:id="5003" w:author="admin" w:date="2023-04-27T23:25:00Z">
              <w:r w:rsidRPr="009A7CF2">
                <w:rPr>
                  <w:rFonts w:ascii="Times New Roman" w:hAnsi="Times New Roman"/>
                  <w:bCs/>
                  <w:sz w:val="20"/>
                </w:rPr>
                <w:t>Số lượng: …</w:t>
              </w:r>
            </w:ins>
          </w:p>
        </w:tc>
        <w:tc>
          <w:tcPr>
            <w:tcW w:w="1514" w:type="dxa"/>
            <w:gridSpan w:val="2"/>
            <w:tcPrChange w:id="5004" w:author="admin" w:date="2023-04-27T23:22:00Z">
              <w:tcPr>
                <w:tcW w:w="1702" w:type="dxa"/>
                <w:gridSpan w:val="4"/>
              </w:tcPr>
            </w:tcPrChange>
          </w:tcPr>
          <w:p w14:paraId="5A9DC032" w14:textId="77777777" w:rsidR="00E707C0" w:rsidRPr="009A7CF2" w:rsidRDefault="00E707C0" w:rsidP="00E707C0">
            <w:pPr>
              <w:spacing w:before="60"/>
              <w:rPr>
                <w:ins w:id="5005" w:author="admin" w:date="2023-04-27T23:25:00Z"/>
                <w:rFonts w:ascii="Times New Roman" w:hAnsi="Times New Roman"/>
                <w:bCs/>
                <w:sz w:val="20"/>
              </w:rPr>
            </w:pPr>
            <w:ins w:id="500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0E315E7" w14:textId="77777777" w:rsidR="00E707C0" w:rsidRPr="009A7CF2" w:rsidRDefault="00E707C0" w:rsidP="00E707C0">
            <w:pPr>
              <w:spacing w:before="60"/>
              <w:rPr>
                <w:ins w:id="5007" w:author="admin" w:date="2023-04-27T23:25:00Z"/>
                <w:rFonts w:ascii="Times New Roman" w:hAnsi="Times New Roman"/>
                <w:bCs/>
                <w:sz w:val="20"/>
              </w:rPr>
            </w:pPr>
            <w:ins w:id="500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85A8405" w14:textId="52CC33A8" w:rsidR="00E707C0" w:rsidRPr="001B7F35" w:rsidRDefault="00E707C0" w:rsidP="00E707C0">
            <w:pPr>
              <w:spacing w:before="60"/>
              <w:rPr>
                <w:ins w:id="5009" w:author="admin" w:date="2023-04-27T23:12:00Z"/>
                <w:rFonts w:ascii="Times New Roman" w:hAnsi="Times New Roman"/>
                <w:bCs/>
                <w:sz w:val="26"/>
                <w:szCs w:val="26"/>
              </w:rPr>
            </w:pPr>
            <w:ins w:id="5010" w:author="admin" w:date="2023-04-27T23:25:00Z">
              <w:r w:rsidRPr="009A7CF2">
                <w:rPr>
                  <w:rFonts w:ascii="Times New Roman" w:hAnsi="Times New Roman"/>
                  <w:bCs/>
                  <w:sz w:val="20"/>
                </w:rPr>
                <w:t>Số lượng: …</w:t>
              </w:r>
            </w:ins>
          </w:p>
        </w:tc>
        <w:tc>
          <w:tcPr>
            <w:tcW w:w="1580" w:type="dxa"/>
            <w:gridSpan w:val="2"/>
            <w:tcPrChange w:id="5011" w:author="admin" w:date="2023-04-27T23:22:00Z">
              <w:tcPr>
                <w:tcW w:w="1461" w:type="dxa"/>
                <w:gridSpan w:val="2"/>
              </w:tcPr>
            </w:tcPrChange>
          </w:tcPr>
          <w:p w14:paraId="7AD9B622" w14:textId="77777777" w:rsidR="00E707C0" w:rsidRPr="009A7CF2" w:rsidRDefault="00E707C0" w:rsidP="00E707C0">
            <w:pPr>
              <w:spacing w:before="60"/>
              <w:rPr>
                <w:ins w:id="5012" w:author="admin" w:date="2023-04-27T23:25:00Z"/>
                <w:rFonts w:ascii="Times New Roman" w:hAnsi="Times New Roman"/>
                <w:bCs/>
                <w:sz w:val="20"/>
              </w:rPr>
            </w:pPr>
            <w:ins w:id="501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D2D3821" w14:textId="77777777" w:rsidR="00E707C0" w:rsidRPr="009A7CF2" w:rsidRDefault="00E707C0" w:rsidP="00E707C0">
            <w:pPr>
              <w:spacing w:before="60"/>
              <w:rPr>
                <w:ins w:id="5014" w:author="admin" w:date="2023-04-27T23:25:00Z"/>
                <w:rFonts w:ascii="Times New Roman" w:hAnsi="Times New Roman"/>
                <w:bCs/>
                <w:sz w:val="20"/>
              </w:rPr>
            </w:pPr>
            <w:ins w:id="501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87991F" w14:textId="1ACF148B" w:rsidR="00E707C0" w:rsidRPr="001B7F35" w:rsidRDefault="00E707C0" w:rsidP="00E707C0">
            <w:pPr>
              <w:spacing w:before="60"/>
              <w:rPr>
                <w:ins w:id="5016" w:author="admin" w:date="2023-04-27T23:12:00Z"/>
                <w:rFonts w:ascii="Times New Roman" w:hAnsi="Times New Roman"/>
                <w:bCs/>
                <w:sz w:val="26"/>
                <w:szCs w:val="26"/>
              </w:rPr>
            </w:pPr>
            <w:ins w:id="5017" w:author="admin" w:date="2023-04-27T23:25:00Z">
              <w:r w:rsidRPr="009A7CF2">
                <w:rPr>
                  <w:rFonts w:ascii="Times New Roman" w:hAnsi="Times New Roman"/>
                  <w:bCs/>
                  <w:sz w:val="20"/>
                </w:rPr>
                <w:t>Số lượng: …</w:t>
              </w:r>
            </w:ins>
          </w:p>
        </w:tc>
      </w:tr>
      <w:tr w:rsidR="00E707C0" w:rsidRPr="001B7F35" w14:paraId="6CBDF239" w14:textId="77777777" w:rsidTr="00E707C0">
        <w:trPr>
          <w:ins w:id="5018" w:author="admin" w:date="2023-04-27T23:12:00Z"/>
          <w:trPrChange w:id="5019" w:author="admin" w:date="2023-04-27T23:22:00Z">
            <w:trPr>
              <w:gridAfter w:val="0"/>
            </w:trPr>
          </w:trPrChange>
        </w:trPr>
        <w:tc>
          <w:tcPr>
            <w:tcW w:w="709" w:type="dxa"/>
            <w:tcPrChange w:id="5020" w:author="admin" w:date="2023-04-27T23:22:00Z">
              <w:tcPr>
                <w:tcW w:w="709" w:type="dxa"/>
              </w:tcPr>
            </w:tcPrChange>
          </w:tcPr>
          <w:p w14:paraId="4F45170D" w14:textId="77777777" w:rsidR="00E707C0" w:rsidRPr="00A71B8F" w:rsidRDefault="00E707C0" w:rsidP="00E707C0">
            <w:pPr>
              <w:pStyle w:val="ListParagraph"/>
              <w:numPr>
                <w:ilvl w:val="0"/>
                <w:numId w:val="51"/>
              </w:numPr>
              <w:spacing w:before="60"/>
              <w:rPr>
                <w:ins w:id="5021" w:author="admin" w:date="2023-04-27T23:12:00Z"/>
                <w:rFonts w:ascii="Times New Roman" w:hAnsi="Times New Roman"/>
                <w:color w:val="000000"/>
                <w:sz w:val="26"/>
                <w:szCs w:val="26"/>
              </w:rPr>
            </w:pPr>
          </w:p>
        </w:tc>
        <w:tc>
          <w:tcPr>
            <w:tcW w:w="2483" w:type="dxa"/>
            <w:gridSpan w:val="2"/>
            <w:tcPrChange w:id="5022" w:author="admin" w:date="2023-04-27T23:22:00Z">
              <w:tcPr>
                <w:tcW w:w="2175" w:type="dxa"/>
                <w:gridSpan w:val="3"/>
              </w:tcPr>
            </w:tcPrChange>
          </w:tcPr>
          <w:p w14:paraId="28922EE8" w14:textId="36DF25BC" w:rsidR="00E707C0" w:rsidRPr="00376700" w:rsidRDefault="00E707C0" w:rsidP="00E707C0">
            <w:pPr>
              <w:spacing w:before="60"/>
              <w:rPr>
                <w:ins w:id="5023" w:author="admin" w:date="2023-04-27T23:12:00Z"/>
                <w:rFonts w:ascii="Times New Roman" w:hAnsi="Times New Roman"/>
                <w:color w:val="000000"/>
                <w:sz w:val="26"/>
                <w:szCs w:val="26"/>
              </w:rPr>
            </w:pPr>
            <w:ins w:id="5024" w:author="admin" w:date="2023-04-27T23:12:00Z">
              <w:r w:rsidRPr="002F1A07">
                <w:rPr>
                  <w:sz w:val="24"/>
                  <w:szCs w:val="24"/>
                </w:rPr>
                <w:t>Bộ mở khí quản</w:t>
              </w:r>
            </w:ins>
          </w:p>
        </w:tc>
        <w:tc>
          <w:tcPr>
            <w:tcW w:w="1514" w:type="dxa"/>
            <w:gridSpan w:val="2"/>
            <w:tcPrChange w:id="5025" w:author="admin" w:date="2023-04-27T23:22:00Z">
              <w:tcPr>
                <w:tcW w:w="1702" w:type="dxa"/>
                <w:gridSpan w:val="4"/>
              </w:tcPr>
            </w:tcPrChange>
          </w:tcPr>
          <w:p w14:paraId="5707500B" w14:textId="77777777" w:rsidR="00E707C0" w:rsidRPr="009A7CF2" w:rsidRDefault="00E707C0" w:rsidP="00E707C0">
            <w:pPr>
              <w:spacing w:before="60"/>
              <w:rPr>
                <w:ins w:id="5026" w:author="admin" w:date="2023-04-27T23:25:00Z"/>
                <w:rFonts w:ascii="Times New Roman" w:hAnsi="Times New Roman"/>
                <w:bCs/>
                <w:sz w:val="20"/>
              </w:rPr>
            </w:pPr>
            <w:ins w:id="502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E96A544" w14:textId="77777777" w:rsidR="00E707C0" w:rsidRPr="009A7CF2" w:rsidRDefault="00E707C0" w:rsidP="00E707C0">
            <w:pPr>
              <w:spacing w:before="60"/>
              <w:rPr>
                <w:ins w:id="5028" w:author="admin" w:date="2023-04-27T23:25:00Z"/>
                <w:rFonts w:ascii="Times New Roman" w:hAnsi="Times New Roman"/>
                <w:bCs/>
                <w:sz w:val="20"/>
              </w:rPr>
            </w:pPr>
            <w:ins w:id="502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B1E4450" w14:textId="044EF16E" w:rsidR="00E707C0" w:rsidRPr="001B7F35" w:rsidRDefault="00E707C0" w:rsidP="00E707C0">
            <w:pPr>
              <w:spacing w:before="60"/>
              <w:rPr>
                <w:ins w:id="5030" w:author="admin" w:date="2023-04-27T23:12:00Z"/>
                <w:rFonts w:ascii="Times New Roman" w:hAnsi="Times New Roman"/>
                <w:bCs/>
                <w:sz w:val="26"/>
                <w:szCs w:val="26"/>
              </w:rPr>
            </w:pPr>
            <w:ins w:id="5031" w:author="admin" w:date="2023-04-27T23:25:00Z">
              <w:r w:rsidRPr="009A7CF2">
                <w:rPr>
                  <w:rFonts w:ascii="Times New Roman" w:hAnsi="Times New Roman"/>
                  <w:bCs/>
                  <w:sz w:val="20"/>
                </w:rPr>
                <w:lastRenderedPageBreak/>
                <w:t>Số lượng: …</w:t>
              </w:r>
            </w:ins>
          </w:p>
        </w:tc>
        <w:tc>
          <w:tcPr>
            <w:tcW w:w="1651" w:type="dxa"/>
            <w:gridSpan w:val="2"/>
            <w:tcPrChange w:id="5032" w:author="admin" w:date="2023-04-27T23:22:00Z">
              <w:tcPr>
                <w:tcW w:w="1702" w:type="dxa"/>
                <w:gridSpan w:val="3"/>
              </w:tcPr>
            </w:tcPrChange>
          </w:tcPr>
          <w:p w14:paraId="1D0C33A3" w14:textId="77777777" w:rsidR="00E707C0" w:rsidRPr="009A7CF2" w:rsidRDefault="00E707C0" w:rsidP="00E707C0">
            <w:pPr>
              <w:spacing w:before="60"/>
              <w:rPr>
                <w:ins w:id="5033" w:author="admin" w:date="2023-04-27T23:25:00Z"/>
                <w:rFonts w:ascii="Times New Roman" w:hAnsi="Times New Roman"/>
                <w:bCs/>
                <w:sz w:val="20"/>
              </w:rPr>
            </w:pPr>
            <w:ins w:id="5034"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7825B194" w14:textId="77777777" w:rsidR="00E707C0" w:rsidRPr="009A7CF2" w:rsidRDefault="00E707C0" w:rsidP="00E707C0">
            <w:pPr>
              <w:spacing w:before="60"/>
              <w:rPr>
                <w:ins w:id="5035" w:author="admin" w:date="2023-04-27T23:25:00Z"/>
                <w:rFonts w:ascii="Times New Roman" w:hAnsi="Times New Roman"/>
                <w:bCs/>
                <w:sz w:val="20"/>
              </w:rPr>
            </w:pPr>
            <w:ins w:id="503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32F7639" w14:textId="591A71E7" w:rsidR="00E707C0" w:rsidRPr="001B7F35" w:rsidRDefault="00E707C0" w:rsidP="00E707C0">
            <w:pPr>
              <w:spacing w:before="60"/>
              <w:rPr>
                <w:ins w:id="5037" w:author="admin" w:date="2023-04-27T23:12:00Z"/>
                <w:rFonts w:ascii="Times New Roman" w:hAnsi="Times New Roman"/>
                <w:bCs/>
                <w:sz w:val="26"/>
                <w:szCs w:val="26"/>
              </w:rPr>
            </w:pPr>
            <w:ins w:id="5038" w:author="admin" w:date="2023-04-27T23:25:00Z">
              <w:r w:rsidRPr="009A7CF2">
                <w:rPr>
                  <w:rFonts w:ascii="Times New Roman" w:hAnsi="Times New Roman"/>
                  <w:bCs/>
                  <w:sz w:val="20"/>
                </w:rPr>
                <w:lastRenderedPageBreak/>
                <w:t>Số lượng: …</w:t>
              </w:r>
            </w:ins>
          </w:p>
        </w:tc>
        <w:tc>
          <w:tcPr>
            <w:tcW w:w="1514" w:type="dxa"/>
            <w:gridSpan w:val="2"/>
            <w:tcPrChange w:id="5039" w:author="admin" w:date="2023-04-27T23:22:00Z">
              <w:tcPr>
                <w:tcW w:w="1702" w:type="dxa"/>
                <w:gridSpan w:val="4"/>
              </w:tcPr>
            </w:tcPrChange>
          </w:tcPr>
          <w:p w14:paraId="31FFB33D" w14:textId="77777777" w:rsidR="00E707C0" w:rsidRPr="009A7CF2" w:rsidRDefault="00E707C0" w:rsidP="00E707C0">
            <w:pPr>
              <w:spacing w:before="60"/>
              <w:rPr>
                <w:ins w:id="5040" w:author="admin" w:date="2023-04-27T23:25:00Z"/>
                <w:rFonts w:ascii="Times New Roman" w:hAnsi="Times New Roman"/>
                <w:bCs/>
                <w:sz w:val="20"/>
              </w:rPr>
            </w:pPr>
            <w:ins w:id="5041"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398BF0EB" w14:textId="77777777" w:rsidR="00E707C0" w:rsidRPr="009A7CF2" w:rsidRDefault="00E707C0" w:rsidP="00E707C0">
            <w:pPr>
              <w:spacing w:before="60"/>
              <w:rPr>
                <w:ins w:id="5042" w:author="admin" w:date="2023-04-27T23:25:00Z"/>
                <w:rFonts w:ascii="Times New Roman" w:hAnsi="Times New Roman"/>
                <w:bCs/>
                <w:sz w:val="20"/>
              </w:rPr>
            </w:pPr>
            <w:ins w:id="504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ED73548" w14:textId="48A64555" w:rsidR="00E707C0" w:rsidRPr="001B7F35" w:rsidRDefault="00E707C0" w:rsidP="00E707C0">
            <w:pPr>
              <w:spacing w:before="60"/>
              <w:rPr>
                <w:ins w:id="5044" w:author="admin" w:date="2023-04-27T23:12:00Z"/>
                <w:rFonts w:ascii="Times New Roman" w:hAnsi="Times New Roman"/>
                <w:bCs/>
                <w:sz w:val="26"/>
                <w:szCs w:val="26"/>
              </w:rPr>
            </w:pPr>
            <w:ins w:id="5045" w:author="admin" w:date="2023-04-27T23:25:00Z">
              <w:r w:rsidRPr="009A7CF2">
                <w:rPr>
                  <w:rFonts w:ascii="Times New Roman" w:hAnsi="Times New Roman"/>
                  <w:bCs/>
                  <w:sz w:val="20"/>
                </w:rPr>
                <w:lastRenderedPageBreak/>
                <w:t>Số lượng: …</w:t>
              </w:r>
            </w:ins>
          </w:p>
        </w:tc>
        <w:tc>
          <w:tcPr>
            <w:tcW w:w="1580" w:type="dxa"/>
            <w:gridSpan w:val="2"/>
            <w:tcPrChange w:id="5046" w:author="admin" w:date="2023-04-27T23:22:00Z">
              <w:tcPr>
                <w:tcW w:w="1461" w:type="dxa"/>
                <w:gridSpan w:val="2"/>
              </w:tcPr>
            </w:tcPrChange>
          </w:tcPr>
          <w:p w14:paraId="21AD1751" w14:textId="77777777" w:rsidR="00E707C0" w:rsidRPr="009A7CF2" w:rsidRDefault="00E707C0" w:rsidP="00E707C0">
            <w:pPr>
              <w:spacing w:before="60"/>
              <w:rPr>
                <w:ins w:id="5047" w:author="admin" w:date="2023-04-27T23:25:00Z"/>
                <w:rFonts w:ascii="Times New Roman" w:hAnsi="Times New Roman"/>
                <w:bCs/>
                <w:sz w:val="20"/>
              </w:rPr>
            </w:pPr>
            <w:ins w:id="5048"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08644683" w14:textId="77777777" w:rsidR="00E707C0" w:rsidRPr="009A7CF2" w:rsidRDefault="00E707C0" w:rsidP="00E707C0">
            <w:pPr>
              <w:spacing w:before="60"/>
              <w:rPr>
                <w:ins w:id="5049" w:author="admin" w:date="2023-04-27T23:25:00Z"/>
                <w:rFonts w:ascii="Times New Roman" w:hAnsi="Times New Roman"/>
                <w:bCs/>
                <w:sz w:val="20"/>
              </w:rPr>
            </w:pPr>
            <w:ins w:id="505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123FD6C" w14:textId="09F1B907" w:rsidR="00E707C0" w:rsidRPr="001B7F35" w:rsidRDefault="00E707C0" w:rsidP="00E707C0">
            <w:pPr>
              <w:spacing w:before="60"/>
              <w:rPr>
                <w:ins w:id="5051" w:author="admin" w:date="2023-04-27T23:12:00Z"/>
                <w:rFonts w:ascii="Times New Roman" w:hAnsi="Times New Roman"/>
                <w:bCs/>
                <w:sz w:val="26"/>
                <w:szCs w:val="26"/>
              </w:rPr>
            </w:pPr>
            <w:ins w:id="5052" w:author="admin" w:date="2023-04-27T23:25:00Z">
              <w:r w:rsidRPr="009A7CF2">
                <w:rPr>
                  <w:rFonts w:ascii="Times New Roman" w:hAnsi="Times New Roman"/>
                  <w:bCs/>
                  <w:sz w:val="20"/>
                </w:rPr>
                <w:lastRenderedPageBreak/>
                <w:t>Số lượng: …</w:t>
              </w:r>
            </w:ins>
          </w:p>
        </w:tc>
      </w:tr>
      <w:tr w:rsidR="00E707C0" w:rsidRPr="001B7F35" w14:paraId="0DD83FE4" w14:textId="77777777" w:rsidTr="00E707C0">
        <w:trPr>
          <w:ins w:id="5053" w:author="admin" w:date="2023-04-27T23:12:00Z"/>
          <w:trPrChange w:id="5054" w:author="admin" w:date="2023-04-27T23:22:00Z">
            <w:trPr>
              <w:gridAfter w:val="0"/>
            </w:trPr>
          </w:trPrChange>
        </w:trPr>
        <w:tc>
          <w:tcPr>
            <w:tcW w:w="709" w:type="dxa"/>
            <w:tcPrChange w:id="5055" w:author="admin" w:date="2023-04-27T23:22:00Z">
              <w:tcPr>
                <w:tcW w:w="709" w:type="dxa"/>
              </w:tcPr>
            </w:tcPrChange>
          </w:tcPr>
          <w:p w14:paraId="4E025451" w14:textId="77777777" w:rsidR="00E707C0" w:rsidRPr="00A71B8F" w:rsidRDefault="00E707C0" w:rsidP="00E707C0">
            <w:pPr>
              <w:pStyle w:val="ListParagraph"/>
              <w:numPr>
                <w:ilvl w:val="0"/>
                <w:numId w:val="51"/>
              </w:numPr>
              <w:spacing w:before="60"/>
              <w:rPr>
                <w:ins w:id="5056" w:author="admin" w:date="2023-04-27T23:12:00Z"/>
                <w:rFonts w:ascii="Times New Roman" w:hAnsi="Times New Roman"/>
                <w:color w:val="000000"/>
                <w:sz w:val="26"/>
                <w:szCs w:val="26"/>
              </w:rPr>
            </w:pPr>
          </w:p>
        </w:tc>
        <w:tc>
          <w:tcPr>
            <w:tcW w:w="2483" w:type="dxa"/>
            <w:gridSpan w:val="2"/>
            <w:tcPrChange w:id="5057" w:author="admin" w:date="2023-04-27T23:22:00Z">
              <w:tcPr>
                <w:tcW w:w="2175" w:type="dxa"/>
                <w:gridSpan w:val="3"/>
              </w:tcPr>
            </w:tcPrChange>
          </w:tcPr>
          <w:p w14:paraId="4A697893" w14:textId="29B76202" w:rsidR="00E707C0" w:rsidRPr="00376700" w:rsidRDefault="00E707C0" w:rsidP="00E707C0">
            <w:pPr>
              <w:spacing w:before="60"/>
              <w:rPr>
                <w:ins w:id="5058" w:author="admin" w:date="2023-04-27T23:12:00Z"/>
                <w:rFonts w:ascii="Times New Roman" w:hAnsi="Times New Roman"/>
                <w:color w:val="000000"/>
                <w:sz w:val="26"/>
                <w:szCs w:val="26"/>
              </w:rPr>
            </w:pPr>
            <w:ins w:id="5059" w:author="admin" w:date="2023-04-27T23:12:00Z">
              <w:r w:rsidRPr="002F1A07">
                <w:rPr>
                  <w:sz w:val="24"/>
                  <w:szCs w:val="24"/>
                </w:rPr>
                <w:t>Đèn thủ thuật</w:t>
              </w:r>
            </w:ins>
          </w:p>
        </w:tc>
        <w:tc>
          <w:tcPr>
            <w:tcW w:w="1514" w:type="dxa"/>
            <w:gridSpan w:val="2"/>
            <w:tcPrChange w:id="5060" w:author="admin" w:date="2023-04-27T23:22:00Z">
              <w:tcPr>
                <w:tcW w:w="1702" w:type="dxa"/>
                <w:gridSpan w:val="4"/>
              </w:tcPr>
            </w:tcPrChange>
          </w:tcPr>
          <w:p w14:paraId="21FD1880" w14:textId="77777777" w:rsidR="00E707C0" w:rsidRPr="009A7CF2" w:rsidRDefault="00E707C0" w:rsidP="00E707C0">
            <w:pPr>
              <w:spacing w:before="60"/>
              <w:rPr>
                <w:ins w:id="5061" w:author="admin" w:date="2023-04-27T23:25:00Z"/>
                <w:rFonts w:ascii="Times New Roman" w:hAnsi="Times New Roman"/>
                <w:bCs/>
                <w:sz w:val="20"/>
              </w:rPr>
            </w:pPr>
            <w:ins w:id="506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5A1BBFF" w14:textId="77777777" w:rsidR="00E707C0" w:rsidRPr="009A7CF2" w:rsidRDefault="00E707C0" w:rsidP="00E707C0">
            <w:pPr>
              <w:spacing w:before="60"/>
              <w:rPr>
                <w:ins w:id="5063" w:author="admin" w:date="2023-04-27T23:25:00Z"/>
                <w:rFonts w:ascii="Times New Roman" w:hAnsi="Times New Roman"/>
                <w:bCs/>
                <w:sz w:val="20"/>
              </w:rPr>
            </w:pPr>
            <w:ins w:id="506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B436E60" w14:textId="28B5E2C8" w:rsidR="00E707C0" w:rsidRPr="001B7F35" w:rsidRDefault="00E707C0" w:rsidP="00E707C0">
            <w:pPr>
              <w:spacing w:before="60"/>
              <w:rPr>
                <w:ins w:id="5065" w:author="admin" w:date="2023-04-27T23:12:00Z"/>
                <w:rFonts w:ascii="Times New Roman" w:hAnsi="Times New Roman"/>
                <w:bCs/>
                <w:sz w:val="26"/>
                <w:szCs w:val="26"/>
              </w:rPr>
            </w:pPr>
            <w:ins w:id="5066" w:author="admin" w:date="2023-04-27T23:25:00Z">
              <w:r w:rsidRPr="009A7CF2">
                <w:rPr>
                  <w:rFonts w:ascii="Times New Roman" w:hAnsi="Times New Roman"/>
                  <w:bCs/>
                  <w:sz w:val="20"/>
                </w:rPr>
                <w:t>Số lượng: …</w:t>
              </w:r>
            </w:ins>
          </w:p>
        </w:tc>
        <w:tc>
          <w:tcPr>
            <w:tcW w:w="1651" w:type="dxa"/>
            <w:gridSpan w:val="2"/>
            <w:tcPrChange w:id="5067" w:author="admin" w:date="2023-04-27T23:22:00Z">
              <w:tcPr>
                <w:tcW w:w="1702" w:type="dxa"/>
                <w:gridSpan w:val="3"/>
              </w:tcPr>
            </w:tcPrChange>
          </w:tcPr>
          <w:p w14:paraId="4BB9CAEE" w14:textId="77777777" w:rsidR="00E707C0" w:rsidRPr="009A7CF2" w:rsidRDefault="00E707C0" w:rsidP="00E707C0">
            <w:pPr>
              <w:spacing w:before="60"/>
              <w:rPr>
                <w:ins w:id="5068" w:author="admin" w:date="2023-04-27T23:25:00Z"/>
                <w:rFonts w:ascii="Times New Roman" w:hAnsi="Times New Roman"/>
                <w:bCs/>
                <w:sz w:val="20"/>
              </w:rPr>
            </w:pPr>
            <w:ins w:id="506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AAFCC8" w14:textId="77777777" w:rsidR="00E707C0" w:rsidRPr="009A7CF2" w:rsidRDefault="00E707C0" w:rsidP="00E707C0">
            <w:pPr>
              <w:spacing w:before="60"/>
              <w:rPr>
                <w:ins w:id="5070" w:author="admin" w:date="2023-04-27T23:25:00Z"/>
                <w:rFonts w:ascii="Times New Roman" w:hAnsi="Times New Roman"/>
                <w:bCs/>
                <w:sz w:val="20"/>
              </w:rPr>
            </w:pPr>
            <w:ins w:id="507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4EE43F2" w14:textId="07B042DA" w:rsidR="00E707C0" w:rsidRPr="001B7F35" w:rsidRDefault="00E707C0" w:rsidP="00E707C0">
            <w:pPr>
              <w:spacing w:before="60"/>
              <w:rPr>
                <w:ins w:id="5072" w:author="admin" w:date="2023-04-27T23:12:00Z"/>
                <w:rFonts w:ascii="Times New Roman" w:hAnsi="Times New Roman"/>
                <w:bCs/>
                <w:sz w:val="26"/>
                <w:szCs w:val="26"/>
              </w:rPr>
            </w:pPr>
            <w:ins w:id="5073" w:author="admin" w:date="2023-04-27T23:25:00Z">
              <w:r w:rsidRPr="009A7CF2">
                <w:rPr>
                  <w:rFonts w:ascii="Times New Roman" w:hAnsi="Times New Roman"/>
                  <w:bCs/>
                  <w:sz w:val="20"/>
                </w:rPr>
                <w:t>Số lượng: …</w:t>
              </w:r>
            </w:ins>
          </w:p>
        </w:tc>
        <w:tc>
          <w:tcPr>
            <w:tcW w:w="1514" w:type="dxa"/>
            <w:gridSpan w:val="2"/>
            <w:tcPrChange w:id="5074" w:author="admin" w:date="2023-04-27T23:22:00Z">
              <w:tcPr>
                <w:tcW w:w="1702" w:type="dxa"/>
                <w:gridSpan w:val="4"/>
              </w:tcPr>
            </w:tcPrChange>
          </w:tcPr>
          <w:p w14:paraId="71DE232E" w14:textId="77777777" w:rsidR="00E707C0" w:rsidRPr="009A7CF2" w:rsidRDefault="00E707C0" w:rsidP="00E707C0">
            <w:pPr>
              <w:spacing w:before="60"/>
              <w:rPr>
                <w:ins w:id="5075" w:author="admin" w:date="2023-04-27T23:25:00Z"/>
                <w:rFonts w:ascii="Times New Roman" w:hAnsi="Times New Roman"/>
                <w:bCs/>
                <w:sz w:val="20"/>
              </w:rPr>
            </w:pPr>
            <w:ins w:id="507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1F88608" w14:textId="77777777" w:rsidR="00E707C0" w:rsidRPr="009A7CF2" w:rsidRDefault="00E707C0" w:rsidP="00E707C0">
            <w:pPr>
              <w:spacing w:before="60"/>
              <w:rPr>
                <w:ins w:id="5077" w:author="admin" w:date="2023-04-27T23:25:00Z"/>
                <w:rFonts w:ascii="Times New Roman" w:hAnsi="Times New Roman"/>
                <w:bCs/>
                <w:sz w:val="20"/>
              </w:rPr>
            </w:pPr>
            <w:ins w:id="507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3B18A68" w14:textId="663AD784" w:rsidR="00E707C0" w:rsidRPr="001B7F35" w:rsidRDefault="00E707C0" w:rsidP="00E707C0">
            <w:pPr>
              <w:spacing w:before="60"/>
              <w:rPr>
                <w:ins w:id="5079" w:author="admin" w:date="2023-04-27T23:12:00Z"/>
                <w:rFonts w:ascii="Times New Roman" w:hAnsi="Times New Roman"/>
                <w:bCs/>
                <w:sz w:val="26"/>
                <w:szCs w:val="26"/>
              </w:rPr>
            </w:pPr>
            <w:ins w:id="5080" w:author="admin" w:date="2023-04-27T23:25:00Z">
              <w:r w:rsidRPr="009A7CF2">
                <w:rPr>
                  <w:rFonts w:ascii="Times New Roman" w:hAnsi="Times New Roman"/>
                  <w:bCs/>
                  <w:sz w:val="20"/>
                </w:rPr>
                <w:t>Số lượng: …</w:t>
              </w:r>
            </w:ins>
          </w:p>
        </w:tc>
        <w:tc>
          <w:tcPr>
            <w:tcW w:w="1580" w:type="dxa"/>
            <w:gridSpan w:val="2"/>
            <w:tcPrChange w:id="5081" w:author="admin" w:date="2023-04-27T23:22:00Z">
              <w:tcPr>
                <w:tcW w:w="1461" w:type="dxa"/>
                <w:gridSpan w:val="2"/>
              </w:tcPr>
            </w:tcPrChange>
          </w:tcPr>
          <w:p w14:paraId="122949BB" w14:textId="77777777" w:rsidR="00E707C0" w:rsidRPr="009A7CF2" w:rsidRDefault="00E707C0" w:rsidP="00E707C0">
            <w:pPr>
              <w:spacing w:before="60"/>
              <w:rPr>
                <w:ins w:id="5082" w:author="admin" w:date="2023-04-27T23:25:00Z"/>
                <w:rFonts w:ascii="Times New Roman" w:hAnsi="Times New Roman"/>
                <w:bCs/>
                <w:sz w:val="20"/>
              </w:rPr>
            </w:pPr>
            <w:ins w:id="508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4FE4A79" w14:textId="77777777" w:rsidR="00E707C0" w:rsidRPr="009A7CF2" w:rsidRDefault="00E707C0" w:rsidP="00E707C0">
            <w:pPr>
              <w:spacing w:before="60"/>
              <w:rPr>
                <w:ins w:id="5084" w:author="admin" w:date="2023-04-27T23:25:00Z"/>
                <w:rFonts w:ascii="Times New Roman" w:hAnsi="Times New Roman"/>
                <w:bCs/>
                <w:sz w:val="20"/>
              </w:rPr>
            </w:pPr>
            <w:ins w:id="508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D179C68" w14:textId="3A7BDEFF" w:rsidR="00E707C0" w:rsidRPr="001B7F35" w:rsidRDefault="00E707C0" w:rsidP="00E707C0">
            <w:pPr>
              <w:spacing w:before="60"/>
              <w:rPr>
                <w:ins w:id="5086" w:author="admin" w:date="2023-04-27T23:12:00Z"/>
                <w:rFonts w:ascii="Times New Roman" w:hAnsi="Times New Roman"/>
                <w:bCs/>
                <w:sz w:val="26"/>
                <w:szCs w:val="26"/>
              </w:rPr>
            </w:pPr>
            <w:ins w:id="5087" w:author="admin" w:date="2023-04-27T23:25:00Z">
              <w:r w:rsidRPr="009A7CF2">
                <w:rPr>
                  <w:rFonts w:ascii="Times New Roman" w:hAnsi="Times New Roman"/>
                  <w:bCs/>
                  <w:sz w:val="20"/>
                </w:rPr>
                <w:t>Số lượng: …</w:t>
              </w:r>
            </w:ins>
          </w:p>
        </w:tc>
      </w:tr>
      <w:tr w:rsidR="00E707C0" w:rsidRPr="001B7F35" w14:paraId="7BB7E899" w14:textId="77777777" w:rsidTr="00E707C0">
        <w:trPr>
          <w:ins w:id="5088" w:author="admin" w:date="2023-04-27T23:11:00Z"/>
          <w:trPrChange w:id="5089" w:author="admin" w:date="2023-04-27T23:22:00Z">
            <w:trPr>
              <w:gridAfter w:val="0"/>
            </w:trPr>
          </w:trPrChange>
        </w:trPr>
        <w:tc>
          <w:tcPr>
            <w:tcW w:w="709" w:type="dxa"/>
            <w:tcPrChange w:id="5090" w:author="admin" w:date="2023-04-27T23:22:00Z">
              <w:tcPr>
                <w:tcW w:w="709" w:type="dxa"/>
              </w:tcPr>
            </w:tcPrChange>
          </w:tcPr>
          <w:p w14:paraId="1DAD2201" w14:textId="77777777" w:rsidR="00E707C0" w:rsidRPr="00A71B8F" w:rsidRDefault="00E707C0" w:rsidP="00E707C0">
            <w:pPr>
              <w:pStyle w:val="ListParagraph"/>
              <w:numPr>
                <w:ilvl w:val="0"/>
                <w:numId w:val="51"/>
              </w:numPr>
              <w:spacing w:before="60"/>
              <w:rPr>
                <w:ins w:id="5091" w:author="admin" w:date="2023-04-27T23:11:00Z"/>
                <w:rFonts w:ascii="Times New Roman" w:hAnsi="Times New Roman"/>
                <w:color w:val="000000"/>
                <w:sz w:val="26"/>
                <w:szCs w:val="26"/>
              </w:rPr>
            </w:pPr>
          </w:p>
        </w:tc>
        <w:tc>
          <w:tcPr>
            <w:tcW w:w="2483" w:type="dxa"/>
            <w:gridSpan w:val="2"/>
            <w:tcPrChange w:id="5092" w:author="admin" w:date="2023-04-27T23:22:00Z">
              <w:tcPr>
                <w:tcW w:w="2175" w:type="dxa"/>
                <w:gridSpan w:val="3"/>
              </w:tcPr>
            </w:tcPrChange>
          </w:tcPr>
          <w:p w14:paraId="15FE30FF" w14:textId="7B37AFDA" w:rsidR="00E707C0" w:rsidRPr="00376700" w:rsidRDefault="00E707C0" w:rsidP="00E707C0">
            <w:pPr>
              <w:spacing w:before="60"/>
              <w:rPr>
                <w:ins w:id="5093" w:author="admin" w:date="2023-04-27T23:11:00Z"/>
                <w:rFonts w:ascii="Times New Roman" w:hAnsi="Times New Roman"/>
                <w:color w:val="000000"/>
                <w:sz w:val="26"/>
                <w:szCs w:val="26"/>
              </w:rPr>
            </w:pPr>
            <w:ins w:id="5094" w:author="admin" w:date="2023-04-27T23:12:00Z">
              <w:r w:rsidRPr="002F1A07">
                <w:rPr>
                  <w:sz w:val="24"/>
                  <w:szCs w:val="24"/>
                </w:rPr>
                <w:t>Bóng ambu có van PEEP</w:t>
              </w:r>
            </w:ins>
          </w:p>
        </w:tc>
        <w:tc>
          <w:tcPr>
            <w:tcW w:w="1514" w:type="dxa"/>
            <w:gridSpan w:val="2"/>
            <w:tcPrChange w:id="5095" w:author="admin" w:date="2023-04-27T23:22:00Z">
              <w:tcPr>
                <w:tcW w:w="1702" w:type="dxa"/>
                <w:gridSpan w:val="4"/>
              </w:tcPr>
            </w:tcPrChange>
          </w:tcPr>
          <w:p w14:paraId="5E8A6FCC" w14:textId="77777777" w:rsidR="00E707C0" w:rsidRPr="009A7CF2" w:rsidRDefault="00E707C0" w:rsidP="00E707C0">
            <w:pPr>
              <w:spacing w:before="60"/>
              <w:rPr>
                <w:ins w:id="5096" w:author="admin" w:date="2023-04-27T23:25:00Z"/>
                <w:rFonts w:ascii="Times New Roman" w:hAnsi="Times New Roman"/>
                <w:bCs/>
                <w:sz w:val="20"/>
              </w:rPr>
            </w:pPr>
            <w:ins w:id="509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FEFD1D4" w14:textId="77777777" w:rsidR="00E707C0" w:rsidRPr="009A7CF2" w:rsidRDefault="00E707C0" w:rsidP="00E707C0">
            <w:pPr>
              <w:spacing w:before="60"/>
              <w:rPr>
                <w:ins w:id="5098" w:author="admin" w:date="2023-04-27T23:25:00Z"/>
                <w:rFonts w:ascii="Times New Roman" w:hAnsi="Times New Roman"/>
                <w:bCs/>
                <w:sz w:val="20"/>
              </w:rPr>
            </w:pPr>
            <w:ins w:id="509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3AA55B1" w14:textId="2E51A15C" w:rsidR="00E707C0" w:rsidRPr="001B7F35" w:rsidRDefault="00E707C0" w:rsidP="00E707C0">
            <w:pPr>
              <w:spacing w:before="60"/>
              <w:rPr>
                <w:ins w:id="5100" w:author="admin" w:date="2023-04-27T23:11:00Z"/>
                <w:rFonts w:ascii="Times New Roman" w:hAnsi="Times New Roman"/>
                <w:bCs/>
                <w:sz w:val="26"/>
                <w:szCs w:val="26"/>
              </w:rPr>
            </w:pPr>
            <w:ins w:id="5101" w:author="admin" w:date="2023-04-27T23:25:00Z">
              <w:r w:rsidRPr="009A7CF2">
                <w:rPr>
                  <w:rFonts w:ascii="Times New Roman" w:hAnsi="Times New Roman"/>
                  <w:bCs/>
                  <w:sz w:val="20"/>
                </w:rPr>
                <w:t>Số lượng: …</w:t>
              </w:r>
            </w:ins>
          </w:p>
        </w:tc>
        <w:tc>
          <w:tcPr>
            <w:tcW w:w="1651" w:type="dxa"/>
            <w:gridSpan w:val="2"/>
            <w:tcPrChange w:id="5102" w:author="admin" w:date="2023-04-27T23:22:00Z">
              <w:tcPr>
                <w:tcW w:w="1702" w:type="dxa"/>
                <w:gridSpan w:val="3"/>
              </w:tcPr>
            </w:tcPrChange>
          </w:tcPr>
          <w:p w14:paraId="41B76781" w14:textId="77777777" w:rsidR="00E707C0" w:rsidRPr="009A7CF2" w:rsidRDefault="00E707C0" w:rsidP="00E707C0">
            <w:pPr>
              <w:spacing w:before="60"/>
              <w:rPr>
                <w:ins w:id="5103" w:author="admin" w:date="2023-04-27T23:25:00Z"/>
                <w:rFonts w:ascii="Times New Roman" w:hAnsi="Times New Roman"/>
                <w:bCs/>
                <w:sz w:val="20"/>
              </w:rPr>
            </w:pPr>
            <w:ins w:id="510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40A93DC" w14:textId="77777777" w:rsidR="00E707C0" w:rsidRPr="009A7CF2" w:rsidRDefault="00E707C0" w:rsidP="00E707C0">
            <w:pPr>
              <w:spacing w:before="60"/>
              <w:rPr>
                <w:ins w:id="5105" w:author="admin" w:date="2023-04-27T23:25:00Z"/>
                <w:rFonts w:ascii="Times New Roman" w:hAnsi="Times New Roman"/>
                <w:bCs/>
                <w:sz w:val="20"/>
              </w:rPr>
            </w:pPr>
            <w:ins w:id="510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8A643D6" w14:textId="14D72A27" w:rsidR="00E707C0" w:rsidRPr="001B7F35" w:rsidRDefault="00E707C0" w:rsidP="00E707C0">
            <w:pPr>
              <w:spacing w:before="60"/>
              <w:rPr>
                <w:ins w:id="5107" w:author="admin" w:date="2023-04-27T23:11:00Z"/>
                <w:rFonts w:ascii="Times New Roman" w:hAnsi="Times New Roman"/>
                <w:bCs/>
                <w:sz w:val="26"/>
                <w:szCs w:val="26"/>
              </w:rPr>
            </w:pPr>
            <w:ins w:id="5108" w:author="admin" w:date="2023-04-27T23:25:00Z">
              <w:r w:rsidRPr="009A7CF2">
                <w:rPr>
                  <w:rFonts w:ascii="Times New Roman" w:hAnsi="Times New Roman"/>
                  <w:bCs/>
                  <w:sz w:val="20"/>
                </w:rPr>
                <w:t>Số lượng: …</w:t>
              </w:r>
            </w:ins>
          </w:p>
        </w:tc>
        <w:tc>
          <w:tcPr>
            <w:tcW w:w="1514" w:type="dxa"/>
            <w:gridSpan w:val="2"/>
            <w:tcPrChange w:id="5109" w:author="admin" w:date="2023-04-27T23:22:00Z">
              <w:tcPr>
                <w:tcW w:w="1702" w:type="dxa"/>
                <w:gridSpan w:val="4"/>
              </w:tcPr>
            </w:tcPrChange>
          </w:tcPr>
          <w:p w14:paraId="68EA2C4C" w14:textId="77777777" w:rsidR="00E707C0" w:rsidRPr="009A7CF2" w:rsidRDefault="00E707C0" w:rsidP="00E707C0">
            <w:pPr>
              <w:spacing w:before="60"/>
              <w:rPr>
                <w:ins w:id="5110" w:author="admin" w:date="2023-04-27T23:25:00Z"/>
                <w:rFonts w:ascii="Times New Roman" w:hAnsi="Times New Roman"/>
                <w:bCs/>
                <w:sz w:val="20"/>
              </w:rPr>
            </w:pPr>
            <w:ins w:id="511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AB23E04" w14:textId="77777777" w:rsidR="00E707C0" w:rsidRPr="009A7CF2" w:rsidRDefault="00E707C0" w:rsidP="00E707C0">
            <w:pPr>
              <w:spacing w:before="60"/>
              <w:rPr>
                <w:ins w:id="5112" w:author="admin" w:date="2023-04-27T23:25:00Z"/>
                <w:rFonts w:ascii="Times New Roman" w:hAnsi="Times New Roman"/>
                <w:bCs/>
                <w:sz w:val="20"/>
              </w:rPr>
            </w:pPr>
            <w:ins w:id="511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854F18" w14:textId="23021A90" w:rsidR="00E707C0" w:rsidRPr="001B7F35" w:rsidRDefault="00E707C0" w:rsidP="00E707C0">
            <w:pPr>
              <w:spacing w:before="60"/>
              <w:rPr>
                <w:ins w:id="5114" w:author="admin" w:date="2023-04-27T23:11:00Z"/>
                <w:rFonts w:ascii="Times New Roman" w:hAnsi="Times New Roman"/>
                <w:bCs/>
                <w:sz w:val="26"/>
                <w:szCs w:val="26"/>
              </w:rPr>
            </w:pPr>
            <w:ins w:id="5115" w:author="admin" w:date="2023-04-27T23:25:00Z">
              <w:r w:rsidRPr="009A7CF2">
                <w:rPr>
                  <w:rFonts w:ascii="Times New Roman" w:hAnsi="Times New Roman"/>
                  <w:bCs/>
                  <w:sz w:val="20"/>
                </w:rPr>
                <w:t>Số lượng: …</w:t>
              </w:r>
            </w:ins>
          </w:p>
        </w:tc>
        <w:tc>
          <w:tcPr>
            <w:tcW w:w="1580" w:type="dxa"/>
            <w:gridSpan w:val="2"/>
            <w:tcPrChange w:id="5116" w:author="admin" w:date="2023-04-27T23:22:00Z">
              <w:tcPr>
                <w:tcW w:w="1461" w:type="dxa"/>
                <w:gridSpan w:val="2"/>
              </w:tcPr>
            </w:tcPrChange>
          </w:tcPr>
          <w:p w14:paraId="47ACB06C" w14:textId="77777777" w:rsidR="00E707C0" w:rsidRPr="009A7CF2" w:rsidRDefault="00E707C0" w:rsidP="00E707C0">
            <w:pPr>
              <w:spacing w:before="60"/>
              <w:rPr>
                <w:ins w:id="5117" w:author="admin" w:date="2023-04-27T23:25:00Z"/>
                <w:rFonts w:ascii="Times New Roman" w:hAnsi="Times New Roman"/>
                <w:bCs/>
                <w:sz w:val="20"/>
              </w:rPr>
            </w:pPr>
            <w:ins w:id="511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6F8F6FA" w14:textId="77777777" w:rsidR="00E707C0" w:rsidRPr="009A7CF2" w:rsidRDefault="00E707C0" w:rsidP="00E707C0">
            <w:pPr>
              <w:spacing w:before="60"/>
              <w:rPr>
                <w:ins w:id="5119" w:author="admin" w:date="2023-04-27T23:25:00Z"/>
                <w:rFonts w:ascii="Times New Roman" w:hAnsi="Times New Roman"/>
                <w:bCs/>
                <w:sz w:val="20"/>
              </w:rPr>
            </w:pPr>
            <w:ins w:id="512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E382A33" w14:textId="5827A332" w:rsidR="00E707C0" w:rsidRPr="001B7F35" w:rsidRDefault="00E707C0" w:rsidP="00E707C0">
            <w:pPr>
              <w:spacing w:before="60"/>
              <w:rPr>
                <w:ins w:id="5121" w:author="admin" w:date="2023-04-27T23:11:00Z"/>
                <w:rFonts w:ascii="Times New Roman" w:hAnsi="Times New Roman"/>
                <w:bCs/>
                <w:sz w:val="26"/>
                <w:szCs w:val="26"/>
              </w:rPr>
            </w:pPr>
            <w:ins w:id="5122" w:author="admin" w:date="2023-04-27T23:25:00Z">
              <w:r w:rsidRPr="009A7CF2">
                <w:rPr>
                  <w:rFonts w:ascii="Times New Roman" w:hAnsi="Times New Roman"/>
                  <w:bCs/>
                  <w:sz w:val="20"/>
                </w:rPr>
                <w:t>Số lượng: …</w:t>
              </w:r>
            </w:ins>
          </w:p>
        </w:tc>
      </w:tr>
      <w:tr w:rsidR="00E707C0" w:rsidRPr="001B7F35" w14:paraId="2DA7F5BB" w14:textId="77777777" w:rsidTr="00E707C0">
        <w:trPr>
          <w:ins w:id="5123" w:author="admin" w:date="2023-04-27T23:11:00Z"/>
          <w:trPrChange w:id="5124" w:author="admin" w:date="2023-04-27T23:22:00Z">
            <w:trPr>
              <w:gridAfter w:val="0"/>
            </w:trPr>
          </w:trPrChange>
        </w:trPr>
        <w:tc>
          <w:tcPr>
            <w:tcW w:w="709" w:type="dxa"/>
            <w:tcPrChange w:id="5125" w:author="admin" w:date="2023-04-27T23:22:00Z">
              <w:tcPr>
                <w:tcW w:w="709" w:type="dxa"/>
              </w:tcPr>
            </w:tcPrChange>
          </w:tcPr>
          <w:p w14:paraId="5963425F" w14:textId="77777777" w:rsidR="00E707C0" w:rsidRPr="00A71B8F" w:rsidRDefault="00E707C0" w:rsidP="00E707C0">
            <w:pPr>
              <w:pStyle w:val="ListParagraph"/>
              <w:numPr>
                <w:ilvl w:val="0"/>
                <w:numId w:val="51"/>
              </w:numPr>
              <w:spacing w:before="60"/>
              <w:rPr>
                <w:ins w:id="5126" w:author="admin" w:date="2023-04-27T23:11:00Z"/>
                <w:rFonts w:ascii="Times New Roman" w:hAnsi="Times New Roman"/>
                <w:color w:val="000000"/>
                <w:sz w:val="26"/>
                <w:szCs w:val="26"/>
              </w:rPr>
            </w:pPr>
          </w:p>
        </w:tc>
        <w:tc>
          <w:tcPr>
            <w:tcW w:w="2483" w:type="dxa"/>
            <w:gridSpan w:val="2"/>
            <w:tcPrChange w:id="5127" w:author="admin" w:date="2023-04-27T23:22:00Z">
              <w:tcPr>
                <w:tcW w:w="2175" w:type="dxa"/>
                <w:gridSpan w:val="3"/>
              </w:tcPr>
            </w:tcPrChange>
          </w:tcPr>
          <w:p w14:paraId="4FF61C0A" w14:textId="22624930" w:rsidR="00E707C0" w:rsidRPr="00376700" w:rsidRDefault="00E707C0" w:rsidP="00E707C0">
            <w:pPr>
              <w:spacing w:before="60"/>
              <w:rPr>
                <w:ins w:id="5128" w:author="admin" w:date="2023-04-27T23:11:00Z"/>
                <w:rFonts w:ascii="Times New Roman" w:hAnsi="Times New Roman"/>
                <w:color w:val="000000"/>
                <w:sz w:val="26"/>
                <w:szCs w:val="26"/>
              </w:rPr>
            </w:pPr>
            <w:ins w:id="5129" w:author="admin" w:date="2023-04-27T23:12:00Z">
              <w:r w:rsidRPr="002F1A07">
                <w:rPr>
                  <w:sz w:val="24"/>
                  <w:szCs w:val="24"/>
                </w:rPr>
                <w:t>Bóng Ambu (quả)</w:t>
              </w:r>
            </w:ins>
          </w:p>
        </w:tc>
        <w:tc>
          <w:tcPr>
            <w:tcW w:w="1514" w:type="dxa"/>
            <w:gridSpan w:val="2"/>
            <w:tcPrChange w:id="5130" w:author="admin" w:date="2023-04-27T23:22:00Z">
              <w:tcPr>
                <w:tcW w:w="1702" w:type="dxa"/>
                <w:gridSpan w:val="4"/>
              </w:tcPr>
            </w:tcPrChange>
          </w:tcPr>
          <w:p w14:paraId="604E27D4" w14:textId="77777777" w:rsidR="00E707C0" w:rsidRPr="009A7CF2" w:rsidRDefault="00E707C0" w:rsidP="00E707C0">
            <w:pPr>
              <w:spacing w:before="60"/>
              <w:rPr>
                <w:ins w:id="5131" w:author="admin" w:date="2023-04-27T23:25:00Z"/>
                <w:rFonts w:ascii="Times New Roman" w:hAnsi="Times New Roman"/>
                <w:bCs/>
                <w:sz w:val="20"/>
              </w:rPr>
            </w:pPr>
            <w:ins w:id="513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5AC85B" w14:textId="77777777" w:rsidR="00E707C0" w:rsidRPr="009A7CF2" w:rsidRDefault="00E707C0" w:rsidP="00E707C0">
            <w:pPr>
              <w:spacing w:before="60"/>
              <w:rPr>
                <w:ins w:id="5133" w:author="admin" w:date="2023-04-27T23:25:00Z"/>
                <w:rFonts w:ascii="Times New Roman" w:hAnsi="Times New Roman"/>
                <w:bCs/>
                <w:sz w:val="20"/>
              </w:rPr>
            </w:pPr>
            <w:ins w:id="513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F9E8A32" w14:textId="02C52AD2" w:rsidR="00E707C0" w:rsidRPr="001B7F35" w:rsidRDefault="00E707C0" w:rsidP="00E707C0">
            <w:pPr>
              <w:spacing w:before="60"/>
              <w:rPr>
                <w:ins w:id="5135" w:author="admin" w:date="2023-04-27T23:11:00Z"/>
                <w:rFonts w:ascii="Times New Roman" w:hAnsi="Times New Roman"/>
                <w:bCs/>
                <w:sz w:val="26"/>
                <w:szCs w:val="26"/>
              </w:rPr>
            </w:pPr>
            <w:ins w:id="5136" w:author="admin" w:date="2023-04-27T23:25:00Z">
              <w:r w:rsidRPr="009A7CF2">
                <w:rPr>
                  <w:rFonts w:ascii="Times New Roman" w:hAnsi="Times New Roman"/>
                  <w:bCs/>
                  <w:sz w:val="20"/>
                </w:rPr>
                <w:t>Số lượng: …</w:t>
              </w:r>
            </w:ins>
          </w:p>
        </w:tc>
        <w:tc>
          <w:tcPr>
            <w:tcW w:w="1651" w:type="dxa"/>
            <w:gridSpan w:val="2"/>
            <w:tcPrChange w:id="5137" w:author="admin" w:date="2023-04-27T23:22:00Z">
              <w:tcPr>
                <w:tcW w:w="1702" w:type="dxa"/>
                <w:gridSpan w:val="3"/>
              </w:tcPr>
            </w:tcPrChange>
          </w:tcPr>
          <w:p w14:paraId="14DEF327" w14:textId="77777777" w:rsidR="00E707C0" w:rsidRPr="009A7CF2" w:rsidRDefault="00E707C0" w:rsidP="00E707C0">
            <w:pPr>
              <w:spacing w:before="60"/>
              <w:rPr>
                <w:ins w:id="5138" w:author="admin" w:date="2023-04-27T23:25:00Z"/>
                <w:rFonts w:ascii="Times New Roman" w:hAnsi="Times New Roman"/>
                <w:bCs/>
                <w:sz w:val="20"/>
              </w:rPr>
            </w:pPr>
            <w:ins w:id="513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22D92A" w14:textId="77777777" w:rsidR="00E707C0" w:rsidRPr="009A7CF2" w:rsidRDefault="00E707C0" w:rsidP="00E707C0">
            <w:pPr>
              <w:spacing w:before="60"/>
              <w:rPr>
                <w:ins w:id="5140" w:author="admin" w:date="2023-04-27T23:25:00Z"/>
                <w:rFonts w:ascii="Times New Roman" w:hAnsi="Times New Roman"/>
                <w:bCs/>
                <w:sz w:val="20"/>
              </w:rPr>
            </w:pPr>
            <w:ins w:id="514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0285C7B" w14:textId="7BF1EA5C" w:rsidR="00E707C0" w:rsidRPr="001B7F35" w:rsidRDefault="00E707C0" w:rsidP="00E707C0">
            <w:pPr>
              <w:spacing w:before="60"/>
              <w:rPr>
                <w:ins w:id="5142" w:author="admin" w:date="2023-04-27T23:11:00Z"/>
                <w:rFonts w:ascii="Times New Roman" w:hAnsi="Times New Roman"/>
                <w:bCs/>
                <w:sz w:val="26"/>
                <w:szCs w:val="26"/>
              </w:rPr>
            </w:pPr>
            <w:ins w:id="5143" w:author="admin" w:date="2023-04-27T23:25:00Z">
              <w:r w:rsidRPr="009A7CF2">
                <w:rPr>
                  <w:rFonts w:ascii="Times New Roman" w:hAnsi="Times New Roman"/>
                  <w:bCs/>
                  <w:sz w:val="20"/>
                </w:rPr>
                <w:t>Số lượng: …</w:t>
              </w:r>
            </w:ins>
          </w:p>
        </w:tc>
        <w:tc>
          <w:tcPr>
            <w:tcW w:w="1514" w:type="dxa"/>
            <w:gridSpan w:val="2"/>
            <w:tcPrChange w:id="5144" w:author="admin" w:date="2023-04-27T23:22:00Z">
              <w:tcPr>
                <w:tcW w:w="1702" w:type="dxa"/>
                <w:gridSpan w:val="4"/>
              </w:tcPr>
            </w:tcPrChange>
          </w:tcPr>
          <w:p w14:paraId="4F581869" w14:textId="77777777" w:rsidR="00E707C0" w:rsidRPr="009A7CF2" w:rsidRDefault="00E707C0" w:rsidP="00E707C0">
            <w:pPr>
              <w:spacing w:before="60"/>
              <w:rPr>
                <w:ins w:id="5145" w:author="admin" w:date="2023-04-27T23:25:00Z"/>
                <w:rFonts w:ascii="Times New Roman" w:hAnsi="Times New Roman"/>
                <w:bCs/>
                <w:sz w:val="20"/>
              </w:rPr>
            </w:pPr>
            <w:ins w:id="514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1AD5F72" w14:textId="77777777" w:rsidR="00E707C0" w:rsidRPr="009A7CF2" w:rsidRDefault="00E707C0" w:rsidP="00E707C0">
            <w:pPr>
              <w:spacing w:before="60"/>
              <w:rPr>
                <w:ins w:id="5147" w:author="admin" w:date="2023-04-27T23:25:00Z"/>
                <w:rFonts w:ascii="Times New Roman" w:hAnsi="Times New Roman"/>
                <w:bCs/>
                <w:sz w:val="20"/>
              </w:rPr>
            </w:pPr>
            <w:ins w:id="514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770BCFD" w14:textId="73335015" w:rsidR="00E707C0" w:rsidRPr="001B7F35" w:rsidRDefault="00E707C0" w:rsidP="00E707C0">
            <w:pPr>
              <w:spacing w:before="60"/>
              <w:rPr>
                <w:ins w:id="5149" w:author="admin" w:date="2023-04-27T23:11:00Z"/>
                <w:rFonts w:ascii="Times New Roman" w:hAnsi="Times New Roman"/>
                <w:bCs/>
                <w:sz w:val="26"/>
                <w:szCs w:val="26"/>
              </w:rPr>
            </w:pPr>
            <w:ins w:id="5150" w:author="admin" w:date="2023-04-27T23:25:00Z">
              <w:r w:rsidRPr="009A7CF2">
                <w:rPr>
                  <w:rFonts w:ascii="Times New Roman" w:hAnsi="Times New Roman"/>
                  <w:bCs/>
                  <w:sz w:val="20"/>
                </w:rPr>
                <w:t>Số lượng: …</w:t>
              </w:r>
            </w:ins>
          </w:p>
        </w:tc>
        <w:tc>
          <w:tcPr>
            <w:tcW w:w="1580" w:type="dxa"/>
            <w:gridSpan w:val="2"/>
            <w:tcPrChange w:id="5151" w:author="admin" w:date="2023-04-27T23:22:00Z">
              <w:tcPr>
                <w:tcW w:w="1461" w:type="dxa"/>
                <w:gridSpan w:val="2"/>
              </w:tcPr>
            </w:tcPrChange>
          </w:tcPr>
          <w:p w14:paraId="50B30ABB" w14:textId="77777777" w:rsidR="00E707C0" w:rsidRPr="009A7CF2" w:rsidRDefault="00E707C0" w:rsidP="00E707C0">
            <w:pPr>
              <w:spacing w:before="60"/>
              <w:rPr>
                <w:ins w:id="5152" w:author="admin" w:date="2023-04-27T23:25:00Z"/>
                <w:rFonts w:ascii="Times New Roman" w:hAnsi="Times New Roman"/>
                <w:bCs/>
                <w:sz w:val="20"/>
              </w:rPr>
            </w:pPr>
            <w:ins w:id="515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FAF99BF" w14:textId="77777777" w:rsidR="00E707C0" w:rsidRPr="009A7CF2" w:rsidRDefault="00E707C0" w:rsidP="00E707C0">
            <w:pPr>
              <w:spacing w:before="60"/>
              <w:rPr>
                <w:ins w:id="5154" w:author="admin" w:date="2023-04-27T23:25:00Z"/>
                <w:rFonts w:ascii="Times New Roman" w:hAnsi="Times New Roman"/>
                <w:bCs/>
                <w:sz w:val="20"/>
              </w:rPr>
            </w:pPr>
            <w:ins w:id="515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B0F1BBE" w14:textId="0EAA3138" w:rsidR="00E707C0" w:rsidRPr="001B7F35" w:rsidRDefault="00E707C0" w:rsidP="00E707C0">
            <w:pPr>
              <w:spacing w:before="60"/>
              <w:rPr>
                <w:ins w:id="5156" w:author="admin" w:date="2023-04-27T23:11:00Z"/>
                <w:rFonts w:ascii="Times New Roman" w:hAnsi="Times New Roman"/>
                <w:bCs/>
                <w:sz w:val="26"/>
                <w:szCs w:val="26"/>
              </w:rPr>
            </w:pPr>
            <w:ins w:id="5157" w:author="admin" w:date="2023-04-27T23:25:00Z">
              <w:r w:rsidRPr="009A7CF2">
                <w:rPr>
                  <w:rFonts w:ascii="Times New Roman" w:hAnsi="Times New Roman"/>
                  <w:bCs/>
                  <w:sz w:val="20"/>
                </w:rPr>
                <w:t>Số lượng: …</w:t>
              </w:r>
            </w:ins>
          </w:p>
        </w:tc>
      </w:tr>
      <w:tr w:rsidR="00E707C0" w:rsidRPr="001B7F35" w14:paraId="1B9D4BD4" w14:textId="77777777" w:rsidTr="00E707C0">
        <w:trPr>
          <w:ins w:id="5158" w:author="admin" w:date="2023-04-27T23:11:00Z"/>
          <w:trPrChange w:id="5159" w:author="admin" w:date="2023-04-27T23:22:00Z">
            <w:trPr>
              <w:gridAfter w:val="0"/>
            </w:trPr>
          </w:trPrChange>
        </w:trPr>
        <w:tc>
          <w:tcPr>
            <w:tcW w:w="709" w:type="dxa"/>
            <w:tcPrChange w:id="5160" w:author="admin" w:date="2023-04-27T23:22:00Z">
              <w:tcPr>
                <w:tcW w:w="709" w:type="dxa"/>
              </w:tcPr>
            </w:tcPrChange>
          </w:tcPr>
          <w:p w14:paraId="1F8AD922" w14:textId="77777777" w:rsidR="00E707C0" w:rsidRPr="00A71B8F" w:rsidRDefault="00E707C0" w:rsidP="00E707C0">
            <w:pPr>
              <w:pStyle w:val="ListParagraph"/>
              <w:numPr>
                <w:ilvl w:val="0"/>
                <w:numId w:val="51"/>
              </w:numPr>
              <w:spacing w:before="60"/>
              <w:rPr>
                <w:ins w:id="5161" w:author="admin" w:date="2023-04-27T23:11:00Z"/>
                <w:rFonts w:ascii="Times New Roman" w:hAnsi="Times New Roman"/>
                <w:color w:val="000000"/>
                <w:sz w:val="26"/>
                <w:szCs w:val="26"/>
              </w:rPr>
            </w:pPr>
          </w:p>
        </w:tc>
        <w:tc>
          <w:tcPr>
            <w:tcW w:w="2483" w:type="dxa"/>
            <w:gridSpan w:val="2"/>
            <w:tcPrChange w:id="5162" w:author="admin" w:date="2023-04-27T23:22:00Z">
              <w:tcPr>
                <w:tcW w:w="2175" w:type="dxa"/>
                <w:gridSpan w:val="3"/>
              </w:tcPr>
            </w:tcPrChange>
          </w:tcPr>
          <w:p w14:paraId="2CB8AACB" w14:textId="7F74C33E" w:rsidR="00E707C0" w:rsidRPr="00376700" w:rsidRDefault="00E707C0">
            <w:pPr>
              <w:spacing w:before="60"/>
              <w:rPr>
                <w:ins w:id="5163" w:author="admin" w:date="2023-04-27T23:11:00Z"/>
                <w:rFonts w:ascii="Times New Roman" w:hAnsi="Times New Roman"/>
                <w:color w:val="000000"/>
                <w:sz w:val="26"/>
                <w:szCs w:val="26"/>
              </w:rPr>
            </w:pPr>
            <w:ins w:id="5164" w:author="admin" w:date="2023-04-27T23:12:00Z">
              <w:r w:rsidRPr="002F1A07">
                <w:rPr>
                  <w:sz w:val="24"/>
                  <w:szCs w:val="24"/>
                </w:rPr>
                <w:t xml:space="preserve">Lưỡi đèn đặt nội khí quản </w:t>
              </w:r>
            </w:ins>
          </w:p>
        </w:tc>
        <w:tc>
          <w:tcPr>
            <w:tcW w:w="1514" w:type="dxa"/>
            <w:gridSpan w:val="2"/>
            <w:tcPrChange w:id="5165" w:author="admin" w:date="2023-04-27T23:22:00Z">
              <w:tcPr>
                <w:tcW w:w="1702" w:type="dxa"/>
                <w:gridSpan w:val="4"/>
              </w:tcPr>
            </w:tcPrChange>
          </w:tcPr>
          <w:p w14:paraId="62F41D16" w14:textId="77777777" w:rsidR="00E707C0" w:rsidRPr="009A7CF2" w:rsidRDefault="00E707C0" w:rsidP="00E707C0">
            <w:pPr>
              <w:spacing w:before="60"/>
              <w:rPr>
                <w:ins w:id="5166" w:author="admin" w:date="2023-04-27T23:25:00Z"/>
                <w:rFonts w:ascii="Times New Roman" w:hAnsi="Times New Roman"/>
                <w:bCs/>
                <w:sz w:val="20"/>
              </w:rPr>
            </w:pPr>
            <w:ins w:id="516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A0CC203" w14:textId="77777777" w:rsidR="00E707C0" w:rsidRPr="009A7CF2" w:rsidRDefault="00E707C0" w:rsidP="00E707C0">
            <w:pPr>
              <w:spacing w:before="60"/>
              <w:rPr>
                <w:ins w:id="5168" w:author="admin" w:date="2023-04-27T23:25:00Z"/>
                <w:rFonts w:ascii="Times New Roman" w:hAnsi="Times New Roman"/>
                <w:bCs/>
                <w:sz w:val="20"/>
              </w:rPr>
            </w:pPr>
            <w:ins w:id="516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7D057D" w14:textId="667BD1F1" w:rsidR="00E707C0" w:rsidRPr="001B7F35" w:rsidRDefault="00E707C0" w:rsidP="00E707C0">
            <w:pPr>
              <w:spacing w:before="60"/>
              <w:rPr>
                <w:ins w:id="5170" w:author="admin" w:date="2023-04-27T23:11:00Z"/>
                <w:rFonts w:ascii="Times New Roman" w:hAnsi="Times New Roman"/>
                <w:bCs/>
                <w:sz w:val="26"/>
                <w:szCs w:val="26"/>
              </w:rPr>
            </w:pPr>
            <w:ins w:id="5171" w:author="admin" w:date="2023-04-27T23:25:00Z">
              <w:r w:rsidRPr="009A7CF2">
                <w:rPr>
                  <w:rFonts w:ascii="Times New Roman" w:hAnsi="Times New Roman"/>
                  <w:bCs/>
                  <w:sz w:val="20"/>
                </w:rPr>
                <w:t>Số lượng: …</w:t>
              </w:r>
            </w:ins>
          </w:p>
        </w:tc>
        <w:tc>
          <w:tcPr>
            <w:tcW w:w="1651" w:type="dxa"/>
            <w:gridSpan w:val="2"/>
            <w:tcPrChange w:id="5172" w:author="admin" w:date="2023-04-27T23:22:00Z">
              <w:tcPr>
                <w:tcW w:w="1702" w:type="dxa"/>
                <w:gridSpan w:val="3"/>
              </w:tcPr>
            </w:tcPrChange>
          </w:tcPr>
          <w:p w14:paraId="5A2A0C03" w14:textId="77777777" w:rsidR="00E707C0" w:rsidRPr="009A7CF2" w:rsidRDefault="00E707C0" w:rsidP="00E707C0">
            <w:pPr>
              <w:spacing w:before="60"/>
              <w:rPr>
                <w:ins w:id="5173" w:author="admin" w:date="2023-04-27T23:25:00Z"/>
                <w:rFonts w:ascii="Times New Roman" w:hAnsi="Times New Roman"/>
                <w:bCs/>
                <w:sz w:val="20"/>
              </w:rPr>
            </w:pPr>
            <w:ins w:id="517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A1BA410" w14:textId="77777777" w:rsidR="00E707C0" w:rsidRPr="009A7CF2" w:rsidRDefault="00E707C0" w:rsidP="00E707C0">
            <w:pPr>
              <w:spacing w:before="60"/>
              <w:rPr>
                <w:ins w:id="5175" w:author="admin" w:date="2023-04-27T23:25:00Z"/>
                <w:rFonts w:ascii="Times New Roman" w:hAnsi="Times New Roman"/>
                <w:bCs/>
                <w:sz w:val="20"/>
              </w:rPr>
            </w:pPr>
            <w:ins w:id="517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E485AC9" w14:textId="3171C38B" w:rsidR="00E707C0" w:rsidRPr="001B7F35" w:rsidRDefault="00E707C0" w:rsidP="00E707C0">
            <w:pPr>
              <w:spacing w:before="60"/>
              <w:rPr>
                <w:ins w:id="5177" w:author="admin" w:date="2023-04-27T23:11:00Z"/>
                <w:rFonts w:ascii="Times New Roman" w:hAnsi="Times New Roman"/>
                <w:bCs/>
                <w:sz w:val="26"/>
                <w:szCs w:val="26"/>
              </w:rPr>
            </w:pPr>
            <w:ins w:id="5178" w:author="admin" w:date="2023-04-27T23:25:00Z">
              <w:r w:rsidRPr="009A7CF2">
                <w:rPr>
                  <w:rFonts w:ascii="Times New Roman" w:hAnsi="Times New Roman"/>
                  <w:bCs/>
                  <w:sz w:val="20"/>
                </w:rPr>
                <w:t>Số lượng: …</w:t>
              </w:r>
            </w:ins>
          </w:p>
        </w:tc>
        <w:tc>
          <w:tcPr>
            <w:tcW w:w="1514" w:type="dxa"/>
            <w:gridSpan w:val="2"/>
            <w:tcPrChange w:id="5179" w:author="admin" w:date="2023-04-27T23:22:00Z">
              <w:tcPr>
                <w:tcW w:w="1702" w:type="dxa"/>
                <w:gridSpan w:val="4"/>
              </w:tcPr>
            </w:tcPrChange>
          </w:tcPr>
          <w:p w14:paraId="0BA28746" w14:textId="77777777" w:rsidR="00E707C0" w:rsidRPr="009A7CF2" w:rsidRDefault="00E707C0" w:rsidP="00E707C0">
            <w:pPr>
              <w:spacing w:before="60"/>
              <w:rPr>
                <w:ins w:id="5180" w:author="admin" w:date="2023-04-27T23:25:00Z"/>
                <w:rFonts w:ascii="Times New Roman" w:hAnsi="Times New Roman"/>
                <w:bCs/>
                <w:sz w:val="20"/>
              </w:rPr>
            </w:pPr>
            <w:ins w:id="518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52C4CFC" w14:textId="77777777" w:rsidR="00E707C0" w:rsidRPr="009A7CF2" w:rsidRDefault="00E707C0" w:rsidP="00E707C0">
            <w:pPr>
              <w:spacing w:before="60"/>
              <w:rPr>
                <w:ins w:id="5182" w:author="admin" w:date="2023-04-27T23:25:00Z"/>
                <w:rFonts w:ascii="Times New Roman" w:hAnsi="Times New Roman"/>
                <w:bCs/>
                <w:sz w:val="20"/>
              </w:rPr>
            </w:pPr>
            <w:ins w:id="518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8CFAAB6" w14:textId="3F926778" w:rsidR="00E707C0" w:rsidRPr="001B7F35" w:rsidRDefault="00E707C0" w:rsidP="00E707C0">
            <w:pPr>
              <w:spacing w:before="60"/>
              <w:rPr>
                <w:ins w:id="5184" w:author="admin" w:date="2023-04-27T23:11:00Z"/>
                <w:rFonts w:ascii="Times New Roman" w:hAnsi="Times New Roman"/>
                <w:bCs/>
                <w:sz w:val="26"/>
                <w:szCs w:val="26"/>
              </w:rPr>
            </w:pPr>
            <w:ins w:id="5185" w:author="admin" w:date="2023-04-27T23:25:00Z">
              <w:r w:rsidRPr="009A7CF2">
                <w:rPr>
                  <w:rFonts w:ascii="Times New Roman" w:hAnsi="Times New Roman"/>
                  <w:bCs/>
                  <w:sz w:val="20"/>
                </w:rPr>
                <w:t>Số lượng: …</w:t>
              </w:r>
            </w:ins>
          </w:p>
        </w:tc>
        <w:tc>
          <w:tcPr>
            <w:tcW w:w="1580" w:type="dxa"/>
            <w:gridSpan w:val="2"/>
            <w:tcPrChange w:id="5186" w:author="admin" w:date="2023-04-27T23:22:00Z">
              <w:tcPr>
                <w:tcW w:w="1461" w:type="dxa"/>
                <w:gridSpan w:val="2"/>
              </w:tcPr>
            </w:tcPrChange>
          </w:tcPr>
          <w:p w14:paraId="3CCA2ADA" w14:textId="77777777" w:rsidR="00E707C0" w:rsidRPr="009A7CF2" w:rsidRDefault="00E707C0" w:rsidP="00E707C0">
            <w:pPr>
              <w:spacing w:before="60"/>
              <w:rPr>
                <w:ins w:id="5187" w:author="admin" w:date="2023-04-27T23:25:00Z"/>
                <w:rFonts w:ascii="Times New Roman" w:hAnsi="Times New Roman"/>
                <w:bCs/>
                <w:sz w:val="20"/>
              </w:rPr>
            </w:pPr>
            <w:ins w:id="518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2DAC65C" w14:textId="77777777" w:rsidR="00E707C0" w:rsidRPr="009A7CF2" w:rsidRDefault="00E707C0" w:rsidP="00E707C0">
            <w:pPr>
              <w:spacing w:before="60"/>
              <w:rPr>
                <w:ins w:id="5189" w:author="admin" w:date="2023-04-27T23:25:00Z"/>
                <w:rFonts w:ascii="Times New Roman" w:hAnsi="Times New Roman"/>
                <w:bCs/>
                <w:sz w:val="20"/>
              </w:rPr>
            </w:pPr>
            <w:ins w:id="519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1D4CBDA" w14:textId="0DF8971C" w:rsidR="00E707C0" w:rsidRPr="001B7F35" w:rsidRDefault="00E707C0" w:rsidP="00E707C0">
            <w:pPr>
              <w:spacing w:before="60"/>
              <w:rPr>
                <w:ins w:id="5191" w:author="admin" w:date="2023-04-27T23:11:00Z"/>
                <w:rFonts w:ascii="Times New Roman" w:hAnsi="Times New Roman"/>
                <w:bCs/>
                <w:sz w:val="26"/>
                <w:szCs w:val="26"/>
              </w:rPr>
            </w:pPr>
            <w:ins w:id="5192" w:author="admin" w:date="2023-04-27T23:25:00Z">
              <w:r w:rsidRPr="009A7CF2">
                <w:rPr>
                  <w:rFonts w:ascii="Times New Roman" w:hAnsi="Times New Roman"/>
                  <w:bCs/>
                  <w:sz w:val="20"/>
                </w:rPr>
                <w:t>Số lượng: …</w:t>
              </w:r>
            </w:ins>
          </w:p>
        </w:tc>
      </w:tr>
      <w:tr w:rsidR="00E707C0" w:rsidRPr="001B7F35" w14:paraId="2054ABFB" w14:textId="77777777" w:rsidTr="00E707C0">
        <w:trPr>
          <w:ins w:id="5193" w:author="admin" w:date="2023-04-27T23:11:00Z"/>
          <w:trPrChange w:id="5194" w:author="admin" w:date="2023-04-27T23:22:00Z">
            <w:trPr>
              <w:gridAfter w:val="0"/>
            </w:trPr>
          </w:trPrChange>
        </w:trPr>
        <w:tc>
          <w:tcPr>
            <w:tcW w:w="709" w:type="dxa"/>
            <w:tcPrChange w:id="5195" w:author="admin" w:date="2023-04-27T23:22:00Z">
              <w:tcPr>
                <w:tcW w:w="709" w:type="dxa"/>
              </w:tcPr>
            </w:tcPrChange>
          </w:tcPr>
          <w:p w14:paraId="7C72D17D" w14:textId="77777777" w:rsidR="00E707C0" w:rsidRPr="00A71B8F" w:rsidRDefault="00E707C0" w:rsidP="00E707C0">
            <w:pPr>
              <w:pStyle w:val="ListParagraph"/>
              <w:numPr>
                <w:ilvl w:val="0"/>
                <w:numId w:val="51"/>
              </w:numPr>
              <w:spacing w:before="60"/>
              <w:rPr>
                <w:ins w:id="5196" w:author="admin" w:date="2023-04-27T23:11:00Z"/>
                <w:rFonts w:ascii="Times New Roman" w:hAnsi="Times New Roman"/>
                <w:color w:val="000000"/>
                <w:sz w:val="26"/>
                <w:szCs w:val="26"/>
              </w:rPr>
            </w:pPr>
          </w:p>
        </w:tc>
        <w:tc>
          <w:tcPr>
            <w:tcW w:w="2483" w:type="dxa"/>
            <w:gridSpan w:val="2"/>
            <w:tcPrChange w:id="5197" w:author="admin" w:date="2023-04-27T23:22:00Z">
              <w:tcPr>
                <w:tcW w:w="2175" w:type="dxa"/>
                <w:gridSpan w:val="3"/>
              </w:tcPr>
            </w:tcPrChange>
          </w:tcPr>
          <w:p w14:paraId="5BDBA191" w14:textId="70C14915" w:rsidR="00E707C0" w:rsidRPr="00376700" w:rsidRDefault="00E707C0" w:rsidP="00E707C0">
            <w:pPr>
              <w:spacing w:before="60"/>
              <w:rPr>
                <w:ins w:id="5198" w:author="admin" w:date="2023-04-27T23:11:00Z"/>
                <w:rFonts w:ascii="Times New Roman" w:hAnsi="Times New Roman"/>
                <w:color w:val="000000"/>
                <w:sz w:val="26"/>
                <w:szCs w:val="26"/>
              </w:rPr>
            </w:pPr>
            <w:ins w:id="5199" w:author="admin" w:date="2023-04-27T23:12:00Z">
              <w:r w:rsidRPr="002F1A07">
                <w:rPr>
                  <w:sz w:val="24"/>
                  <w:szCs w:val="24"/>
                </w:rPr>
                <w:t>Nhiệt kế</w:t>
              </w:r>
            </w:ins>
          </w:p>
        </w:tc>
        <w:tc>
          <w:tcPr>
            <w:tcW w:w="1514" w:type="dxa"/>
            <w:gridSpan w:val="2"/>
            <w:tcPrChange w:id="5200" w:author="admin" w:date="2023-04-27T23:22:00Z">
              <w:tcPr>
                <w:tcW w:w="1702" w:type="dxa"/>
                <w:gridSpan w:val="4"/>
              </w:tcPr>
            </w:tcPrChange>
          </w:tcPr>
          <w:p w14:paraId="6BE6C27D" w14:textId="77777777" w:rsidR="00E707C0" w:rsidRPr="009A7CF2" w:rsidRDefault="00E707C0" w:rsidP="00E707C0">
            <w:pPr>
              <w:spacing w:before="60"/>
              <w:rPr>
                <w:ins w:id="5201" w:author="admin" w:date="2023-04-27T23:25:00Z"/>
                <w:rFonts w:ascii="Times New Roman" w:hAnsi="Times New Roman"/>
                <w:bCs/>
                <w:sz w:val="20"/>
              </w:rPr>
            </w:pPr>
            <w:ins w:id="520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EC01F10" w14:textId="77777777" w:rsidR="00E707C0" w:rsidRPr="009A7CF2" w:rsidRDefault="00E707C0" w:rsidP="00E707C0">
            <w:pPr>
              <w:spacing w:before="60"/>
              <w:rPr>
                <w:ins w:id="5203" w:author="admin" w:date="2023-04-27T23:25:00Z"/>
                <w:rFonts w:ascii="Times New Roman" w:hAnsi="Times New Roman"/>
                <w:bCs/>
                <w:sz w:val="20"/>
              </w:rPr>
            </w:pPr>
            <w:ins w:id="520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3D22CF1" w14:textId="7B7460C8" w:rsidR="00E707C0" w:rsidRPr="001B7F35" w:rsidRDefault="00E707C0" w:rsidP="00E707C0">
            <w:pPr>
              <w:spacing w:before="60"/>
              <w:rPr>
                <w:ins w:id="5205" w:author="admin" w:date="2023-04-27T23:11:00Z"/>
                <w:rFonts w:ascii="Times New Roman" w:hAnsi="Times New Roman"/>
                <w:bCs/>
                <w:sz w:val="26"/>
                <w:szCs w:val="26"/>
              </w:rPr>
            </w:pPr>
            <w:ins w:id="5206" w:author="admin" w:date="2023-04-27T23:25:00Z">
              <w:r w:rsidRPr="009A7CF2">
                <w:rPr>
                  <w:rFonts w:ascii="Times New Roman" w:hAnsi="Times New Roman"/>
                  <w:bCs/>
                  <w:sz w:val="20"/>
                </w:rPr>
                <w:t>Số lượng: …</w:t>
              </w:r>
            </w:ins>
          </w:p>
        </w:tc>
        <w:tc>
          <w:tcPr>
            <w:tcW w:w="1651" w:type="dxa"/>
            <w:gridSpan w:val="2"/>
            <w:tcPrChange w:id="5207" w:author="admin" w:date="2023-04-27T23:22:00Z">
              <w:tcPr>
                <w:tcW w:w="1702" w:type="dxa"/>
                <w:gridSpan w:val="3"/>
              </w:tcPr>
            </w:tcPrChange>
          </w:tcPr>
          <w:p w14:paraId="6315EA79" w14:textId="77777777" w:rsidR="00E707C0" w:rsidRPr="009A7CF2" w:rsidRDefault="00E707C0" w:rsidP="00E707C0">
            <w:pPr>
              <w:spacing w:before="60"/>
              <w:rPr>
                <w:ins w:id="5208" w:author="admin" w:date="2023-04-27T23:25:00Z"/>
                <w:rFonts w:ascii="Times New Roman" w:hAnsi="Times New Roman"/>
                <w:bCs/>
                <w:sz w:val="20"/>
              </w:rPr>
            </w:pPr>
            <w:ins w:id="520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AD1049D" w14:textId="77777777" w:rsidR="00E707C0" w:rsidRPr="009A7CF2" w:rsidRDefault="00E707C0" w:rsidP="00E707C0">
            <w:pPr>
              <w:spacing w:before="60"/>
              <w:rPr>
                <w:ins w:id="5210" w:author="admin" w:date="2023-04-27T23:25:00Z"/>
                <w:rFonts w:ascii="Times New Roman" w:hAnsi="Times New Roman"/>
                <w:bCs/>
                <w:sz w:val="20"/>
              </w:rPr>
            </w:pPr>
            <w:ins w:id="521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12D74C" w14:textId="1FAAE104" w:rsidR="00E707C0" w:rsidRPr="001B7F35" w:rsidRDefault="00E707C0" w:rsidP="00E707C0">
            <w:pPr>
              <w:spacing w:before="60"/>
              <w:rPr>
                <w:ins w:id="5212" w:author="admin" w:date="2023-04-27T23:11:00Z"/>
                <w:rFonts w:ascii="Times New Roman" w:hAnsi="Times New Roman"/>
                <w:bCs/>
                <w:sz w:val="26"/>
                <w:szCs w:val="26"/>
              </w:rPr>
            </w:pPr>
            <w:ins w:id="5213" w:author="admin" w:date="2023-04-27T23:25:00Z">
              <w:r w:rsidRPr="009A7CF2">
                <w:rPr>
                  <w:rFonts w:ascii="Times New Roman" w:hAnsi="Times New Roman"/>
                  <w:bCs/>
                  <w:sz w:val="20"/>
                </w:rPr>
                <w:t>Số lượng: …</w:t>
              </w:r>
            </w:ins>
          </w:p>
        </w:tc>
        <w:tc>
          <w:tcPr>
            <w:tcW w:w="1514" w:type="dxa"/>
            <w:gridSpan w:val="2"/>
            <w:tcPrChange w:id="5214" w:author="admin" w:date="2023-04-27T23:22:00Z">
              <w:tcPr>
                <w:tcW w:w="1702" w:type="dxa"/>
                <w:gridSpan w:val="4"/>
              </w:tcPr>
            </w:tcPrChange>
          </w:tcPr>
          <w:p w14:paraId="30A67848" w14:textId="77777777" w:rsidR="00E707C0" w:rsidRPr="009A7CF2" w:rsidRDefault="00E707C0" w:rsidP="00E707C0">
            <w:pPr>
              <w:spacing w:before="60"/>
              <w:rPr>
                <w:ins w:id="5215" w:author="admin" w:date="2023-04-27T23:25:00Z"/>
                <w:rFonts w:ascii="Times New Roman" w:hAnsi="Times New Roman"/>
                <w:bCs/>
                <w:sz w:val="20"/>
              </w:rPr>
            </w:pPr>
            <w:ins w:id="521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D611E3F" w14:textId="77777777" w:rsidR="00E707C0" w:rsidRPr="009A7CF2" w:rsidRDefault="00E707C0" w:rsidP="00E707C0">
            <w:pPr>
              <w:spacing w:before="60"/>
              <w:rPr>
                <w:ins w:id="5217" w:author="admin" w:date="2023-04-27T23:25:00Z"/>
                <w:rFonts w:ascii="Times New Roman" w:hAnsi="Times New Roman"/>
                <w:bCs/>
                <w:sz w:val="20"/>
              </w:rPr>
            </w:pPr>
            <w:ins w:id="521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DA257F" w14:textId="11D24AA7" w:rsidR="00E707C0" w:rsidRPr="001B7F35" w:rsidRDefault="00E707C0" w:rsidP="00E707C0">
            <w:pPr>
              <w:spacing w:before="60"/>
              <w:rPr>
                <w:ins w:id="5219" w:author="admin" w:date="2023-04-27T23:11:00Z"/>
                <w:rFonts w:ascii="Times New Roman" w:hAnsi="Times New Roman"/>
                <w:bCs/>
                <w:sz w:val="26"/>
                <w:szCs w:val="26"/>
              </w:rPr>
            </w:pPr>
            <w:ins w:id="5220" w:author="admin" w:date="2023-04-27T23:25:00Z">
              <w:r w:rsidRPr="009A7CF2">
                <w:rPr>
                  <w:rFonts w:ascii="Times New Roman" w:hAnsi="Times New Roman"/>
                  <w:bCs/>
                  <w:sz w:val="20"/>
                </w:rPr>
                <w:t>Số lượng: …</w:t>
              </w:r>
            </w:ins>
          </w:p>
        </w:tc>
        <w:tc>
          <w:tcPr>
            <w:tcW w:w="1580" w:type="dxa"/>
            <w:gridSpan w:val="2"/>
            <w:tcPrChange w:id="5221" w:author="admin" w:date="2023-04-27T23:22:00Z">
              <w:tcPr>
                <w:tcW w:w="1461" w:type="dxa"/>
                <w:gridSpan w:val="2"/>
              </w:tcPr>
            </w:tcPrChange>
          </w:tcPr>
          <w:p w14:paraId="0EFC4924" w14:textId="77777777" w:rsidR="00E707C0" w:rsidRPr="009A7CF2" w:rsidRDefault="00E707C0" w:rsidP="00E707C0">
            <w:pPr>
              <w:spacing w:before="60"/>
              <w:rPr>
                <w:ins w:id="5222" w:author="admin" w:date="2023-04-27T23:25:00Z"/>
                <w:rFonts w:ascii="Times New Roman" w:hAnsi="Times New Roman"/>
                <w:bCs/>
                <w:sz w:val="20"/>
              </w:rPr>
            </w:pPr>
            <w:ins w:id="522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F8EB527" w14:textId="77777777" w:rsidR="00E707C0" w:rsidRPr="009A7CF2" w:rsidRDefault="00E707C0" w:rsidP="00E707C0">
            <w:pPr>
              <w:spacing w:before="60"/>
              <w:rPr>
                <w:ins w:id="5224" w:author="admin" w:date="2023-04-27T23:25:00Z"/>
                <w:rFonts w:ascii="Times New Roman" w:hAnsi="Times New Roman"/>
                <w:bCs/>
                <w:sz w:val="20"/>
              </w:rPr>
            </w:pPr>
            <w:ins w:id="522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DD5D65" w14:textId="20C89986" w:rsidR="00E707C0" w:rsidRPr="001B7F35" w:rsidRDefault="00E707C0" w:rsidP="00E707C0">
            <w:pPr>
              <w:spacing w:before="60"/>
              <w:rPr>
                <w:ins w:id="5226" w:author="admin" w:date="2023-04-27T23:11:00Z"/>
                <w:rFonts w:ascii="Times New Roman" w:hAnsi="Times New Roman"/>
                <w:bCs/>
                <w:sz w:val="26"/>
                <w:szCs w:val="26"/>
              </w:rPr>
            </w:pPr>
            <w:ins w:id="5227" w:author="admin" w:date="2023-04-27T23:25:00Z">
              <w:r w:rsidRPr="009A7CF2">
                <w:rPr>
                  <w:rFonts w:ascii="Times New Roman" w:hAnsi="Times New Roman"/>
                  <w:bCs/>
                  <w:sz w:val="20"/>
                </w:rPr>
                <w:t>Số lượng: …</w:t>
              </w:r>
            </w:ins>
          </w:p>
        </w:tc>
      </w:tr>
      <w:tr w:rsidR="00E707C0" w:rsidRPr="001B7F35" w14:paraId="2B8AD3E2" w14:textId="77777777" w:rsidTr="00E707C0">
        <w:trPr>
          <w:ins w:id="5228" w:author="admin" w:date="2023-04-27T23:11:00Z"/>
          <w:trPrChange w:id="5229" w:author="admin" w:date="2023-04-27T23:22:00Z">
            <w:trPr>
              <w:gridAfter w:val="0"/>
            </w:trPr>
          </w:trPrChange>
        </w:trPr>
        <w:tc>
          <w:tcPr>
            <w:tcW w:w="709" w:type="dxa"/>
            <w:tcPrChange w:id="5230" w:author="admin" w:date="2023-04-27T23:22:00Z">
              <w:tcPr>
                <w:tcW w:w="709" w:type="dxa"/>
              </w:tcPr>
            </w:tcPrChange>
          </w:tcPr>
          <w:p w14:paraId="6B56902D" w14:textId="77777777" w:rsidR="00E707C0" w:rsidRPr="00A71B8F" w:rsidRDefault="00E707C0" w:rsidP="00E707C0">
            <w:pPr>
              <w:pStyle w:val="ListParagraph"/>
              <w:numPr>
                <w:ilvl w:val="0"/>
                <w:numId w:val="51"/>
              </w:numPr>
              <w:spacing w:before="60"/>
              <w:rPr>
                <w:ins w:id="5231" w:author="admin" w:date="2023-04-27T23:11:00Z"/>
                <w:rFonts w:ascii="Times New Roman" w:hAnsi="Times New Roman"/>
                <w:color w:val="000000"/>
                <w:sz w:val="26"/>
                <w:szCs w:val="26"/>
              </w:rPr>
            </w:pPr>
          </w:p>
        </w:tc>
        <w:tc>
          <w:tcPr>
            <w:tcW w:w="2483" w:type="dxa"/>
            <w:gridSpan w:val="2"/>
            <w:tcPrChange w:id="5232" w:author="admin" w:date="2023-04-27T23:22:00Z">
              <w:tcPr>
                <w:tcW w:w="2175" w:type="dxa"/>
                <w:gridSpan w:val="3"/>
              </w:tcPr>
            </w:tcPrChange>
          </w:tcPr>
          <w:p w14:paraId="72E5FFF0" w14:textId="421DAAAE" w:rsidR="00E707C0" w:rsidRPr="00376700" w:rsidRDefault="00E707C0" w:rsidP="00E707C0">
            <w:pPr>
              <w:spacing w:before="60"/>
              <w:rPr>
                <w:ins w:id="5233" w:author="admin" w:date="2023-04-27T23:11:00Z"/>
                <w:rFonts w:ascii="Times New Roman" w:hAnsi="Times New Roman"/>
                <w:color w:val="000000"/>
                <w:sz w:val="26"/>
                <w:szCs w:val="26"/>
              </w:rPr>
            </w:pPr>
            <w:ins w:id="5234" w:author="admin" w:date="2023-04-27T23:12:00Z">
              <w:r w:rsidRPr="002F1A07">
                <w:rPr>
                  <w:sz w:val="24"/>
                  <w:szCs w:val="24"/>
                </w:rPr>
                <w:t>Giường ICU</w:t>
              </w:r>
            </w:ins>
          </w:p>
        </w:tc>
        <w:tc>
          <w:tcPr>
            <w:tcW w:w="1514" w:type="dxa"/>
            <w:gridSpan w:val="2"/>
            <w:tcPrChange w:id="5235" w:author="admin" w:date="2023-04-27T23:22:00Z">
              <w:tcPr>
                <w:tcW w:w="1702" w:type="dxa"/>
                <w:gridSpan w:val="4"/>
              </w:tcPr>
            </w:tcPrChange>
          </w:tcPr>
          <w:p w14:paraId="28AEC44D" w14:textId="77777777" w:rsidR="00E707C0" w:rsidRPr="009A7CF2" w:rsidRDefault="00E707C0" w:rsidP="00E707C0">
            <w:pPr>
              <w:spacing w:before="60"/>
              <w:rPr>
                <w:ins w:id="5236" w:author="admin" w:date="2023-04-27T23:25:00Z"/>
                <w:rFonts w:ascii="Times New Roman" w:hAnsi="Times New Roman"/>
                <w:bCs/>
                <w:sz w:val="20"/>
              </w:rPr>
            </w:pPr>
            <w:ins w:id="523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3AD859A" w14:textId="77777777" w:rsidR="00E707C0" w:rsidRPr="009A7CF2" w:rsidRDefault="00E707C0" w:rsidP="00E707C0">
            <w:pPr>
              <w:spacing w:before="60"/>
              <w:rPr>
                <w:ins w:id="5238" w:author="admin" w:date="2023-04-27T23:25:00Z"/>
                <w:rFonts w:ascii="Times New Roman" w:hAnsi="Times New Roman"/>
                <w:bCs/>
                <w:sz w:val="20"/>
              </w:rPr>
            </w:pPr>
            <w:ins w:id="523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C98821C" w14:textId="42EB57A9" w:rsidR="00E707C0" w:rsidRPr="001B7F35" w:rsidRDefault="00E707C0" w:rsidP="00E707C0">
            <w:pPr>
              <w:spacing w:before="60"/>
              <w:rPr>
                <w:ins w:id="5240" w:author="admin" w:date="2023-04-27T23:11:00Z"/>
                <w:rFonts w:ascii="Times New Roman" w:hAnsi="Times New Roman"/>
                <w:bCs/>
                <w:sz w:val="26"/>
                <w:szCs w:val="26"/>
              </w:rPr>
            </w:pPr>
            <w:ins w:id="5241" w:author="admin" w:date="2023-04-27T23:25:00Z">
              <w:r w:rsidRPr="009A7CF2">
                <w:rPr>
                  <w:rFonts w:ascii="Times New Roman" w:hAnsi="Times New Roman"/>
                  <w:bCs/>
                  <w:sz w:val="20"/>
                </w:rPr>
                <w:t>Số lượng: …</w:t>
              </w:r>
            </w:ins>
          </w:p>
        </w:tc>
        <w:tc>
          <w:tcPr>
            <w:tcW w:w="1651" w:type="dxa"/>
            <w:gridSpan w:val="2"/>
            <w:tcPrChange w:id="5242" w:author="admin" w:date="2023-04-27T23:22:00Z">
              <w:tcPr>
                <w:tcW w:w="1702" w:type="dxa"/>
                <w:gridSpan w:val="3"/>
              </w:tcPr>
            </w:tcPrChange>
          </w:tcPr>
          <w:p w14:paraId="686615B6" w14:textId="77777777" w:rsidR="00E707C0" w:rsidRPr="009A7CF2" w:rsidRDefault="00E707C0" w:rsidP="00E707C0">
            <w:pPr>
              <w:spacing w:before="60"/>
              <w:rPr>
                <w:ins w:id="5243" w:author="admin" w:date="2023-04-27T23:25:00Z"/>
                <w:rFonts w:ascii="Times New Roman" w:hAnsi="Times New Roman"/>
                <w:bCs/>
                <w:sz w:val="20"/>
              </w:rPr>
            </w:pPr>
            <w:ins w:id="524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F5BDE08" w14:textId="77777777" w:rsidR="00E707C0" w:rsidRPr="009A7CF2" w:rsidRDefault="00E707C0" w:rsidP="00E707C0">
            <w:pPr>
              <w:spacing w:before="60"/>
              <w:rPr>
                <w:ins w:id="5245" w:author="admin" w:date="2023-04-27T23:25:00Z"/>
                <w:rFonts w:ascii="Times New Roman" w:hAnsi="Times New Roman"/>
                <w:bCs/>
                <w:sz w:val="20"/>
              </w:rPr>
            </w:pPr>
            <w:ins w:id="524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C469FB" w14:textId="7261967F" w:rsidR="00E707C0" w:rsidRPr="001B7F35" w:rsidRDefault="00E707C0" w:rsidP="00E707C0">
            <w:pPr>
              <w:spacing w:before="60"/>
              <w:rPr>
                <w:ins w:id="5247" w:author="admin" w:date="2023-04-27T23:11:00Z"/>
                <w:rFonts w:ascii="Times New Roman" w:hAnsi="Times New Roman"/>
                <w:bCs/>
                <w:sz w:val="26"/>
                <w:szCs w:val="26"/>
              </w:rPr>
            </w:pPr>
            <w:ins w:id="5248" w:author="admin" w:date="2023-04-27T23:25:00Z">
              <w:r w:rsidRPr="009A7CF2">
                <w:rPr>
                  <w:rFonts w:ascii="Times New Roman" w:hAnsi="Times New Roman"/>
                  <w:bCs/>
                  <w:sz w:val="20"/>
                </w:rPr>
                <w:t>Số lượng: …</w:t>
              </w:r>
            </w:ins>
          </w:p>
        </w:tc>
        <w:tc>
          <w:tcPr>
            <w:tcW w:w="1514" w:type="dxa"/>
            <w:gridSpan w:val="2"/>
            <w:tcPrChange w:id="5249" w:author="admin" w:date="2023-04-27T23:22:00Z">
              <w:tcPr>
                <w:tcW w:w="1702" w:type="dxa"/>
                <w:gridSpan w:val="4"/>
              </w:tcPr>
            </w:tcPrChange>
          </w:tcPr>
          <w:p w14:paraId="0FA4E122" w14:textId="77777777" w:rsidR="00E707C0" w:rsidRPr="009A7CF2" w:rsidRDefault="00E707C0" w:rsidP="00E707C0">
            <w:pPr>
              <w:spacing w:before="60"/>
              <w:rPr>
                <w:ins w:id="5250" w:author="admin" w:date="2023-04-27T23:25:00Z"/>
                <w:rFonts w:ascii="Times New Roman" w:hAnsi="Times New Roman"/>
                <w:bCs/>
                <w:sz w:val="20"/>
              </w:rPr>
            </w:pPr>
            <w:ins w:id="525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35D7E30" w14:textId="77777777" w:rsidR="00E707C0" w:rsidRPr="009A7CF2" w:rsidRDefault="00E707C0" w:rsidP="00E707C0">
            <w:pPr>
              <w:spacing w:before="60"/>
              <w:rPr>
                <w:ins w:id="5252" w:author="admin" w:date="2023-04-27T23:25:00Z"/>
                <w:rFonts w:ascii="Times New Roman" w:hAnsi="Times New Roman"/>
                <w:bCs/>
                <w:sz w:val="20"/>
              </w:rPr>
            </w:pPr>
            <w:ins w:id="525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72274C2" w14:textId="74BED10D" w:rsidR="00E707C0" w:rsidRPr="001B7F35" w:rsidRDefault="00E707C0" w:rsidP="00E707C0">
            <w:pPr>
              <w:spacing w:before="60"/>
              <w:rPr>
                <w:ins w:id="5254" w:author="admin" w:date="2023-04-27T23:11:00Z"/>
                <w:rFonts w:ascii="Times New Roman" w:hAnsi="Times New Roman"/>
                <w:bCs/>
                <w:sz w:val="26"/>
                <w:szCs w:val="26"/>
              </w:rPr>
            </w:pPr>
            <w:ins w:id="5255" w:author="admin" w:date="2023-04-27T23:25:00Z">
              <w:r w:rsidRPr="009A7CF2">
                <w:rPr>
                  <w:rFonts w:ascii="Times New Roman" w:hAnsi="Times New Roman"/>
                  <w:bCs/>
                  <w:sz w:val="20"/>
                </w:rPr>
                <w:t>Số lượng: …</w:t>
              </w:r>
            </w:ins>
          </w:p>
        </w:tc>
        <w:tc>
          <w:tcPr>
            <w:tcW w:w="1580" w:type="dxa"/>
            <w:gridSpan w:val="2"/>
            <w:tcPrChange w:id="5256" w:author="admin" w:date="2023-04-27T23:22:00Z">
              <w:tcPr>
                <w:tcW w:w="1461" w:type="dxa"/>
                <w:gridSpan w:val="2"/>
              </w:tcPr>
            </w:tcPrChange>
          </w:tcPr>
          <w:p w14:paraId="3A5BE34F" w14:textId="77777777" w:rsidR="00E707C0" w:rsidRPr="009A7CF2" w:rsidRDefault="00E707C0" w:rsidP="00E707C0">
            <w:pPr>
              <w:spacing w:before="60"/>
              <w:rPr>
                <w:ins w:id="5257" w:author="admin" w:date="2023-04-27T23:25:00Z"/>
                <w:rFonts w:ascii="Times New Roman" w:hAnsi="Times New Roman"/>
                <w:bCs/>
                <w:sz w:val="20"/>
              </w:rPr>
            </w:pPr>
            <w:ins w:id="525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22C291C" w14:textId="77777777" w:rsidR="00E707C0" w:rsidRPr="009A7CF2" w:rsidRDefault="00E707C0" w:rsidP="00E707C0">
            <w:pPr>
              <w:spacing w:before="60"/>
              <w:rPr>
                <w:ins w:id="5259" w:author="admin" w:date="2023-04-27T23:25:00Z"/>
                <w:rFonts w:ascii="Times New Roman" w:hAnsi="Times New Roman"/>
                <w:bCs/>
                <w:sz w:val="20"/>
              </w:rPr>
            </w:pPr>
            <w:ins w:id="526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FE6279F" w14:textId="23320817" w:rsidR="00E707C0" w:rsidRPr="001B7F35" w:rsidRDefault="00E707C0" w:rsidP="00E707C0">
            <w:pPr>
              <w:spacing w:before="60"/>
              <w:rPr>
                <w:ins w:id="5261" w:author="admin" w:date="2023-04-27T23:11:00Z"/>
                <w:rFonts w:ascii="Times New Roman" w:hAnsi="Times New Roman"/>
                <w:bCs/>
                <w:sz w:val="26"/>
                <w:szCs w:val="26"/>
              </w:rPr>
            </w:pPr>
            <w:ins w:id="5262" w:author="admin" w:date="2023-04-27T23:25:00Z">
              <w:r w:rsidRPr="009A7CF2">
                <w:rPr>
                  <w:rFonts w:ascii="Times New Roman" w:hAnsi="Times New Roman"/>
                  <w:bCs/>
                  <w:sz w:val="20"/>
                </w:rPr>
                <w:t>Số lượng: …</w:t>
              </w:r>
            </w:ins>
          </w:p>
        </w:tc>
      </w:tr>
      <w:tr w:rsidR="00E707C0" w:rsidRPr="001B7F35" w14:paraId="6289D809" w14:textId="77777777" w:rsidTr="00E707C0">
        <w:trPr>
          <w:ins w:id="5263" w:author="admin" w:date="2023-04-27T23:11:00Z"/>
          <w:trPrChange w:id="5264" w:author="admin" w:date="2023-04-27T23:22:00Z">
            <w:trPr>
              <w:gridAfter w:val="0"/>
            </w:trPr>
          </w:trPrChange>
        </w:trPr>
        <w:tc>
          <w:tcPr>
            <w:tcW w:w="709" w:type="dxa"/>
            <w:tcPrChange w:id="5265" w:author="admin" w:date="2023-04-27T23:22:00Z">
              <w:tcPr>
                <w:tcW w:w="709" w:type="dxa"/>
              </w:tcPr>
            </w:tcPrChange>
          </w:tcPr>
          <w:p w14:paraId="07EF45C5" w14:textId="77777777" w:rsidR="00E707C0" w:rsidRPr="00A71B8F" w:rsidRDefault="00E707C0" w:rsidP="00E707C0">
            <w:pPr>
              <w:pStyle w:val="ListParagraph"/>
              <w:numPr>
                <w:ilvl w:val="0"/>
                <w:numId w:val="51"/>
              </w:numPr>
              <w:spacing w:before="60"/>
              <w:rPr>
                <w:ins w:id="5266" w:author="admin" w:date="2023-04-27T23:11:00Z"/>
                <w:rFonts w:ascii="Times New Roman" w:hAnsi="Times New Roman"/>
                <w:color w:val="000000"/>
                <w:sz w:val="26"/>
                <w:szCs w:val="26"/>
              </w:rPr>
            </w:pPr>
          </w:p>
        </w:tc>
        <w:tc>
          <w:tcPr>
            <w:tcW w:w="2483" w:type="dxa"/>
            <w:gridSpan w:val="2"/>
            <w:tcPrChange w:id="5267" w:author="admin" w:date="2023-04-27T23:22:00Z">
              <w:tcPr>
                <w:tcW w:w="2175" w:type="dxa"/>
                <w:gridSpan w:val="3"/>
              </w:tcPr>
            </w:tcPrChange>
          </w:tcPr>
          <w:p w14:paraId="015440AE" w14:textId="4887CC82" w:rsidR="00E707C0" w:rsidRPr="00376700" w:rsidRDefault="00E707C0">
            <w:pPr>
              <w:spacing w:before="60"/>
              <w:rPr>
                <w:ins w:id="5268" w:author="admin" w:date="2023-04-27T23:11:00Z"/>
                <w:rFonts w:ascii="Times New Roman" w:hAnsi="Times New Roman"/>
                <w:color w:val="000000"/>
                <w:sz w:val="26"/>
                <w:szCs w:val="26"/>
              </w:rPr>
            </w:pPr>
            <w:ins w:id="5269" w:author="admin" w:date="2023-04-27T23:20:00Z">
              <w:r>
                <w:rPr>
                  <w:sz w:val="24"/>
                  <w:szCs w:val="24"/>
                </w:rPr>
                <w:t xml:space="preserve">Chứa </w:t>
              </w:r>
            </w:ins>
            <w:ins w:id="5270" w:author="admin" w:date="2023-04-27T23:12:00Z">
              <w:r w:rsidRPr="002F1A07">
                <w:rPr>
                  <w:sz w:val="24"/>
                  <w:szCs w:val="24"/>
                </w:rPr>
                <w:t>oxy</w:t>
              </w:r>
            </w:ins>
          </w:p>
        </w:tc>
        <w:tc>
          <w:tcPr>
            <w:tcW w:w="1514" w:type="dxa"/>
            <w:gridSpan w:val="2"/>
            <w:tcPrChange w:id="5271" w:author="admin" w:date="2023-04-27T23:22:00Z">
              <w:tcPr>
                <w:tcW w:w="1702" w:type="dxa"/>
                <w:gridSpan w:val="4"/>
              </w:tcPr>
            </w:tcPrChange>
          </w:tcPr>
          <w:p w14:paraId="4BDC25EF" w14:textId="77777777" w:rsidR="00E707C0" w:rsidRPr="009A7CF2" w:rsidRDefault="00E707C0" w:rsidP="00E707C0">
            <w:pPr>
              <w:spacing w:before="60"/>
              <w:rPr>
                <w:ins w:id="5272" w:author="admin" w:date="2023-04-27T23:25:00Z"/>
                <w:rFonts w:ascii="Times New Roman" w:hAnsi="Times New Roman"/>
                <w:bCs/>
                <w:sz w:val="20"/>
              </w:rPr>
            </w:pPr>
            <w:ins w:id="527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7A82148" w14:textId="77777777" w:rsidR="00E707C0" w:rsidRPr="009A7CF2" w:rsidRDefault="00E707C0" w:rsidP="00E707C0">
            <w:pPr>
              <w:spacing w:before="60"/>
              <w:rPr>
                <w:ins w:id="5274" w:author="admin" w:date="2023-04-27T23:25:00Z"/>
                <w:rFonts w:ascii="Times New Roman" w:hAnsi="Times New Roman"/>
                <w:bCs/>
                <w:sz w:val="20"/>
              </w:rPr>
            </w:pPr>
            <w:ins w:id="527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84209D6" w14:textId="6811B0BA" w:rsidR="00E707C0" w:rsidRPr="001B7F35" w:rsidRDefault="00E707C0" w:rsidP="00E707C0">
            <w:pPr>
              <w:spacing w:before="60"/>
              <w:rPr>
                <w:ins w:id="5276" w:author="admin" w:date="2023-04-27T23:11:00Z"/>
                <w:rFonts w:ascii="Times New Roman" w:hAnsi="Times New Roman"/>
                <w:bCs/>
                <w:sz w:val="26"/>
                <w:szCs w:val="26"/>
              </w:rPr>
            </w:pPr>
            <w:ins w:id="5277" w:author="admin" w:date="2023-04-27T23:25:00Z">
              <w:r w:rsidRPr="009A7CF2">
                <w:rPr>
                  <w:rFonts w:ascii="Times New Roman" w:hAnsi="Times New Roman"/>
                  <w:bCs/>
                  <w:sz w:val="20"/>
                </w:rPr>
                <w:t>Số lượng: …</w:t>
              </w:r>
            </w:ins>
          </w:p>
        </w:tc>
        <w:tc>
          <w:tcPr>
            <w:tcW w:w="1651" w:type="dxa"/>
            <w:gridSpan w:val="2"/>
            <w:tcPrChange w:id="5278" w:author="admin" w:date="2023-04-27T23:22:00Z">
              <w:tcPr>
                <w:tcW w:w="1702" w:type="dxa"/>
                <w:gridSpan w:val="3"/>
              </w:tcPr>
            </w:tcPrChange>
          </w:tcPr>
          <w:p w14:paraId="2882A99F" w14:textId="77777777" w:rsidR="00E707C0" w:rsidRPr="009A7CF2" w:rsidRDefault="00E707C0" w:rsidP="00E707C0">
            <w:pPr>
              <w:spacing w:before="60"/>
              <w:rPr>
                <w:ins w:id="5279" w:author="admin" w:date="2023-04-27T23:25:00Z"/>
                <w:rFonts w:ascii="Times New Roman" w:hAnsi="Times New Roman"/>
                <w:bCs/>
                <w:sz w:val="20"/>
              </w:rPr>
            </w:pPr>
            <w:ins w:id="528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7B1F4A1" w14:textId="77777777" w:rsidR="00E707C0" w:rsidRPr="009A7CF2" w:rsidRDefault="00E707C0" w:rsidP="00E707C0">
            <w:pPr>
              <w:spacing w:before="60"/>
              <w:rPr>
                <w:ins w:id="5281" w:author="admin" w:date="2023-04-27T23:25:00Z"/>
                <w:rFonts w:ascii="Times New Roman" w:hAnsi="Times New Roman"/>
                <w:bCs/>
                <w:sz w:val="20"/>
              </w:rPr>
            </w:pPr>
            <w:ins w:id="528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8801A2E" w14:textId="4102A359" w:rsidR="00E707C0" w:rsidRPr="001B7F35" w:rsidRDefault="00E707C0" w:rsidP="00E707C0">
            <w:pPr>
              <w:spacing w:before="60"/>
              <w:rPr>
                <w:ins w:id="5283" w:author="admin" w:date="2023-04-27T23:11:00Z"/>
                <w:rFonts w:ascii="Times New Roman" w:hAnsi="Times New Roman"/>
                <w:bCs/>
                <w:sz w:val="26"/>
                <w:szCs w:val="26"/>
              </w:rPr>
            </w:pPr>
            <w:ins w:id="5284" w:author="admin" w:date="2023-04-27T23:25:00Z">
              <w:r w:rsidRPr="009A7CF2">
                <w:rPr>
                  <w:rFonts w:ascii="Times New Roman" w:hAnsi="Times New Roman"/>
                  <w:bCs/>
                  <w:sz w:val="20"/>
                </w:rPr>
                <w:t>Số lượng: …</w:t>
              </w:r>
            </w:ins>
          </w:p>
        </w:tc>
        <w:tc>
          <w:tcPr>
            <w:tcW w:w="1514" w:type="dxa"/>
            <w:gridSpan w:val="2"/>
            <w:tcPrChange w:id="5285" w:author="admin" w:date="2023-04-27T23:22:00Z">
              <w:tcPr>
                <w:tcW w:w="1702" w:type="dxa"/>
                <w:gridSpan w:val="4"/>
              </w:tcPr>
            </w:tcPrChange>
          </w:tcPr>
          <w:p w14:paraId="1C1804B8" w14:textId="77777777" w:rsidR="00E707C0" w:rsidRPr="009A7CF2" w:rsidRDefault="00E707C0" w:rsidP="00E707C0">
            <w:pPr>
              <w:spacing w:before="60"/>
              <w:rPr>
                <w:ins w:id="5286" w:author="admin" w:date="2023-04-27T23:25:00Z"/>
                <w:rFonts w:ascii="Times New Roman" w:hAnsi="Times New Roman"/>
                <w:bCs/>
                <w:sz w:val="20"/>
              </w:rPr>
            </w:pPr>
            <w:ins w:id="528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079BF7D" w14:textId="77777777" w:rsidR="00E707C0" w:rsidRPr="009A7CF2" w:rsidRDefault="00E707C0" w:rsidP="00E707C0">
            <w:pPr>
              <w:spacing w:before="60"/>
              <w:rPr>
                <w:ins w:id="5288" w:author="admin" w:date="2023-04-27T23:25:00Z"/>
                <w:rFonts w:ascii="Times New Roman" w:hAnsi="Times New Roman"/>
                <w:bCs/>
                <w:sz w:val="20"/>
              </w:rPr>
            </w:pPr>
            <w:ins w:id="528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57927F9" w14:textId="39B4048A" w:rsidR="00E707C0" w:rsidRPr="001B7F35" w:rsidRDefault="00E707C0" w:rsidP="00E707C0">
            <w:pPr>
              <w:spacing w:before="60"/>
              <w:rPr>
                <w:ins w:id="5290" w:author="admin" w:date="2023-04-27T23:11:00Z"/>
                <w:rFonts w:ascii="Times New Roman" w:hAnsi="Times New Roman"/>
                <w:bCs/>
                <w:sz w:val="26"/>
                <w:szCs w:val="26"/>
              </w:rPr>
            </w:pPr>
            <w:ins w:id="5291" w:author="admin" w:date="2023-04-27T23:25:00Z">
              <w:r w:rsidRPr="009A7CF2">
                <w:rPr>
                  <w:rFonts w:ascii="Times New Roman" w:hAnsi="Times New Roman"/>
                  <w:bCs/>
                  <w:sz w:val="20"/>
                </w:rPr>
                <w:t>Số lượng: …</w:t>
              </w:r>
            </w:ins>
          </w:p>
        </w:tc>
        <w:tc>
          <w:tcPr>
            <w:tcW w:w="1580" w:type="dxa"/>
            <w:gridSpan w:val="2"/>
            <w:tcPrChange w:id="5292" w:author="admin" w:date="2023-04-27T23:22:00Z">
              <w:tcPr>
                <w:tcW w:w="1461" w:type="dxa"/>
                <w:gridSpan w:val="2"/>
              </w:tcPr>
            </w:tcPrChange>
          </w:tcPr>
          <w:p w14:paraId="5B352B51" w14:textId="77777777" w:rsidR="00E707C0" w:rsidRPr="009A7CF2" w:rsidRDefault="00E707C0" w:rsidP="00E707C0">
            <w:pPr>
              <w:spacing w:before="60"/>
              <w:rPr>
                <w:ins w:id="5293" w:author="admin" w:date="2023-04-27T23:25:00Z"/>
                <w:rFonts w:ascii="Times New Roman" w:hAnsi="Times New Roman"/>
                <w:bCs/>
                <w:sz w:val="20"/>
              </w:rPr>
            </w:pPr>
            <w:ins w:id="529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1CBB9B7" w14:textId="77777777" w:rsidR="00E707C0" w:rsidRPr="009A7CF2" w:rsidRDefault="00E707C0" w:rsidP="00E707C0">
            <w:pPr>
              <w:spacing w:before="60"/>
              <w:rPr>
                <w:ins w:id="5295" w:author="admin" w:date="2023-04-27T23:25:00Z"/>
                <w:rFonts w:ascii="Times New Roman" w:hAnsi="Times New Roman"/>
                <w:bCs/>
                <w:sz w:val="20"/>
              </w:rPr>
            </w:pPr>
            <w:ins w:id="529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3FF41BE" w14:textId="1FA05B8D" w:rsidR="00E707C0" w:rsidRPr="001B7F35" w:rsidRDefault="00E707C0" w:rsidP="00E707C0">
            <w:pPr>
              <w:spacing w:before="60"/>
              <w:rPr>
                <w:ins w:id="5297" w:author="admin" w:date="2023-04-27T23:11:00Z"/>
                <w:rFonts w:ascii="Times New Roman" w:hAnsi="Times New Roman"/>
                <w:bCs/>
                <w:sz w:val="26"/>
                <w:szCs w:val="26"/>
              </w:rPr>
            </w:pPr>
            <w:ins w:id="5298" w:author="admin" w:date="2023-04-27T23:25:00Z">
              <w:r w:rsidRPr="009A7CF2">
                <w:rPr>
                  <w:rFonts w:ascii="Times New Roman" w:hAnsi="Times New Roman"/>
                  <w:bCs/>
                  <w:sz w:val="20"/>
                </w:rPr>
                <w:t>Số lượng: …</w:t>
              </w:r>
            </w:ins>
          </w:p>
        </w:tc>
      </w:tr>
      <w:tr w:rsidR="00E707C0" w:rsidRPr="001B7F35" w14:paraId="7F9691E7" w14:textId="77777777" w:rsidTr="00E707C0">
        <w:trPr>
          <w:ins w:id="5299" w:author="admin" w:date="2023-04-27T23:19:00Z"/>
          <w:trPrChange w:id="5300" w:author="admin" w:date="2023-04-27T23:22:00Z">
            <w:trPr>
              <w:gridAfter w:val="0"/>
            </w:trPr>
          </w:trPrChange>
        </w:trPr>
        <w:tc>
          <w:tcPr>
            <w:tcW w:w="709" w:type="dxa"/>
            <w:tcPrChange w:id="5301" w:author="admin" w:date="2023-04-27T23:22:00Z">
              <w:tcPr>
                <w:tcW w:w="709" w:type="dxa"/>
              </w:tcPr>
            </w:tcPrChange>
          </w:tcPr>
          <w:p w14:paraId="39444C0A" w14:textId="77777777" w:rsidR="00E707C0" w:rsidRPr="00A71B8F" w:rsidRDefault="00E707C0">
            <w:pPr>
              <w:pStyle w:val="ListParagraph"/>
              <w:numPr>
                <w:ilvl w:val="0"/>
                <w:numId w:val="58"/>
              </w:numPr>
              <w:spacing w:before="60"/>
              <w:rPr>
                <w:ins w:id="5302" w:author="admin" w:date="2023-04-27T23:19:00Z"/>
                <w:rFonts w:ascii="Times New Roman" w:hAnsi="Times New Roman"/>
                <w:color w:val="000000"/>
                <w:sz w:val="26"/>
                <w:szCs w:val="26"/>
              </w:rPr>
              <w:pPrChange w:id="5303" w:author="Ngoc Le Van Truong" w:date="2023-04-28T11:07:00Z">
                <w:pPr>
                  <w:pStyle w:val="ListParagraph"/>
                  <w:spacing w:before="60"/>
                  <w:ind w:left="360"/>
                </w:pPr>
              </w:pPrChange>
            </w:pPr>
          </w:p>
        </w:tc>
        <w:tc>
          <w:tcPr>
            <w:tcW w:w="2483" w:type="dxa"/>
            <w:gridSpan w:val="2"/>
            <w:tcPrChange w:id="5304" w:author="admin" w:date="2023-04-27T23:22:00Z">
              <w:tcPr>
                <w:tcW w:w="2175" w:type="dxa"/>
                <w:gridSpan w:val="3"/>
              </w:tcPr>
            </w:tcPrChange>
          </w:tcPr>
          <w:p w14:paraId="0C25F8C6" w14:textId="5FE35F39" w:rsidR="00E707C0" w:rsidRDefault="00E707C0">
            <w:pPr>
              <w:spacing w:before="60"/>
              <w:rPr>
                <w:ins w:id="5305" w:author="admin" w:date="2023-04-27T23:19:00Z"/>
                <w:rFonts w:ascii="Times New Roman" w:hAnsi="Times New Roman"/>
                <w:color w:val="000000"/>
                <w:sz w:val="26"/>
                <w:szCs w:val="26"/>
              </w:rPr>
            </w:pPr>
            <w:ins w:id="5306" w:author="admin" w:date="2023-04-27T23:20:00Z">
              <w:r w:rsidRPr="002F1A07">
                <w:rPr>
                  <w:sz w:val="24"/>
                  <w:szCs w:val="24"/>
                </w:rPr>
                <w:t xml:space="preserve">Chai Oxy khí 8L </w:t>
              </w:r>
            </w:ins>
          </w:p>
        </w:tc>
        <w:tc>
          <w:tcPr>
            <w:tcW w:w="1514" w:type="dxa"/>
            <w:gridSpan w:val="2"/>
            <w:tcPrChange w:id="5307" w:author="admin" w:date="2023-04-27T23:22:00Z">
              <w:tcPr>
                <w:tcW w:w="1702" w:type="dxa"/>
                <w:gridSpan w:val="4"/>
              </w:tcPr>
            </w:tcPrChange>
          </w:tcPr>
          <w:p w14:paraId="0342D329" w14:textId="77777777" w:rsidR="00E707C0" w:rsidRPr="009A7CF2" w:rsidRDefault="00E707C0" w:rsidP="00E707C0">
            <w:pPr>
              <w:spacing w:before="60"/>
              <w:rPr>
                <w:ins w:id="5308" w:author="admin" w:date="2023-04-27T23:25:00Z"/>
                <w:rFonts w:ascii="Times New Roman" w:hAnsi="Times New Roman"/>
                <w:bCs/>
                <w:sz w:val="20"/>
              </w:rPr>
            </w:pPr>
            <w:ins w:id="530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5AB78C7" w14:textId="77777777" w:rsidR="00E707C0" w:rsidRPr="009A7CF2" w:rsidRDefault="00E707C0" w:rsidP="00E707C0">
            <w:pPr>
              <w:spacing w:before="60"/>
              <w:rPr>
                <w:ins w:id="5310" w:author="admin" w:date="2023-04-27T23:25:00Z"/>
                <w:rFonts w:ascii="Times New Roman" w:hAnsi="Times New Roman"/>
                <w:bCs/>
                <w:sz w:val="20"/>
              </w:rPr>
            </w:pPr>
            <w:ins w:id="531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7C56EF1" w14:textId="0E453C92" w:rsidR="00E707C0" w:rsidRPr="001B7F35" w:rsidRDefault="00E707C0" w:rsidP="00E707C0">
            <w:pPr>
              <w:spacing w:before="60"/>
              <w:rPr>
                <w:ins w:id="5312" w:author="admin" w:date="2023-04-27T23:19:00Z"/>
                <w:rFonts w:ascii="Times New Roman" w:hAnsi="Times New Roman"/>
                <w:bCs/>
                <w:sz w:val="26"/>
                <w:szCs w:val="26"/>
              </w:rPr>
            </w:pPr>
            <w:ins w:id="5313" w:author="admin" w:date="2023-04-27T23:25:00Z">
              <w:r w:rsidRPr="009A7CF2">
                <w:rPr>
                  <w:rFonts w:ascii="Times New Roman" w:hAnsi="Times New Roman"/>
                  <w:bCs/>
                  <w:sz w:val="20"/>
                </w:rPr>
                <w:t>Số lượng: …</w:t>
              </w:r>
            </w:ins>
          </w:p>
        </w:tc>
        <w:tc>
          <w:tcPr>
            <w:tcW w:w="1651" w:type="dxa"/>
            <w:gridSpan w:val="2"/>
            <w:tcPrChange w:id="5314" w:author="admin" w:date="2023-04-27T23:22:00Z">
              <w:tcPr>
                <w:tcW w:w="1702" w:type="dxa"/>
                <w:gridSpan w:val="3"/>
              </w:tcPr>
            </w:tcPrChange>
          </w:tcPr>
          <w:p w14:paraId="31C20DB1" w14:textId="77777777" w:rsidR="00E707C0" w:rsidRPr="009A7CF2" w:rsidRDefault="00E707C0" w:rsidP="00E707C0">
            <w:pPr>
              <w:spacing w:before="60"/>
              <w:rPr>
                <w:ins w:id="5315" w:author="admin" w:date="2023-04-27T23:25:00Z"/>
                <w:rFonts w:ascii="Times New Roman" w:hAnsi="Times New Roman"/>
                <w:bCs/>
                <w:sz w:val="20"/>
              </w:rPr>
            </w:pPr>
            <w:ins w:id="531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C9412B1" w14:textId="77777777" w:rsidR="00E707C0" w:rsidRPr="009A7CF2" w:rsidRDefault="00E707C0" w:rsidP="00E707C0">
            <w:pPr>
              <w:spacing w:before="60"/>
              <w:rPr>
                <w:ins w:id="5317" w:author="admin" w:date="2023-04-27T23:25:00Z"/>
                <w:rFonts w:ascii="Times New Roman" w:hAnsi="Times New Roman"/>
                <w:bCs/>
                <w:sz w:val="20"/>
              </w:rPr>
            </w:pPr>
            <w:ins w:id="531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C3DD111" w14:textId="579E16DF" w:rsidR="00E707C0" w:rsidRPr="001B7F35" w:rsidRDefault="00E707C0" w:rsidP="00E707C0">
            <w:pPr>
              <w:spacing w:before="60"/>
              <w:rPr>
                <w:ins w:id="5319" w:author="admin" w:date="2023-04-27T23:19:00Z"/>
                <w:rFonts w:ascii="Times New Roman" w:hAnsi="Times New Roman"/>
                <w:bCs/>
                <w:sz w:val="26"/>
                <w:szCs w:val="26"/>
              </w:rPr>
            </w:pPr>
            <w:ins w:id="5320" w:author="admin" w:date="2023-04-27T23:25:00Z">
              <w:r w:rsidRPr="009A7CF2">
                <w:rPr>
                  <w:rFonts w:ascii="Times New Roman" w:hAnsi="Times New Roman"/>
                  <w:bCs/>
                  <w:sz w:val="20"/>
                </w:rPr>
                <w:t>Số lượng: …</w:t>
              </w:r>
            </w:ins>
          </w:p>
        </w:tc>
        <w:tc>
          <w:tcPr>
            <w:tcW w:w="1514" w:type="dxa"/>
            <w:gridSpan w:val="2"/>
            <w:tcPrChange w:id="5321" w:author="admin" w:date="2023-04-27T23:22:00Z">
              <w:tcPr>
                <w:tcW w:w="1702" w:type="dxa"/>
                <w:gridSpan w:val="4"/>
              </w:tcPr>
            </w:tcPrChange>
          </w:tcPr>
          <w:p w14:paraId="443AFB7E" w14:textId="77777777" w:rsidR="00E707C0" w:rsidRPr="009A7CF2" w:rsidRDefault="00E707C0" w:rsidP="00E707C0">
            <w:pPr>
              <w:spacing w:before="60"/>
              <w:rPr>
                <w:ins w:id="5322" w:author="admin" w:date="2023-04-27T23:25:00Z"/>
                <w:rFonts w:ascii="Times New Roman" w:hAnsi="Times New Roman"/>
                <w:bCs/>
                <w:sz w:val="20"/>
              </w:rPr>
            </w:pPr>
            <w:ins w:id="532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5CEE60B" w14:textId="77777777" w:rsidR="00E707C0" w:rsidRPr="009A7CF2" w:rsidRDefault="00E707C0" w:rsidP="00E707C0">
            <w:pPr>
              <w:spacing w:before="60"/>
              <w:rPr>
                <w:ins w:id="5324" w:author="admin" w:date="2023-04-27T23:25:00Z"/>
                <w:rFonts w:ascii="Times New Roman" w:hAnsi="Times New Roman"/>
                <w:bCs/>
                <w:sz w:val="20"/>
              </w:rPr>
            </w:pPr>
            <w:ins w:id="532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8A57E3" w14:textId="0D5C0299" w:rsidR="00E707C0" w:rsidRPr="001B7F35" w:rsidRDefault="00E707C0" w:rsidP="00E707C0">
            <w:pPr>
              <w:spacing w:before="60"/>
              <w:rPr>
                <w:ins w:id="5326" w:author="admin" w:date="2023-04-27T23:19:00Z"/>
                <w:rFonts w:ascii="Times New Roman" w:hAnsi="Times New Roman"/>
                <w:bCs/>
                <w:sz w:val="26"/>
                <w:szCs w:val="26"/>
              </w:rPr>
            </w:pPr>
            <w:ins w:id="5327" w:author="admin" w:date="2023-04-27T23:25:00Z">
              <w:r w:rsidRPr="009A7CF2">
                <w:rPr>
                  <w:rFonts w:ascii="Times New Roman" w:hAnsi="Times New Roman"/>
                  <w:bCs/>
                  <w:sz w:val="20"/>
                </w:rPr>
                <w:t>Số lượng: …</w:t>
              </w:r>
            </w:ins>
          </w:p>
        </w:tc>
        <w:tc>
          <w:tcPr>
            <w:tcW w:w="1580" w:type="dxa"/>
            <w:gridSpan w:val="2"/>
            <w:tcPrChange w:id="5328" w:author="admin" w:date="2023-04-27T23:22:00Z">
              <w:tcPr>
                <w:tcW w:w="1461" w:type="dxa"/>
                <w:gridSpan w:val="2"/>
              </w:tcPr>
            </w:tcPrChange>
          </w:tcPr>
          <w:p w14:paraId="59DC5DBF" w14:textId="77777777" w:rsidR="00E707C0" w:rsidRPr="009A7CF2" w:rsidRDefault="00E707C0" w:rsidP="00E707C0">
            <w:pPr>
              <w:spacing w:before="60"/>
              <w:rPr>
                <w:ins w:id="5329" w:author="admin" w:date="2023-04-27T23:25:00Z"/>
                <w:rFonts w:ascii="Times New Roman" w:hAnsi="Times New Roman"/>
                <w:bCs/>
                <w:sz w:val="20"/>
              </w:rPr>
            </w:pPr>
            <w:ins w:id="533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6053CD4" w14:textId="77777777" w:rsidR="00E707C0" w:rsidRPr="009A7CF2" w:rsidRDefault="00E707C0" w:rsidP="00E707C0">
            <w:pPr>
              <w:spacing w:before="60"/>
              <w:rPr>
                <w:ins w:id="5331" w:author="admin" w:date="2023-04-27T23:25:00Z"/>
                <w:rFonts w:ascii="Times New Roman" w:hAnsi="Times New Roman"/>
                <w:bCs/>
                <w:sz w:val="20"/>
              </w:rPr>
            </w:pPr>
            <w:ins w:id="533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85A69B8" w14:textId="41FB860E" w:rsidR="00E707C0" w:rsidRPr="001B7F35" w:rsidRDefault="00E707C0" w:rsidP="00E707C0">
            <w:pPr>
              <w:spacing w:before="60"/>
              <w:rPr>
                <w:ins w:id="5333" w:author="admin" w:date="2023-04-27T23:19:00Z"/>
                <w:rFonts w:ascii="Times New Roman" w:hAnsi="Times New Roman"/>
                <w:bCs/>
                <w:sz w:val="26"/>
                <w:szCs w:val="26"/>
              </w:rPr>
            </w:pPr>
            <w:ins w:id="5334" w:author="admin" w:date="2023-04-27T23:25:00Z">
              <w:r w:rsidRPr="009A7CF2">
                <w:rPr>
                  <w:rFonts w:ascii="Times New Roman" w:hAnsi="Times New Roman"/>
                  <w:bCs/>
                  <w:sz w:val="20"/>
                </w:rPr>
                <w:t>Số lượng: …</w:t>
              </w:r>
            </w:ins>
          </w:p>
        </w:tc>
      </w:tr>
      <w:tr w:rsidR="00E707C0" w:rsidRPr="001B7F35" w14:paraId="50546B70" w14:textId="77777777" w:rsidTr="00E707C0">
        <w:trPr>
          <w:ins w:id="5335" w:author="admin" w:date="2023-04-27T23:19:00Z"/>
          <w:trPrChange w:id="5336" w:author="admin" w:date="2023-04-27T23:22:00Z">
            <w:trPr>
              <w:gridAfter w:val="0"/>
            </w:trPr>
          </w:trPrChange>
        </w:trPr>
        <w:tc>
          <w:tcPr>
            <w:tcW w:w="709" w:type="dxa"/>
            <w:tcPrChange w:id="5337" w:author="admin" w:date="2023-04-27T23:22:00Z">
              <w:tcPr>
                <w:tcW w:w="709" w:type="dxa"/>
              </w:tcPr>
            </w:tcPrChange>
          </w:tcPr>
          <w:p w14:paraId="4E6857DC" w14:textId="77777777" w:rsidR="00E707C0" w:rsidRPr="00A71B8F" w:rsidRDefault="00E707C0">
            <w:pPr>
              <w:pStyle w:val="ListParagraph"/>
              <w:numPr>
                <w:ilvl w:val="0"/>
                <w:numId w:val="58"/>
              </w:numPr>
              <w:spacing w:before="60"/>
              <w:rPr>
                <w:ins w:id="5338" w:author="admin" w:date="2023-04-27T23:19:00Z"/>
                <w:rFonts w:ascii="Times New Roman" w:hAnsi="Times New Roman"/>
                <w:color w:val="000000"/>
                <w:sz w:val="26"/>
                <w:szCs w:val="26"/>
              </w:rPr>
              <w:pPrChange w:id="5339" w:author="Ngoc Le Van Truong" w:date="2023-04-28T11:07:00Z">
                <w:pPr>
                  <w:pStyle w:val="ListParagraph"/>
                  <w:spacing w:before="60"/>
                  <w:ind w:left="360"/>
                </w:pPr>
              </w:pPrChange>
            </w:pPr>
          </w:p>
        </w:tc>
        <w:tc>
          <w:tcPr>
            <w:tcW w:w="2483" w:type="dxa"/>
            <w:gridSpan w:val="2"/>
            <w:tcPrChange w:id="5340" w:author="admin" w:date="2023-04-27T23:22:00Z">
              <w:tcPr>
                <w:tcW w:w="2175" w:type="dxa"/>
                <w:gridSpan w:val="3"/>
              </w:tcPr>
            </w:tcPrChange>
          </w:tcPr>
          <w:p w14:paraId="13FF6007" w14:textId="30C8F363" w:rsidR="00E707C0" w:rsidRDefault="00E707C0">
            <w:pPr>
              <w:spacing w:before="60"/>
              <w:rPr>
                <w:ins w:id="5341" w:author="admin" w:date="2023-04-27T23:19:00Z"/>
                <w:rFonts w:ascii="Times New Roman" w:hAnsi="Times New Roman"/>
                <w:color w:val="000000"/>
                <w:sz w:val="26"/>
                <w:szCs w:val="26"/>
              </w:rPr>
            </w:pPr>
            <w:ins w:id="5342" w:author="admin" w:date="2023-04-27T23:20:00Z">
              <w:r w:rsidRPr="002F1A07">
                <w:rPr>
                  <w:sz w:val="24"/>
                  <w:szCs w:val="24"/>
                </w:rPr>
                <w:t xml:space="preserve">Chai Oxy khí 10L </w:t>
              </w:r>
            </w:ins>
          </w:p>
        </w:tc>
        <w:tc>
          <w:tcPr>
            <w:tcW w:w="1514" w:type="dxa"/>
            <w:gridSpan w:val="2"/>
            <w:tcPrChange w:id="5343" w:author="admin" w:date="2023-04-27T23:22:00Z">
              <w:tcPr>
                <w:tcW w:w="1702" w:type="dxa"/>
                <w:gridSpan w:val="4"/>
              </w:tcPr>
            </w:tcPrChange>
          </w:tcPr>
          <w:p w14:paraId="2CC3EB04" w14:textId="77777777" w:rsidR="00E707C0" w:rsidRPr="009A7CF2" w:rsidRDefault="00E707C0" w:rsidP="00E707C0">
            <w:pPr>
              <w:spacing w:before="60"/>
              <w:rPr>
                <w:ins w:id="5344" w:author="admin" w:date="2023-04-27T23:25:00Z"/>
                <w:rFonts w:ascii="Times New Roman" w:hAnsi="Times New Roman"/>
                <w:bCs/>
                <w:sz w:val="20"/>
              </w:rPr>
            </w:pPr>
            <w:ins w:id="534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31BC7A6" w14:textId="77777777" w:rsidR="00E707C0" w:rsidRPr="009A7CF2" w:rsidRDefault="00E707C0" w:rsidP="00E707C0">
            <w:pPr>
              <w:spacing w:before="60"/>
              <w:rPr>
                <w:ins w:id="5346" w:author="admin" w:date="2023-04-27T23:25:00Z"/>
                <w:rFonts w:ascii="Times New Roman" w:hAnsi="Times New Roman"/>
                <w:bCs/>
                <w:sz w:val="20"/>
              </w:rPr>
            </w:pPr>
            <w:ins w:id="534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7139C7F" w14:textId="0BC72B49" w:rsidR="00E707C0" w:rsidRPr="001B7F35" w:rsidRDefault="00E707C0" w:rsidP="00E707C0">
            <w:pPr>
              <w:spacing w:before="60"/>
              <w:rPr>
                <w:ins w:id="5348" w:author="admin" w:date="2023-04-27T23:19:00Z"/>
                <w:rFonts w:ascii="Times New Roman" w:hAnsi="Times New Roman"/>
                <w:bCs/>
                <w:sz w:val="26"/>
                <w:szCs w:val="26"/>
              </w:rPr>
            </w:pPr>
            <w:ins w:id="5349" w:author="admin" w:date="2023-04-27T23:25:00Z">
              <w:r w:rsidRPr="009A7CF2">
                <w:rPr>
                  <w:rFonts w:ascii="Times New Roman" w:hAnsi="Times New Roman"/>
                  <w:bCs/>
                  <w:sz w:val="20"/>
                </w:rPr>
                <w:t>Số lượng: …</w:t>
              </w:r>
            </w:ins>
          </w:p>
        </w:tc>
        <w:tc>
          <w:tcPr>
            <w:tcW w:w="1651" w:type="dxa"/>
            <w:gridSpan w:val="2"/>
            <w:tcPrChange w:id="5350" w:author="admin" w:date="2023-04-27T23:22:00Z">
              <w:tcPr>
                <w:tcW w:w="1702" w:type="dxa"/>
                <w:gridSpan w:val="3"/>
              </w:tcPr>
            </w:tcPrChange>
          </w:tcPr>
          <w:p w14:paraId="6AA6E3A9" w14:textId="77777777" w:rsidR="00E707C0" w:rsidRPr="009A7CF2" w:rsidRDefault="00E707C0" w:rsidP="00E707C0">
            <w:pPr>
              <w:spacing w:before="60"/>
              <w:rPr>
                <w:ins w:id="5351" w:author="admin" w:date="2023-04-27T23:25:00Z"/>
                <w:rFonts w:ascii="Times New Roman" w:hAnsi="Times New Roman"/>
                <w:bCs/>
                <w:sz w:val="20"/>
              </w:rPr>
            </w:pPr>
            <w:ins w:id="535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F78B29F" w14:textId="77777777" w:rsidR="00E707C0" w:rsidRPr="009A7CF2" w:rsidRDefault="00E707C0" w:rsidP="00E707C0">
            <w:pPr>
              <w:spacing w:before="60"/>
              <w:rPr>
                <w:ins w:id="5353" w:author="admin" w:date="2023-04-27T23:25:00Z"/>
                <w:rFonts w:ascii="Times New Roman" w:hAnsi="Times New Roman"/>
                <w:bCs/>
                <w:sz w:val="20"/>
              </w:rPr>
            </w:pPr>
            <w:ins w:id="535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6679791" w14:textId="74694AA3" w:rsidR="00E707C0" w:rsidRPr="001B7F35" w:rsidRDefault="00E707C0" w:rsidP="00E707C0">
            <w:pPr>
              <w:spacing w:before="60"/>
              <w:rPr>
                <w:ins w:id="5355" w:author="admin" w:date="2023-04-27T23:19:00Z"/>
                <w:rFonts w:ascii="Times New Roman" w:hAnsi="Times New Roman"/>
                <w:bCs/>
                <w:sz w:val="26"/>
                <w:szCs w:val="26"/>
              </w:rPr>
            </w:pPr>
            <w:ins w:id="5356" w:author="admin" w:date="2023-04-27T23:25:00Z">
              <w:r w:rsidRPr="009A7CF2">
                <w:rPr>
                  <w:rFonts w:ascii="Times New Roman" w:hAnsi="Times New Roman"/>
                  <w:bCs/>
                  <w:sz w:val="20"/>
                </w:rPr>
                <w:t>Số lượng: …</w:t>
              </w:r>
            </w:ins>
          </w:p>
        </w:tc>
        <w:tc>
          <w:tcPr>
            <w:tcW w:w="1514" w:type="dxa"/>
            <w:gridSpan w:val="2"/>
            <w:tcPrChange w:id="5357" w:author="admin" w:date="2023-04-27T23:22:00Z">
              <w:tcPr>
                <w:tcW w:w="1702" w:type="dxa"/>
                <w:gridSpan w:val="4"/>
              </w:tcPr>
            </w:tcPrChange>
          </w:tcPr>
          <w:p w14:paraId="2B944659" w14:textId="77777777" w:rsidR="00E707C0" w:rsidRPr="009A7CF2" w:rsidRDefault="00E707C0" w:rsidP="00E707C0">
            <w:pPr>
              <w:spacing w:before="60"/>
              <w:rPr>
                <w:ins w:id="5358" w:author="admin" w:date="2023-04-27T23:25:00Z"/>
                <w:rFonts w:ascii="Times New Roman" w:hAnsi="Times New Roman"/>
                <w:bCs/>
                <w:sz w:val="20"/>
              </w:rPr>
            </w:pPr>
            <w:ins w:id="535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25B9D92" w14:textId="77777777" w:rsidR="00E707C0" w:rsidRPr="009A7CF2" w:rsidRDefault="00E707C0" w:rsidP="00E707C0">
            <w:pPr>
              <w:spacing w:before="60"/>
              <w:rPr>
                <w:ins w:id="5360" w:author="admin" w:date="2023-04-27T23:25:00Z"/>
                <w:rFonts w:ascii="Times New Roman" w:hAnsi="Times New Roman"/>
                <w:bCs/>
                <w:sz w:val="20"/>
              </w:rPr>
            </w:pPr>
            <w:ins w:id="536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F2E70F0" w14:textId="3FB8D0B1" w:rsidR="00E707C0" w:rsidRPr="001B7F35" w:rsidRDefault="00E707C0" w:rsidP="00E707C0">
            <w:pPr>
              <w:spacing w:before="60"/>
              <w:rPr>
                <w:ins w:id="5362" w:author="admin" w:date="2023-04-27T23:19:00Z"/>
                <w:rFonts w:ascii="Times New Roman" w:hAnsi="Times New Roman"/>
                <w:bCs/>
                <w:sz w:val="26"/>
                <w:szCs w:val="26"/>
              </w:rPr>
            </w:pPr>
            <w:ins w:id="5363" w:author="admin" w:date="2023-04-27T23:25:00Z">
              <w:r w:rsidRPr="009A7CF2">
                <w:rPr>
                  <w:rFonts w:ascii="Times New Roman" w:hAnsi="Times New Roman"/>
                  <w:bCs/>
                  <w:sz w:val="20"/>
                </w:rPr>
                <w:t>Số lượng: …</w:t>
              </w:r>
            </w:ins>
          </w:p>
        </w:tc>
        <w:tc>
          <w:tcPr>
            <w:tcW w:w="1580" w:type="dxa"/>
            <w:gridSpan w:val="2"/>
            <w:tcPrChange w:id="5364" w:author="admin" w:date="2023-04-27T23:22:00Z">
              <w:tcPr>
                <w:tcW w:w="1461" w:type="dxa"/>
                <w:gridSpan w:val="2"/>
              </w:tcPr>
            </w:tcPrChange>
          </w:tcPr>
          <w:p w14:paraId="2E719270" w14:textId="77777777" w:rsidR="00E707C0" w:rsidRPr="009A7CF2" w:rsidRDefault="00E707C0" w:rsidP="00E707C0">
            <w:pPr>
              <w:spacing w:before="60"/>
              <w:rPr>
                <w:ins w:id="5365" w:author="admin" w:date="2023-04-27T23:25:00Z"/>
                <w:rFonts w:ascii="Times New Roman" w:hAnsi="Times New Roman"/>
                <w:bCs/>
                <w:sz w:val="20"/>
              </w:rPr>
            </w:pPr>
            <w:ins w:id="536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60BA0C3" w14:textId="77777777" w:rsidR="00E707C0" w:rsidRPr="009A7CF2" w:rsidRDefault="00E707C0" w:rsidP="00E707C0">
            <w:pPr>
              <w:spacing w:before="60"/>
              <w:rPr>
                <w:ins w:id="5367" w:author="admin" w:date="2023-04-27T23:25:00Z"/>
                <w:rFonts w:ascii="Times New Roman" w:hAnsi="Times New Roman"/>
                <w:bCs/>
                <w:sz w:val="20"/>
              </w:rPr>
            </w:pPr>
            <w:ins w:id="536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3AF8A2C" w14:textId="17233D06" w:rsidR="00E707C0" w:rsidRPr="001B7F35" w:rsidRDefault="00E707C0" w:rsidP="00E707C0">
            <w:pPr>
              <w:spacing w:before="60"/>
              <w:rPr>
                <w:ins w:id="5369" w:author="admin" w:date="2023-04-27T23:19:00Z"/>
                <w:rFonts w:ascii="Times New Roman" w:hAnsi="Times New Roman"/>
                <w:bCs/>
                <w:sz w:val="26"/>
                <w:szCs w:val="26"/>
              </w:rPr>
            </w:pPr>
            <w:ins w:id="5370" w:author="admin" w:date="2023-04-27T23:25:00Z">
              <w:r w:rsidRPr="009A7CF2">
                <w:rPr>
                  <w:rFonts w:ascii="Times New Roman" w:hAnsi="Times New Roman"/>
                  <w:bCs/>
                  <w:sz w:val="20"/>
                </w:rPr>
                <w:t>Số lượng: …</w:t>
              </w:r>
            </w:ins>
          </w:p>
        </w:tc>
      </w:tr>
      <w:tr w:rsidR="00E707C0" w:rsidRPr="001B7F35" w14:paraId="453C565D" w14:textId="77777777" w:rsidTr="00E707C0">
        <w:trPr>
          <w:ins w:id="5371" w:author="admin" w:date="2023-04-27T23:19:00Z"/>
          <w:trPrChange w:id="5372" w:author="admin" w:date="2023-04-27T23:22:00Z">
            <w:trPr>
              <w:gridAfter w:val="0"/>
            </w:trPr>
          </w:trPrChange>
        </w:trPr>
        <w:tc>
          <w:tcPr>
            <w:tcW w:w="709" w:type="dxa"/>
            <w:tcPrChange w:id="5373" w:author="admin" w:date="2023-04-27T23:22:00Z">
              <w:tcPr>
                <w:tcW w:w="709" w:type="dxa"/>
              </w:tcPr>
            </w:tcPrChange>
          </w:tcPr>
          <w:p w14:paraId="7CAB434C" w14:textId="77777777" w:rsidR="00E707C0" w:rsidRPr="00A71B8F" w:rsidRDefault="00E707C0">
            <w:pPr>
              <w:pStyle w:val="ListParagraph"/>
              <w:numPr>
                <w:ilvl w:val="0"/>
                <w:numId w:val="58"/>
              </w:numPr>
              <w:spacing w:before="60"/>
              <w:rPr>
                <w:ins w:id="5374" w:author="admin" w:date="2023-04-27T23:19:00Z"/>
                <w:rFonts w:ascii="Times New Roman" w:hAnsi="Times New Roman"/>
                <w:color w:val="000000"/>
                <w:sz w:val="26"/>
                <w:szCs w:val="26"/>
              </w:rPr>
              <w:pPrChange w:id="5375" w:author="Ngoc Le Van Truong" w:date="2023-04-28T11:07:00Z">
                <w:pPr>
                  <w:pStyle w:val="ListParagraph"/>
                  <w:spacing w:before="60"/>
                  <w:ind w:left="360"/>
                </w:pPr>
              </w:pPrChange>
            </w:pPr>
          </w:p>
        </w:tc>
        <w:tc>
          <w:tcPr>
            <w:tcW w:w="2483" w:type="dxa"/>
            <w:gridSpan w:val="2"/>
            <w:tcPrChange w:id="5376" w:author="admin" w:date="2023-04-27T23:22:00Z">
              <w:tcPr>
                <w:tcW w:w="2175" w:type="dxa"/>
                <w:gridSpan w:val="3"/>
              </w:tcPr>
            </w:tcPrChange>
          </w:tcPr>
          <w:p w14:paraId="5141B677" w14:textId="282DE319" w:rsidR="00E707C0" w:rsidRDefault="00E707C0">
            <w:pPr>
              <w:spacing w:before="60"/>
              <w:rPr>
                <w:ins w:id="5377" w:author="admin" w:date="2023-04-27T23:19:00Z"/>
                <w:rFonts w:ascii="Times New Roman" w:hAnsi="Times New Roman"/>
                <w:color w:val="000000"/>
                <w:sz w:val="26"/>
                <w:szCs w:val="26"/>
              </w:rPr>
            </w:pPr>
            <w:ins w:id="5378" w:author="admin" w:date="2023-04-27T23:20:00Z">
              <w:r w:rsidRPr="002F1A07">
                <w:rPr>
                  <w:sz w:val="24"/>
                  <w:szCs w:val="24"/>
                </w:rPr>
                <w:t xml:space="preserve">Chai Oxy khí 40L </w:t>
              </w:r>
            </w:ins>
          </w:p>
        </w:tc>
        <w:tc>
          <w:tcPr>
            <w:tcW w:w="1514" w:type="dxa"/>
            <w:gridSpan w:val="2"/>
            <w:tcPrChange w:id="5379" w:author="admin" w:date="2023-04-27T23:22:00Z">
              <w:tcPr>
                <w:tcW w:w="1702" w:type="dxa"/>
                <w:gridSpan w:val="4"/>
              </w:tcPr>
            </w:tcPrChange>
          </w:tcPr>
          <w:p w14:paraId="0DEA52DF" w14:textId="77777777" w:rsidR="00E707C0" w:rsidRPr="009A7CF2" w:rsidRDefault="00E707C0" w:rsidP="00E707C0">
            <w:pPr>
              <w:spacing w:before="60"/>
              <w:rPr>
                <w:ins w:id="5380" w:author="admin" w:date="2023-04-27T23:25:00Z"/>
                <w:rFonts w:ascii="Times New Roman" w:hAnsi="Times New Roman"/>
                <w:bCs/>
                <w:sz w:val="20"/>
              </w:rPr>
            </w:pPr>
            <w:ins w:id="538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179E902" w14:textId="77777777" w:rsidR="00E707C0" w:rsidRPr="009A7CF2" w:rsidRDefault="00E707C0" w:rsidP="00E707C0">
            <w:pPr>
              <w:spacing w:before="60"/>
              <w:rPr>
                <w:ins w:id="5382" w:author="admin" w:date="2023-04-27T23:25:00Z"/>
                <w:rFonts w:ascii="Times New Roman" w:hAnsi="Times New Roman"/>
                <w:bCs/>
                <w:sz w:val="20"/>
              </w:rPr>
            </w:pPr>
            <w:ins w:id="538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101D6CF" w14:textId="6CECF42D" w:rsidR="00E707C0" w:rsidRPr="001B7F35" w:rsidRDefault="00E707C0" w:rsidP="00E707C0">
            <w:pPr>
              <w:spacing w:before="60"/>
              <w:rPr>
                <w:ins w:id="5384" w:author="admin" w:date="2023-04-27T23:19:00Z"/>
                <w:rFonts w:ascii="Times New Roman" w:hAnsi="Times New Roman"/>
                <w:bCs/>
                <w:sz w:val="26"/>
                <w:szCs w:val="26"/>
              </w:rPr>
            </w:pPr>
            <w:ins w:id="5385" w:author="admin" w:date="2023-04-27T23:25:00Z">
              <w:r w:rsidRPr="009A7CF2">
                <w:rPr>
                  <w:rFonts w:ascii="Times New Roman" w:hAnsi="Times New Roman"/>
                  <w:bCs/>
                  <w:sz w:val="20"/>
                </w:rPr>
                <w:t>Số lượng: …</w:t>
              </w:r>
            </w:ins>
          </w:p>
        </w:tc>
        <w:tc>
          <w:tcPr>
            <w:tcW w:w="1651" w:type="dxa"/>
            <w:gridSpan w:val="2"/>
            <w:tcPrChange w:id="5386" w:author="admin" w:date="2023-04-27T23:22:00Z">
              <w:tcPr>
                <w:tcW w:w="1702" w:type="dxa"/>
                <w:gridSpan w:val="3"/>
              </w:tcPr>
            </w:tcPrChange>
          </w:tcPr>
          <w:p w14:paraId="52382A98" w14:textId="77777777" w:rsidR="00E707C0" w:rsidRPr="009A7CF2" w:rsidRDefault="00E707C0" w:rsidP="00E707C0">
            <w:pPr>
              <w:spacing w:before="60"/>
              <w:rPr>
                <w:ins w:id="5387" w:author="admin" w:date="2023-04-27T23:25:00Z"/>
                <w:rFonts w:ascii="Times New Roman" w:hAnsi="Times New Roman"/>
                <w:bCs/>
                <w:sz w:val="20"/>
              </w:rPr>
            </w:pPr>
            <w:ins w:id="538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C6EEBF" w14:textId="77777777" w:rsidR="00E707C0" w:rsidRPr="009A7CF2" w:rsidRDefault="00E707C0" w:rsidP="00E707C0">
            <w:pPr>
              <w:spacing w:before="60"/>
              <w:rPr>
                <w:ins w:id="5389" w:author="admin" w:date="2023-04-27T23:25:00Z"/>
                <w:rFonts w:ascii="Times New Roman" w:hAnsi="Times New Roman"/>
                <w:bCs/>
                <w:sz w:val="20"/>
              </w:rPr>
            </w:pPr>
            <w:ins w:id="539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E9AAC67" w14:textId="1DC1F3F3" w:rsidR="00E707C0" w:rsidRPr="001B7F35" w:rsidRDefault="00E707C0" w:rsidP="00E707C0">
            <w:pPr>
              <w:spacing w:before="60"/>
              <w:rPr>
                <w:ins w:id="5391" w:author="admin" w:date="2023-04-27T23:19:00Z"/>
                <w:rFonts w:ascii="Times New Roman" w:hAnsi="Times New Roman"/>
                <w:bCs/>
                <w:sz w:val="26"/>
                <w:szCs w:val="26"/>
              </w:rPr>
            </w:pPr>
            <w:ins w:id="5392" w:author="admin" w:date="2023-04-27T23:25:00Z">
              <w:r w:rsidRPr="009A7CF2">
                <w:rPr>
                  <w:rFonts w:ascii="Times New Roman" w:hAnsi="Times New Roman"/>
                  <w:bCs/>
                  <w:sz w:val="20"/>
                </w:rPr>
                <w:t>Số lượng: …</w:t>
              </w:r>
            </w:ins>
          </w:p>
        </w:tc>
        <w:tc>
          <w:tcPr>
            <w:tcW w:w="1514" w:type="dxa"/>
            <w:gridSpan w:val="2"/>
            <w:tcPrChange w:id="5393" w:author="admin" w:date="2023-04-27T23:22:00Z">
              <w:tcPr>
                <w:tcW w:w="1702" w:type="dxa"/>
                <w:gridSpan w:val="4"/>
              </w:tcPr>
            </w:tcPrChange>
          </w:tcPr>
          <w:p w14:paraId="14422352" w14:textId="77777777" w:rsidR="00E707C0" w:rsidRPr="009A7CF2" w:rsidRDefault="00E707C0" w:rsidP="00E707C0">
            <w:pPr>
              <w:spacing w:before="60"/>
              <w:rPr>
                <w:ins w:id="5394" w:author="admin" w:date="2023-04-27T23:25:00Z"/>
                <w:rFonts w:ascii="Times New Roman" w:hAnsi="Times New Roman"/>
                <w:bCs/>
                <w:sz w:val="20"/>
              </w:rPr>
            </w:pPr>
            <w:ins w:id="539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51B816" w14:textId="77777777" w:rsidR="00E707C0" w:rsidRPr="009A7CF2" w:rsidRDefault="00E707C0" w:rsidP="00E707C0">
            <w:pPr>
              <w:spacing w:before="60"/>
              <w:rPr>
                <w:ins w:id="5396" w:author="admin" w:date="2023-04-27T23:25:00Z"/>
                <w:rFonts w:ascii="Times New Roman" w:hAnsi="Times New Roman"/>
                <w:bCs/>
                <w:sz w:val="20"/>
              </w:rPr>
            </w:pPr>
            <w:ins w:id="539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ED49FCB" w14:textId="020FFFC9" w:rsidR="00E707C0" w:rsidRPr="001B7F35" w:rsidRDefault="00E707C0" w:rsidP="00E707C0">
            <w:pPr>
              <w:spacing w:before="60"/>
              <w:rPr>
                <w:ins w:id="5398" w:author="admin" w:date="2023-04-27T23:19:00Z"/>
                <w:rFonts w:ascii="Times New Roman" w:hAnsi="Times New Roman"/>
                <w:bCs/>
                <w:sz w:val="26"/>
                <w:szCs w:val="26"/>
              </w:rPr>
            </w:pPr>
            <w:ins w:id="5399" w:author="admin" w:date="2023-04-27T23:25:00Z">
              <w:r w:rsidRPr="009A7CF2">
                <w:rPr>
                  <w:rFonts w:ascii="Times New Roman" w:hAnsi="Times New Roman"/>
                  <w:bCs/>
                  <w:sz w:val="20"/>
                </w:rPr>
                <w:t>Số lượng: …</w:t>
              </w:r>
            </w:ins>
          </w:p>
        </w:tc>
        <w:tc>
          <w:tcPr>
            <w:tcW w:w="1580" w:type="dxa"/>
            <w:gridSpan w:val="2"/>
            <w:tcPrChange w:id="5400" w:author="admin" w:date="2023-04-27T23:22:00Z">
              <w:tcPr>
                <w:tcW w:w="1461" w:type="dxa"/>
                <w:gridSpan w:val="2"/>
              </w:tcPr>
            </w:tcPrChange>
          </w:tcPr>
          <w:p w14:paraId="0B5D07C3" w14:textId="77777777" w:rsidR="00E707C0" w:rsidRPr="009A7CF2" w:rsidRDefault="00E707C0" w:rsidP="00E707C0">
            <w:pPr>
              <w:spacing w:before="60"/>
              <w:rPr>
                <w:ins w:id="5401" w:author="admin" w:date="2023-04-27T23:25:00Z"/>
                <w:rFonts w:ascii="Times New Roman" w:hAnsi="Times New Roman"/>
                <w:bCs/>
                <w:sz w:val="20"/>
              </w:rPr>
            </w:pPr>
            <w:ins w:id="540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AFF8BD9" w14:textId="77777777" w:rsidR="00E707C0" w:rsidRPr="009A7CF2" w:rsidRDefault="00E707C0" w:rsidP="00E707C0">
            <w:pPr>
              <w:spacing w:before="60"/>
              <w:rPr>
                <w:ins w:id="5403" w:author="admin" w:date="2023-04-27T23:25:00Z"/>
                <w:rFonts w:ascii="Times New Roman" w:hAnsi="Times New Roman"/>
                <w:bCs/>
                <w:sz w:val="20"/>
              </w:rPr>
            </w:pPr>
            <w:ins w:id="540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E030750" w14:textId="08A4CCAB" w:rsidR="00E707C0" w:rsidRPr="001B7F35" w:rsidRDefault="00E707C0" w:rsidP="00E707C0">
            <w:pPr>
              <w:spacing w:before="60"/>
              <w:rPr>
                <w:ins w:id="5405" w:author="admin" w:date="2023-04-27T23:19:00Z"/>
                <w:rFonts w:ascii="Times New Roman" w:hAnsi="Times New Roman"/>
                <w:bCs/>
                <w:sz w:val="26"/>
                <w:szCs w:val="26"/>
              </w:rPr>
            </w:pPr>
            <w:ins w:id="5406" w:author="admin" w:date="2023-04-27T23:25:00Z">
              <w:r w:rsidRPr="009A7CF2">
                <w:rPr>
                  <w:rFonts w:ascii="Times New Roman" w:hAnsi="Times New Roman"/>
                  <w:bCs/>
                  <w:sz w:val="20"/>
                </w:rPr>
                <w:t>Số lượng: …</w:t>
              </w:r>
            </w:ins>
          </w:p>
        </w:tc>
      </w:tr>
      <w:tr w:rsidR="00E707C0" w:rsidRPr="001B7F35" w14:paraId="7BC518AD" w14:textId="77777777" w:rsidTr="00E707C0">
        <w:trPr>
          <w:ins w:id="5407" w:author="admin" w:date="2023-04-27T23:19:00Z"/>
          <w:trPrChange w:id="5408" w:author="admin" w:date="2023-04-27T23:22:00Z">
            <w:trPr>
              <w:gridAfter w:val="0"/>
            </w:trPr>
          </w:trPrChange>
        </w:trPr>
        <w:tc>
          <w:tcPr>
            <w:tcW w:w="709" w:type="dxa"/>
            <w:tcPrChange w:id="5409" w:author="admin" w:date="2023-04-27T23:22:00Z">
              <w:tcPr>
                <w:tcW w:w="709" w:type="dxa"/>
              </w:tcPr>
            </w:tcPrChange>
          </w:tcPr>
          <w:p w14:paraId="36CA0082" w14:textId="77777777" w:rsidR="00E707C0" w:rsidRPr="00A71B8F" w:rsidRDefault="00E707C0">
            <w:pPr>
              <w:pStyle w:val="ListParagraph"/>
              <w:numPr>
                <w:ilvl w:val="0"/>
                <w:numId w:val="58"/>
              </w:numPr>
              <w:spacing w:before="60"/>
              <w:rPr>
                <w:ins w:id="5410" w:author="admin" w:date="2023-04-27T23:19:00Z"/>
                <w:rFonts w:ascii="Times New Roman" w:hAnsi="Times New Roman"/>
                <w:color w:val="000000"/>
                <w:sz w:val="26"/>
                <w:szCs w:val="26"/>
              </w:rPr>
              <w:pPrChange w:id="5411" w:author="Ngoc Le Van Truong" w:date="2023-04-28T11:07:00Z">
                <w:pPr>
                  <w:pStyle w:val="ListParagraph"/>
                  <w:spacing w:before="60"/>
                  <w:ind w:left="360"/>
                </w:pPr>
              </w:pPrChange>
            </w:pPr>
          </w:p>
        </w:tc>
        <w:tc>
          <w:tcPr>
            <w:tcW w:w="2483" w:type="dxa"/>
            <w:gridSpan w:val="2"/>
            <w:tcPrChange w:id="5412" w:author="admin" w:date="2023-04-27T23:22:00Z">
              <w:tcPr>
                <w:tcW w:w="2175" w:type="dxa"/>
                <w:gridSpan w:val="3"/>
              </w:tcPr>
            </w:tcPrChange>
          </w:tcPr>
          <w:p w14:paraId="7E824314" w14:textId="036E1086" w:rsidR="00E707C0" w:rsidRDefault="00E707C0">
            <w:pPr>
              <w:spacing w:before="60"/>
              <w:rPr>
                <w:ins w:id="5413" w:author="admin" w:date="2023-04-27T23:19:00Z"/>
                <w:rFonts w:ascii="Times New Roman" w:hAnsi="Times New Roman"/>
                <w:color w:val="000000"/>
                <w:sz w:val="26"/>
                <w:szCs w:val="26"/>
              </w:rPr>
            </w:pPr>
            <w:ins w:id="5414" w:author="admin" w:date="2023-04-27T23:20:00Z">
              <w:r w:rsidRPr="002F1A07">
                <w:rPr>
                  <w:sz w:val="24"/>
                  <w:szCs w:val="24"/>
                </w:rPr>
                <w:t xml:space="preserve">Bình Oxy lỏng 175L </w:t>
              </w:r>
            </w:ins>
          </w:p>
        </w:tc>
        <w:tc>
          <w:tcPr>
            <w:tcW w:w="1514" w:type="dxa"/>
            <w:gridSpan w:val="2"/>
            <w:tcPrChange w:id="5415" w:author="admin" w:date="2023-04-27T23:22:00Z">
              <w:tcPr>
                <w:tcW w:w="1702" w:type="dxa"/>
                <w:gridSpan w:val="4"/>
              </w:tcPr>
            </w:tcPrChange>
          </w:tcPr>
          <w:p w14:paraId="2698D248" w14:textId="77777777" w:rsidR="00E707C0" w:rsidRPr="009A7CF2" w:rsidRDefault="00E707C0" w:rsidP="00E707C0">
            <w:pPr>
              <w:spacing w:before="60"/>
              <w:rPr>
                <w:ins w:id="5416" w:author="admin" w:date="2023-04-27T23:25:00Z"/>
                <w:rFonts w:ascii="Times New Roman" w:hAnsi="Times New Roman"/>
                <w:bCs/>
                <w:sz w:val="20"/>
              </w:rPr>
            </w:pPr>
            <w:ins w:id="54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C7D678" w14:textId="77777777" w:rsidR="00E707C0" w:rsidRPr="009A7CF2" w:rsidRDefault="00E707C0" w:rsidP="00E707C0">
            <w:pPr>
              <w:spacing w:before="60"/>
              <w:rPr>
                <w:ins w:id="5418" w:author="admin" w:date="2023-04-27T23:25:00Z"/>
                <w:rFonts w:ascii="Times New Roman" w:hAnsi="Times New Roman"/>
                <w:bCs/>
                <w:sz w:val="20"/>
              </w:rPr>
            </w:pPr>
            <w:ins w:id="54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6545DE2" w14:textId="407B89EB" w:rsidR="00E707C0" w:rsidRPr="001B7F35" w:rsidRDefault="00E707C0" w:rsidP="00E707C0">
            <w:pPr>
              <w:spacing w:before="60"/>
              <w:rPr>
                <w:ins w:id="5420" w:author="admin" w:date="2023-04-27T23:19:00Z"/>
                <w:rFonts w:ascii="Times New Roman" w:hAnsi="Times New Roman"/>
                <w:bCs/>
                <w:sz w:val="26"/>
                <w:szCs w:val="26"/>
              </w:rPr>
            </w:pPr>
            <w:ins w:id="5421" w:author="admin" w:date="2023-04-27T23:25:00Z">
              <w:r w:rsidRPr="009A7CF2">
                <w:rPr>
                  <w:rFonts w:ascii="Times New Roman" w:hAnsi="Times New Roman"/>
                  <w:bCs/>
                  <w:sz w:val="20"/>
                </w:rPr>
                <w:t>Số lượng: …</w:t>
              </w:r>
            </w:ins>
          </w:p>
        </w:tc>
        <w:tc>
          <w:tcPr>
            <w:tcW w:w="1651" w:type="dxa"/>
            <w:gridSpan w:val="2"/>
            <w:tcPrChange w:id="5422" w:author="admin" w:date="2023-04-27T23:22:00Z">
              <w:tcPr>
                <w:tcW w:w="1702" w:type="dxa"/>
                <w:gridSpan w:val="3"/>
              </w:tcPr>
            </w:tcPrChange>
          </w:tcPr>
          <w:p w14:paraId="6CD04CD5" w14:textId="77777777" w:rsidR="00E707C0" w:rsidRPr="009A7CF2" w:rsidRDefault="00E707C0" w:rsidP="00E707C0">
            <w:pPr>
              <w:spacing w:before="60"/>
              <w:rPr>
                <w:ins w:id="5423" w:author="admin" w:date="2023-04-27T23:25:00Z"/>
                <w:rFonts w:ascii="Times New Roman" w:hAnsi="Times New Roman"/>
                <w:bCs/>
                <w:sz w:val="20"/>
              </w:rPr>
            </w:pPr>
            <w:ins w:id="54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E206CAF" w14:textId="77777777" w:rsidR="00E707C0" w:rsidRPr="009A7CF2" w:rsidRDefault="00E707C0" w:rsidP="00E707C0">
            <w:pPr>
              <w:spacing w:before="60"/>
              <w:rPr>
                <w:ins w:id="5425" w:author="admin" w:date="2023-04-27T23:25:00Z"/>
                <w:rFonts w:ascii="Times New Roman" w:hAnsi="Times New Roman"/>
                <w:bCs/>
                <w:sz w:val="20"/>
              </w:rPr>
            </w:pPr>
            <w:ins w:id="54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DA29E9D" w14:textId="0CF63F3B" w:rsidR="00E707C0" w:rsidRPr="001B7F35" w:rsidRDefault="00E707C0" w:rsidP="00E707C0">
            <w:pPr>
              <w:spacing w:before="60"/>
              <w:rPr>
                <w:ins w:id="5427" w:author="admin" w:date="2023-04-27T23:19:00Z"/>
                <w:rFonts w:ascii="Times New Roman" w:hAnsi="Times New Roman"/>
                <w:bCs/>
                <w:sz w:val="26"/>
                <w:szCs w:val="26"/>
              </w:rPr>
            </w:pPr>
            <w:ins w:id="5428" w:author="admin" w:date="2023-04-27T23:25:00Z">
              <w:r w:rsidRPr="009A7CF2">
                <w:rPr>
                  <w:rFonts w:ascii="Times New Roman" w:hAnsi="Times New Roman"/>
                  <w:bCs/>
                  <w:sz w:val="20"/>
                </w:rPr>
                <w:t>Số lượng: …</w:t>
              </w:r>
            </w:ins>
          </w:p>
        </w:tc>
        <w:tc>
          <w:tcPr>
            <w:tcW w:w="1514" w:type="dxa"/>
            <w:gridSpan w:val="2"/>
            <w:tcPrChange w:id="5429" w:author="admin" w:date="2023-04-27T23:22:00Z">
              <w:tcPr>
                <w:tcW w:w="1702" w:type="dxa"/>
                <w:gridSpan w:val="4"/>
              </w:tcPr>
            </w:tcPrChange>
          </w:tcPr>
          <w:p w14:paraId="2A235F46" w14:textId="77777777" w:rsidR="00E707C0" w:rsidRPr="009A7CF2" w:rsidRDefault="00E707C0" w:rsidP="00E707C0">
            <w:pPr>
              <w:spacing w:before="60"/>
              <w:rPr>
                <w:ins w:id="5430" w:author="admin" w:date="2023-04-27T23:25:00Z"/>
                <w:rFonts w:ascii="Times New Roman" w:hAnsi="Times New Roman"/>
                <w:bCs/>
                <w:sz w:val="20"/>
              </w:rPr>
            </w:pPr>
            <w:ins w:id="543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A0AD8D9" w14:textId="77777777" w:rsidR="00E707C0" w:rsidRPr="009A7CF2" w:rsidRDefault="00E707C0" w:rsidP="00E707C0">
            <w:pPr>
              <w:spacing w:before="60"/>
              <w:rPr>
                <w:ins w:id="5432" w:author="admin" w:date="2023-04-27T23:25:00Z"/>
                <w:rFonts w:ascii="Times New Roman" w:hAnsi="Times New Roman"/>
                <w:bCs/>
                <w:sz w:val="20"/>
              </w:rPr>
            </w:pPr>
            <w:ins w:id="543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2ABBC02" w14:textId="7D2DD432" w:rsidR="00E707C0" w:rsidRPr="001B7F35" w:rsidRDefault="00E707C0" w:rsidP="00E707C0">
            <w:pPr>
              <w:spacing w:before="60"/>
              <w:rPr>
                <w:ins w:id="5434" w:author="admin" w:date="2023-04-27T23:19:00Z"/>
                <w:rFonts w:ascii="Times New Roman" w:hAnsi="Times New Roman"/>
                <w:bCs/>
                <w:sz w:val="26"/>
                <w:szCs w:val="26"/>
              </w:rPr>
            </w:pPr>
            <w:ins w:id="5435" w:author="admin" w:date="2023-04-27T23:25:00Z">
              <w:r w:rsidRPr="009A7CF2">
                <w:rPr>
                  <w:rFonts w:ascii="Times New Roman" w:hAnsi="Times New Roman"/>
                  <w:bCs/>
                  <w:sz w:val="20"/>
                </w:rPr>
                <w:t>Số lượng: …</w:t>
              </w:r>
            </w:ins>
          </w:p>
        </w:tc>
        <w:tc>
          <w:tcPr>
            <w:tcW w:w="1580" w:type="dxa"/>
            <w:gridSpan w:val="2"/>
            <w:tcPrChange w:id="5436" w:author="admin" w:date="2023-04-27T23:22:00Z">
              <w:tcPr>
                <w:tcW w:w="1461" w:type="dxa"/>
                <w:gridSpan w:val="2"/>
              </w:tcPr>
            </w:tcPrChange>
          </w:tcPr>
          <w:p w14:paraId="71E25320" w14:textId="77777777" w:rsidR="00E707C0" w:rsidRPr="009A7CF2" w:rsidRDefault="00E707C0" w:rsidP="00E707C0">
            <w:pPr>
              <w:spacing w:before="60"/>
              <w:rPr>
                <w:ins w:id="5437" w:author="admin" w:date="2023-04-27T23:25:00Z"/>
                <w:rFonts w:ascii="Times New Roman" w:hAnsi="Times New Roman"/>
                <w:bCs/>
                <w:sz w:val="20"/>
              </w:rPr>
            </w:pPr>
            <w:ins w:id="543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29BDDDA" w14:textId="77777777" w:rsidR="00E707C0" w:rsidRPr="009A7CF2" w:rsidRDefault="00E707C0" w:rsidP="00E707C0">
            <w:pPr>
              <w:spacing w:before="60"/>
              <w:rPr>
                <w:ins w:id="5439" w:author="admin" w:date="2023-04-27T23:25:00Z"/>
                <w:rFonts w:ascii="Times New Roman" w:hAnsi="Times New Roman"/>
                <w:bCs/>
                <w:sz w:val="20"/>
              </w:rPr>
            </w:pPr>
            <w:ins w:id="544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15883CD" w14:textId="009AA4FA" w:rsidR="00E707C0" w:rsidRPr="001B7F35" w:rsidRDefault="00E707C0" w:rsidP="00E707C0">
            <w:pPr>
              <w:spacing w:before="60"/>
              <w:rPr>
                <w:ins w:id="5441" w:author="admin" w:date="2023-04-27T23:19:00Z"/>
                <w:rFonts w:ascii="Times New Roman" w:hAnsi="Times New Roman"/>
                <w:bCs/>
                <w:sz w:val="26"/>
                <w:szCs w:val="26"/>
              </w:rPr>
            </w:pPr>
            <w:ins w:id="5442" w:author="admin" w:date="2023-04-27T23:25:00Z">
              <w:r w:rsidRPr="009A7CF2">
                <w:rPr>
                  <w:rFonts w:ascii="Times New Roman" w:hAnsi="Times New Roman"/>
                  <w:bCs/>
                  <w:sz w:val="20"/>
                </w:rPr>
                <w:t>Số lượng: …</w:t>
              </w:r>
            </w:ins>
          </w:p>
        </w:tc>
      </w:tr>
      <w:tr w:rsidR="00E707C0" w:rsidRPr="001B7F35" w14:paraId="58D082FD" w14:textId="77777777" w:rsidTr="00E707C0">
        <w:trPr>
          <w:ins w:id="5443" w:author="admin" w:date="2023-04-27T23:19:00Z"/>
          <w:trPrChange w:id="5444" w:author="admin" w:date="2023-04-27T23:22:00Z">
            <w:trPr>
              <w:gridAfter w:val="0"/>
            </w:trPr>
          </w:trPrChange>
        </w:trPr>
        <w:tc>
          <w:tcPr>
            <w:tcW w:w="709" w:type="dxa"/>
            <w:tcPrChange w:id="5445" w:author="admin" w:date="2023-04-27T23:22:00Z">
              <w:tcPr>
                <w:tcW w:w="709" w:type="dxa"/>
              </w:tcPr>
            </w:tcPrChange>
          </w:tcPr>
          <w:p w14:paraId="14DB5606" w14:textId="77777777" w:rsidR="00E707C0" w:rsidRPr="00A71B8F" w:rsidRDefault="00E707C0">
            <w:pPr>
              <w:pStyle w:val="ListParagraph"/>
              <w:numPr>
                <w:ilvl w:val="0"/>
                <w:numId w:val="58"/>
              </w:numPr>
              <w:spacing w:before="60"/>
              <w:rPr>
                <w:ins w:id="5446" w:author="admin" w:date="2023-04-27T23:19:00Z"/>
                <w:rFonts w:ascii="Times New Roman" w:hAnsi="Times New Roman"/>
                <w:color w:val="000000"/>
                <w:sz w:val="26"/>
                <w:szCs w:val="26"/>
              </w:rPr>
              <w:pPrChange w:id="5447" w:author="Ngoc Le Van Truong" w:date="2023-04-28T11:07:00Z">
                <w:pPr>
                  <w:pStyle w:val="ListParagraph"/>
                  <w:spacing w:before="60"/>
                  <w:ind w:left="360"/>
                </w:pPr>
              </w:pPrChange>
            </w:pPr>
          </w:p>
        </w:tc>
        <w:tc>
          <w:tcPr>
            <w:tcW w:w="2483" w:type="dxa"/>
            <w:gridSpan w:val="2"/>
            <w:tcPrChange w:id="5448" w:author="admin" w:date="2023-04-27T23:22:00Z">
              <w:tcPr>
                <w:tcW w:w="2175" w:type="dxa"/>
                <w:gridSpan w:val="3"/>
              </w:tcPr>
            </w:tcPrChange>
          </w:tcPr>
          <w:p w14:paraId="3D7FCE84" w14:textId="307CA15F" w:rsidR="00E707C0" w:rsidRDefault="00E707C0">
            <w:pPr>
              <w:spacing w:before="60"/>
              <w:rPr>
                <w:ins w:id="5449" w:author="admin" w:date="2023-04-27T23:19:00Z"/>
                <w:rFonts w:ascii="Times New Roman" w:hAnsi="Times New Roman"/>
                <w:color w:val="000000"/>
                <w:sz w:val="26"/>
                <w:szCs w:val="26"/>
              </w:rPr>
            </w:pPr>
            <w:ins w:id="5450" w:author="admin" w:date="2023-04-27T23:20:00Z">
              <w:r w:rsidRPr="002F1A07">
                <w:rPr>
                  <w:sz w:val="24"/>
                  <w:szCs w:val="24"/>
                </w:rPr>
                <w:t xml:space="preserve">Bình Oxy lỏng 500L </w:t>
              </w:r>
            </w:ins>
          </w:p>
        </w:tc>
        <w:tc>
          <w:tcPr>
            <w:tcW w:w="1514" w:type="dxa"/>
            <w:gridSpan w:val="2"/>
            <w:tcPrChange w:id="5451" w:author="admin" w:date="2023-04-27T23:22:00Z">
              <w:tcPr>
                <w:tcW w:w="1702" w:type="dxa"/>
                <w:gridSpan w:val="4"/>
              </w:tcPr>
            </w:tcPrChange>
          </w:tcPr>
          <w:p w14:paraId="11C4AD79" w14:textId="77777777" w:rsidR="00E707C0" w:rsidRPr="009A7CF2" w:rsidRDefault="00E707C0" w:rsidP="00E707C0">
            <w:pPr>
              <w:spacing w:before="60"/>
              <w:rPr>
                <w:ins w:id="5452" w:author="admin" w:date="2023-04-27T23:25:00Z"/>
                <w:rFonts w:ascii="Times New Roman" w:hAnsi="Times New Roman"/>
                <w:bCs/>
                <w:sz w:val="20"/>
              </w:rPr>
            </w:pPr>
            <w:ins w:id="545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13FAE22" w14:textId="77777777" w:rsidR="00E707C0" w:rsidRPr="009A7CF2" w:rsidRDefault="00E707C0" w:rsidP="00E707C0">
            <w:pPr>
              <w:spacing w:before="60"/>
              <w:rPr>
                <w:ins w:id="5454" w:author="admin" w:date="2023-04-27T23:25:00Z"/>
                <w:rFonts w:ascii="Times New Roman" w:hAnsi="Times New Roman"/>
                <w:bCs/>
                <w:sz w:val="20"/>
              </w:rPr>
            </w:pPr>
            <w:ins w:id="545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B22697B" w14:textId="43082A83" w:rsidR="00E707C0" w:rsidRPr="001B7F35" w:rsidRDefault="00E707C0" w:rsidP="00E707C0">
            <w:pPr>
              <w:spacing w:before="60"/>
              <w:rPr>
                <w:ins w:id="5456" w:author="admin" w:date="2023-04-27T23:19:00Z"/>
                <w:rFonts w:ascii="Times New Roman" w:hAnsi="Times New Roman"/>
                <w:bCs/>
                <w:sz w:val="26"/>
                <w:szCs w:val="26"/>
              </w:rPr>
            </w:pPr>
            <w:ins w:id="5457" w:author="admin" w:date="2023-04-27T23:25:00Z">
              <w:r w:rsidRPr="009A7CF2">
                <w:rPr>
                  <w:rFonts w:ascii="Times New Roman" w:hAnsi="Times New Roman"/>
                  <w:bCs/>
                  <w:sz w:val="20"/>
                </w:rPr>
                <w:t>Số lượng: …</w:t>
              </w:r>
            </w:ins>
          </w:p>
        </w:tc>
        <w:tc>
          <w:tcPr>
            <w:tcW w:w="1651" w:type="dxa"/>
            <w:gridSpan w:val="2"/>
            <w:tcPrChange w:id="5458" w:author="admin" w:date="2023-04-27T23:22:00Z">
              <w:tcPr>
                <w:tcW w:w="1702" w:type="dxa"/>
                <w:gridSpan w:val="3"/>
              </w:tcPr>
            </w:tcPrChange>
          </w:tcPr>
          <w:p w14:paraId="29BA15D1" w14:textId="77777777" w:rsidR="00E707C0" w:rsidRPr="009A7CF2" w:rsidRDefault="00E707C0" w:rsidP="00E707C0">
            <w:pPr>
              <w:spacing w:before="60"/>
              <w:rPr>
                <w:ins w:id="5459" w:author="admin" w:date="2023-04-27T23:25:00Z"/>
                <w:rFonts w:ascii="Times New Roman" w:hAnsi="Times New Roman"/>
                <w:bCs/>
                <w:sz w:val="20"/>
              </w:rPr>
            </w:pPr>
            <w:ins w:id="546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2E3AF51" w14:textId="77777777" w:rsidR="00E707C0" w:rsidRPr="009A7CF2" w:rsidRDefault="00E707C0" w:rsidP="00E707C0">
            <w:pPr>
              <w:spacing w:before="60"/>
              <w:rPr>
                <w:ins w:id="5461" w:author="admin" w:date="2023-04-27T23:25:00Z"/>
                <w:rFonts w:ascii="Times New Roman" w:hAnsi="Times New Roman"/>
                <w:bCs/>
                <w:sz w:val="20"/>
              </w:rPr>
            </w:pPr>
            <w:ins w:id="546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235711F" w14:textId="53C99FB3" w:rsidR="00E707C0" w:rsidRPr="001B7F35" w:rsidRDefault="00E707C0" w:rsidP="00E707C0">
            <w:pPr>
              <w:spacing w:before="60"/>
              <w:rPr>
                <w:ins w:id="5463" w:author="admin" w:date="2023-04-27T23:19:00Z"/>
                <w:rFonts w:ascii="Times New Roman" w:hAnsi="Times New Roman"/>
                <w:bCs/>
                <w:sz w:val="26"/>
                <w:szCs w:val="26"/>
              </w:rPr>
            </w:pPr>
            <w:ins w:id="5464" w:author="admin" w:date="2023-04-27T23:25:00Z">
              <w:r w:rsidRPr="009A7CF2">
                <w:rPr>
                  <w:rFonts w:ascii="Times New Roman" w:hAnsi="Times New Roman"/>
                  <w:bCs/>
                  <w:sz w:val="20"/>
                </w:rPr>
                <w:t>Số lượng: …</w:t>
              </w:r>
            </w:ins>
          </w:p>
        </w:tc>
        <w:tc>
          <w:tcPr>
            <w:tcW w:w="1514" w:type="dxa"/>
            <w:gridSpan w:val="2"/>
            <w:tcPrChange w:id="5465" w:author="admin" w:date="2023-04-27T23:22:00Z">
              <w:tcPr>
                <w:tcW w:w="1702" w:type="dxa"/>
                <w:gridSpan w:val="4"/>
              </w:tcPr>
            </w:tcPrChange>
          </w:tcPr>
          <w:p w14:paraId="151FF251" w14:textId="77777777" w:rsidR="00E707C0" w:rsidRPr="009A7CF2" w:rsidRDefault="00E707C0" w:rsidP="00E707C0">
            <w:pPr>
              <w:spacing w:before="60"/>
              <w:rPr>
                <w:ins w:id="5466" w:author="admin" w:date="2023-04-27T23:25:00Z"/>
                <w:rFonts w:ascii="Times New Roman" w:hAnsi="Times New Roman"/>
                <w:bCs/>
                <w:sz w:val="20"/>
              </w:rPr>
            </w:pPr>
            <w:ins w:id="546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59FBF08" w14:textId="77777777" w:rsidR="00E707C0" w:rsidRPr="009A7CF2" w:rsidRDefault="00E707C0" w:rsidP="00E707C0">
            <w:pPr>
              <w:spacing w:before="60"/>
              <w:rPr>
                <w:ins w:id="5468" w:author="admin" w:date="2023-04-27T23:25:00Z"/>
                <w:rFonts w:ascii="Times New Roman" w:hAnsi="Times New Roman"/>
                <w:bCs/>
                <w:sz w:val="20"/>
              </w:rPr>
            </w:pPr>
            <w:ins w:id="546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7417937" w14:textId="5C7052D2" w:rsidR="00E707C0" w:rsidRPr="001B7F35" w:rsidRDefault="00E707C0" w:rsidP="00E707C0">
            <w:pPr>
              <w:spacing w:before="60"/>
              <w:rPr>
                <w:ins w:id="5470" w:author="admin" w:date="2023-04-27T23:19:00Z"/>
                <w:rFonts w:ascii="Times New Roman" w:hAnsi="Times New Roman"/>
                <w:bCs/>
                <w:sz w:val="26"/>
                <w:szCs w:val="26"/>
              </w:rPr>
            </w:pPr>
            <w:ins w:id="5471" w:author="admin" w:date="2023-04-27T23:25:00Z">
              <w:r w:rsidRPr="009A7CF2">
                <w:rPr>
                  <w:rFonts w:ascii="Times New Roman" w:hAnsi="Times New Roman"/>
                  <w:bCs/>
                  <w:sz w:val="20"/>
                </w:rPr>
                <w:t>Số lượng: …</w:t>
              </w:r>
            </w:ins>
          </w:p>
        </w:tc>
        <w:tc>
          <w:tcPr>
            <w:tcW w:w="1580" w:type="dxa"/>
            <w:gridSpan w:val="2"/>
            <w:tcPrChange w:id="5472" w:author="admin" w:date="2023-04-27T23:22:00Z">
              <w:tcPr>
                <w:tcW w:w="1461" w:type="dxa"/>
                <w:gridSpan w:val="2"/>
              </w:tcPr>
            </w:tcPrChange>
          </w:tcPr>
          <w:p w14:paraId="00D11717" w14:textId="77777777" w:rsidR="00E707C0" w:rsidRPr="009A7CF2" w:rsidRDefault="00E707C0" w:rsidP="00E707C0">
            <w:pPr>
              <w:spacing w:before="60"/>
              <w:rPr>
                <w:ins w:id="5473" w:author="admin" w:date="2023-04-27T23:25:00Z"/>
                <w:rFonts w:ascii="Times New Roman" w:hAnsi="Times New Roman"/>
                <w:bCs/>
                <w:sz w:val="20"/>
              </w:rPr>
            </w:pPr>
            <w:ins w:id="547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06F89F8" w14:textId="77777777" w:rsidR="00E707C0" w:rsidRPr="009A7CF2" w:rsidRDefault="00E707C0" w:rsidP="00E707C0">
            <w:pPr>
              <w:spacing w:before="60"/>
              <w:rPr>
                <w:ins w:id="5475" w:author="admin" w:date="2023-04-27T23:25:00Z"/>
                <w:rFonts w:ascii="Times New Roman" w:hAnsi="Times New Roman"/>
                <w:bCs/>
                <w:sz w:val="20"/>
              </w:rPr>
            </w:pPr>
            <w:ins w:id="547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5D433B6" w14:textId="020CED47" w:rsidR="00E707C0" w:rsidRPr="001B7F35" w:rsidRDefault="00E707C0" w:rsidP="00E707C0">
            <w:pPr>
              <w:spacing w:before="60"/>
              <w:rPr>
                <w:ins w:id="5477" w:author="admin" w:date="2023-04-27T23:19:00Z"/>
                <w:rFonts w:ascii="Times New Roman" w:hAnsi="Times New Roman"/>
                <w:bCs/>
                <w:sz w:val="26"/>
                <w:szCs w:val="26"/>
              </w:rPr>
            </w:pPr>
            <w:ins w:id="5478" w:author="admin" w:date="2023-04-27T23:25:00Z">
              <w:r w:rsidRPr="009A7CF2">
                <w:rPr>
                  <w:rFonts w:ascii="Times New Roman" w:hAnsi="Times New Roman"/>
                  <w:bCs/>
                  <w:sz w:val="20"/>
                </w:rPr>
                <w:t>Số lượng: …</w:t>
              </w:r>
            </w:ins>
          </w:p>
        </w:tc>
      </w:tr>
      <w:tr w:rsidR="00E707C0" w:rsidRPr="001B7F35" w14:paraId="6EF8892C" w14:textId="77777777" w:rsidTr="00E707C0">
        <w:trPr>
          <w:ins w:id="5479" w:author="admin" w:date="2023-04-27T23:19:00Z"/>
          <w:trPrChange w:id="5480" w:author="admin" w:date="2023-04-27T23:22:00Z">
            <w:trPr>
              <w:gridAfter w:val="0"/>
            </w:trPr>
          </w:trPrChange>
        </w:trPr>
        <w:tc>
          <w:tcPr>
            <w:tcW w:w="709" w:type="dxa"/>
            <w:tcPrChange w:id="5481" w:author="admin" w:date="2023-04-27T23:22:00Z">
              <w:tcPr>
                <w:tcW w:w="709" w:type="dxa"/>
              </w:tcPr>
            </w:tcPrChange>
          </w:tcPr>
          <w:p w14:paraId="523E14C0" w14:textId="77777777" w:rsidR="00E707C0" w:rsidRPr="00A71B8F" w:rsidRDefault="00E707C0">
            <w:pPr>
              <w:pStyle w:val="ListParagraph"/>
              <w:numPr>
                <w:ilvl w:val="0"/>
                <w:numId w:val="58"/>
              </w:numPr>
              <w:spacing w:before="60"/>
              <w:rPr>
                <w:ins w:id="5482" w:author="admin" w:date="2023-04-27T23:19:00Z"/>
                <w:rFonts w:ascii="Times New Roman" w:hAnsi="Times New Roman"/>
                <w:color w:val="000000"/>
                <w:sz w:val="26"/>
                <w:szCs w:val="26"/>
              </w:rPr>
              <w:pPrChange w:id="5483" w:author="Ngoc Le Van Truong" w:date="2023-04-28T11:07:00Z">
                <w:pPr>
                  <w:pStyle w:val="ListParagraph"/>
                  <w:spacing w:before="60"/>
                  <w:ind w:left="360"/>
                </w:pPr>
              </w:pPrChange>
            </w:pPr>
          </w:p>
        </w:tc>
        <w:tc>
          <w:tcPr>
            <w:tcW w:w="2483" w:type="dxa"/>
            <w:gridSpan w:val="2"/>
            <w:tcPrChange w:id="5484" w:author="admin" w:date="2023-04-27T23:22:00Z">
              <w:tcPr>
                <w:tcW w:w="2175" w:type="dxa"/>
                <w:gridSpan w:val="3"/>
              </w:tcPr>
            </w:tcPrChange>
          </w:tcPr>
          <w:p w14:paraId="32AEF8B8" w14:textId="4BB619A6" w:rsidR="00E707C0" w:rsidRDefault="00E707C0">
            <w:pPr>
              <w:spacing w:before="60"/>
              <w:rPr>
                <w:ins w:id="5485" w:author="admin" w:date="2023-04-27T23:19:00Z"/>
                <w:rFonts w:ascii="Times New Roman" w:hAnsi="Times New Roman"/>
                <w:color w:val="000000"/>
                <w:sz w:val="26"/>
                <w:szCs w:val="26"/>
              </w:rPr>
            </w:pPr>
            <w:ins w:id="5486" w:author="admin" w:date="2023-04-27T23:20:00Z">
              <w:r w:rsidRPr="002F1A07">
                <w:rPr>
                  <w:sz w:val="24"/>
                  <w:szCs w:val="24"/>
                </w:rPr>
                <w:t xml:space="preserve">Bồn oxy lỏng </w:t>
              </w:r>
              <w:del w:id="5487" w:author="Ngoc Le Van Truong" w:date="2023-04-28T11:07:00Z">
                <w:r w:rsidRPr="002F1A07" w:rsidDel="004F2051">
                  <w:rPr>
                    <w:sz w:val="24"/>
                    <w:szCs w:val="24"/>
                  </w:rPr>
                  <w:delText xml:space="preserve"> </w:delText>
                </w:r>
              </w:del>
              <w:r w:rsidRPr="002F1A07">
                <w:rPr>
                  <w:sz w:val="24"/>
                  <w:szCs w:val="24"/>
                </w:rPr>
                <w:t xml:space="preserve">6m3 </w:t>
              </w:r>
            </w:ins>
          </w:p>
        </w:tc>
        <w:tc>
          <w:tcPr>
            <w:tcW w:w="1514" w:type="dxa"/>
            <w:gridSpan w:val="2"/>
            <w:tcPrChange w:id="5488" w:author="admin" w:date="2023-04-27T23:22:00Z">
              <w:tcPr>
                <w:tcW w:w="1702" w:type="dxa"/>
                <w:gridSpan w:val="4"/>
              </w:tcPr>
            </w:tcPrChange>
          </w:tcPr>
          <w:p w14:paraId="6980F824" w14:textId="77777777" w:rsidR="00E707C0" w:rsidRPr="009A7CF2" w:rsidRDefault="00E707C0" w:rsidP="00E707C0">
            <w:pPr>
              <w:spacing w:before="60"/>
              <w:rPr>
                <w:ins w:id="5489" w:author="admin" w:date="2023-04-27T23:25:00Z"/>
                <w:rFonts w:ascii="Times New Roman" w:hAnsi="Times New Roman"/>
                <w:bCs/>
                <w:sz w:val="20"/>
              </w:rPr>
            </w:pPr>
            <w:ins w:id="549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3BC7D95" w14:textId="77777777" w:rsidR="00E707C0" w:rsidRPr="009A7CF2" w:rsidRDefault="00E707C0" w:rsidP="00E707C0">
            <w:pPr>
              <w:spacing w:before="60"/>
              <w:rPr>
                <w:ins w:id="5491" w:author="admin" w:date="2023-04-27T23:25:00Z"/>
                <w:rFonts w:ascii="Times New Roman" w:hAnsi="Times New Roman"/>
                <w:bCs/>
                <w:sz w:val="20"/>
              </w:rPr>
            </w:pPr>
            <w:ins w:id="549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D88850E" w14:textId="412A8450" w:rsidR="00E707C0" w:rsidRPr="001B7F35" w:rsidRDefault="00E707C0" w:rsidP="00E707C0">
            <w:pPr>
              <w:spacing w:before="60"/>
              <w:rPr>
                <w:ins w:id="5493" w:author="admin" w:date="2023-04-27T23:19:00Z"/>
                <w:rFonts w:ascii="Times New Roman" w:hAnsi="Times New Roman"/>
                <w:bCs/>
                <w:sz w:val="26"/>
                <w:szCs w:val="26"/>
              </w:rPr>
            </w:pPr>
            <w:ins w:id="5494" w:author="admin" w:date="2023-04-27T23:25:00Z">
              <w:r w:rsidRPr="009A7CF2">
                <w:rPr>
                  <w:rFonts w:ascii="Times New Roman" w:hAnsi="Times New Roman"/>
                  <w:bCs/>
                  <w:sz w:val="20"/>
                </w:rPr>
                <w:t>Số lượng: …</w:t>
              </w:r>
            </w:ins>
          </w:p>
        </w:tc>
        <w:tc>
          <w:tcPr>
            <w:tcW w:w="1651" w:type="dxa"/>
            <w:gridSpan w:val="2"/>
            <w:tcPrChange w:id="5495" w:author="admin" w:date="2023-04-27T23:22:00Z">
              <w:tcPr>
                <w:tcW w:w="1702" w:type="dxa"/>
                <w:gridSpan w:val="3"/>
              </w:tcPr>
            </w:tcPrChange>
          </w:tcPr>
          <w:p w14:paraId="70C08893" w14:textId="77777777" w:rsidR="00E707C0" w:rsidRPr="009A7CF2" w:rsidRDefault="00E707C0" w:rsidP="00E707C0">
            <w:pPr>
              <w:spacing w:before="60"/>
              <w:rPr>
                <w:ins w:id="5496" w:author="admin" w:date="2023-04-27T23:25:00Z"/>
                <w:rFonts w:ascii="Times New Roman" w:hAnsi="Times New Roman"/>
                <w:bCs/>
                <w:sz w:val="20"/>
              </w:rPr>
            </w:pPr>
            <w:ins w:id="549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5447274" w14:textId="77777777" w:rsidR="00E707C0" w:rsidRPr="009A7CF2" w:rsidRDefault="00E707C0" w:rsidP="00E707C0">
            <w:pPr>
              <w:spacing w:before="60"/>
              <w:rPr>
                <w:ins w:id="5498" w:author="admin" w:date="2023-04-27T23:25:00Z"/>
                <w:rFonts w:ascii="Times New Roman" w:hAnsi="Times New Roman"/>
                <w:bCs/>
                <w:sz w:val="20"/>
              </w:rPr>
            </w:pPr>
            <w:ins w:id="549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9655E99" w14:textId="4DE79A24" w:rsidR="00E707C0" w:rsidRPr="001B7F35" w:rsidRDefault="00E707C0" w:rsidP="00E707C0">
            <w:pPr>
              <w:spacing w:before="60"/>
              <w:rPr>
                <w:ins w:id="5500" w:author="admin" w:date="2023-04-27T23:19:00Z"/>
                <w:rFonts w:ascii="Times New Roman" w:hAnsi="Times New Roman"/>
                <w:bCs/>
                <w:sz w:val="26"/>
                <w:szCs w:val="26"/>
              </w:rPr>
            </w:pPr>
            <w:ins w:id="5501" w:author="admin" w:date="2023-04-27T23:25:00Z">
              <w:r w:rsidRPr="009A7CF2">
                <w:rPr>
                  <w:rFonts w:ascii="Times New Roman" w:hAnsi="Times New Roman"/>
                  <w:bCs/>
                  <w:sz w:val="20"/>
                </w:rPr>
                <w:t>Số lượng: …</w:t>
              </w:r>
            </w:ins>
          </w:p>
        </w:tc>
        <w:tc>
          <w:tcPr>
            <w:tcW w:w="1514" w:type="dxa"/>
            <w:gridSpan w:val="2"/>
            <w:tcPrChange w:id="5502" w:author="admin" w:date="2023-04-27T23:22:00Z">
              <w:tcPr>
                <w:tcW w:w="1702" w:type="dxa"/>
                <w:gridSpan w:val="4"/>
              </w:tcPr>
            </w:tcPrChange>
          </w:tcPr>
          <w:p w14:paraId="1EDC1D95" w14:textId="77777777" w:rsidR="00E707C0" w:rsidRPr="009A7CF2" w:rsidRDefault="00E707C0" w:rsidP="00E707C0">
            <w:pPr>
              <w:spacing w:before="60"/>
              <w:rPr>
                <w:ins w:id="5503" w:author="admin" w:date="2023-04-27T23:25:00Z"/>
                <w:rFonts w:ascii="Times New Roman" w:hAnsi="Times New Roman"/>
                <w:bCs/>
                <w:sz w:val="20"/>
              </w:rPr>
            </w:pPr>
            <w:ins w:id="550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D678D74" w14:textId="77777777" w:rsidR="00E707C0" w:rsidRPr="009A7CF2" w:rsidRDefault="00E707C0" w:rsidP="00E707C0">
            <w:pPr>
              <w:spacing w:before="60"/>
              <w:rPr>
                <w:ins w:id="5505" w:author="admin" w:date="2023-04-27T23:25:00Z"/>
                <w:rFonts w:ascii="Times New Roman" w:hAnsi="Times New Roman"/>
                <w:bCs/>
                <w:sz w:val="20"/>
              </w:rPr>
            </w:pPr>
            <w:ins w:id="550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0EAFECE" w14:textId="08AAA16A" w:rsidR="00E707C0" w:rsidRPr="001B7F35" w:rsidRDefault="00E707C0" w:rsidP="00E707C0">
            <w:pPr>
              <w:spacing w:before="60"/>
              <w:rPr>
                <w:ins w:id="5507" w:author="admin" w:date="2023-04-27T23:19:00Z"/>
                <w:rFonts w:ascii="Times New Roman" w:hAnsi="Times New Roman"/>
                <w:bCs/>
                <w:sz w:val="26"/>
                <w:szCs w:val="26"/>
              </w:rPr>
            </w:pPr>
            <w:ins w:id="5508" w:author="admin" w:date="2023-04-27T23:25:00Z">
              <w:r w:rsidRPr="009A7CF2">
                <w:rPr>
                  <w:rFonts w:ascii="Times New Roman" w:hAnsi="Times New Roman"/>
                  <w:bCs/>
                  <w:sz w:val="20"/>
                </w:rPr>
                <w:t>Số lượng: …</w:t>
              </w:r>
            </w:ins>
          </w:p>
        </w:tc>
        <w:tc>
          <w:tcPr>
            <w:tcW w:w="1580" w:type="dxa"/>
            <w:gridSpan w:val="2"/>
            <w:tcPrChange w:id="5509" w:author="admin" w:date="2023-04-27T23:22:00Z">
              <w:tcPr>
                <w:tcW w:w="1461" w:type="dxa"/>
                <w:gridSpan w:val="2"/>
              </w:tcPr>
            </w:tcPrChange>
          </w:tcPr>
          <w:p w14:paraId="057A6E1A" w14:textId="77777777" w:rsidR="00E707C0" w:rsidRPr="009A7CF2" w:rsidRDefault="00E707C0" w:rsidP="00E707C0">
            <w:pPr>
              <w:spacing w:before="60"/>
              <w:rPr>
                <w:ins w:id="5510" w:author="admin" w:date="2023-04-27T23:25:00Z"/>
                <w:rFonts w:ascii="Times New Roman" w:hAnsi="Times New Roman"/>
                <w:bCs/>
                <w:sz w:val="20"/>
              </w:rPr>
            </w:pPr>
            <w:ins w:id="551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4DE8E19" w14:textId="77777777" w:rsidR="00E707C0" w:rsidRPr="009A7CF2" w:rsidRDefault="00E707C0" w:rsidP="00E707C0">
            <w:pPr>
              <w:spacing w:before="60"/>
              <w:rPr>
                <w:ins w:id="5512" w:author="admin" w:date="2023-04-27T23:25:00Z"/>
                <w:rFonts w:ascii="Times New Roman" w:hAnsi="Times New Roman"/>
                <w:bCs/>
                <w:sz w:val="20"/>
              </w:rPr>
            </w:pPr>
            <w:ins w:id="551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23DFBFB" w14:textId="28FE26D5" w:rsidR="00E707C0" w:rsidRPr="001B7F35" w:rsidRDefault="00E707C0" w:rsidP="00E707C0">
            <w:pPr>
              <w:spacing w:before="60"/>
              <w:rPr>
                <w:ins w:id="5514" w:author="admin" w:date="2023-04-27T23:19:00Z"/>
                <w:rFonts w:ascii="Times New Roman" w:hAnsi="Times New Roman"/>
                <w:bCs/>
                <w:sz w:val="26"/>
                <w:szCs w:val="26"/>
              </w:rPr>
            </w:pPr>
            <w:ins w:id="5515" w:author="admin" w:date="2023-04-27T23:25:00Z">
              <w:r w:rsidRPr="009A7CF2">
                <w:rPr>
                  <w:rFonts w:ascii="Times New Roman" w:hAnsi="Times New Roman"/>
                  <w:bCs/>
                  <w:sz w:val="20"/>
                </w:rPr>
                <w:t>Số lượng: …</w:t>
              </w:r>
            </w:ins>
          </w:p>
        </w:tc>
      </w:tr>
      <w:tr w:rsidR="00E707C0" w:rsidRPr="001B7F35" w14:paraId="15CD28C7" w14:textId="77777777" w:rsidTr="00E707C0">
        <w:trPr>
          <w:ins w:id="5516" w:author="admin" w:date="2023-04-27T23:19:00Z"/>
          <w:trPrChange w:id="5517" w:author="admin" w:date="2023-04-27T23:22:00Z">
            <w:trPr>
              <w:gridAfter w:val="0"/>
            </w:trPr>
          </w:trPrChange>
        </w:trPr>
        <w:tc>
          <w:tcPr>
            <w:tcW w:w="709" w:type="dxa"/>
            <w:tcPrChange w:id="5518" w:author="admin" w:date="2023-04-27T23:22:00Z">
              <w:tcPr>
                <w:tcW w:w="709" w:type="dxa"/>
              </w:tcPr>
            </w:tcPrChange>
          </w:tcPr>
          <w:p w14:paraId="14A9770A" w14:textId="77777777" w:rsidR="00E707C0" w:rsidRPr="00A71B8F" w:rsidRDefault="00E707C0">
            <w:pPr>
              <w:pStyle w:val="ListParagraph"/>
              <w:numPr>
                <w:ilvl w:val="0"/>
                <w:numId w:val="58"/>
              </w:numPr>
              <w:spacing w:before="60"/>
              <w:rPr>
                <w:ins w:id="5519" w:author="admin" w:date="2023-04-27T23:19:00Z"/>
                <w:rFonts w:ascii="Times New Roman" w:hAnsi="Times New Roman"/>
                <w:color w:val="000000"/>
                <w:sz w:val="26"/>
                <w:szCs w:val="26"/>
              </w:rPr>
              <w:pPrChange w:id="5520" w:author="Ngoc Le Van Truong" w:date="2023-04-28T11:07:00Z">
                <w:pPr>
                  <w:pStyle w:val="ListParagraph"/>
                  <w:spacing w:before="60"/>
                  <w:ind w:left="360"/>
                </w:pPr>
              </w:pPrChange>
            </w:pPr>
          </w:p>
        </w:tc>
        <w:tc>
          <w:tcPr>
            <w:tcW w:w="2483" w:type="dxa"/>
            <w:gridSpan w:val="2"/>
            <w:tcPrChange w:id="5521" w:author="admin" w:date="2023-04-27T23:22:00Z">
              <w:tcPr>
                <w:tcW w:w="2175" w:type="dxa"/>
                <w:gridSpan w:val="3"/>
              </w:tcPr>
            </w:tcPrChange>
          </w:tcPr>
          <w:p w14:paraId="44487CA5" w14:textId="2DAA6CD5" w:rsidR="00E707C0" w:rsidRDefault="00E707C0">
            <w:pPr>
              <w:spacing w:before="60"/>
              <w:rPr>
                <w:ins w:id="5522" w:author="admin" w:date="2023-04-27T23:19:00Z"/>
                <w:rFonts w:ascii="Times New Roman" w:hAnsi="Times New Roman"/>
                <w:color w:val="000000"/>
                <w:sz w:val="26"/>
                <w:szCs w:val="26"/>
              </w:rPr>
            </w:pPr>
            <w:ins w:id="5523" w:author="admin" w:date="2023-04-27T23:20:00Z">
              <w:r w:rsidRPr="002F1A07">
                <w:rPr>
                  <w:sz w:val="24"/>
                  <w:szCs w:val="24"/>
                </w:rPr>
                <w:t xml:space="preserve">Bồn Oxy lỏng 10m3 </w:t>
              </w:r>
            </w:ins>
          </w:p>
        </w:tc>
        <w:tc>
          <w:tcPr>
            <w:tcW w:w="1514" w:type="dxa"/>
            <w:gridSpan w:val="2"/>
            <w:tcPrChange w:id="5524" w:author="admin" w:date="2023-04-27T23:22:00Z">
              <w:tcPr>
                <w:tcW w:w="1702" w:type="dxa"/>
                <w:gridSpan w:val="4"/>
              </w:tcPr>
            </w:tcPrChange>
          </w:tcPr>
          <w:p w14:paraId="69876967" w14:textId="77777777" w:rsidR="00E707C0" w:rsidRPr="009A7CF2" w:rsidRDefault="00E707C0" w:rsidP="00E707C0">
            <w:pPr>
              <w:spacing w:before="60"/>
              <w:rPr>
                <w:ins w:id="5525" w:author="admin" w:date="2023-04-27T23:25:00Z"/>
                <w:rFonts w:ascii="Times New Roman" w:hAnsi="Times New Roman"/>
                <w:bCs/>
                <w:sz w:val="20"/>
              </w:rPr>
            </w:pPr>
            <w:ins w:id="552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AE37BF9" w14:textId="77777777" w:rsidR="00E707C0" w:rsidRPr="009A7CF2" w:rsidRDefault="00E707C0" w:rsidP="00E707C0">
            <w:pPr>
              <w:spacing w:before="60"/>
              <w:rPr>
                <w:ins w:id="5527" w:author="admin" w:date="2023-04-27T23:25:00Z"/>
                <w:rFonts w:ascii="Times New Roman" w:hAnsi="Times New Roman"/>
                <w:bCs/>
                <w:sz w:val="20"/>
              </w:rPr>
            </w:pPr>
            <w:ins w:id="5528" w:author="admin" w:date="2023-04-27T23:25:00Z">
              <w:r w:rsidRPr="009A7CF2">
                <w:rPr>
                  <w:rFonts w:ascii="Times New Roman" w:hAnsi="Times New Roman"/>
                  <w:bCs/>
                  <w:sz w:val="20"/>
                </w:rPr>
                <w:lastRenderedPageBreak/>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BE2A0C2" w14:textId="5417B3FB" w:rsidR="00E707C0" w:rsidRPr="001B7F35" w:rsidRDefault="00E707C0" w:rsidP="00E707C0">
            <w:pPr>
              <w:spacing w:before="60"/>
              <w:rPr>
                <w:ins w:id="5529" w:author="admin" w:date="2023-04-27T23:19:00Z"/>
                <w:rFonts w:ascii="Times New Roman" w:hAnsi="Times New Roman"/>
                <w:bCs/>
                <w:sz w:val="26"/>
                <w:szCs w:val="26"/>
              </w:rPr>
            </w:pPr>
            <w:ins w:id="5530" w:author="admin" w:date="2023-04-27T23:25:00Z">
              <w:r w:rsidRPr="009A7CF2">
                <w:rPr>
                  <w:rFonts w:ascii="Times New Roman" w:hAnsi="Times New Roman"/>
                  <w:bCs/>
                  <w:sz w:val="20"/>
                </w:rPr>
                <w:t>Số lượng: …</w:t>
              </w:r>
            </w:ins>
          </w:p>
        </w:tc>
        <w:tc>
          <w:tcPr>
            <w:tcW w:w="1651" w:type="dxa"/>
            <w:gridSpan w:val="2"/>
            <w:tcPrChange w:id="5531" w:author="admin" w:date="2023-04-27T23:22:00Z">
              <w:tcPr>
                <w:tcW w:w="1702" w:type="dxa"/>
                <w:gridSpan w:val="3"/>
              </w:tcPr>
            </w:tcPrChange>
          </w:tcPr>
          <w:p w14:paraId="718EDE63" w14:textId="77777777" w:rsidR="00E707C0" w:rsidRPr="009A7CF2" w:rsidRDefault="00E707C0" w:rsidP="00E707C0">
            <w:pPr>
              <w:spacing w:before="60"/>
              <w:rPr>
                <w:ins w:id="5532" w:author="admin" w:date="2023-04-27T23:25:00Z"/>
                <w:rFonts w:ascii="Times New Roman" w:hAnsi="Times New Roman"/>
                <w:bCs/>
                <w:sz w:val="20"/>
              </w:rPr>
            </w:pPr>
            <w:ins w:id="5533"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10F6731B" w14:textId="77777777" w:rsidR="00E707C0" w:rsidRPr="009A7CF2" w:rsidRDefault="00E707C0" w:rsidP="00E707C0">
            <w:pPr>
              <w:spacing w:before="60"/>
              <w:rPr>
                <w:ins w:id="5534" w:author="admin" w:date="2023-04-27T23:25:00Z"/>
                <w:rFonts w:ascii="Times New Roman" w:hAnsi="Times New Roman"/>
                <w:bCs/>
                <w:sz w:val="20"/>
              </w:rPr>
            </w:pPr>
            <w:ins w:id="5535" w:author="admin" w:date="2023-04-27T23:25:00Z">
              <w:r w:rsidRPr="009A7CF2">
                <w:rPr>
                  <w:rFonts w:ascii="Times New Roman" w:hAnsi="Times New Roman"/>
                  <w:bCs/>
                  <w:sz w:val="20"/>
                </w:rPr>
                <w:lastRenderedPageBreak/>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03DEBA6" w14:textId="59AA7F17" w:rsidR="00E707C0" w:rsidRPr="001B7F35" w:rsidRDefault="00E707C0" w:rsidP="00E707C0">
            <w:pPr>
              <w:spacing w:before="60"/>
              <w:rPr>
                <w:ins w:id="5536" w:author="admin" w:date="2023-04-27T23:19:00Z"/>
                <w:rFonts w:ascii="Times New Roman" w:hAnsi="Times New Roman"/>
                <w:bCs/>
                <w:sz w:val="26"/>
                <w:szCs w:val="26"/>
              </w:rPr>
            </w:pPr>
            <w:ins w:id="5537" w:author="admin" w:date="2023-04-27T23:25:00Z">
              <w:r w:rsidRPr="009A7CF2">
                <w:rPr>
                  <w:rFonts w:ascii="Times New Roman" w:hAnsi="Times New Roman"/>
                  <w:bCs/>
                  <w:sz w:val="20"/>
                </w:rPr>
                <w:t>Số lượng: …</w:t>
              </w:r>
            </w:ins>
          </w:p>
        </w:tc>
        <w:tc>
          <w:tcPr>
            <w:tcW w:w="1514" w:type="dxa"/>
            <w:gridSpan w:val="2"/>
            <w:tcPrChange w:id="5538" w:author="admin" w:date="2023-04-27T23:22:00Z">
              <w:tcPr>
                <w:tcW w:w="1702" w:type="dxa"/>
                <w:gridSpan w:val="4"/>
              </w:tcPr>
            </w:tcPrChange>
          </w:tcPr>
          <w:p w14:paraId="7E5AD6FD" w14:textId="77777777" w:rsidR="00E707C0" w:rsidRPr="009A7CF2" w:rsidRDefault="00E707C0" w:rsidP="00E707C0">
            <w:pPr>
              <w:spacing w:before="60"/>
              <w:rPr>
                <w:ins w:id="5539" w:author="admin" w:date="2023-04-27T23:25:00Z"/>
                <w:rFonts w:ascii="Times New Roman" w:hAnsi="Times New Roman"/>
                <w:bCs/>
                <w:sz w:val="20"/>
              </w:rPr>
            </w:pPr>
            <w:ins w:id="5540"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7DF6B299" w14:textId="77777777" w:rsidR="00E707C0" w:rsidRPr="009A7CF2" w:rsidRDefault="00E707C0" w:rsidP="00E707C0">
            <w:pPr>
              <w:spacing w:before="60"/>
              <w:rPr>
                <w:ins w:id="5541" w:author="admin" w:date="2023-04-27T23:25:00Z"/>
                <w:rFonts w:ascii="Times New Roman" w:hAnsi="Times New Roman"/>
                <w:bCs/>
                <w:sz w:val="20"/>
              </w:rPr>
            </w:pPr>
            <w:ins w:id="5542" w:author="admin" w:date="2023-04-27T23:25:00Z">
              <w:r w:rsidRPr="009A7CF2">
                <w:rPr>
                  <w:rFonts w:ascii="Times New Roman" w:hAnsi="Times New Roman"/>
                  <w:bCs/>
                  <w:sz w:val="20"/>
                </w:rPr>
                <w:lastRenderedPageBreak/>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286097C" w14:textId="7C2EA02C" w:rsidR="00E707C0" w:rsidRPr="001B7F35" w:rsidRDefault="00E707C0" w:rsidP="00E707C0">
            <w:pPr>
              <w:spacing w:before="60"/>
              <w:rPr>
                <w:ins w:id="5543" w:author="admin" w:date="2023-04-27T23:19:00Z"/>
                <w:rFonts w:ascii="Times New Roman" w:hAnsi="Times New Roman"/>
                <w:bCs/>
                <w:sz w:val="26"/>
                <w:szCs w:val="26"/>
              </w:rPr>
            </w:pPr>
            <w:ins w:id="5544" w:author="admin" w:date="2023-04-27T23:25:00Z">
              <w:r w:rsidRPr="009A7CF2">
                <w:rPr>
                  <w:rFonts w:ascii="Times New Roman" w:hAnsi="Times New Roman"/>
                  <w:bCs/>
                  <w:sz w:val="20"/>
                </w:rPr>
                <w:t>Số lượng: …</w:t>
              </w:r>
            </w:ins>
          </w:p>
        </w:tc>
        <w:tc>
          <w:tcPr>
            <w:tcW w:w="1580" w:type="dxa"/>
            <w:gridSpan w:val="2"/>
            <w:tcPrChange w:id="5545" w:author="admin" w:date="2023-04-27T23:22:00Z">
              <w:tcPr>
                <w:tcW w:w="1461" w:type="dxa"/>
                <w:gridSpan w:val="2"/>
              </w:tcPr>
            </w:tcPrChange>
          </w:tcPr>
          <w:p w14:paraId="3097829B" w14:textId="77777777" w:rsidR="00E707C0" w:rsidRPr="009A7CF2" w:rsidRDefault="00E707C0" w:rsidP="00E707C0">
            <w:pPr>
              <w:spacing w:before="60"/>
              <w:rPr>
                <w:ins w:id="5546" w:author="admin" w:date="2023-04-27T23:25:00Z"/>
                <w:rFonts w:ascii="Times New Roman" w:hAnsi="Times New Roman"/>
                <w:bCs/>
                <w:sz w:val="20"/>
              </w:rPr>
            </w:pPr>
            <w:ins w:id="5547" w:author="admin" w:date="2023-04-27T23:25:00Z">
              <w:r w:rsidRPr="009A7CF2">
                <w:rPr>
                  <w:rFonts w:ascii="Times New Roman" w:hAnsi="Times New Roman"/>
                  <w:bCs/>
                  <w:sz w:val="20"/>
                </w:rPr>
                <w:lastRenderedPageBreak/>
                <w:t xml:space="preserve">Không </w:t>
              </w:r>
              <w:r w:rsidRPr="009A7CF2">
                <w:rPr>
                  <w:rFonts w:ascii="Segoe UI Symbol" w:hAnsi="Segoe UI Symbol" w:cs="Segoe UI Symbol"/>
                  <w:color w:val="111111"/>
                  <w:sz w:val="20"/>
                  <w:lang w:val="vi-VN"/>
                </w:rPr>
                <w:t>☐</w:t>
              </w:r>
            </w:ins>
          </w:p>
          <w:p w14:paraId="3F7A4D2D" w14:textId="77777777" w:rsidR="00E707C0" w:rsidRPr="009A7CF2" w:rsidRDefault="00E707C0" w:rsidP="00E707C0">
            <w:pPr>
              <w:spacing w:before="60"/>
              <w:rPr>
                <w:ins w:id="5548" w:author="admin" w:date="2023-04-27T23:25:00Z"/>
                <w:rFonts w:ascii="Times New Roman" w:hAnsi="Times New Roman"/>
                <w:bCs/>
                <w:sz w:val="20"/>
              </w:rPr>
            </w:pPr>
            <w:ins w:id="5549" w:author="admin" w:date="2023-04-27T23:25:00Z">
              <w:r w:rsidRPr="009A7CF2">
                <w:rPr>
                  <w:rFonts w:ascii="Times New Roman" w:hAnsi="Times New Roman"/>
                  <w:bCs/>
                  <w:sz w:val="20"/>
                </w:rPr>
                <w:lastRenderedPageBreak/>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B26AD24" w14:textId="51EF7B28" w:rsidR="00E707C0" w:rsidRPr="001B7F35" w:rsidRDefault="00E707C0" w:rsidP="00E707C0">
            <w:pPr>
              <w:spacing w:before="60"/>
              <w:rPr>
                <w:ins w:id="5550" w:author="admin" w:date="2023-04-27T23:19:00Z"/>
                <w:rFonts w:ascii="Times New Roman" w:hAnsi="Times New Roman"/>
                <w:bCs/>
                <w:sz w:val="26"/>
                <w:szCs w:val="26"/>
              </w:rPr>
            </w:pPr>
            <w:ins w:id="5551" w:author="admin" w:date="2023-04-27T23:25:00Z">
              <w:r w:rsidRPr="009A7CF2">
                <w:rPr>
                  <w:rFonts w:ascii="Times New Roman" w:hAnsi="Times New Roman"/>
                  <w:bCs/>
                  <w:sz w:val="20"/>
                </w:rPr>
                <w:t>Số lượng: …</w:t>
              </w:r>
            </w:ins>
          </w:p>
        </w:tc>
      </w:tr>
      <w:tr w:rsidR="00E707C0" w:rsidRPr="001B7F35" w14:paraId="0CAD531F" w14:textId="77777777" w:rsidTr="00E707C0">
        <w:trPr>
          <w:ins w:id="5552" w:author="admin" w:date="2023-04-27T23:19:00Z"/>
          <w:trPrChange w:id="5553" w:author="admin" w:date="2023-04-27T23:22:00Z">
            <w:trPr>
              <w:gridAfter w:val="0"/>
            </w:trPr>
          </w:trPrChange>
        </w:trPr>
        <w:tc>
          <w:tcPr>
            <w:tcW w:w="709" w:type="dxa"/>
            <w:tcPrChange w:id="5554" w:author="admin" w:date="2023-04-27T23:22:00Z">
              <w:tcPr>
                <w:tcW w:w="709" w:type="dxa"/>
              </w:tcPr>
            </w:tcPrChange>
          </w:tcPr>
          <w:p w14:paraId="7AA226F1" w14:textId="77777777" w:rsidR="00E707C0" w:rsidRPr="00A71B8F" w:rsidRDefault="00E707C0">
            <w:pPr>
              <w:pStyle w:val="ListParagraph"/>
              <w:numPr>
                <w:ilvl w:val="0"/>
                <w:numId w:val="58"/>
              </w:numPr>
              <w:spacing w:before="60"/>
              <w:rPr>
                <w:ins w:id="5555" w:author="admin" w:date="2023-04-27T23:19:00Z"/>
                <w:rFonts w:ascii="Times New Roman" w:hAnsi="Times New Roman"/>
                <w:color w:val="000000"/>
                <w:sz w:val="26"/>
                <w:szCs w:val="26"/>
              </w:rPr>
              <w:pPrChange w:id="5556" w:author="Ngoc Le Van Truong" w:date="2023-04-28T11:07:00Z">
                <w:pPr>
                  <w:pStyle w:val="ListParagraph"/>
                  <w:spacing w:before="60"/>
                  <w:ind w:left="360"/>
                </w:pPr>
              </w:pPrChange>
            </w:pPr>
          </w:p>
        </w:tc>
        <w:tc>
          <w:tcPr>
            <w:tcW w:w="2483" w:type="dxa"/>
            <w:gridSpan w:val="2"/>
            <w:tcPrChange w:id="5557" w:author="admin" w:date="2023-04-27T23:22:00Z">
              <w:tcPr>
                <w:tcW w:w="2175" w:type="dxa"/>
                <w:gridSpan w:val="3"/>
              </w:tcPr>
            </w:tcPrChange>
          </w:tcPr>
          <w:p w14:paraId="39BCE4C9" w14:textId="7E1DFD51" w:rsidR="00E707C0" w:rsidRDefault="00E707C0">
            <w:pPr>
              <w:spacing w:before="60"/>
              <w:rPr>
                <w:ins w:id="5558" w:author="admin" w:date="2023-04-27T23:19:00Z"/>
                <w:rFonts w:ascii="Times New Roman" w:hAnsi="Times New Roman"/>
                <w:color w:val="000000"/>
                <w:sz w:val="26"/>
                <w:szCs w:val="26"/>
              </w:rPr>
            </w:pPr>
            <w:ins w:id="5559" w:author="admin" w:date="2023-04-27T23:20:00Z">
              <w:r w:rsidRPr="002F1A07">
                <w:rPr>
                  <w:sz w:val="24"/>
                  <w:szCs w:val="24"/>
                </w:rPr>
                <w:t xml:space="preserve">Bồn Oxy lỏng 20m3  </w:t>
              </w:r>
            </w:ins>
          </w:p>
        </w:tc>
        <w:tc>
          <w:tcPr>
            <w:tcW w:w="1514" w:type="dxa"/>
            <w:gridSpan w:val="2"/>
            <w:tcPrChange w:id="5560" w:author="admin" w:date="2023-04-27T23:22:00Z">
              <w:tcPr>
                <w:tcW w:w="1702" w:type="dxa"/>
                <w:gridSpan w:val="4"/>
              </w:tcPr>
            </w:tcPrChange>
          </w:tcPr>
          <w:p w14:paraId="5D580AD6" w14:textId="77777777" w:rsidR="00E707C0" w:rsidRPr="009A7CF2" w:rsidRDefault="00E707C0" w:rsidP="00E707C0">
            <w:pPr>
              <w:spacing w:before="60"/>
              <w:rPr>
                <w:ins w:id="5561" w:author="admin" w:date="2023-04-27T23:25:00Z"/>
                <w:rFonts w:ascii="Times New Roman" w:hAnsi="Times New Roman"/>
                <w:bCs/>
                <w:sz w:val="20"/>
              </w:rPr>
            </w:pPr>
            <w:ins w:id="556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5A4905B" w14:textId="77777777" w:rsidR="00E707C0" w:rsidRPr="009A7CF2" w:rsidRDefault="00E707C0" w:rsidP="00E707C0">
            <w:pPr>
              <w:spacing w:before="60"/>
              <w:rPr>
                <w:ins w:id="5563" w:author="admin" w:date="2023-04-27T23:25:00Z"/>
                <w:rFonts w:ascii="Times New Roman" w:hAnsi="Times New Roman"/>
                <w:bCs/>
                <w:sz w:val="20"/>
              </w:rPr>
            </w:pPr>
            <w:ins w:id="556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EA1C8F7" w14:textId="6542BA04" w:rsidR="00E707C0" w:rsidRPr="001B7F35" w:rsidRDefault="00E707C0" w:rsidP="00E707C0">
            <w:pPr>
              <w:spacing w:before="60"/>
              <w:rPr>
                <w:ins w:id="5565" w:author="admin" w:date="2023-04-27T23:19:00Z"/>
                <w:rFonts w:ascii="Times New Roman" w:hAnsi="Times New Roman"/>
                <w:bCs/>
                <w:sz w:val="26"/>
                <w:szCs w:val="26"/>
              </w:rPr>
            </w:pPr>
            <w:ins w:id="5566" w:author="admin" w:date="2023-04-27T23:25:00Z">
              <w:r w:rsidRPr="009A7CF2">
                <w:rPr>
                  <w:rFonts w:ascii="Times New Roman" w:hAnsi="Times New Roman"/>
                  <w:bCs/>
                  <w:sz w:val="20"/>
                </w:rPr>
                <w:t>Số lượng: …</w:t>
              </w:r>
            </w:ins>
          </w:p>
        </w:tc>
        <w:tc>
          <w:tcPr>
            <w:tcW w:w="1651" w:type="dxa"/>
            <w:gridSpan w:val="2"/>
            <w:tcPrChange w:id="5567" w:author="admin" w:date="2023-04-27T23:22:00Z">
              <w:tcPr>
                <w:tcW w:w="1702" w:type="dxa"/>
                <w:gridSpan w:val="3"/>
              </w:tcPr>
            </w:tcPrChange>
          </w:tcPr>
          <w:p w14:paraId="69ECA396" w14:textId="77777777" w:rsidR="00E707C0" w:rsidRPr="009A7CF2" w:rsidRDefault="00E707C0" w:rsidP="00E707C0">
            <w:pPr>
              <w:spacing w:before="60"/>
              <w:rPr>
                <w:ins w:id="5568" w:author="admin" w:date="2023-04-27T23:25:00Z"/>
                <w:rFonts w:ascii="Times New Roman" w:hAnsi="Times New Roman"/>
                <w:bCs/>
                <w:sz w:val="20"/>
              </w:rPr>
            </w:pPr>
            <w:ins w:id="556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64C997E" w14:textId="77777777" w:rsidR="00E707C0" w:rsidRPr="009A7CF2" w:rsidRDefault="00E707C0" w:rsidP="00E707C0">
            <w:pPr>
              <w:spacing w:before="60"/>
              <w:rPr>
                <w:ins w:id="5570" w:author="admin" w:date="2023-04-27T23:25:00Z"/>
                <w:rFonts w:ascii="Times New Roman" w:hAnsi="Times New Roman"/>
                <w:bCs/>
                <w:sz w:val="20"/>
              </w:rPr>
            </w:pPr>
            <w:ins w:id="557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FA76C52" w14:textId="33A9551C" w:rsidR="00E707C0" w:rsidRPr="001B7F35" w:rsidRDefault="00E707C0" w:rsidP="00E707C0">
            <w:pPr>
              <w:spacing w:before="60"/>
              <w:rPr>
                <w:ins w:id="5572" w:author="admin" w:date="2023-04-27T23:19:00Z"/>
                <w:rFonts w:ascii="Times New Roman" w:hAnsi="Times New Roman"/>
                <w:bCs/>
                <w:sz w:val="26"/>
                <w:szCs w:val="26"/>
              </w:rPr>
            </w:pPr>
            <w:ins w:id="5573" w:author="admin" w:date="2023-04-27T23:25:00Z">
              <w:r w:rsidRPr="009A7CF2">
                <w:rPr>
                  <w:rFonts w:ascii="Times New Roman" w:hAnsi="Times New Roman"/>
                  <w:bCs/>
                  <w:sz w:val="20"/>
                </w:rPr>
                <w:t>Số lượng: …</w:t>
              </w:r>
            </w:ins>
          </w:p>
        </w:tc>
        <w:tc>
          <w:tcPr>
            <w:tcW w:w="1514" w:type="dxa"/>
            <w:gridSpan w:val="2"/>
            <w:tcPrChange w:id="5574" w:author="admin" w:date="2023-04-27T23:22:00Z">
              <w:tcPr>
                <w:tcW w:w="1702" w:type="dxa"/>
                <w:gridSpan w:val="4"/>
              </w:tcPr>
            </w:tcPrChange>
          </w:tcPr>
          <w:p w14:paraId="41C137C6" w14:textId="77777777" w:rsidR="00E707C0" w:rsidRPr="009A7CF2" w:rsidRDefault="00E707C0" w:rsidP="00E707C0">
            <w:pPr>
              <w:spacing w:before="60"/>
              <w:rPr>
                <w:ins w:id="5575" w:author="admin" w:date="2023-04-27T23:25:00Z"/>
                <w:rFonts w:ascii="Times New Roman" w:hAnsi="Times New Roman"/>
                <w:bCs/>
                <w:sz w:val="20"/>
              </w:rPr>
            </w:pPr>
            <w:ins w:id="557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C859035" w14:textId="77777777" w:rsidR="00E707C0" w:rsidRPr="009A7CF2" w:rsidRDefault="00E707C0" w:rsidP="00E707C0">
            <w:pPr>
              <w:spacing w:before="60"/>
              <w:rPr>
                <w:ins w:id="5577" w:author="admin" w:date="2023-04-27T23:25:00Z"/>
                <w:rFonts w:ascii="Times New Roman" w:hAnsi="Times New Roman"/>
                <w:bCs/>
                <w:sz w:val="20"/>
              </w:rPr>
            </w:pPr>
            <w:ins w:id="557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4F34F4C" w14:textId="1AF9FC9A" w:rsidR="00E707C0" w:rsidRPr="001B7F35" w:rsidRDefault="00E707C0" w:rsidP="00E707C0">
            <w:pPr>
              <w:spacing w:before="60"/>
              <w:rPr>
                <w:ins w:id="5579" w:author="admin" w:date="2023-04-27T23:19:00Z"/>
                <w:rFonts w:ascii="Times New Roman" w:hAnsi="Times New Roman"/>
                <w:bCs/>
                <w:sz w:val="26"/>
                <w:szCs w:val="26"/>
              </w:rPr>
            </w:pPr>
            <w:ins w:id="5580" w:author="admin" w:date="2023-04-27T23:25:00Z">
              <w:r w:rsidRPr="009A7CF2">
                <w:rPr>
                  <w:rFonts w:ascii="Times New Roman" w:hAnsi="Times New Roman"/>
                  <w:bCs/>
                  <w:sz w:val="20"/>
                </w:rPr>
                <w:t>Số lượng: …</w:t>
              </w:r>
            </w:ins>
          </w:p>
        </w:tc>
        <w:tc>
          <w:tcPr>
            <w:tcW w:w="1580" w:type="dxa"/>
            <w:gridSpan w:val="2"/>
            <w:tcPrChange w:id="5581" w:author="admin" w:date="2023-04-27T23:22:00Z">
              <w:tcPr>
                <w:tcW w:w="1461" w:type="dxa"/>
                <w:gridSpan w:val="2"/>
              </w:tcPr>
            </w:tcPrChange>
          </w:tcPr>
          <w:p w14:paraId="14B32110" w14:textId="77777777" w:rsidR="00E707C0" w:rsidRPr="009A7CF2" w:rsidRDefault="00E707C0" w:rsidP="00E707C0">
            <w:pPr>
              <w:spacing w:before="60"/>
              <w:rPr>
                <w:ins w:id="5582" w:author="admin" w:date="2023-04-27T23:25:00Z"/>
                <w:rFonts w:ascii="Times New Roman" w:hAnsi="Times New Roman"/>
                <w:bCs/>
                <w:sz w:val="20"/>
              </w:rPr>
            </w:pPr>
            <w:ins w:id="558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70814A4" w14:textId="77777777" w:rsidR="00E707C0" w:rsidRPr="009A7CF2" w:rsidRDefault="00E707C0" w:rsidP="00E707C0">
            <w:pPr>
              <w:spacing w:before="60"/>
              <w:rPr>
                <w:ins w:id="5584" w:author="admin" w:date="2023-04-27T23:25:00Z"/>
                <w:rFonts w:ascii="Times New Roman" w:hAnsi="Times New Roman"/>
                <w:bCs/>
                <w:sz w:val="20"/>
              </w:rPr>
            </w:pPr>
            <w:ins w:id="558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535D15A" w14:textId="4C0CA966" w:rsidR="00E707C0" w:rsidRPr="001B7F35" w:rsidRDefault="00E707C0" w:rsidP="00E707C0">
            <w:pPr>
              <w:spacing w:before="60"/>
              <w:rPr>
                <w:ins w:id="5586" w:author="admin" w:date="2023-04-27T23:19:00Z"/>
                <w:rFonts w:ascii="Times New Roman" w:hAnsi="Times New Roman"/>
                <w:bCs/>
                <w:sz w:val="26"/>
                <w:szCs w:val="26"/>
              </w:rPr>
            </w:pPr>
            <w:ins w:id="5587" w:author="admin" w:date="2023-04-27T23:25:00Z">
              <w:r w:rsidRPr="009A7CF2">
                <w:rPr>
                  <w:rFonts w:ascii="Times New Roman" w:hAnsi="Times New Roman"/>
                  <w:bCs/>
                  <w:sz w:val="20"/>
                </w:rPr>
                <w:t>Số lượng: …</w:t>
              </w:r>
            </w:ins>
          </w:p>
        </w:tc>
      </w:tr>
      <w:tr w:rsidR="00E707C0" w:rsidRPr="001B7F35" w14:paraId="049689C1" w14:textId="77777777" w:rsidTr="00E707C0">
        <w:trPr>
          <w:ins w:id="5588" w:author="admin" w:date="2023-04-27T23:11:00Z"/>
          <w:trPrChange w:id="5589" w:author="admin" w:date="2023-04-27T23:22:00Z">
            <w:trPr>
              <w:gridAfter w:val="0"/>
            </w:trPr>
          </w:trPrChange>
        </w:trPr>
        <w:tc>
          <w:tcPr>
            <w:tcW w:w="709" w:type="dxa"/>
            <w:tcPrChange w:id="5590" w:author="admin" w:date="2023-04-27T23:22:00Z">
              <w:tcPr>
                <w:tcW w:w="709" w:type="dxa"/>
              </w:tcPr>
            </w:tcPrChange>
          </w:tcPr>
          <w:p w14:paraId="5D31AC15" w14:textId="77777777" w:rsidR="00E707C0" w:rsidRPr="00A71B8F" w:rsidRDefault="00E707C0">
            <w:pPr>
              <w:pStyle w:val="ListParagraph"/>
              <w:numPr>
                <w:ilvl w:val="0"/>
                <w:numId w:val="58"/>
              </w:numPr>
              <w:spacing w:before="60"/>
              <w:rPr>
                <w:ins w:id="5591" w:author="admin" w:date="2023-04-27T23:11:00Z"/>
                <w:rFonts w:ascii="Times New Roman" w:hAnsi="Times New Roman"/>
                <w:color w:val="000000"/>
                <w:sz w:val="26"/>
                <w:szCs w:val="26"/>
              </w:rPr>
              <w:pPrChange w:id="5592" w:author="Ngoc Le Van Truong" w:date="2023-04-28T11:07:00Z">
                <w:pPr>
                  <w:pStyle w:val="ListParagraph"/>
                  <w:numPr>
                    <w:numId w:val="51"/>
                  </w:numPr>
                  <w:spacing w:before="60"/>
                  <w:ind w:left="360" w:hanging="360"/>
                </w:pPr>
              </w:pPrChange>
            </w:pPr>
          </w:p>
        </w:tc>
        <w:tc>
          <w:tcPr>
            <w:tcW w:w="2483" w:type="dxa"/>
            <w:gridSpan w:val="2"/>
            <w:tcPrChange w:id="5593" w:author="admin" w:date="2023-04-27T23:22:00Z">
              <w:tcPr>
                <w:tcW w:w="2175" w:type="dxa"/>
                <w:gridSpan w:val="3"/>
              </w:tcPr>
            </w:tcPrChange>
          </w:tcPr>
          <w:p w14:paraId="55A38129" w14:textId="5F8C19BD" w:rsidR="00E707C0" w:rsidRPr="00376700" w:rsidRDefault="00E707C0">
            <w:pPr>
              <w:spacing w:before="60"/>
              <w:rPr>
                <w:ins w:id="5594" w:author="admin" w:date="2023-04-27T23:11:00Z"/>
                <w:rFonts w:ascii="Times New Roman" w:hAnsi="Times New Roman"/>
                <w:color w:val="000000"/>
                <w:sz w:val="26"/>
                <w:szCs w:val="26"/>
              </w:rPr>
            </w:pPr>
            <w:ins w:id="5595" w:author="admin" w:date="2023-04-27T23:20:00Z">
              <w:r w:rsidRPr="002F1A07">
                <w:rPr>
                  <w:sz w:val="24"/>
                  <w:szCs w:val="24"/>
                </w:rPr>
                <w:t xml:space="preserve">Bồn Oxy lỏng 30m3 </w:t>
              </w:r>
            </w:ins>
          </w:p>
        </w:tc>
        <w:tc>
          <w:tcPr>
            <w:tcW w:w="1514" w:type="dxa"/>
            <w:gridSpan w:val="2"/>
            <w:tcPrChange w:id="5596" w:author="admin" w:date="2023-04-27T23:22:00Z">
              <w:tcPr>
                <w:tcW w:w="1702" w:type="dxa"/>
                <w:gridSpan w:val="4"/>
              </w:tcPr>
            </w:tcPrChange>
          </w:tcPr>
          <w:p w14:paraId="12331E56" w14:textId="77777777" w:rsidR="00E707C0" w:rsidRPr="009A7CF2" w:rsidRDefault="00E707C0" w:rsidP="00E707C0">
            <w:pPr>
              <w:spacing w:before="60"/>
              <w:rPr>
                <w:ins w:id="5597" w:author="admin" w:date="2023-04-27T23:25:00Z"/>
                <w:rFonts w:ascii="Times New Roman" w:hAnsi="Times New Roman"/>
                <w:bCs/>
                <w:sz w:val="20"/>
              </w:rPr>
            </w:pPr>
            <w:ins w:id="559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E1F94FF" w14:textId="77777777" w:rsidR="00E707C0" w:rsidRPr="009A7CF2" w:rsidRDefault="00E707C0" w:rsidP="00E707C0">
            <w:pPr>
              <w:spacing w:before="60"/>
              <w:rPr>
                <w:ins w:id="5599" w:author="admin" w:date="2023-04-27T23:25:00Z"/>
                <w:rFonts w:ascii="Times New Roman" w:hAnsi="Times New Roman"/>
                <w:bCs/>
                <w:sz w:val="20"/>
              </w:rPr>
            </w:pPr>
            <w:ins w:id="560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C9EF26F" w14:textId="2CA3C69E" w:rsidR="00E707C0" w:rsidRPr="001B7F35" w:rsidRDefault="00E707C0" w:rsidP="00E707C0">
            <w:pPr>
              <w:spacing w:before="60"/>
              <w:rPr>
                <w:ins w:id="5601" w:author="admin" w:date="2023-04-27T23:11:00Z"/>
                <w:rFonts w:ascii="Times New Roman" w:hAnsi="Times New Roman"/>
                <w:bCs/>
                <w:sz w:val="26"/>
                <w:szCs w:val="26"/>
              </w:rPr>
            </w:pPr>
            <w:ins w:id="5602" w:author="admin" w:date="2023-04-27T23:25:00Z">
              <w:r w:rsidRPr="009A7CF2">
                <w:rPr>
                  <w:rFonts w:ascii="Times New Roman" w:hAnsi="Times New Roman"/>
                  <w:bCs/>
                  <w:sz w:val="20"/>
                </w:rPr>
                <w:t>Số lượng: …</w:t>
              </w:r>
            </w:ins>
          </w:p>
        </w:tc>
        <w:tc>
          <w:tcPr>
            <w:tcW w:w="1651" w:type="dxa"/>
            <w:gridSpan w:val="2"/>
            <w:tcPrChange w:id="5603" w:author="admin" w:date="2023-04-27T23:22:00Z">
              <w:tcPr>
                <w:tcW w:w="1702" w:type="dxa"/>
                <w:gridSpan w:val="3"/>
              </w:tcPr>
            </w:tcPrChange>
          </w:tcPr>
          <w:p w14:paraId="52481A9B" w14:textId="77777777" w:rsidR="00E707C0" w:rsidRPr="009A7CF2" w:rsidRDefault="00E707C0" w:rsidP="00E707C0">
            <w:pPr>
              <w:spacing w:before="60"/>
              <w:rPr>
                <w:ins w:id="5604" w:author="admin" w:date="2023-04-27T23:25:00Z"/>
                <w:rFonts w:ascii="Times New Roman" w:hAnsi="Times New Roman"/>
                <w:bCs/>
                <w:sz w:val="20"/>
              </w:rPr>
            </w:pPr>
            <w:ins w:id="560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3317EE1" w14:textId="77777777" w:rsidR="00E707C0" w:rsidRPr="009A7CF2" w:rsidRDefault="00E707C0" w:rsidP="00E707C0">
            <w:pPr>
              <w:spacing w:before="60"/>
              <w:rPr>
                <w:ins w:id="5606" w:author="admin" w:date="2023-04-27T23:25:00Z"/>
                <w:rFonts w:ascii="Times New Roman" w:hAnsi="Times New Roman"/>
                <w:bCs/>
                <w:sz w:val="20"/>
              </w:rPr>
            </w:pPr>
            <w:ins w:id="560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8C785C8" w14:textId="0CDD5E06" w:rsidR="00E707C0" w:rsidRPr="001B7F35" w:rsidRDefault="00E707C0" w:rsidP="00E707C0">
            <w:pPr>
              <w:spacing w:before="60"/>
              <w:rPr>
                <w:ins w:id="5608" w:author="admin" w:date="2023-04-27T23:11:00Z"/>
                <w:rFonts w:ascii="Times New Roman" w:hAnsi="Times New Roman"/>
                <w:bCs/>
                <w:sz w:val="26"/>
                <w:szCs w:val="26"/>
              </w:rPr>
            </w:pPr>
            <w:ins w:id="5609" w:author="admin" w:date="2023-04-27T23:25:00Z">
              <w:r w:rsidRPr="009A7CF2">
                <w:rPr>
                  <w:rFonts w:ascii="Times New Roman" w:hAnsi="Times New Roman"/>
                  <w:bCs/>
                  <w:sz w:val="20"/>
                </w:rPr>
                <w:t>Số lượng: …</w:t>
              </w:r>
            </w:ins>
          </w:p>
        </w:tc>
        <w:tc>
          <w:tcPr>
            <w:tcW w:w="1514" w:type="dxa"/>
            <w:gridSpan w:val="2"/>
            <w:tcPrChange w:id="5610" w:author="admin" w:date="2023-04-27T23:22:00Z">
              <w:tcPr>
                <w:tcW w:w="1702" w:type="dxa"/>
                <w:gridSpan w:val="4"/>
              </w:tcPr>
            </w:tcPrChange>
          </w:tcPr>
          <w:p w14:paraId="76A90745" w14:textId="77777777" w:rsidR="00E707C0" w:rsidRPr="009A7CF2" w:rsidRDefault="00E707C0" w:rsidP="00E707C0">
            <w:pPr>
              <w:spacing w:before="60"/>
              <w:rPr>
                <w:ins w:id="5611" w:author="admin" w:date="2023-04-27T23:25:00Z"/>
                <w:rFonts w:ascii="Times New Roman" w:hAnsi="Times New Roman"/>
                <w:bCs/>
                <w:sz w:val="20"/>
              </w:rPr>
            </w:pPr>
            <w:ins w:id="561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D88CC2A" w14:textId="77777777" w:rsidR="00E707C0" w:rsidRPr="009A7CF2" w:rsidRDefault="00E707C0" w:rsidP="00E707C0">
            <w:pPr>
              <w:spacing w:before="60"/>
              <w:rPr>
                <w:ins w:id="5613" w:author="admin" w:date="2023-04-27T23:25:00Z"/>
                <w:rFonts w:ascii="Times New Roman" w:hAnsi="Times New Roman"/>
                <w:bCs/>
                <w:sz w:val="20"/>
              </w:rPr>
            </w:pPr>
            <w:ins w:id="561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964346F" w14:textId="140D48E4" w:rsidR="00E707C0" w:rsidRPr="001B7F35" w:rsidRDefault="00E707C0" w:rsidP="00E707C0">
            <w:pPr>
              <w:spacing w:before="60"/>
              <w:rPr>
                <w:ins w:id="5615" w:author="admin" w:date="2023-04-27T23:11:00Z"/>
                <w:rFonts w:ascii="Times New Roman" w:hAnsi="Times New Roman"/>
                <w:bCs/>
                <w:sz w:val="26"/>
                <w:szCs w:val="26"/>
              </w:rPr>
            </w:pPr>
            <w:ins w:id="5616" w:author="admin" w:date="2023-04-27T23:25:00Z">
              <w:r w:rsidRPr="009A7CF2">
                <w:rPr>
                  <w:rFonts w:ascii="Times New Roman" w:hAnsi="Times New Roman"/>
                  <w:bCs/>
                  <w:sz w:val="20"/>
                </w:rPr>
                <w:t>Số lượng: …</w:t>
              </w:r>
            </w:ins>
          </w:p>
        </w:tc>
        <w:tc>
          <w:tcPr>
            <w:tcW w:w="1580" w:type="dxa"/>
            <w:gridSpan w:val="2"/>
            <w:tcPrChange w:id="5617" w:author="admin" w:date="2023-04-27T23:22:00Z">
              <w:tcPr>
                <w:tcW w:w="1461" w:type="dxa"/>
                <w:gridSpan w:val="2"/>
              </w:tcPr>
            </w:tcPrChange>
          </w:tcPr>
          <w:p w14:paraId="10E263EB" w14:textId="77777777" w:rsidR="00E707C0" w:rsidRPr="009A7CF2" w:rsidRDefault="00E707C0" w:rsidP="00E707C0">
            <w:pPr>
              <w:spacing w:before="60"/>
              <w:rPr>
                <w:ins w:id="5618" w:author="admin" w:date="2023-04-27T23:25:00Z"/>
                <w:rFonts w:ascii="Times New Roman" w:hAnsi="Times New Roman"/>
                <w:bCs/>
                <w:sz w:val="20"/>
              </w:rPr>
            </w:pPr>
            <w:ins w:id="561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81FDFE6" w14:textId="77777777" w:rsidR="00E707C0" w:rsidRPr="009A7CF2" w:rsidRDefault="00E707C0" w:rsidP="00E707C0">
            <w:pPr>
              <w:spacing w:before="60"/>
              <w:rPr>
                <w:ins w:id="5620" w:author="admin" w:date="2023-04-27T23:25:00Z"/>
                <w:rFonts w:ascii="Times New Roman" w:hAnsi="Times New Roman"/>
                <w:bCs/>
                <w:sz w:val="20"/>
              </w:rPr>
            </w:pPr>
            <w:ins w:id="562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43C33A8" w14:textId="59DD56DD" w:rsidR="00E707C0" w:rsidRPr="001B7F35" w:rsidRDefault="00E707C0" w:rsidP="00E707C0">
            <w:pPr>
              <w:spacing w:before="60"/>
              <w:rPr>
                <w:ins w:id="5622" w:author="admin" w:date="2023-04-27T23:11:00Z"/>
                <w:rFonts w:ascii="Times New Roman" w:hAnsi="Times New Roman"/>
                <w:bCs/>
                <w:sz w:val="26"/>
                <w:szCs w:val="26"/>
              </w:rPr>
            </w:pPr>
            <w:ins w:id="5623" w:author="admin" w:date="2023-04-27T23:25:00Z">
              <w:r w:rsidRPr="009A7CF2">
                <w:rPr>
                  <w:rFonts w:ascii="Times New Roman" w:hAnsi="Times New Roman"/>
                  <w:bCs/>
                  <w:sz w:val="20"/>
                </w:rPr>
                <w:t>Số lượng: …</w:t>
              </w:r>
            </w:ins>
          </w:p>
        </w:tc>
      </w:tr>
      <w:tr w:rsidR="00E707C0" w:rsidRPr="001B7F35" w14:paraId="7A330E3D" w14:textId="77777777" w:rsidTr="00E707C0">
        <w:trPr>
          <w:ins w:id="5624" w:author="admin" w:date="2023-04-27T23:09:00Z"/>
          <w:trPrChange w:id="5625" w:author="admin" w:date="2023-04-27T23:22:00Z">
            <w:trPr>
              <w:gridAfter w:val="0"/>
            </w:trPr>
          </w:trPrChange>
        </w:trPr>
        <w:tc>
          <w:tcPr>
            <w:tcW w:w="709" w:type="dxa"/>
            <w:tcPrChange w:id="5626" w:author="admin" w:date="2023-04-27T23:22:00Z">
              <w:tcPr>
                <w:tcW w:w="709" w:type="dxa"/>
              </w:tcPr>
            </w:tcPrChange>
          </w:tcPr>
          <w:p w14:paraId="128E942D" w14:textId="77777777" w:rsidR="00E707C0" w:rsidRPr="00A71B8F" w:rsidRDefault="00E707C0">
            <w:pPr>
              <w:pStyle w:val="ListParagraph"/>
              <w:numPr>
                <w:ilvl w:val="0"/>
                <w:numId w:val="58"/>
              </w:numPr>
              <w:spacing w:before="60"/>
              <w:rPr>
                <w:ins w:id="5627" w:author="admin" w:date="2023-04-27T23:09:00Z"/>
                <w:rFonts w:ascii="Times New Roman" w:hAnsi="Times New Roman"/>
                <w:color w:val="000000"/>
                <w:sz w:val="26"/>
                <w:szCs w:val="26"/>
              </w:rPr>
              <w:pPrChange w:id="5628" w:author="Ngoc Le Van Truong" w:date="2023-04-28T11:07:00Z">
                <w:pPr>
                  <w:pStyle w:val="ListParagraph"/>
                  <w:numPr>
                    <w:numId w:val="51"/>
                  </w:numPr>
                  <w:spacing w:before="60"/>
                  <w:ind w:left="360" w:hanging="360"/>
                </w:pPr>
              </w:pPrChange>
            </w:pPr>
          </w:p>
        </w:tc>
        <w:tc>
          <w:tcPr>
            <w:tcW w:w="2483" w:type="dxa"/>
            <w:gridSpan w:val="2"/>
            <w:tcPrChange w:id="5629" w:author="admin" w:date="2023-04-27T23:22:00Z">
              <w:tcPr>
                <w:tcW w:w="2175" w:type="dxa"/>
                <w:gridSpan w:val="3"/>
              </w:tcPr>
            </w:tcPrChange>
          </w:tcPr>
          <w:p w14:paraId="02D7330E" w14:textId="47473FCE" w:rsidR="00E707C0" w:rsidRPr="00376700" w:rsidRDefault="00E707C0" w:rsidP="00E707C0">
            <w:pPr>
              <w:spacing w:before="60"/>
              <w:rPr>
                <w:ins w:id="5630" w:author="admin" w:date="2023-04-27T23:09:00Z"/>
                <w:rFonts w:ascii="Times New Roman" w:hAnsi="Times New Roman"/>
                <w:color w:val="000000"/>
                <w:sz w:val="26"/>
                <w:szCs w:val="26"/>
              </w:rPr>
            </w:pPr>
            <w:ins w:id="5631" w:author="admin" w:date="2023-04-27T23:21:00Z">
              <w:r>
                <w:rPr>
                  <w:rFonts w:ascii="Times New Roman" w:hAnsi="Times New Roman"/>
                  <w:color w:val="000000"/>
                  <w:sz w:val="26"/>
                  <w:szCs w:val="26"/>
                </w:rPr>
                <w:t>Khác…..</w:t>
              </w:r>
            </w:ins>
          </w:p>
        </w:tc>
        <w:tc>
          <w:tcPr>
            <w:tcW w:w="1514" w:type="dxa"/>
            <w:gridSpan w:val="2"/>
            <w:tcPrChange w:id="5632" w:author="admin" w:date="2023-04-27T23:22:00Z">
              <w:tcPr>
                <w:tcW w:w="1702" w:type="dxa"/>
                <w:gridSpan w:val="4"/>
              </w:tcPr>
            </w:tcPrChange>
          </w:tcPr>
          <w:p w14:paraId="2CA6012B" w14:textId="77777777" w:rsidR="00E707C0" w:rsidRPr="009A7CF2" w:rsidRDefault="00E707C0" w:rsidP="00E707C0">
            <w:pPr>
              <w:spacing w:before="60"/>
              <w:rPr>
                <w:ins w:id="5633" w:author="admin" w:date="2023-04-27T23:25:00Z"/>
                <w:rFonts w:ascii="Times New Roman" w:hAnsi="Times New Roman"/>
                <w:bCs/>
                <w:sz w:val="20"/>
              </w:rPr>
            </w:pPr>
            <w:ins w:id="563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787A2C3" w14:textId="77777777" w:rsidR="00E707C0" w:rsidRPr="009A7CF2" w:rsidRDefault="00E707C0" w:rsidP="00E707C0">
            <w:pPr>
              <w:spacing w:before="60"/>
              <w:rPr>
                <w:ins w:id="5635" w:author="admin" w:date="2023-04-27T23:25:00Z"/>
                <w:rFonts w:ascii="Times New Roman" w:hAnsi="Times New Roman"/>
                <w:bCs/>
                <w:sz w:val="20"/>
              </w:rPr>
            </w:pPr>
            <w:ins w:id="563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4CE561D" w14:textId="297C125F" w:rsidR="00E707C0" w:rsidRPr="001B7F35" w:rsidRDefault="00E707C0" w:rsidP="00E707C0">
            <w:pPr>
              <w:spacing w:before="60"/>
              <w:rPr>
                <w:ins w:id="5637" w:author="admin" w:date="2023-04-27T23:09:00Z"/>
                <w:rFonts w:ascii="Times New Roman" w:hAnsi="Times New Roman"/>
                <w:bCs/>
                <w:sz w:val="26"/>
                <w:szCs w:val="26"/>
              </w:rPr>
            </w:pPr>
            <w:ins w:id="5638" w:author="admin" w:date="2023-04-27T23:25:00Z">
              <w:r w:rsidRPr="009A7CF2">
                <w:rPr>
                  <w:rFonts w:ascii="Times New Roman" w:hAnsi="Times New Roman"/>
                  <w:bCs/>
                  <w:sz w:val="20"/>
                </w:rPr>
                <w:t>Số lượng: …</w:t>
              </w:r>
            </w:ins>
          </w:p>
        </w:tc>
        <w:tc>
          <w:tcPr>
            <w:tcW w:w="1651" w:type="dxa"/>
            <w:gridSpan w:val="2"/>
            <w:tcPrChange w:id="5639" w:author="admin" w:date="2023-04-27T23:22:00Z">
              <w:tcPr>
                <w:tcW w:w="1702" w:type="dxa"/>
                <w:gridSpan w:val="3"/>
              </w:tcPr>
            </w:tcPrChange>
          </w:tcPr>
          <w:p w14:paraId="6B717224" w14:textId="77777777" w:rsidR="00E707C0" w:rsidRPr="009A7CF2" w:rsidRDefault="00E707C0" w:rsidP="00E707C0">
            <w:pPr>
              <w:spacing w:before="60"/>
              <w:rPr>
                <w:ins w:id="5640" w:author="admin" w:date="2023-04-27T23:25:00Z"/>
                <w:rFonts w:ascii="Times New Roman" w:hAnsi="Times New Roman"/>
                <w:bCs/>
                <w:sz w:val="20"/>
              </w:rPr>
            </w:pPr>
            <w:ins w:id="564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A34C816" w14:textId="77777777" w:rsidR="00E707C0" w:rsidRPr="009A7CF2" w:rsidRDefault="00E707C0" w:rsidP="00E707C0">
            <w:pPr>
              <w:spacing w:before="60"/>
              <w:rPr>
                <w:ins w:id="5642" w:author="admin" w:date="2023-04-27T23:25:00Z"/>
                <w:rFonts w:ascii="Times New Roman" w:hAnsi="Times New Roman"/>
                <w:bCs/>
                <w:sz w:val="20"/>
              </w:rPr>
            </w:pPr>
            <w:ins w:id="564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CA4897" w14:textId="55ECDB51" w:rsidR="00E707C0" w:rsidRPr="001B7F35" w:rsidRDefault="00E707C0" w:rsidP="00E707C0">
            <w:pPr>
              <w:spacing w:before="60"/>
              <w:rPr>
                <w:ins w:id="5644" w:author="admin" w:date="2023-04-27T23:09:00Z"/>
                <w:rFonts w:ascii="Times New Roman" w:hAnsi="Times New Roman"/>
                <w:bCs/>
                <w:sz w:val="26"/>
                <w:szCs w:val="26"/>
              </w:rPr>
            </w:pPr>
            <w:ins w:id="5645" w:author="admin" w:date="2023-04-27T23:25:00Z">
              <w:r w:rsidRPr="009A7CF2">
                <w:rPr>
                  <w:rFonts w:ascii="Times New Roman" w:hAnsi="Times New Roman"/>
                  <w:bCs/>
                  <w:sz w:val="20"/>
                </w:rPr>
                <w:t>Số lượng: …</w:t>
              </w:r>
            </w:ins>
          </w:p>
        </w:tc>
        <w:tc>
          <w:tcPr>
            <w:tcW w:w="1514" w:type="dxa"/>
            <w:gridSpan w:val="2"/>
            <w:tcPrChange w:id="5646" w:author="admin" w:date="2023-04-27T23:22:00Z">
              <w:tcPr>
                <w:tcW w:w="1702" w:type="dxa"/>
                <w:gridSpan w:val="4"/>
              </w:tcPr>
            </w:tcPrChange>
          </w:tcPr>
          <w:p w14:paraId="51D89FB7" w14:textId="77777777" w:rsidR="00E707C0" w:rsidRPr="009A7CF2" w:rsidRDefault="00E707C0" w:rsidP="00E707C0">
            <w:pPr>
              <w:spacing w:before="60"/>
              <w:rPr>
                <w:ins w:id="5647" w:author="admin" w:date="2023-04-27T23:25:00Z"/>
                <w:rFonts w:ascii="Times New Roman" w:hAnsi="Times New Roman"/>
                <w:bCs/>
                <w:sz w:val="20"/>
              </w:rPr>
            </w:pPr>
            <w:ins w:id="564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E741707" w14:textId="77777777" w:rsidR="00E707C0" w:rsidRPr="009A7CF2" w:rsidRDefault="00E707C0" w:rsidP="00E707C0">
            <w:pPr>
              <w:spacing w:before="60"/>
              <w:rPr>
                <w:ins w:id="5649" w:author="admin" w:date="2023-04-27T23:25:00Z"/>
                <w:rFonts w:ascii="Times New Roman" w:hAnsi="Times New Roman"/>
                <w:bCs/>
                <w:sz w:val="20"/>
              </w:rPr>
            </w:pPr>
            <w:ins w:id="565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D4FA039" w14:textId="46A47442" w:rsidR="00E707C0" w:rsidRPr="001B7F35" w:rsidRDefault="00E707C0" w:rsidP="00E707C0">
            <w:pPr>
              <w:spacing w:before="60"/>
              <w:rPr>
                <w:ins w:id="5651" w:author="admin" w:date="2023-04-27T23:09:00Z"/>
                <w:rFonts w:ascii="Times New Roman" w:hAnsi="Times New Roman"/>
                <w:bCs/>
                <w:sz w:val="26"/>
                <w:szCs w:val="26"/>
              </w:rPr>
            </w:pPr>
            <w:ins w:id="5652" w:author="admin" w:date="2023-04-27T23:25:00Z">
              <w:r w:rsidRPr="009A7CF2">
                <w:rPr>
                  <w:rFonts w:ascii="Times New Roman" w:hAnsi="Times New Roman"/>
                  <w:bCs/>
                  <w:sz w:val="20"/>
                </w:rPr>
                <w:t>Số lượng: …</w:t>
              </w:r>
            </w:ins>
          </w:p>
        </w:tc>
        <w:tc>
          <w:tcPr>
            <w:tcW w:w="1580" w:type="dxa"/>
            <w:gridSpan w:val="2"/>
            <w:tcPrChange w:id="5653" w:author="admin" w:date="2023-04-27T23:22:00Z">
              <w:tcPr>
                <w:tcW w:w="1461" w:type="dxa"/>
                <w:gridSpan w:val="2"/>
              </w:tcPr>
            </w:tcPrChange>
          </w:tcPr>
          <w:p w14:paraId="4DA3A77A" w14:textId="77777777" w:rsidR="00E707C0" w:rsidRPr="009A7CF2" w:rsidRDefault="00E707C0" w:rsidP="00E707C0">
            <w:pPr>
              <w:spacing w:before="60"/>
              <w:rPr>
                <w:ins w:id="5654" w:author="admin" w:date="2023-04-27T23:25:00Z"/>
                <w:rFonts w:ascii="Times New Roman" w:hAnsi="Times New Roman"/>
                <w:bCs/>
                <w:sz w:val="20"/>
              </w:rPr>
            </w:pPr>
            <w:ins w:id="565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A5CDAE0" w14:textId="77777777" w:rsidR="00E707C0" w:rsidRPr="009A7CF2" w:rsidRDefault="00E707C0" w:rsidP="00E707C0">
            <w:pPr>
              <w:spacing w:before="60"/>
              <w:rPr>
                <w:ins w:id="5656" w:author="admin" w:date="2023-04-27T23:25:00Z"/>
                <w:rFonts w:ascii="Times New Roman" w:hAnsi="Times New Roman"/>
                <w:bCs/>
                <w:sz w:val="20"/>
              </w:rPr>
            </w:pPr>
            <w:ins w:id="565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2C27C9C" w14:textId="774577E6" w:rsidR="00E707C0" w:rsidRPr="001B7F35" w:rsidRDefault="00E707C0" w:rsidP="00E707C0">
            <w:pPr>
              <w:spacing w:before="60"/>
              <w:rPr>
                <w:ins w:id="5658" w:author="admin" w:date="2023-04-27T23:09:00Z"/>
                <w:rFonts w:ascii="Times New Roman" w:hAnsi="Times New Roman"/>
                <w:bCs/>
                <w:sz w:val="26"/>
                <w:szCs w:val="26"/>
              </w:rPr>
            </w:pPr>
            <w:ins w:id="5659" w:author="admin" w:date="2023-04-27T23:25:00Z">
              <w:r w:rsidRPr="009A7CF2">
                <w:rPr>
                  <w:rFonts w:ascii="Times New Roman" w:hAnsi="Times New Roman"/>
                  <w:bCs/>
                  <w:sz w:val="20"/>
                </w:rPr>
                <w:t>Số lượng: …</w:t>
              </w:r>
            </w:ins>
          </w:p>
        </w:tc>
      </w:tr>
      <w:tr w:rsidR="00E707C0" w:rsidRPr="001B7F35" w14:paraId="3BD6DE70" w14:textId="77777777" w:rsidTr="00E707C0">
        <w:trPr>
          <w:ins w:id="5660" w:author="admin" w:date="2023-04-27T23:21:00Z"/>
          <w:trPrChange w:id="5661" w:author="admin" w:date="2023-04-27T23:22:00Z">
            <w:trPr>
              <w:gridAfter w:val="0"/>
            </w:trPr>
          </w:trPrChange>
        </w:trPr>
        <w:tc>
          <w:tcPr>
            <w:tcW w:w="709" w:type="dxa"/>
            <w:tcPrChange w:id="5662" w:author="admin" w:date="2023-04-27T23:22:00Z">
              <w:tcPr>
                <w:tcW w:w="709" w:type="dxa"/>
              </w:tcPr>
            </w:tcPrChange>
          </w:tcPr>
          <w:p w14:paraId="3F684286" w14:textId="77777777" w:rsidR="00E707C0" w:rsidRPr="009A7CF2" w:rsidRDefault="00E707C0" w:rsidP="00E707C0">
            <w:pPr>
              <w:pStyle w:val="ListParagraph"/>
              <w:spacing w:before="60"/>
              <w:ind w:left="360"/>
              <w:rPr>
                <w:ins w:id="5663" w:author="admin" w:date="2023-04-27T23:21:00Z"/>
                <w:rFonts w:ascii="Times New Roman" w:hAnsi="Times New Roman"/>
                <w:color w:val="000000"/>
                <w:sz w:val="26"/>
                <w:szCs w:val="26"/>
              </w:rPr>
            </w:pPr>
          </w:p>
        </w:tc>
        <w:tc>
          <w:tcPr>
            <w:tcW w:w="2483" w:type="dxa"/>
            <w:gridSpan w:val="2"/>
            <w:tcPrChange w:id="5664" w:author="admin" w:date="2023-04-27T23:22:00Z">
              <w:tcPr>
                <w:tcW w:w="2175" w:type="dxa"/>
                <w:gridSpan w:val="3"/>
              </w:tcPr>
            </w:tcPrChange>
          </w:tcPr>
          <w:p w14:paraId="1DCCE513" w14:textId="77777777" w:rsidR="00E707C0" w:rsidRPr="00376700" w:rsidRDefault="00E707C0" w:rsidP="00E707C0">
            <w:pPr>
              <w:spacing w:before="60"/>
              <w:rPr>
                <w:ins w:id="5665" w:author="admin" w:date="2023-04-27T23:21:00Z"/>
                <w:rFonts w:ascii="Times New Roman" w:hAnsi="Times New Roman"/>
                <w:color w:val="000000"/>
                <w:sz w:val="26"/>
                <w:szCs w:val="26"/>
              </w:rPr>
            </w:pPr>
            <w:ins w:id="5666" w:author="admin" w:date="2023-04-27T23:21:00Z">
              <w:r>
                <w:rPr>
                  <w:rFonts w:ascii="Times New Roman" w:hAnsi="Times New Roman"/>
                  <w:color w:val="000000"/>
                  <w:sz w:val="26"/>
                  <w:szCs w:val="26"/>
                </w:rPr>
                <w:t>Khác…..</w:t>
              </w:r>
            </w:ins>
          </w:p>
        </w:tc>
        <w:tc>
          <w:tcPr>
            <w:tcW w:w="1514" w:type="dxa"/>
            <w:gridSpan w:val="2"/>
            <w:tcPrChange w:id="5667" w:author="admin" w:date="2023-04-27T23:22:00Z">
              <w:tcPr>
                <w:tcW w:w="1702" w:type="dxa"/>
                <w:gridSpan w:val="4"/>
              </w:tcPr>
            </w:tcPrChange>
          </w:tcPr>
          <w:p w14:paraId="2A1FACAB" w14:textId="77777777" w:rsidR="00E707C0" w:rsidRPr="009A7CF2" w:rsidRDefault="00E707C0" w:rsidP="00E707C0">
            <w:pPr>
              <w:spacing w:before="60"/>
              <w:rPr>
                <w:ins w:id="5668" w:author="admin" w:date="2023-04-27T23:25:00Z"/>
                <w:rFonts w:ascii="Times New Roman" w:hAnsi="Times New Roman"/>
                <w:bCs/>
                <w:sz w:val="20"/>
              </w:rPr>
            </w:pPr>
            <w:ins w:id="566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C2FF1D7" w14:textId="77777777" w:rsidR="00E707C0" w:rsidRPr="009A7CF2" w:rsidRDefault="00E707C0" w:rsidP="00E707C0">
            <w:pPr>
              <w:spacing w:before="60"/>
              <w:rPr>
                <w:ins w:id="5670" w:author="admin" w:date="2023-04-27T23:25:00Z"/>
                <w:rFonts w:ascii="Times New Roman" w:hAnsi="Times New Roman"/>
                <w:bCs/>
                <w:sz w:val="20"/>
              </w:rPr>
            </w:pPr>
            <w:ins w:id="567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87CCDF0" w14:textId="765D9726" w:rsidR="00E707C0" w:rsidRPr="001B7F35" w:rsidRDefault="00E707C0" w:rsidP="00E707C0">
            <w:pPr>
              <w:spacing w:before="60"/>
              <w:rPr>
                <w:ins w:id="5672" w:author="admin" w:date="2023-04-27T23:21:00Z"/>
                <w:rFonts w:ascii="Times New Roman" w:hAnsi="Times New Roman"/>
                <w:bCs/>
                <w:sz w:val="26"/>
                <w:szCs w:val="26"/>
              </w:rPr>
            </w:pPr>
            <w:ins w:id="5673" w:author="admin" w:date="2023-04-27T23:25:00Z">
              <w:r w:rsidRPr="009A7CF2">
                <w:rPr>
                  <w:rFonts w:ascii="Times New Roman" w:hAnsi="Times New Roman"/>
                  <w:bCs/>
                  <w:sz w:val="20"/>
                </w:rPr>
                <w:t>Số lượng: …</w:t>
              </w:r>
            </w:ins>
          </w:p>
        </w:tc>
        <w:tc>
          <w:tcPr>
            <w:tcW w:w="1651" w:type="dxa"/>
            <w:gridSpan w:val="2"/>
            <w:tcPrChange w:id="5674" w:author="admin" w:date="2023-04-27T23:22:00Z">
              <w:tcPr>
                <w:tcW w:w="1702" w:type="dxa"/>
                <w:gridSpan w:val="3"/>
              </w:tcPr>
            </w:tcPrChange>
          </w:tcPr>
          <w:p w14:paraId="11771C2F" w14:textId="77777777" w:rsidR="00E707C0" w:rsidRPr="009A7CF2" w:rsidRDefault="00E707C0" w:rsidP="00E707C0">
            <w:pPr>
              <w:spacing w:before="60"/>
              <w:rPr>
                <w:ins w:id="5675" w:author="admin" w:date="2023-04-27T23:25:00Z"/>
                <w:rFonts w:ascii="Times New Roman" w:hAnsi="Times New Roman"/>
                <w:bCs/>
                <w:sz w:val="20"/>
              </w:rPr>
            </w:pPr>
            <w:ins w:id="567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180F92A" w14:textId="77777777" w:rsidR="00E707C0" w:rsidRPr="009A7CF2" w:rsidRDefault="00E707C0" w:rsidP="00E707C0">
            <w:pPr>
              <w:spacing w:before="60"/>
              <w:rPr>
                <w:ins w:id="5677" w:author="admin" w:date="2023-04-27T23:25:00Z"/>
                <w:rFonts w:ascii="Times New Roman" w:hAnsi="Times New Roman"/>
                <w:bCs/>
                <w:sz w:val="20"/>
              </w:rPr>
            </w:pPr>
            <w:ins w:id="567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6F54754" w14:textId="6BE37BAC" w:rsidR="00E707C0" w:rsidRPr="001B7F35" w:rsidRDefault="00E707C0" w:rsidP="00E707C0">
            <w:pPr>
              <w:spacing w:before="60"/>
              <w:rPr>
                <w:ins w:id="5679" w:author="admin" w:date="2023-04-27T23:21:00Z"/>
                <w:rFonts w:ascii="Times New Roman" w:hAnsi="Times New Roman"/>
                <w:bCs/>
                <w:sz w:val="26"/>
                <w:szCs w:val="26"/>
              </w:rPr>
            </w:pPr>
            <w:ins w:id="5680" w:author="admin" w:date="2023-04-27T23:25:00Z">
              <w:r w:rsidRPr="009A7CF2">
                <w:rPr>
                  <w:rFonts w:ascii="Times New Roman" w:hAnsi="Times New Roman"/>
                  <w:bCs/>
                  <w:sz w:val="20"/>
                </w:rPr>
                <w:t>Số lượng: …</w:t>
              </w:r>
            </w:ins>
          </w:p>
        </w:tc>
        <w:tc>
          <w:tcPr>
            <w:tcW w:w="1514" w:type="dxa"/>
            <w:gridSpan w:val="2"/>
            <w:tcPrChange w:id="5681" w:author="admin" w:date="2023-04-27T23:22:00Z">
              <w:tcPr>
                <w:tcW w:w="1702" w:type="dxa"/>
                <w:gridSpan w:val="4"/>
              </w:tcPr>
            </w:tcPrChange>
          </w:tcPr>
          <w:p w14:paraId="4EB33DDD" w14:textId="77777777" w:rsidR="00E707C0" w:rsidRPr="009A7CF2" w:rsidRDefault="00E707C0" w:rsidP="00E707C0">
            <w:pPr>
              <w:spacing w:before="60"/>
              <w:rPr>
                <w:ins w:id="5682" w:author="admin" w:date="2023-04-27T23:25:00Z"/>
                <w:rFonts w:ascii="Times New Roman" w:hAnsi="Times New Roman"/>
                <w:bCs/>
                <w:sz w:val="20"/>
              </w:rPr>
            </w:pPr>
            <w:ins w:id="568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D591D3A" w14:textId="77777777" w:rsidR="00E707C0" w:rsidRPr="009A7CF2" w:rsidRDefault="00E707C0" w:rsidP="00E707C0">
            <w:pPr>
              <w:spacing w:before="60"/>
              <w:rPr>
                <w:ins w:id="5684" w:author="admin" w:date="2023-04-27T23:25:00Z"/>
                <w:rFonts w:ascii="Times New Roman" w:hAnsi="Times New Roman"/>
                <w:bCs/>
                <w:sz w:val="20"/>
              </w:rPr>
            </w:pPr>
            <w:ins w:id="568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BE44DF" w14:textId="6EC32105" w:rsidR="00E707C0" w:rsidRPr="001B7F35" w:rsidRDefault="00E707C0" w:rsidP="00E707C0">
            <w:pPr>
              <w:spacing w:before="60"/>
              <w:rPr>
                <w:ins w:id="5686" w:author="admin" w:date="2023-04-27T23:21:00Z"/>
                <w:rFonts w:ascii="Times New Roman" w:hAnsi="Times New Roman"/>
                <w:bCs/>
                <w:sz w:val="26"/>
                <w:szCs w:val="26"/>
              </w:rPr>
            </w:pPr>
            <w:ins w:id="5687" w:author="admin" w:date="2023-04-27T23:25:00Z">
              <w:r w:rsidRPr="009A7CF2">
                <w:rPr>
                  <w:rFonts w:ascii="Times New Roman" w:hAnsi="Times New Roman"/>
                  <w:bCs/>
                  <w:sz w:val="20"/>
                </w:rPr>
                <w:t>Số lượng: …</w:t>
              </w:r>
            </w:ins>
          </w:p>
        </w:tc>
        <w:tc>
          <w:tcPr>
            <w:tcW w:w="1580" w:type="dxa"/>
            <w:gridSpan w:val="2"/>
            <w:tcPrChange w:id="5688" w:author="admin" w:date="2023-04-27T23:22:00Z">
              <w:tcPr>
                <w:tcW w:w="1461" w:type="dxa"/>
                <w:gridSpan w:val="2"/>
              </w:tcPr>
            </w:tcPrChange>
          </w:tcPr>
          <w:p w14:paraId="15FDEA4F" w14:textId="77777777" w:rsidR="00E707C0" w:rsidRPr="009A7CF2" w:rsidRDefault="00E707C0" w:rsidP="00E707C0">
            <w:pPr>
              <w:spacing w:before="60"/>
              <w:rPr>
                <w:ins w:id="5689" w:author="admin" w:date="2023-04-27T23:25:00Z"/>
                <w:rFonts w:ascii="Times New Roman" w:hAnsi="Times New Roman"/>
                <w:bCs/>
                <w:sz w:val="20"/>
              </w:rPr>
            </w:pPr>
            <w:ins w:id="569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9128C1A" w14:textId="77777777" w:rsidR="00E707C0" w:rsidRPr="009A7CF2" w:rsidRDefault="00E707C0" w:rsidP="00E707C0">
            <w:pPr>
              <w:spacing w:before="60"/>
              <w:rPr>
                <w:ins w:id="5691" w:author="admin" w:date="2023-04-27T23:25:00Z"/>
                <w:rFonts w:ascii="Times New Roman" w:hAnsi="Times New Roman"/>
                <w:bCs/>
                <w:sz w:val="20"/>
              </w:rPr>
            </w:pPr>
            <w:ins w:id="569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064F34F" w14:textId="67958C26" w:rsidR="00E707C0" w:rsidRPr="001B7F35" w:rsidRDefault="00E707C0" w:rsidP="00E707C0">
            <w:pPr>
              <w:spacing w:before="60"/>
              <w:rPr>
                <w:ins w:id="5693" w:author="admin" w:date="2023-04-27T23:21:00Z"/>
                <w:rFonts w:ascii="Times New Roman" w:hAnsi="Times New Roman"/>
                <w:bCs/>
                <w:sz w:val="26"/>
                <w:szCs w:val="26"/>
              </w:rPr>
            </w:pPr>
            <w:ins w:id="5694" w:author="admin" w:date="2023-04-27T23:25:00Z">
              <w:r w:rsidRPr="009A7CF2">
                <w:rPr>
                  <w:rFonts w:ascii="Times New Roman" w:hAnsi="Times New Roman"/>
                  <w:bCs/>
                  <w:sz w:val="20"/>
                </w:rPr>
                <w:t>Số lượng: …</w:t>
              </w:r>
            </w:ins>
          </w:p>
        </w:tc>
      </w:tr>
      <w:tr w:rsidR="00E707C0" w:rsidRPr="001B7F35" w14:paraId="12B55806" w14:textId="77777777" w:rsidTr="00E707C0">
        <w:tc>
          <w:tcPr>
            <w:tcW w:w="709" w:type="dxa"/>
            <w:tcPrChange w:id="5695" w:author="admin" w:date="2023-04-27T23:22:00Z">
              <w:tcPr>
                <w:tcW w:w="1800" w:type="dxa"/>
                <w:gridSpan w:val="2"/>
              </w:tcPr>
            </w:tcPrChange>
          </w:tcPr>
          <w:p w14:paraId="71C4002A" w14:textId="77777777" w:rsidR="00E707C0" w:rsidRPr="00A71B8F" w:rsidRDefault="00E707C0">
            <w:pPr>
              <w:pStyle w:val="ListParagraph"/>
              <w:numPr>
                <w:ilvl w:val="0"/>
                <w:numId w:val="51"/>
              </w:numPr>
              <w:spacing w:before="60"/>
              <w:rPr>
                <w:rFonts w:ascii="Times New Roman" w:hAnsi="Times New Roman"/>
                <w:color w:val="000000"/>
                <w:sz w:val="26"/>
                <w:szCs w:val="26"/>
                <w:rPrChange w:id="5696" w:author="admin" w:date="2023-04-27T22:57:00Z">
                  <w:rPr/>
                </w:rPrChange>
              </w:rPr>
              <w:pPrChange w:id="5697" w:author="admin" w:date="2023-04-27T22:57:00Z">
                <w:pPr>
                  <w:spacing w:before="60"/>
                </w:pPr>
              </w:pPrChange>
            </w:pPr>
          </w:p>
        </w:tc>
        <w:tc>
          <w:tcPr>
            <w:tcW w:w="2483" w:type="dxa"/>
            <w:gridSpan w:val="2"/>
            <w:tcPrChange w:id="5698" w:author="admin" w:date="2023-04-27T23:22:00Z">
              <w:tcPr>
                <w:tcW w:w="1800" w:type="dxa"/>
                <w:gridSpan w:val="5"/>
              </w:tcPr>
            </w:tcPrChange>
          </w:tcPr>
          <w:p w14:paraId="341BD4D4" w14:textId="6095E6CC" w:rsidR="00E707C0" w:rsidRPr="001B7F35" w:rsidRDefault="00E707C0" w:rsidP="00E707C0">
            <w:pPr>
              <w:spacing w:before="60"/>
              <w:rPr>
                <w:rFonts w:ascii="Times New Roman" w:hAnsi="Times New Roman"/>
                <w:color w:val="000000"/>
                <w:sz w:val="26"/>
                <w:szCs w:val="26"/>
              </w:rPr>
            </w:pPr>
            <w:ins w:id="5699" w:author="admin" w:date="2023-04-27T22:56:00Z">
              <w:r>
                <w:rPr>
                  <w:rFonts w:ascii="Times New Roman" w:hAnsi="Times New Roman"/>
                  <w:color w:val="000000"/>
                  <w:sz w:val="26"/>
                  <w:szCs w:val="26"/>
                </w:rPr>
                <w:t>Đ</w:t>
              </w:r>
            </w:ins>
            <w:del w:id="5700" w:author="admin" w:date="2023-04-27T22:56:00Z">
              <w:r w:rsidRPr="001B7F35" w:rsidDel="009E7E5D">
                <w:rPr>
                  <w:rFonts w:ascii="Times New Roman" w:hAnsi="Times New Roman"/>
                  <w:color w:val="000000"/>
                  <w:sz w:val="26"/>
                  <w:szCs w:val="26"/>
                </w:rPr>
                <w:delText>đ</w:delText>
              </w:r>
            </w:del>
            <w:r w:rsidRPr="001B7F35">
              <w:rPr>
                <w:rFonts w:ascii="Times New Roman" w:hAnsi="Times New Roman"/>
                <w:color w:val="000000"/>
                <w:sz w:val="26"/>
                <w:szCs w:val="26"/>
              </w:rPr>
              <w:t>èn gù</w:t>
            </w:r>
          </w:p>
        </w:tc>
        <w:tc>
          <w:tcPr>
            <w:tcW w:w="1514" w:type="dxa"/>
            <w:gridSpan w:val="2"/>
            <w:tcPrChange w:id="5701" w:author="admin" w:date="2023-04-27T23:22:00Z">
              <w:tcPr>
                <w:tcW w:w="1993" w:type="dxa"/>
                <w:gridSpan w:val="3"/>
              </w:tcPr>
            </w:tcPrChange>
          </w:tcPr>
          <w:p w14:paraId="71E9A34F" w14:textId="77777777" w:rsidR="00E707C0" w:rsidRPr="009A7CF2" w:rsidRDefault="00E707C0" w:rsidP="00E707C0">
            <w:pPr>
              <w:spacing w:before="60"/>
              <w:rPr>
                <w:ins w:id="5702" w:author="admin" w:date="2023-04-27T23:25:00Z"/>
                <w:rFonts w:ascii="Times New Roman" w:hAnsi="Times New Roman"/>
                <w:bCs/>
                <w:sz w:val="20"/>
              </w:rPr>
            </w:pPr>
            <w:ins w:id="570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B2B0B0E" w14:textId="77777777" w:rsidR="00E707C0" w:rsidRPr="009A7CF2" w:rsidRDefault="00E707C0" w:rsidP="00E707C0">
            <w:pPr>
              <w:spacing w:before="60"/>
              <w:rPr>
                <w:ins w:id="5704" w:author="admin" w:date="2023-04-27T23:25:00Z"/>
                <w:rFonts w:ascii="Times New Roman" w:hAnsi="Times New Roman"/>
                <w:bCs/>
                <w:sz w:val="20"/>
              </w:rPr>
            </w:pPr>
            <w:ins w:id="570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AC09C43" w14:textId="2D53ED95" w:rsidR="00E707C0" w:rsidRPr="001B7F35" w:rsidRDefault="00E707C0" w:rsidP="00E707C0">
            <w:pPr>
              <w:spacing w:before="60"/>
              <w:rPr>
                <w:rFonts w:ascii="Times New Roman" w:hAnsi="Times New Roman"/>
                <w:bCs/>
                <w:sz w:val="26"/>
                <w:szCs w:val="26"/>
              </w:rPr>
            </w:pPr>
            <w:ins w:id="5706" w:author="admin" w:date="2023-04-27T23:25:00Z">
              <w:r w:rsidRPr="009A7CF2">
                <w:rPr>
                  <w:rFonts w:ascii="Times New Roman" w:hAnsi="Times New Roman"/>
                  <w:bCs/>
                  <w:sz w:val="20"/>
                </w:rPr>
                <w:t>Số lượng: …</w:t>
              </w:r>
            </w:ins>
            <w:del w:id="5707"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5708" w:author="admin" w:date="2023-04-27T23:22:00Z">
              <w:tcPr>
                <w:tcW w:w="1993" w:type="dxa"/>
                <w:gridSpan w:val="4"/>
              </w:tcPr>
            </w:tcPrChange>
          </w:tcPr>
          <w:p w14:paraId="318221A8" w14:textId="77777777" w:rsidR="00E707C0" w:rsidRPr="009A7CF2" w:rsidRDefault="00E707C0" w:rsidP="00E707C0">
            <w:pPr>
              <w:spacing w:before="60"/>
              <w:rPr>
                <w:ins w:id="5709" w:author="admin" w:date="2023-04-27T23:25:00Z"/>
                <w:rFonts w:ascii="Times New Roman" w:hAnsi="Times New Roman"/>
                <w:bCs/>
                <w:sz w:val="20"/>
              </w:rPr>
            </w:pPr>
            <w:ins w:id="571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851E9A5" w14:textId="77777777" w:rsidR="00E707C0" w:rsidRPr="009A7CF2" w:rsidRDefault="00E707C0" w:rsidP="00E707C0">
            <w:pPr>
              <w:spacing w:before="60"/>
              <w:rPr>
                <w:ins w:id="5711" w:author="admin" w:date="2023-04-27T23:25:00Z"/>
                <w:rFonts w:ascii="Times New Roman" w:hAnsi="Times New Roman"/>
                <w:bCs/>
                <w:sz w:val="20"/>
              </w:rPr>
            </w:pPr>
            <w:ins w:id="571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A37889D" w14:textId="297D40F3" w:rsidR="00E707C0" w:rsidRPr="001B7F35" w:rsidRDefault="00E707C0" w:rsidP="00E707C0">
            <w:pPr>
              <w:spacing w:before="60"/>
              <w:rPr>
                <w:rFonts w:ascii="Times New Roman" w:hAnsi="Times New Roman"/>
                <w:bCs/>
                <w:sz w:val="26"/>
                <w:szCs w:val="26"/>
              </w:rPr>
            </w:pPr>
            <w:ins w:id="5713" w:author="admin" w:date="2023-04-27T23:25:00Z">
              <w:r w:rsidRPr="009A7CF2">
                <w:rPr>
                  <w:rFonts w:ascii="Times New Roman" w:hAnsi="Times New Roman"/>
                  <w:bCs/>
                  <w:sz w:val="20"/>
                </w:rPr>
                <w:t>Số lượng: …</w:t>
              </w:r>
            </w:ins>
            <w:del w:id="5714"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5715" w:author="admin" w:date="2023-04-27T23:22:00Z">
              <w:tcPr>
                <w:tcW w:w="1993" w:type="dxa"/>
                <w:gridSpan w:val="4"/>
              </w:tcPr>
            </w:tcPrChange>
          </w:tcPr>
          <w:p w14:paraId="2010E4BB" w14:textId="77777777" w:rsidR="00E707C0" w:rsidRPr="009A7CF2" w:rsidRDefault="00E707C0" w:rsidP="00E707C0">
            <w:pPr>
              <w:spacing w:before="60"/>
              <w:rPr>
                <w:ins w:id="5716" w:author="admin" w:date="2023-04-27T23:25:00Z"/>
                <w:rFonts w:ascii="Times New Roman" w:hAnsi="Times New Roman"/>
                <w:bCs/>
                <w:sz w:val="20"/>
              </w:rPr>
            </w:pPr>
            <w:ins w:id="57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323A2C4" w14:textId="77777777" w:rsidR="00E707C0" w:rsidRPr="009A7CF2" w:rsidRDefault="00E707C0" w:rsidP="00E707C0">
            <w:pPr>
              <w:spacing w:before="60"/>
              <w:rPr>
                <w:ins w:id="5718" w:author="admin" w:date="2023-04-27T23:25:00Z"/>
                <w:rFonts w:ascii="Times New Roman" w:hAnsi="Times New Roman"/>
                <w:bCs/>
                <w:sz w:val="20"/>
              </w:rPr>
            </w:pPr>
            <w:ins w:id="57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F80B371" w14:textId="492801F5" w:rsidR="00E707C0" w:rsidRPr="001B7F35" w:rsidRDefault="00E707C0" w:rsidP="00E707C0">
            <w:pPr>
              <w:spacing w:before="60"/>
              <w:rPr>
                <w:rFonts w:ascii="Times New Roman" w:hAnsi="Times New Roman"/>
                <w:bCs/>
                <w:sz w:val="26"/>
                <w:szCs w:val="26"/>
              </w:rPr>
            </w:pPr>
            <w:ins w:id="5720" w:author="admin" w:date="2023-04-27T23:25:00Z">
              <w:r w:rsidRPr="009A7CF2">
                <w:rPr>
                  <w:rFonts w:ascii="Times New Roman" w:hAnsi="Times New Roman"/>
                  <w:bCs/>
                  <w:sz w:val="20"/>
                </w:rPr>
                <w:t>Số lượng: …</w:t>
              </w:r>
            </w:ins>
            <w:del w:id="5721"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5722" w:author="admin" w:date="2023-04-27T23:22:00Z">
              <w:tcPr>
                <w:tcW w:w="1571" w:type="dxa"/>
              </w:tcPr>
            </w:tcPrChange>
          </w:tcPr>
          <w:p w14:paraId="4847A080" w14:textId="77777777" w:rsidR="00E707C0" w:rsidRPr="009A7CF2" w:rsidRDefault="00E707C0" w:rsidP="00E707C0">
            <w:pPr>
              <w:spacing w:before="60"/>
              <w:rPr>
                <w:ins w:id="5723" w:author="admin" w:date="2023-04-27T23:25:00Z"/>
                <w:rFonts w:ascii="Times New Roman" w:hAnsi="Times New Roman"/>
                <w:bCs/>
                <w:sz w:val="20"/>
              </w:rPr>
            </w:pPr>
            <w:ins w:id="57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EE537B2" w14:textId="77777777" w:rsidR="00E707C0" w:rsidRPr="009A7CF2" w:rsidRDefault="00E707C0" w:rsidP="00E707C0">
            <w:pPr>
              <w:spacing w:before="60"/>
              <w:rPr>
                <w:ins w:id="5725" w:author="admin" w:date="2023-04-27T23:25:00Z"/>
                <w:rFonts w:ascii="Times New Roman" w:hAnsi="Times New Roman"/>
                <w:bCs/>
                <w:sz w:val="20"/>
              </w:rPr>
            </w:pPr>
            <w:ins w:id="57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770F00A" w14:textId="3A96A8C4" w:rsidR="00E707C0" w:rsidRPr="001B7F35" w:rsidRDefault="00E707C0" w:rsidP="00E707C0">
            <w:pPr>
              <w:spacing w:before="60"/>
              <w:rPr>
                <w:rFonts w:ascii="Times New Roman" w:hAnsi="Times New Roman"/>
                <w:bCs/>
                <w:sz w:val="26"/>
                <w:szCs w:val="26"/>
              </w:rPr>
            </w:pPr>
            <w:ins w:id="5727" w:author="admin" w:date="2023-04-27T23:25:00Z">
              <w:r w:rsidRPr="009A7CF2">
                <w:rPr>
                  <w:rFonts w:ascii="Times New Roman" w:hAnsi="Times New Roman"/>
                  <w:bCs/>
                  <w:sz w:val="20"/>
                </w:rPr>
                <w:t>Số lượng: …</w:t>
              </w:r>
            </w:ins>
            <w:del w:id="5728" w:author="admin" w:date="2023-04-27T23:24:00Z">
              <w:r w:rsidRPr="001B7F35" w:rsidDel="00B03AC6">
                <w:rPr>
                  <w:rFonts w:ascii="Times New Roman" w:hAnsi="Times New Roman"/>
                  <w:bCs/>
                  <w:sz w:val="26"/>
                  <w:szCs w:val="26"/>
                </w:rPr>
                <w:delText>Có/không; Số lượng</w:delText>
              </w:r>
            </w:del>
          </w:p>
        </w:tc>
      </w:tr>
      <w:tr w:rsidR="00E707C0" w:rsidRPr="001B7F35" w:rsidDel="00376700" w14:paraId="059D6AA0" w14:textId="72609792" w:rsidTr="00E707C0">
        <w:trPr>
          <w:gridAfter w:val="1"/>
          <w:wAfter w:w="680" w:type="dxa"/>
          <w:del w:id="5729" w:author="admin" w:date="2023-04-27T23:07:00Z"/>
        </w:trPr>
        <w:tc>
          <w:tcPr>
            <w:tcW w:w="1889" w:type="dxa"/>
            <w:gridSpan w:val="2"/>
          </w:tcPr>
          <w:p w14:paraId="51FE8DFC" w14:textId="2CFCFF31" w:rsidR="00E707C0" w:rsidRPr="001B7F35" w:rsidDel="00376700" w:rsidRDefault="00E707C0" w:rsidP="00E707C0">
            <w:pPr>
              <w:spacing w:before="60"/>
              <w:rPr>
                <w:del w:id="5730" w:author="admin" w:date="2023-04-27T23:07:00Z"/>
                <w:rFonts w:ascii="Times New Roman" w:hAnsi="Times New Roman"/>
                <w:color w:val="000000"/>
                <w:sz w:val="26"/>
                <w:szCs w:val="26"/>
              </w:rPr>
            </w:pPr>
            <w:del w:id="5731" w:author="admin" w:date="2023-04-27T22:56:00Z">
              <w:r w:rsidRPr="001B7F35" w:rsidDel="009E7E5D">
                <w:rPr>
                  <w:rFonts w:ascii="Times New Roman" w:hAnsi="Times New Roman"/>
                  <w:color w:val="000000"/>
                  <w:sz w:val="26"/>
                  <w:szCs w:val="26"/>
                </w:rPr>
                <w:delText>m</w:delText>
              </w:r>
            </w:del>
            <w:del w:id="5732" w:author="admin" w:date="2023-04-27T23:07:00Z">
              <w:r w:rsidRPr="001B7F35" w:rsidDel="00376700">
                <w:rPr>
                  <w:rFonts w:ascii="Times New Roman" w:hAnsi="Times New Roman"/>
                  <w:color w:val="000000"/>
                  <w:sz w:val="26"/>
                  <w:szCs w:val="26"/>
                </w:rPr>
                <w:delText>áy truyền dịch</w:delText>
              </w:r>
            </w:del>
          </w:p>
        </w:tc>
        <w:tc>
          <w:tcPr>
            <w:tcW w:w="1632" w:type="dxa"/>
            <w:gridSpan w:val="2"/>
          </w:tcPr>
          <w:p w14:paraId="2D99D20B" w14:textId="4C07707E" w:rsidR="00E707C0" w:rsidRPr="001B7F35" w:rsidDel="00376700" w:rsidRDefault="00E707C0" w:rsidP="00E707C0">
            <w:pPr>
              <w:spacing w:before="60"/>
              <w:rPr>
                <w:del w:id="5733" w:author="admin" w:date="2023-04-27T23:07:00Z"/>
                <w:rFonts w:ascii="Times New Roman" w:hAnsi="Times New Roman"/>
                <w:bCs/>
                <w:sz w:val="26"/>
                <w:szCs w:val="26"/>
              </w:rPr>
            </w:pPr>
            <w:del w:id="5734" w:author="admin" w:date="2023-04-27T23:07:00Z">
              <w:r w:rsidRPr="001B7F35" w:rsidDel="00376700">
                <w:rPr>
                  <w:rFonts w:ascii="Times New Roman" w:hAnsi="Times New Roman"/>
                  <w:bCs/>
                  <w:sz w:val="26"/>
                  <w:szCs w:val="26"/>
                </w:rPr>
                <w:delText>Có/không; Số lượng</w:delText>
              </w:r>
            </w:del>
          </w:p>
        </w:tc>
        <w:tc>
          <w:tcPr>
            <w:tcW w:w="1812" w:type="dxa"/>
            <w:gridSpan w:val="2"/>
          </w:tcPr>
          <w:p w14:paraId="5155436B" w14:textId="77777777" w:rsidR="00E707C0" w:rsidRPr="009A7CF2" w:rsidRDefault="00E707C0" w:rsidP="00E707C0">
            <w:pPr>
              <w:spacing w:before="60"/>
              <w:rPr>
                <w:ins w:id="5735" w:author="admin" w:date="2023-04-27T23:25:00Z"/>
                <w:rFonts w:ascii="Times New Roman" w:hAnsi="Times New Roman"/>
                <w:bCs/>
                <w:sz w:val="20"/>
              </w:rPr>
            </w:pPr>
            <w:ins w:id="573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08403A" w14:textId="77777777" w:rsidR="00E707C0" w:rsidRPr="009A7CF2" w:rsidRDefault="00E707C0" w:rsidP="00E707C0">
            <w:pPr>
              <w:spacing w:before="60"/>
              <w:rPr>
                <w:ins w:id="5737" w:author="admin" w:date="2023-04-27T23:25:00Z"/>
                <w:rFonts w:ascii="Times New Roman" w:hAnsi="Times New Roman"/>
                <w:bCs/>
                <w:sz w:val="20"/>
              </w:rPr>
            </w:pPr>
            <w:ins w:id="573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1BAD24" w14:textId="0A94E18B" w:rsidR="00E707C0" w:rsidRPr="001B7F35" w:rsidDel="00376700" w:rsidRDefault="00E707C0" w:rsidP="00E707C0">
            <w:pPr>
              <w:spacing w:before="60"/>
              <w:rPr>
                <w:del w:id="5739" w:author="admin" w:date="2023-04-27T23:07:00Z"/>
                <w:rFonts w:ascii="Times New Roman" w:hAnsi="Times New Roman"/>
                <w:bCs/>
                <w:sz w:val="26"/>
                <w:szCs w:val="26"/>
              </w:rPr>
            </w:pPr>
            <w:ins w:id="5740" w:author="admin" w:date="2023-04-27T23:25:00Z">
              <w:r w:rsidRPr="009A7CF2">
                <w:rPr>
                  <w:rFonts w:ascii="Times New Roman" w:hAnsi="Times New Roman"/>
                  <w:bCs/>
                  <w:sz w:val="20"/>
                </w:rPr>
                <w:t>Số lượng: …</w:t>
              </w:r>
            </w:ins>
            <w:del w:id="5741" w:author="admin" w:date="2023-04-27T23:07:00Z">
              <w:r w:rsidRPr="001B7F35" w:rsidDel="00376700">
                <w:rPr>
                  <w:rFonts w:ascii="Times New Roman" w:hAnsi="Times New Roman"/>
                  <w:bCs/>
                  <w:sz w:val="26"/>
                  <w:szCs w:val="26"/>
                </w:rPr>
                <w:delText>Có/không; Số lượng</w:delText>
              </w:r>
            </w:del>
          </w:p>
        </w:tc>
        <w:tc>
          <w:tcPr>
            <w:tcW w:w="1702" w:type="dxa"/>
            <w:gridSpan w:val="2"/>
          </w:tcPr>
          <w:p w14:paraId="2F505B61" w14:textId="77777777" w:rsidR="00E707C0" w:rsidRPr="009A7CF2" w:rsidRDefault="00E707C0" w:rsidP="00E707C0">
            <w:pPr>
              <w:spacing w:before="60"/>
              <w:rPr>
                <w:ins w:id="5742" w:author="admin" w:date="2023-04-27T23:25:00Z"/>
                <w:rFonts w:ascii="Times New Roman" w:hAnsi="Times New Roman"/>
                <w:bCs/>
                <w:sz w:val="20"/>
              </w:rPr>
            </w:pPr>
            <w:ins w:id="574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8CE6231" w14:textId="77777777" w:rsidR="00E707C0" w:rsidRPr="009A7CF2" w:rsidRDefault="00E707C0" w:rsidP="00E707C0">
            <w:pPr>
              <w:spacing w:before="60"/>
              <w:rPr>
                <w:ins w:id="5744" w:author="admin" w:date="2023-04-27T23:25:00Z"/>
                <w:rFonts w:ascii="Times New Roman" w:hAnsi="Times New Roman"/>
                <w:bCs/>
                <w:sz w:val="20"/>
              </w:rPr>
            </w:pPr>
            <w:ins w:id="574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DCDF9F3" w14:textId="6099D65A" w:rsidR="00E707C0" w:rsidRPr="001B7F35" w:rsidDel="00376700" w:rsidRDefault="00E707C0" w:rsidP="00E707C0">
            <w:pPr>
              <w:spacing w:before="60"/>
              <w:rPr>
                <w:del w:id="5746" w:author="admin" w:date="2023-04-27T23:07:00Z"/>
                <w:rFonts w:ascii="Times New Roman" w:hAnsi="Times New Roman"/>
                <w:bCs/>
                <w:sz w:val="26"/>
                <w:szCs w:val="26"/>
              </w:rPr>
            </w:pPr>
            <w:ins w:id="5747" w:author="admin" w:date="2023-04-27T23:25:00Z">
              <w:r w:rsidRPr="009A7CF2">
                <w:rPr>
                  <w:rFonts w:ascii="Times New Roman" w:hAnsi="Times New Roman"/>
                  <w:bCs/>
                  <w:sz w:val="20"/>
                </w:rPr>
                <w:t>Số lượng: …</w:t>
              </w:r>
            </w:ins>
            <w:del w:id="5748" w:author="admin" w:date="2023-04-27T23:07:00Z">
              <w:r w:rsidRPr="001B7F35" w:rsidDel="00376700">
                <w:rPr>
                  <w:rFonts w:ascii="Times New Roman" w:hAnsi="Times New Roman"/>
                  <w:bCs/>
                  <w:sz w:val="26"/>
                  <w:szCs w:val="26"/>
                </w:rPr>
                <w:delText>Có/không; Số lượng</w:delText>
              </w:r>
            </w:del>
          </w:p>
        </w:tc>
        <w:tc>
          <w:tcPr>
            <w:tcW w:w="1736" w:type="dxa"/>
            <w:gridSpan w:val="2"/>
          </w:tcPr>
          <w:p w14:paraId="17B19C27" w14:textId="77777777" w:rsidR="00E707C0" w:rsidRPr="009A7CF2" w:rsidRDefault="00E707C0" w:rsidP="00E707C0">
            <w:pPr>
              <w:spacing w:before="60"/>
              <w:rPr>
                <w:ins w:id="5749" w:author="admin" w:date="2023-04-27T23:25:00Z"/>
                <w:rFonts w:ascii="Times New Roman" w:hAnsi="Times New Roman"/>
                <w:bCs/>
                <w:sz w:val="20"/>
              </w:rPr>
            </w:pPr>
            <w:ins w:id="575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3C047D5" w14:textId="77777777" w:rsidR="00E707C0" w:rsidRPr="009A7CF2" w:rsidRDefault="00E707C0" w:rsidP="00E707C0">
            <w:pPr>
              <w:spacing w:before="60"/>
              <w:rPr>
                <w:ins w:id="5751" w:author="admin" w:date="2023-04-27T23:25:00Z"/>
                <w:rFonts w:ascii="Times New Roman" w:hAnsi="Times New Roman"/>
                <w:bCs/>
                <w:sz w:val="20"/>
              </w:rPr>
            </w:pPr>
            <w:ins w:id="575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FA97C7" w14:textId="52906AAE" w:rsidR="00E707C0" w:rsidRPr="001B7F35" w:rsidDel="00376700" w:rsidRDefault="00E707C0" w:rsidP="00E707C0">
            <w:pPr>
              <w:spacing w:before="60"/>
              <w:rPr>
                <w:del w:id="5753" w:author="admin" w:date="2023-04-27T23:07:00Z"/>
                <w:rFonts w:ascii="Times New Roman" w:hAnsi="Times New Roman"/>
                <w:bCs/>
                <w:sz w:val="26"/>
                <w:szCs w:val="26"/>
              </w:rPr>
            </w:pPr>
            <w:ins w:id="5754" w:author="admin" w:date="2023-04-27T23:25:00Z">
              <w:r w:rsidRPr="009A7CF2">
                <w:rPr>
                  <w:rFonts w:ascii="Times New Roman" w:hAnsi="Times New Roman"/>
                  <w:bCs/>
                  <w:sz w:val="20"/>
                </w:rPr>
                <w:t>Số lượng: …</w:t>
              </w:r>
            </w:ins>
            <w:del w:id="5755" w:author="admin" w:date="2023-04-27T23:07:00Z">
              <w:r w:rsidRPr="001B7F35" w:rsidDel="00376700">
                <w:rPr>
                  <w:rFonts w:ascii="Times New Roman" w:hAnsi="Times New Roman"/>
                  <w:bCs/>
                  <w:sz w:val="26"/>
                  <w:szCs w:val="26"/>
                </w:rPr>
                <w:delText>Có/không; Số lượng</w:delText>
              </w:r>
            </w:del>
          </w:p>
        </w:tc>
      </w:tr>
      <w:tr w:rsidR="00E707C0" w:rsidRPr="001B7F35" w:rsidDel="00376700" w14:paraId="7099C4E3" w14:textId="4BC73A05" w:rsidTr="00E707C0">
        <w:trPr>
          <w:gridAfter w:val="1"/>
          <w:wAfter w:w="680" w:type="dxa"/>
          <w:del w:id="5756" w:author="admin" w:date="2023-04-27T23:07:00Z"/>
        </w:trPr>
        <w:tc>
          <w:tcPr>
            <w:tcW w:w="1889" w:type="dxa"/>
            <w:gridSpan w:val="2"/>
          </w:tcPr>
          <w:p w14:paraId="0310363D" w14:textId="5291C49B" w:rsidR="00E707C0" w:rsidRPr="001B7F35" w:rsidDel="00376700" w:rsidRDefault="00E707C0" w:rsidP="00E707C0">
            <w:pPr>
              <w:spacing w:before="60"/>
              <w:rPr>
                <w:del w:id="5757" w:author="admin" w:date="2023-04-27T23:07:00Z"/>
                <w:rFonts w:ascii="Times New Roman" w:hAnsi="Times New Roman"/>
                <w:color w:val="000000"/>
                <w:sz w:val="26"/>
                <w:szCs w:val="26"/>
              </w:rPr>
            </w:pPr>
            <w:del w:id="5758" w:author="admin" w:date="2023-04-27T22:56:00Z">
              <w:r w:rsidRPr="001B7F35" w:rsidDel="009E7E5D">
                <w:rPr>
                  <w:rFonts w:ascii="Times New Roman" w:hAnsi="Times New Roman"/>
                  <w:color w:val="000000"/>
                  <w:sz w:val="26"/>
                  <w:szCs w:val="26"/>
                </w:rPr>
                <w:delText>b</w:delText>
              </w:r>
            </w:del>
            <w:del w:id="5759" w:author="admin" w:date="2023-04-27T23:07:00Z">
              <w:r w:rsidRPr="001B7F35" w:rsidDel="00376700">
                <w:rPr>
                  <w:rFonts w:ascii="Times New Roman" w:hAnsi="Times New Roman"/>
                  <w:color w:val="000000"/>
                  <w:sz w:val="26"/>
                  <w:szCs w:val="26"/>
                </w:rPr>
                <w:delText>ơm tiêm điện</w:delText>
              </w:r>
            </w:del>
          </w:p>
        </w:tc>
        <w:tc>
          <w:tcPr>
            <w:tcW w:w="1632" w:type="dxa"/>
            <w:gridSpan w:val="2"/>
          </w:tcPr>
          <w:p w14:paraId="1FFD742B" w14:textId="7EC2DD31" w:rsidR="00E707C0" w:rsidRPr="001B7F35" w:rsidDel="00376700" w:rsidRDefault="00E707C0" w:rsidP="00E707C0">
            <w:pPr>
              <w:spacing w:before="60"/>
              <w:rPr>
                <w:del w:id="5760" w:author="admin" w:date="2023-04-27T23:07:00Z"/>
                <w:rFonts w:ascii="Times New Roman" w:hAnsi="Times New Roman"/>
                <w:bCs/>
                <w:sz w:val="26"/>
                <w:szCs w:val="26"/>
              </w:rPr>
            </w:pPr>
            <w:del w:id="5761" w:author="admin" w:date="2023-04-27T23:07:00Z">
              <w:r w:rsidRPr="001B7F35" w:rsidDel="00376700">
                <w:rPr>
                  <w:rFonts w:ascii="Times New Roman" w:hAnsi="Times New Roman"/>
                  <w:bCs/>
                  <w:sz w:val="26"/>
                  <w:szCs w:val="26"/>
                </w:rPr>
                <w:delText>Có/không; Số lượng</w:delText>
              </w:r>
            </w:del>
          </w:p>
        </w:tc>
        <w:tc>
          <w:tcPr>
            <w:tcW w:w="1812" w:type="dxa"/>
            <w:gridSpan w:val="2"/>
          </w:tcPr>
          <w:p w14:paraId="7610257B" w14:textId="77777777" w:rsidR="00E707C0" w:rsidRPr="009A7CF2" w:rsidRDefault="00E707C0" w:rsidP="00E707C0">
            <w:pPr>
              <w:spacing w:before="60"/>
              <w:rPr>
                <w:ins w:id="5762" w:author="admin" w:date="2023-04-27T23:25:00Z"/>
                <w:rFonts w:ascii="Times New Roman" w:hAnsi="Times New Roman"/>
                <w:bCs/>
                <w:sz w:val="20"/>
              </w:rPr>
            </w:pPr>
            <w:ins w:id="576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47AC4C3" w14:textId="77777777" w:rsidR="00E707C0" w:rsidRPr="009A7CF2" w:rsidRDefault="00E707C0" w:rsidP="00E707C0">
            <w:pPr>
              <w:spacing w:before="60"/>
              <w:rPr>
                <w:ins w:id="5764" w:author="admin" w:date="2023-04-27T23:25:00Z"/>
                <w:rFonts w:ascii="Times New Roman" w:hAnsi="Times New Roman"/>
                <w:bCs/>
                <w:sz w:val="20"/>
              </w:rPr>
            </w:pPr>
            <w:ins w:id="576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95E566D" w14:textId="54DB4807" w:rsidR="00E707C0" w:rsidRPr="001B7F35" w:rsidDel="00376700" w:rsidRDefault="00E707C0" w:rsidP="00E707C0">
            <w:pPr>
              <w:spacing w:before="60"/>
              <w:rPr>
                <w:del w:id="5766" w:author="admin" w:date="2023-04-27T23:07:00Z"/>
                <w:rFonts w:ascii="Times New Roman" w:hAnsi="Times New Roman"/>
                <w:bCs/>
                <w:sz w:val="26"/>
                <w:szCs w:val="26"/>
              </w:rPr>
            </w:pPr>
            <w:ins w:id="5767" w:author="admin" w:date="2023-04-27T23:25:00Z">
              <w:r w:rsidRPr="009A7CF2">
                <w:rPr>
                  <w:rFonts w:ascii="Times New Roman" w:hAnsi="Times New Roman"/>
                  <w:bCs/>
                  <w:sz w:val="20"/>
                </w:rPr>
                <w:t>Số lượng: …</w:t>
              </w:r>
            </w:ins>
            <w:del w:id="5768" w:author="admin" w:date="2023-04-27T23:07:00Z">
              <w:r w:rsidRPr="001B7F35" w:rsidDel="00376700">
                <w:rPr>
                  <w:rFonts w:ascii="Times New Roman" w:hAnsi="Times New Roman"/>
                  <w:bCs/>
                  <w:sz w:val="26"/>
                  <w:szCs w:val="26"/>
                </w:rPr>
                <w:delText>Có/không; Số lượng</w:delText>
              </w:r>
            </w:del>
          </w:p>
        </w:tc>
        <w:tc>
          <w:tcPr>
            <w:tcW w:w="1702" w:type="dxa"/>
            <w:gridSpan w:val="2"/>
          </w:tcPr>
          <w:p w14:paraId="75CD8DA0" w14:textId="77777777" w:rsidR="00E707C0" w:rsidRPr="009A7CF2" w:rsidRDefault="00E707C0" w:rsidP="00E707C0">
            <w:pPr>
              <w:spacing w:before="60"/>
              <w:rPr>
                <w:ins w:id="5769" w:author="admin" w:date="2023-04-27T23:25:00Z"/>
                <w:rFonts w:ascii="Times New Roman" w:hAnsi="Times New Roman"/>
                <w:bCs/>
                <w:sz w:val="20"/>
              </w:rPr>
            </w:pPr>
            <w:ins w:id="577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9BF39B2" w14:textId="77777777" w:rsidR="00E707C0" w:rsidRPr="009A7CF2" w:rsidRDefault="00E707C0" w:rsidP="00E707C0">
            <w:pPr>
              <w:spacing w:before="60"/>
              <w:rPr>
                <w:ins w:id="5771" w:author="admin" w:date="2023-04-27T23:25:00Z"/>
                <w:rFonts w:ascii="Times New Roman" w:hAnsi="Times New Roman"/>
                <w:bCs/>
                <w:sz w:val="20"/>
              </w:rPr>
            </w:pPr>
            <w:ins w:id="577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32679C4" w14:textId="68154431" w:rsidR="00E707C0" w:rsidRPr="001B7F35" w:rsidDel="00376700" w:rsidRDefault="00E707C0" w:rsidP="00E707C0">
            <w:pPr>
              <w:spacing w:before="60"/>
              <w:rPr>
                <w:del w:id="5773" w:author="admin" w:date="2023-04-27T23:07:00Z"/>
                <w:rFonts w:ascii="Times New Roman" w:hAnsi="Times New Roman"/>
                <w:bCs/>
                <w:sz w:val="26"/>
                <w:szCs w:val="26"/>
              </w:rPr>
            </w:pPr>
            <w:ins w:id="5774" w:author="admin" w:date="2023-04-27T23:25:00Z">
              <w:r w:rsidRPr="009A7CF2">
                <w:rPr>
                  <w:rFonts w:ascii="Times New Roman" w:hAnsi="Times New Roman"/>
                  <w:bCs/>
                  <w:sz w:val="20"/>
                </w:rPr>
                <w:t>Số lượng: …</w:t>
              </w:r>
            </w:ins>
            <w:del w:id="5775" w:author="admin" w:date="2023-04-27T23:07:00Z">
              <w:r w:rsidRPr="001B7F35" w:rsidDel="00376700">
                <w:rPr>
                  <w:rFonts w:ascii="Times New Roman" w:hAnsi="Times New Roman"/>
                  <w:bCs/>
                  <w:sz w:val="26"/>
                  <w:szCs w:val="26"/>
                </w:rPr>
                <w:delText>Có/không; Số lượng</w:delText>
              </w:r>
            </w:del>
          </w:p>
        </w:tc>
        <w:tc>
          <w:tcPr>
            <w:tcW w:w="1736" w:type="dxa"/>
            <w:gridSpan w:val="2"/>
          </w:tcPr>
          <w:p w14:paraId="79A9F03F" w14:textId="77777777" w:rsidR="00E707C0" w:rsidRPr="009A7CF2" w:rsidRDefault="00E707C0" w:rsidP="00E707C0">
            <w:pPr>
              <w:spacing w:before="60"/>
              <w:rPr>
                <w:ins w:id="5776" w:author="admin" w:date="2023-04-27T23:25:00Z"/>
                <w:rFonts w:ascii="Times New Roman" w:hAnsi="Times New Roman"/>
                <w:bCs/>
                <w:sz w:val="20"/>
              </w:rPr>
            </w:pPr>
            <w:ins w:id="577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772ACEE" w14:textId="77777777" w:rsidR="00E707C0" w:rsidRPr="009A7CF2" w:rsidRDefault="00E707C0" w:rsidP="00E707C0">
            <w:pPr>
              <w:spacing w:before="60"/>
              <w:rPr>
                <w:ins w:id="5778" w:author="admin" w:date="2023-04-27T23:25:00Z"/>
                <w:rFonts w:ascii="Times New Roman" w:hAnsi="Times New Roman"/>
                <w:bCs/>
                <w:sz w:val="20"/>
              </w:rPr>
            </w:pPr>
            <w:ins w:id="577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61A0E0C" w14:textId="5560ECAB" w:rsidR="00E707C0" w:rsidRPr="001B7F35" w:rsidDel="00376700" w:rsidRDefault="00E707C0" w:rsidP="00E707C0">
            <w:pPr>
              <w:spacing w:before="60"/>
              <w:rPr>
                <w:del w:id="5780" w:author="admin" w:date="2023-04-27T23:07:00Z"/>
                <w:rFonts w:ascii="Times New Roman" w:hAnsi="Times New Roman"/>
                <w:bCs/>
                <w:sz w:val="26"/>
                <w:szCs w:val="26"/>
              </w:rPr>
            </w:pPr>
            <w:ins w:id="5781" w:author="admin" w:date="2023-04-27T23:25:00Z">
              <w:r w:rsidRPr="009A7CF2">
                <w:rPr>
                  <w:rFonts w:ascii="Times New Roman" w:hAnsi="Times New Roman"/>
                  <w:bCs/>
                  <w:sz w:val="20"/>
                </w:rPr>
                <w:t>Số lượng: …</w:t>
              </w:r>
            </w:ins>
            <w:del w:id="5782" w:author="admin" w:date="2023-04-27T23:07:00Z">
              <w:r w:rsidRPr="001B7F35" w:rsidDel="00376700">
                <w:rPr>
                  <w:rFonts w:ascii="Times New Roman" w:hAnsi="Times New Roman"/>
                  <w:bCs/>
                  <w:sz w:val="26"/>
                  <w:szCs w:val="26"/>
                </w:rPr>
                <w:delText>Có/không; Số lượng</w:delText>
              </w:r>
            </w:del>
          </w:p>
        </w:tc>
      </w:tr>
      <w:tr w:rsidR="00E707C0" w:rsidRPr="001B7F35" w:rsidDel="00376700" w14:paraId="50E799E1" w14:textId="7B43784E" w:rsidTr="00E707C0">
        <w:trPr>
          <w:gridAfter w:val="1"/>
          <w:wAfter w:w="680" w:type="dxa"/>
          <w:del w:id="5783" w:author="admin" w:date="2023-04-27T23:05:00Z"/>
        </w:trPr>
        <w:tc>
          <w:tcPr>
            <w:tcW w:w="1889" w:type="dxa"/>
            <w:gridSpan w:val="2"/>
          </w:tcPr>
          <w:p w14:paraId="56233332" w14:textId="7F5C336E" w:rsidR="00E707C0" w:rsidRPr="001B7F35" w:rsidDel="00376700" w:rsidRDefault="00E707C0">
            <w:pPr>
              <w:spacing w:before="60"/>
              <w:rPr>
                <w:del w:id="5784" w:author="admin" w:date="2023-04-27T23:05:00Z"/>
                <w:rFonts w:ascii="Times New Roman" w:hAnsi="Times New Roman"/>
                <w:color w:val="000000"/>
                <w:sz w:val="26"/>
                <w:szCs w:val="26"/>
              </w:rPr>
            </w:pPr>
            <w:del w:id="5785" w:author="admin" w:date="2023-04-27T22:56:00Z">
              <w:r w:rsidRPr="001B7F35" w:rsidDel="009E7E5D">
                <w:rPr>
                  <w:rFonts w:ascii="Times New Roman" w:hAnsi="Times New Roman"/>
                  <w:color w:val="000000"/>
                  <w:sz w:val="26"/>
                  <w:szCs w:val="26"/>
                </w:rPr>
                <w:delText>m</w:delText>
              </w:r>
            </w:del>
            <w:del w:id="5786" w:author="admin" w:date="2023-04-27T23:05:00Z">
              <w:r w:rsidRPr="001B7F35" w:rsidDel="00376700">
                <w:rPr>
                  <w:rFonts w:ascii="Times New Roman" w:hAnsi="Times New Roman"/>
                  <w:color w:val="000000"/>
                  <w:sz w:val="26"/>
                  <w:szCs w:val="26"/>
                </w:rPr>
                <w:delText xml:space="preserve">áy </w:delText>
              </w:r>
            </w:del>
            <w:del w:id="5787" w:author="admin" w:date="2023-04-27T22:58:00Z">
              <w:r w:rsidRPr="001B7F35" w:rsidDel="001D10DA">
                <w:rPr>
                  <w:rFonts w:ascii="Times New Roman" w:hAnsi="Times New Roman"/>
                  <w:color w:val="000000"/>
                  <w:sz w:val="26"/>
                  <w:szCs w:val="26"/>
                </w:rPr>
                <w:delText>hô hấp nhân tạo xâm nhập và không xâm nhập</w:delText>
              </w:r>
            </w:del>
          </w:p>
        </w:tc>
        <w:tc>
          <w:tcPr>
            <w:tcW w:w="1632" w:type="dxa"/>
            <w:gridSpan w:val="2"/>
          </w:tcPr>
          <w:p w14:paraId="1F6FF363" w14:textId="3FE681F3" w:rsidR="00E707C0" w:rsidRPr="001B7F35" w:rsidDel="00376700" w:rsidRDefault="00E707C0" w:rsidP="00E707C0">
            <w:pPr>
              <w:spacing w:before="60"/>
              <w:rPr>
                <w:del w:id="5788" w:author="admin" w:date="2023-04-27T23:05:00Z"/>
                <w:rFonts w:ascii="Times New Roman" w:hAnsi="Times New Roman"/>
                <w:bCs/>
                <w:sz w:val="26"/>
                <w:szCs w:val="26"/>
              </w:rPr>
            </w:pPr>
            <w:del w:id="5789" w:author="admin" w:date="2023-04-27T23:05:00Z">
              <w:r w:rsidRPr="001B7F35" w:rsidDel="00376700">
                <w:rPr>
                  <w:rFonts w:ascii="Times New Roman" w:hAnsi="Times New Roman"/>
                  <w:bCs/>
                  <w:sz w:val="26"/>
                  <w:szCs w:val="26"/>
                </w:rPr>
                <w:delText>Có/không; Số lượng</w:delText>
              </w:r>
            </w:del>
          </w:p>
        </w:tc>
        <w:tc>
          <w:tcPr>
            <w:tcW w:w="1812" w:type="dxa"/>
            <w:gridSpan w:val="2"/>
          </w:tcPr>
          <w:p w14:paraId="440A13EE" w14:textId="77777777" w:rsidR="00E707C0" w:rsidRPr="009A7CF2" w:rsidRDefault="00E707C0" w:rsidP="00E707C0">
            <w:pPr>
              <w:spacing w:before="60"/>
              <w:rPr>
                <w:ins w:id="5790" w:author="admin" w:date="2023-04-27T23:25:00Z"/>
                <w:rFonts w:ascii="Times New Roman" w:hAnsi="Times New Roman"/>
                <w:bCs/>
                <w:sz w:val="20"/>
              </w:rPr>
            </w:pPr>
            <w:ins w:id="579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1AB58CB" w14:textId="77777777" w:rsidR="00E707C0" w:rsidRPr="009A7CF2" w:rsidRDefault="00E707C0" w:rsidP="00E707C0">
            <w:pPr>
              <w:spacing w:before="60"/>
              <w:rPr>
                <w:ins w:id="5792" w:author="admin" w:date="2023-04-27T23:25:00Z"/>
                <w:rFonts w:ascii="Times New Roman" w:hAnsi="Times New Roman"/>
                <w:bCs/>
                <w:sz w:val="20"/>
              </w:rPr>
            </w:pPr>
            <w:ins w:id="579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4D8D7DC" w14:textId="357A3A97" w:rsidR="00E707C0" w:rsidRPr="001B7F35" w:rsidDel="00376700" w:rsidRDefault="00E707C0" w:rsidP="00E707C0">
            <w:pPr>
              <w:spacing w:before="60"/>
              <w:rPr>
                <w:del w:id="5794" w:author="admin" w:date="2023-04-27T23:05:00Z"/>
                <w:rFonts w:ascii="Times New Roman" w:hAnsi="Times New Roman"/>
                <w:bCs/>
                <w:sz w:val="26"/>
                <w:szCs w:val="26"/>
              </w:rPr>
            </w:pPr>
            <w:ins w:id="5795" w:author="admin" w:date="2023-04-27T23:25:00Z">
              <w:r w:rsidRPr="009A7CF2">
                <w:rPr>
                  <w:rFonts w:ascii="Times New Roman" w:hAnsi="Times New Roman"/>
                  <w:bCs/>
                  <w:sz w:val="20"/>
                </w:rPr>
                <w:t>Số lượng: …</w:t>
              </w:r>
            </w:ins>
            <w:del w:id="5796" w:author="admin" w:date="2023-04-27T23:05:00Z">
              <w:r w:rsidRPr="001B7F35" w:rsidDel="00376700">
                <w:rPr>
                  <w:rFonts w:ascii="Times New Roman" w:hAnsi="Times New Roman"/>
                  <w:bCs/>
                  <w:sz w:val="26"/>
                  <w:szCs w:val="26"/>
                </w:rPr>
                <w:delText>Có/không; Số lượng</w:delText>
              </w:r>
            </w:del>
          </w:p>
        </w:tc>
        <w:tc>
          <w:tcPr>
            <w:tcW w:w="1702" w:type="dxa"/>
            <w:gridSpan w:val="2"/>
          </w:tcPr>
          <w:p w14:paraId="29FE1AF1" w14:textId="77777777" w:rsidR="00E707C0" w:rsidRPr="009A7CF2" w:rsidRDefault="00E707C0" w:rsidP="00E707C0">
            <w:pPr>
              <w:spacing w:before="60"/>
              <w:rPr>
                <w:ins w:id="5797" w:author="admin" w:date="2023-04-27T23:25:00Z"/>
                <w:rFonts w:ascii="Times New Roman" w:hAnsi="Times New Roman"/>
                <w:bCs/>
                <w:sz w:val="20"/>
              </w:rPr>
            </w:pPr>
            <w:ins w:id="579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45C6067" w14:textId="77777777" w:rsidR="00E707C0" w:rsidRPr="009A7CF2" w:rsidRDefault="00E707C0" w:rsidP="00E707C0">
            <w:pPr>
              <w:spacing w:before="60"/>
              <w:rPr>
                <w:ins w:id="5799" w:author="admin" w:date="2023-04-27T23:25:00Z"/>
                <w:rFonts w:ascii="Times New Roman" w:hAnsi="Times New Roman"/>
                <w:bCs/>
                <w:sz w:val="20"/>
              </w:rPr>
            </w:pPr>
            <w:ins w:id="580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DDE3EC" w14:textId="36EB0285" w:rsidR="00E707C0" w:rsidRPr="001B7F35" w:rsidDel="00376700" w:rsidRDefault="00E707C0" w:rsidP="00E707C0">
            <w:pPr>
              <w:spacing w:before="60"/>
              <w:rPr>
                <w:del w:id="5801" w:author="admin" w:date="2023-04-27T23:05:00Z"/>
                <w:rFonts w:ascii="Times New Roman" w:hAnsi="Times New Roman"/>
                <w:bCs/>
                <w:sz w:val="26"/>
                <w:szCs w:val="26"/>
              </w:rPr>
            </w:pPr>
            <w:ins w:id="5802" w:author="admin" w:date="2023-04-27T23:25:00Z">
              <w:r w:rsidRPr="009A7CF2">
                <w:rPr>
                  <w:rFonts w:ascii="Times New Roman" w:hAnsi="Times New Roman"/>
                  <w:bCs/>
                  <w:sz w:val="20"/>
                </w:rPr>
                <w:t>Số lượng: …</w:t>
              </w:r>
            </w:ins>
            <w:del w:id="5803" w:author="admin" w:date="2023-04-27T23:05:00Z">
              <w:r w:rsidRPr="001B7F35" w:rsidDel="00376700">
                <w:rPr>
                  <w:rFonts w:ascii="Times New Roman" w:hAnsi="Times New Roman"/>
                  <w:bCs/>
                  <w:sz w:val="26"/>
                  <w:szCs w:val="26"/>
                </w:rPr>
                <w:delText>Có/không; Số lượng</w:delText>
              </w:r>
            </w:del>
          </w:p>
        </w:tc>
        <w:tc>
          <w:tcPr>
            <w:tcW w:w="1736" w:type="dxa"/>
            <w:gridSpan w:val="2"/>
          </w:tcPr>
          <w:p w14:paraId="638E0AE8" w14:textId="77777777" w:rsidR="00E707C0" w:rsidRPr="009A7CF2" w:rsidRDefault="00E707C0" w:rsidP="00E707C0">
            <w:pPr>
              <w:spacing w:before="60"/>
              <w:rPr>
                <w:ins w:id="5804" w:author="admin" w:date="2023-04-27T23:25:00Z"/>
                <w:rFonts w:ascii="Times New Roman" w:hAnsi="Times New Roman"/>
                <w:bCs/>
                <w:sz w:val="20"/>
              </w:rPr>
            </w:pPr>
            <w:ins w:id="580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B45515A" w14:textId="77777777" w:rsidR="00E707C0" w:rsidRPr="009A7CF2" w:rsidRDefault="00E707C0" w:rsidP="00E707C0">
            <w:pPr>
              <w:spacing w:before="60"/>
              <w:rPr>
                <w:ins w:id="5806" w:author="admin" w:date="2023-04-27T23:25:00Z"/>
                <w:rFonts w:ascii="Times New Roman" w:hAnsi="Times New Roman"/>
                <w:bCs/>
                <w:sz w:val="20"/>
              </w:rPr>
            </w:pPr>
            <w:ins w:id="580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47D95C6" w14:textId="0D4ED931" w:rsidR="00E707C0" w:rsidRPr="001B7F35" w:rsidDel="00376700" w:rsidRDefault="00E707C0" w:rsidP="00E707C0">
            <w:pPr>
              <w:spacing w:before="60"/>
              <w:rPr>
                <w:del w:id="5808" w:author="admin" w:date="2023-04-27T23:05:00Z"/>
                <w:rFonts w:ascii="Times New Roman" w:hAnsi="Times New Roman"/>
                <w:bCs/>
                <w:sz w:val="26"/>
                <w:szCs w:val="26"/>
              </w:rPr>
            </w:pPr>
            <w:ins w:id="5809" w:author="admin" w:date="2023-04-27T23:25:00Z">
              <w:r w:rsidRPr="009A7CF2">
                <w:rPr>
                  <w:rFonts w:ascii="Times New Roman" w:hAnsi="Times New Roman"/>
                  <w:bCs/>
                  <w:sz w:val="20"/>
                </w:rPr>
                <w:t>Số lượng: …</w:t>
              </w:r>
            </w:ins>
            <w:del w:id="5810" w:author="admin" w:date="2023-04-27T23:05:00Z">
              <w:r w:rsidRPr="001B7F35" w:rsidDel="00376700">
                <w:rPr>
                  <w:rFonts w:ascii="Times New Roman" w:hAnsi="Times New Roman"/>
                  <w:bCs/>
                  <w:sz w:val="26"/>
                  <w:szCs w:val="26"/>
                </w:rPr>
                <w:delText>Có/không; Số lượng</w:delText>
              </w:r>
            </w:del>
          </w:p>
        </w:tc>
      </w:tr>
      <w:tr w:rsidR="00E707C0" w:rsidRPr="001B7F35" w:rsidDel="00376700" w14:paraId="385A46EB" w14:textId="6C6CEE6C" w:rsidTr="00E707C0">
        <w:trPr>
          <w:gridAfter w:val="1"/>
          <w:wAfter w:w="680" w:type="dxa"/>
          <w:del w:id="5811" w:author="admin" w:date="2023-04-27T23:14:00Z"/>
        </w:trPr>
        <w:tc>
          <w:tcPr>
            <w:tcW w:w="1889" w:type="dxa"/>
            <w:gridSpan w:val="2"/>
          </w:tcPr>
          <w:p w14:paraId="60073B7B" w14:textId="44B8E612" w:rsidR="00E707C0" w:rsidRPr="001B7F35" w:rsidDel="00376700" w:rsidRDefault="00E707C0" w:rsidP="00E707C0">
            <w:pPr>
              <w:spacing w:before="60"/>
              <w:rPr>
                <w:del w:id="5812" w:author="admin" w:date="2023-04-27T23:14:00Z"/>
                <w:rFonts w:ascii="Times New Roman" w:hAnsi="Times New Roman"/>
                <w:color w:val="000000"/>
                <w:sz w:val="26"/>
                <w:szCs w:val="26"/>
              </w:rPr>
            </w:pPr>
            <w:del w:id="5813" w:author="admin" w:date="2023-04-27T23:14:00Z">
              <w:r w:rsidRPr="001B7F35" w:rsidDel="00376700">
                <w:rPr>
                  <w:rFonts w:ascii="Times New Roman" w:hAnsi="Times New Roman"/>
                  <w:color w:val="000000"/>
                  <w:sz w:val="26"/>
                  <w:szCs w:val="26"/>
                </w:rPr>
                <w:delText> bóng Ambu</w:delText>
              </w:r>
            </w:del>
          </w:p>
        </w:tc>
        <w:tc>
          <w:tcPr>
            <w:tcW w:w="1632" w:type="dxa"/>
            <w:gridSpan w:val="2"/>
          </w:tcPr>
          <w:p w14:paraId="1081C95C" w14:textId="4D75C494" w:rsidR="00E707C0" w:rsidRPr="001B7F35" w:rsidDel="00376700" w:rsidRDefault="00E707C0" w:rsidP="00E707C0">
            <w:pPr>
              <w:spacing w:before="60"/>
              <w:rPr>
                <w:del w:id="5814" w:author="admin" w:date="2023-04-27T23:14:00Z"/>
                <w:rFonts w:ascii="Times New Roman" w:hAnsi="Times New Roman"/>
                <w:bCs/>
                <w:sz w:val="26"/>
                <w:szCs w:val="26"/>
              </w:rPr>
            </w:pPr>
            <w:del w:id="5815" w:author="admin" w:date="2023-04-27T23:14:00Z">
              <w:r w:rsidRPr="001B7F35" w:rsidDel="00376700">
                <w:rPr>
                  <w:rFonts w:ascii="Times New Roman" w:hAnsi="Times New Roman"/>
                  <w:bCs/>
                  <w:sz w:val="26"/>
                  <w:szCs w:val="26"/>
                </w:rPr>
                <w:delText>Có/không; Số lượng</w:delText>
              </w:r>
            </w:del>
          </w:p>
        </w:tc>
        <w:tc>
          <w:tcPr>
            <w:tcW w:w="1812" w:type="dxa"/>
            <w:gridSpan w:val="2"/>
          </w:tcPr>
          <w:p w14:paraId="4A54E92C" w14:textId="77777777" w:rsidR="00E707C0" w:rsidRPr="009A7CF2" w:rsidRDefault="00E707C0" w:rsidP="00E707C0">
            <w:pPr>
              <w:spacing w:before="60"/>
              <w:rPr>
                <w:ins w:id="5816" w:author="admin" w:date="2023-04-27T23:25:00Z"/>
                <w:rFonts w:ascii="Times New Roman" w:hAnsi="Times New Roman"/>
                <w:bCs/>
                <w:sz w:val="20"/>
              </w:rPr>
            </w:pPr>
            <w:ins w:id="58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68207D7" w14:textId="77777777" w:rsidR="00E707C0" w:rsidRPr="009A7CF2" w:rsidRDefault="00E707C0" w:rsidP="00E707C0">
            <w:pPr>
              <w:spacing w:before="60"/>
              <w:rPr>
                <w:ins w:id="5818" w:author="admin" w:date="2023-04-27T23:25:00Z"/>
                <w:rFonts w:ascii="Times New Roman" w:hAnsi="Times New Roman"/>
                <w:bCs/>
                <w:sz w:val="20"/>
              </w:rPr>
            </w:pPr>
            <w:ins w:id="58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E168292" w14:textId="35738831" w:rsidR="00E707C0" w:rsidRPr="001B7F35" w:rsidDel="00376700" w:rsidRDefault="00E707C0" w:rsidP="00E707C0">
            <w:pPr>
              <w:spacing w:before="60"/>
              <w:rPr>
                <w:del w:id="5820" w:author="admin" w:date="2023-04-27T23:14:00Z"/>
                <w:rFonts w:ascii="Times New Roman" w:hAnsi="Times New Roman"/>
                <w:bCs/>
                <w:sz w:val="26"/>
                <w:szCs w:val="26"/>
              </w:rPr>
            </w:pPr>
            <w:ins w:id="5821" w:author="admin" w:date="2023-04-27T23:25:00Z">
              <w:r w:rsidRPr="009A7CF2">
                <w:rPr>
                  <w:rFonts w:ascii="Times New Roman" w:hAnsi="Times New Roman"/>
                  <w:bCs/>
                  <w:sz w:val="20"/>
                </w:rPr>
                <w:t>Số lượng: …</w:t>
              </w:r>
            </w:ins>
            <w:del w:id="5822" w:author="admin" w:date="2023-04-27T23:14:00Z">
              <w:r w:rsidRPr="001B7F35" w:rsidDel="00376700">
                <w:rPr>
                  <w:rFonts w:ascii="Times New Roman" w:hAnsi="Times New Roman"/>
                  <w:bCs/>
                  <w:sz w:val="26"/>
                  <w:szCs w:val="26"/>
                </w:rPr>
                <w:delText>Có/không; Số lượng</w:delText>
              </w:r>
            </w:del>
          </w:p>
        </w:tc>
        <w:tc>
          <w:tcPr>
            <w:tcW w:w="1702" w:type="dxa"/>
            <w:gridSpan w:val="2"/>
          </w:tcPr>
          <w:p w14:paraId="0C1AE98A" w14:textId="77777777" w:rsidR="00E707C0" w:rsidRPr="009A7CF2" w:rsidRDefault="00E707C0" w:rsidP="00E707C0">
            <w:pPr>
              <w:spacing w:before="60"/>
              <w:rPr>
                <w:ins w:id="5823" w:author="admin" w:date="2023-04-27T23:25:00Z"/>
                <w:rFonts w:ascii="Times New Roman" w:hAnsi="Times New Roman"/>
                <w:bCs/>
                <w:sz w:val="20"/>
              </w:rPr>
            </w:pPr>
            <w:ins w:id="58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F7E00C3" w14:textId="77777777" w:rsidR="00E707C0" w:rsidRPr="009A7CF2" w:rsidRDefault="00E707C0" w:rsidP="00E707C0">
            <w:pPr>
              <w:spacing w:before="60"/>
              <w:rPr>
                <w:ins w:id="5825" w:author="admin" w:date="2023-04-27T23:25:00Z"/>
                <w:rFonts w:ascii="Times New Roman" w:hAnsi="Times New Roman"/>
                <w:bCs/>
                <w:sz w:val="20"/>
              </w:rPr>
            </w:pPr>
            <w:ins w:id="58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09C0511" w14:textId="1FF02A6F" w:rsidR="00E707C0" w:rsidRPr="001B7F35" w:rsidDel="00376700" w:rsidRDefault="00E707C0" w:rsidP="00E707C0">
            <w:pPr>
              <w:spacing w:before="60"/>
              <w:rPr>
                <w:del w:id="5827" w:author="admin" w:date="2023-04-27T23:14:00Z"/>
                <w:rFonts w:ascii="Times New Roman" w:hAnsi="Times New Roman"/>
                <w:bCs/>
                <w:sz w:val="26"/>
                <w:szCs w:val="26"/>
              </w:rPr>
            </w:pPr>
            <w:ins w:id="5828" w:author="admin" w:date="2023-04-27T23:25:00Z">
              <w:r w:rsidRPr="009A7CF2">
                <w:rPr>
                  <w:rFonts w:ascii="Times New Roman" w:hAnsi="Times New Roman"/>
                  <w:bCs/>
                  <w:sz w:val="20"/>
                </w:rPr>
                <w:t>Số lượng: …</w:t>
              </w:r>
            </w:ins>
            <w:del w:id="5829" w:author="admin" w:date="2023-04-27T23:14:00Z">
              <w:r w:rsidRPr="001B7F35" w:rsidDel="00376700">
                <w:rPr>
                  <w:rFonts w:ascii="Times New Roman" w:hAnsi="Times New Roman"/>
                  <w:bCs/>
                  <w:sz w:val="26"/>
                  <w:szCs w:val="26"/>
                </w:rPr>
                <w:delText>Có/không; Số lượng</w:delText>
              </w:r>
            </w:del>
          </w:p>
        </w:tc>
        <w:tc>
          <w:tcPr>
            <w:tcW w:w="1736" w:type="dxa"/>
            <w:gridSpan w:val="2"/>
          </w:tcPr>
          <w:p w14:paraId="7E0E6304" w14:textId="77777777" w:rsidR="00E707C0" w:rsidRPr="009A7CF2" w:rsidRDefault="00E707C0" w:rsidP="00E707C0">
            <w:pPr>
              <w:spacing w:before="60"/>
              <w:rPr>
                <w:ins w:id="5830" w:author="admin" w:date="2023-04-27T23:25:00Z"/>
                <w:rFonts w:ascii="Times New Roman" w:hAnsi="Times New Roman"/>
                <w:bCs/>
                <w:sz w:val="20"/>
              </w:rPr>
            </w:pPr>
            <w:ins w:id="583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8F99528" w14:textId="77777777" w:rsidR="00E707C0" w:rsidRPr="009A7CF2" w:rsidRDefault="00E707C0" w:rsidP="00E707C0">
            <w:pPr>
              <w:spacing w:before="60"/>
              <w:rPr>
                <w:ins w:id="5832" w:author="admin" w:date="2023-04-27T23:25:00Z"/>
                <w:rFonts w:ascii="Times New Roman" w:hAnsi="Times New Roman"/>
                <w:bCs/>
                <w:sz w:val="20"/>
              </w:rPr>
            </w:pPr>
            <w:ins w:id="583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C7B117A" w14:textId="69DBC704" w:rsidR="00E707C0" w:rsidRPr="001B7F35" w:rsidDel="00376700" w:rsidRDefault="00E707C0" w:rsidP="00E707C0">
            <w:pPr>
              <w:spacing w:before="60"/>
              <w:rPr>
                <w:del w:id="5834" w:author="admin" w:date="2023-04-27T23:14:00Z"/>
                <w:rFonts w:ascii="Times New Roman" w:hAnsi="Times New Roman"/>
                <w:bCs/>
                <w:sz w:val="26"/>
                <w:szCs w:val="26"/>
              </w:rPr>
            </w:pPr>
            <w:ins w:id="5835" w:author="admin" w:date="2023-04-27T23:25:00Z">
              <w:r w:rsidRPr="009A7CF2">
                <w:rPr>
                  <w:rFonts w:ascii="Times New Roman" w:hAnsi="Times New Roman"/>
                  <w:bCs/>
                  <w:sz w:val="20"/>
                </w:rPr>
                <w:t>Số lượng: …</w:t>
              </w:r>
            </w:ins>
            <w:del w:id="5836" w:author="admin" w:date="2023-04-27T23:14:00Z">
              <w:r w:rsidRPr="001B7F35" w:rsidDel="00376700">
                <w:rPr>
                  <w:rFonts w:ascii="Times New Roman" w:hAnsi="Times New Roman"/>
                  <w:bCs/>
                  <w:sz w:val="26"/>
                  <w:szCs w:val="26"/>
                </w:rPr>
                <w:delText>Có/không; Số lượng</w:delText>
              </w:r>
            </w:del>
          </w:p>
        </w:tc>
      </w:tr>
      <w:tr w:rsidR="00E707C0" w:rsidRPr="001B7F35" w:rsidDel="00376700" w14:paraId="79A4D289" w14:textId="180AB8F0" w:rsidTr="00E707C0">
        <w:trPr>
          <w:gridAfter w:val="1"/>
          <w:wAfter w:w="680" w:type="dxa"/>
          <w:del w:id="5837" w:author="admin" w:date="2023-04-27T23:14:00Z"/>
        </w:trPr>
        <w:tc>
          <w:tcPr>
            <w:tcW w:w="1889" w:type="dxa"/>
            <w:gridSpan w:val="2"/>
          </w:tcPr>
          <w:p w14:paraId="7A5F77CA" w14:textId="1C204327" w:rsidR="00E707C0" w:rsidRPr="001B7F35" w:rsidDel="00376700" w:rsidRDefault="00E707C0" w:rsidP="00E707C0">
            <w:pPr>
              <w:spacing w:before="60"/>
              <w:rPr>
                <w:del w:id="5838" w:author="admin" w:date="2023-04-27T23:14:00Z"/>
                <w:rFonts w:ascii="Times New Roman" w:hAnsi="Times New Roman"/>
                <w:color w:val="000000"/>
                <w:sz w:val="26"/>
                <w:szCs w:val="26"/>
              </w:rPr>
            </w:pPr>
            <w:del w:id="5839" w:author="admin" w:date="2023-04-27T23:14:00Z">
              <w:r w:rsidRPr="001B7F35" w:rsidDel="00376700">
                <w:rPr>
                  <w:rFonts w:ascii="Times New Roman" w:hAnsi="Times New Roman"/>
                  <w:color w:val="000000"/>
                  <w:sz w:val="26"/>
                  <w:szCs w:val="26"/>
                </w:rPr>
                <w:delText>hệ thống hút liên tục</w:delText>
              </w:r>
            </w:del>
          </w:p>
        </w:tc>
        <w:tc>
          <w:tcPr>
            <w:tcW w:w="1632" w:type="dxa"/>
            <w:gridSpan w:val="2"/>
          </w:tcPr>
          <w:p w14:paraId="3B837918" w14:textId="18B97E4D" w:rsidR="00E707C0" w:rsidRPr="001B7F35" w:rsidDel="00376700" w:rsidRDefault="00E707C0" w:rsidP="00E707C0">
            <w:pPr>
              <w:spacing w:before="60"/>
              <w:rPr>
                <w:del w:id="5840" w:author="admin" w:date="2023-04-27T23:14:00Z"/>
                <w:rFonts w:ascii="Times New Roman" w:hAnsi="Times New Roman"/>
                <w:bCs/>
                <w:sz w:val="26"/>
                <w:szCs w:val="26"/>
              </w:rPr>
            </w:pPr>
            <w:del w:id="5841" w:author="admin" w:date="2023-04-27T23:14:00Z">
              <w:r w:rsidRPr="001B7F35" w:rsidDel="00376700">
                <w:rPr>
                  <w:rFonts w:ascii="Times New Roman" w:hAnsi="Times New Roman"/>
                  <w:bCs/>
                  <w:sz w:val="26"/>
                  <w:szCs w:val="26"/>
                </w:rPr>
                <w:delText>Có/không; Số lượng</w:delText>
              </w:r>
            </w:del>
          </w:p>
        </w:tc>
        <w:tc>
          <w:tcPr>
            <w:tcW w:w="1812" w:type="dxa"/>
            <w:gridSpan w:val="2"/>
          </w:tcPr>
          <w:p w14:paraId="5B011089" w14:textId="77777777" w:rsidR="00E707C0" w:rsidRPr="009A7CF2" w:rsidRDefault="00E707C0" w:rsidP="00E707C0">
            <w:pPr>
              <w:spacing w:before="60"/>
              <w:rPr>
                <w:ins w:id="5842" w:author="admin" w:date="2023-04-27T23:25:00Z"/>
                <w:rFonts w:ascii="Times New Roman" w:hAnsi="Times New Roman"/>
                <w:bCs/>
                <w:sz w:val="20"/>
              </w:rPr>
            </w:pPr>
            <w:ins w:id="584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2E44FBB" w14:textId="77777777" w:rsidR="00E707C0" w:rsidRPr="009A7CF2" w:rsidRDefault="00E707C0" w:rsidP="00E707C0">
            <w:pPr>
              <w:spacing w:before="60"/>
              <w:rPr>
                <w:ins w:id="5844" w:author="admin" w:date="2023-04-27T23:25:00Z"/>
                <w:rFonts w:ascii="Times New Roman" w:hAnsi="Times New Roman"/>
                <w:bCs/>
                <w:sz w:val="20"/>
              </w:rPr>
            </w:pPr>
            <w:ins w:id="584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DC9592C" w14:textId="1BD396D2" w:rsidR="00E707C0" w:rsidRPr="001B7F35" w:rsidDel="00376700" w:rsidRDefault="00E707C0" w:rsidP="00E707C0">
            <w:pPr>
              <w:spacing w:before="60"/>
              <w:rPr>
                <w:del w:id="5846" w:author="admin" w:date="2023-04-27T23:14:00Z"/>
                <w:rFonts w:ascii="Times New Roman" w:hAnsi="Times New Roman"/>
                <w:bCs/>
                <w:sz w:val="26"/>
                <w:szCs w:val="26"/>
              </w:rPr>
            </w:pPr>
            <w:ins w:id="5847" w:author="admin" w:date="2023-04-27T23:25:00Z">
              <w:r w:rsidRPr="009A7CF2">
                <w:rPr>
                  <w:rFonts w:ascii="Times New Roman" w:hAnsi="Times New Roman"/>
                  <w:bCs/>
                  <w:sz w:val="20"/>
                </w:rPr>
                <w:t>Số lượng: …</w:t>
              </w:r>
            </w:ins>
            <w:del w:id="5848" w:author="admin" w:date="2023-04-27T23:14:00Z">
              <w:r w:rsidRPr="001B7F35" w:rsidDel="00376700">
                <w:rPr>
                  <w:rFonts w:ascii="Times New Roman" w:hAnsi="Times New Roman"/>
                  <w:bCs/>
                  <w:sz w:val="26"/>
                  <w:szCs w:val="26"/>
                </w:rPr>
                <w:delText>Có/không; Số lượng</w:delText>
              </w:r>
            </w:del>
          </w:p>
        </w:tc>
        <w:tc>
          <w:tcPr>
            <w:tcW w:w="1702" w:type="dxa"/>
            <w:gridSpan w:val="2"/>
          </w:tcPr>
          <w:p w14:paraId="6EA5A2C7" w14:textId="77777777" w:rsidR="00E707C0" w:rsidRPr="009A7CF2" w:rsidRDefault="00E707C0" w:rsidP="00E707C0">
            <w:pPr>
              <w:spacing w:before="60"/>
              <w:rPr>
                <w:ins w:id="5849" w:author="admin" w:date="2023-04-27T23:25:00Z"/>
                <w:rFonts w:ascii="Times New Roman" w:hAnsi="Times New Roman"/>
                <w:bCs/>
                <w:sz w:val="20"/>
              </w:rPr>
            </w:pPr>
            <w:ins w:id="585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362A513" w14:textId="77777777" w:rsidR="00E707C0" w:rsidRPr="009A7CF2" w:rsidRDefault="00E707C0" w:rsidP="00E707C0">
            <w:pPr>
              <w:spacing w:before="60"/>
              <w:rPr>
                <w:ins w:id="5851" w:author="admin" w:date="2023-04-27T23:25:00Z"/>
                <w:rFonts w:ascii="Times New Roman" w:hAnsi="Times New Roman"/>
                <w:bCs/>
                <w:sz w:val="20"/>
              </w:rPr>
            </w:pPr>
            <w:ins w:id="585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06EC373" w14:textId="5A63C29C" w:rsidR="00E707C0" w:rsidRPr="001B7F35" w:rsidDel="00376700" w:rsidRDefault="00E707C0" w:rsidP="00E707C0">
            <w:pPr>
              <w:spacing w:before="60"/>
              <w:rPr>
                <w:del w:id="5853" w:author="admin" w:date="2023-04-27T23:14:00Z"/>
                <w:rFonts w:ascii="Times New Roman" w:hAnsi="Times New Roman"/>
                <w:bCs/>
                <w:sz w:val="26"/>
                <w:szCs w:val="26"/>
              </w:rPr>
            </w:pPr>
            <w:ins w:id="5854" w:author="admin" w:date="2023-04-27T23:25:00Z">
              <w:r w:rsidRPr="009A7CF2">
                <w:rPr>
                  <w:rFonts w:ascii="Times New Roman" w:hAnsi="Times New Roman"/>
                  <w:bCs/>
                  <w:sz w:val="20"/>
                </w:rPr>
                <w:t>Số lượng: …</w:t>
              </w:r>
            </w:ins>
            <w:del w:id="5855" w:author="admin" w:date="2023-04-27T23:14:00Z">
              <w:r w:rsidRPr="001B7F35" w:rsidDel="00376700">
                <w:rPr>
                  <w:rFonts w:ascii="Times New Roman" w:hAnsi="Times New Roman"/>
                  <w:bCs/>
                  <w:sz w:val="26"/>
                  <w:szCs w:val="26"/>
                </w:rPr>
                <w:delText>Có/không; Số lượng</w:delText>
              </w:r>
            </w:del>
          </w:p>
        </w:tc>
        <w:tc>
          <w:tcPr>
            <w:tcW w:w="1736" w:type="dxa"/>
            <w:gridSpan w:val="2"/>
          </w:tcPr>
          <w:p w14:paraId="2C86911D" w14:textId="77777777" w:rsidR="00E707C0" w:rsidRPr="009A7CF2" w:rsidRDefault="00E707C0" w:rsidP="00E707C0">
            <w:pPr>
              <w:spacing w:before="60"/>
              <w:rPr>
                <w:ins w:id="5856" w:author="admin" w:date="2023-04-27T23:25:00Z"/>
                <w:rFonts w:ascii="Times New Roman" w:hAnsi="Times New Roman"/>
                <w:bCs/>
                <w:sz w:val="20"/>
              </w:rPr>
            </w:pPr>
            <w:ins w:id="585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179D748" w14:textId="77777777" w:rsidR="00E707C0" w:rsidRPr="009A7CF2" w:rsidRDefault="00E707C0" w:rsidP="00E707C0">
            <w:pPr>
              <w:spacing w:before="60"/>
              <w:rPr>
                <w:ins w:id="5858" w:author="admin" w:date="2023-04-27T23:25:00Z"/>
                <w:rFonts w:ascii="Times New Roman" w:hAnsi="Times New Roman"/>
                <w:bCs/>
                <w:sz w:val="20"/>
              </w:rPr>
            </w:pPr>
            <w:ins w:id="585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44D0424" w14:textId="7A44C583" w:rsidR="00E707C0" w:rsidRPr="001B7F35" w:rsidDel="00376700" w:rsidRDefault="00E707C0" w:rsidP="00E707C0">
            <w:pPr>
              <w:spacing w:before="60"/>
              <w:rPr>
                <w:del w:id="5860" w:author="admin" w:date="2023-04-27T23:14:00Z"/>
                <w:rFonts w:ascii="Times New Roman" w:hAnsi="Times New Roman"/>
                <w:bCs/>
                <w:sz w:val="26"/>
                <w:szCs w:val="26"/>
              </w:rPr>
            </w:pPr>
            <w:ins w:id="5861" w:author="admin" w:date="2023-04-27T23:25:00Z">
              <w:r w:rsidRPr="009A7CF2">
                <w:rPr>
                  <w:rFonts w:ascii="Times New Roman" w:hAnsi="Times New Roman"/>
                  <w:bCs/>
                  <w:sz w:val="20"/>
                </w:rPr>
                <w:t>Số lượng: …</w:t>
              </w:r>
            </w:ins>
            <w:del w:id="5862" w:author="admin" w:date="2023-04-27T23:14:00Z">
              <w:r w:rsidRPr="001B7F35" w:rsidDel="00376700">
                <w:rPr>
                  <w:rFonts w:ascii="Times New Roman" w:hAnsi="Times New Roman"/>
                  <w:bCs/>
                  <w:sz w:val="26"/>
                  <w:szCs w:val="26"/>
                </w:rPr>
                <w:delText>Có/không; Số lượng</w:delText>
              </w:r>
            </w:del>
          </w:p>
        </w:tc>
      </w:tr>
      <w:tr w:rsidR="00E707C0" w:rsidRPr="001B7F35" w14:paraId="7A93325F" w14:textId="77777777" w:rsidTr="00E707C0">
        <w:tc>
          <w:tcPr>
            <w:tcW w:w="709" w:type="dxa"/>
            <w:tcPrChange w:id="5863" w:author="admin" w:date="2023-04-27T23:22:00Z">
              <w:tcPr>
                <w:tcW w:w="1800" w:type="dxa"/>
                <w:gridSpan w:val="2"/>
              </w:tcPr>
            </w:tcPrChange>
          </w:tcPr>
          <w:p w14:paraId="24BFE940" w14:textId="77777777" w:rsidR="00E707C0" w:rsidRPr="00A71B8F" w:rsidRDefault="00E707C0">
            <w:pPr>
              <w:pStyle w:val="ListParagraph"/>
              <w:numPr>
                <w:ilvl w:val="0"/>
                <w:numId w:val="51"/>
              </w:numPr>
              <w:spacing w:before="60"/>
              <w:rPr>
                <w:rFonts w:ascii="Times New Roman" w:hAnsi="Times New Roman"/>
                <w:color w:val="000000"/>
                <w:sz w:val="26"/>
                <w:szCs w:val="26"/>
                <w:rPrChange w:id="5864" w:author="admin" w:date="2023-04-27T22:57:00Z">
                  <w:rPr/>
                </w:rPrChange>
              </w:rPr>
              <w:pPrChange w:id="5865" w:author="admin" w:date="2023-04-27T22:57:00Z">
                <w:pPr>
                  <w:spacing w:before="60"/>
                </w:pPr>
              </w:pPrChange>
            </w:pPr>
          </w:p>
        </w:tc>
        <w:tc>
          <w:tcPr>
            <w:tcW w:w="2483" w:type="dxa"/>
            <w:gridSpan w:val="2"/>
            <w:tcPrChange w:id="5866" w:author="admin" w:date="2023-04-27T23:22:00Z">
              <w:tcPr>
                <w:tcW w:w="1800" w:type="dxa"/>
                <w:gridSpan w:val="5"/>
              </w:tcPr>
            </w:tcPrChange>
          </w:tcPr>
          <w:p w14:paraId="432DBC78" w14:textId="6E659F22" w:rsidR="00E707C0" w:rsidRPr="001B7F35" w:rsidRDefault="00E707C0" w:rsidP="00E707C0">
            <w:pPr>
              <w:spacing w:before="60"/>
              <w:rPr>
                <w:rFonts w:ascii="Times New Roman" w:hAnsi="Times New Roman"/>
                <w:color w:val="000000"/>
                <w:sz w:val="26"/>
                <w:szCs w:val="26"/>
              </w:rPr>
            </w:pPr>
            <w:ins w:id="5867" w:author="admin" w:date="2023-04-27T23:14:00Z">
              <w:r>
                <w:rPr>
                  <w:rFonts w:ascii="Times New Roman" w:hAnsi="Times New Roman"/>
                  <w:color w:val="000000"/>
                  <w:sz w:val="26"/>
                  <w:szCs w:val="26"/>
                </w:rPr>
                <w:t>M</w:t>
              </w:r>
            </w:ins>
            <w:del w:id="5868" w:author="admin" w:date="2023-04-27T23:14:00Z">
              <w:r w:rsidRPr="001B7F35" w:rsidDel="00376700">
                <w:rPr>
                  <w:rFonts w:ascii="Times New Roman" w:hAnsi="Times New Roman"/>
                  <w:color w:val="000000"/>
                  <w:sz w:val="26"/>
                  <w:szCs w:val="26"/>
                </w:rPr>
                <w:delText>m</w:delText>
              </w:r>
            </w:del>
            <w:r w:rsidRPr="001B7F35">
              <w:rPr>
                <w:rFonts w:ascii="Times New Roman" w:hAnsi="Times New Roman"/>
                <w:color w:val="000000"/>
                <w:sz w:val="26"/>
                <w:szCs w:val="26"/>
              </w:rPr>
              <w:t>áy sốc điện</w:t>
            </w:r>
          </w:p>
        </w:tc>
        <w:tc>
          <w:tcPr>
            <w:tcW w:w="1514" w:type="dxa"/>
            <w:gridSpan w:val="2"/>
            <w:tcPrChange w:id="5869" w:author="admin" w:date="2023-04-27T23:22:00Z">
              <w:tcPr>
                <w:tcW w:w="1993" w:type="dxa"/>
                <w:gridSpan w:val="3"/>
              </w:tcPr>
            </w:tcPrChange>
          </w:tcPr>
          <w:p w14:paraId="34F6AA51" w14:textId="77777777" w:rsidR="00E707C0" w:rsidRPr="009A7CF2" w:rsidRDefault="00E707C0" w:rsidP="00E707C0">
            <w:pPr>
              <w:spacing w:before="60"/>
              <w:rPr>
                <w:ins w:id="5870" w:author="admin" w:date="2023-04-27T23:25:00Z"/>
                <w:rFonts w:ascii="Times New Roman" w:hAnsi="Times New Roman"/>
                <w:bCs/>
                <w:sz w:val="20"/>
              </w:rPr>
            </w:pPr>
            <w:ins w:id="587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5F0BE83" w14:textId="77777777" w:rsidR="00E707C0" w:rsidRPr="009A7CF2" w:rsidRDefault="00E707C0" w:rsidP="00E707C0">
            <w:pPr>
              <w:spacing w:before="60"/>
              <w:rPr>
                <w:ins w:id="5872" w:author="admin" w:date="2023-04-27T23:25:00Z"/>
                <w:rFonts w:ascii="Times New Roman" w:hAnsi="Times New Roman"/>
                <w:bCs/>
                <w:sz w:val="20"/>
              </w:rPr>
            </w:pPr>
            <w:ins w:id="587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CA4143F" w14:textId="2FC9A6AB" w:rsidR="00E707C0" w:rsidRPr="001B7F35" w:rsidRDefault="00E707C0" w:rsidP="00E707C0">
            <w:pPr>
              <w:spacing w:before="60"/>
              <w:rPr>
                <w:rFonts w:ascii="Times New Roman" w:hAnsi="Times New Roman"/>
                <w:bCs/>
                <w:sz w:val="26"/>
                <w:szCs w:val="26"/>
              </w:rPr>
            </w:pPr>
            <w:ins w:id="5874" w:author="admin" w:date="2023-04-27T23:25:00Z">
              <w:r w:rsidRPr="009A7CF2">
                <w:rPr>
                  <w:rFonts w:ascii="Times New Roman" w:hAnsi="Times New Roman"/>
                  <w:bCs/>
                  <w:sz w:val="20"/>
                </w:rPr>
                <w:t>Số lượng: …</w:t>
              </w:r>
            </w:ins>
            <w:del w:id="5875"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5876" w:author="admin" w:date="2023-04-27T23:22:00Z">
              <w:tcPr>
                <w:tcW w:w="1993" w:type="dxa"/>
                <w:gridSpan w:val="4"/>
              </w:tcPr>
            </w:tcPrChange>
          </w:tcPr>
          <w:p w14:paraId="18EE5B47" w14:textId="77777777" w:rsidR="00E707C0" w:rsidRPr="009A7CF2" w:rsidRDefault="00E707C0" w:rsidP="00E707C0">
            <w:pPr>
              <w:spacing w:before="60"/>
              <w:rPr>
                <w:ins w:id="5877" w:author="admin" w:date="2023-04-27T23:25:00Z"/>
                <w:rFonts w:ascii="Times New Roman" w:hAnsi="Times New Roman"/>
                <w:bCs/>
                <w:sz w:val="20"/>
              </w:rPr>
            </w:pPr>
            <w:ins w:id="587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B306DD7" w14:textId="77777777" w:rsidR="00E707C0" w:rsidRPr="009A7CF2" w:rsidRDefault="00E707C0" w:rsidP="00E707C0">
            <w:pPr>
              <w:spacing w:before="60"/>
              <w:rPr>
                <w:ins w:id="5879" w:author="admin" w:date="2023-04-27T23:25:00Z"/>
                <w:rFonts w:ascii="Times New Roman" w:hAnsi="Times New Roman"/>
                <w:bCs/>
                <w:sz w:val="20"/>
              </w:rPr>
            </w:pPr>
            <w:ins w:id="588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DA987C2" w14:textId="5BF289AD" w:rsidR="00E707C0" w:rsidRPr="001B7F35" w:rsidRDefault="00E707C0" w:rsidP="00E707C0">
            <w:pPr>
              <w:spacing w:before="60"/>
              <w:rPr>
                <w:rFonts w:ascii="Times New Roman" w:hAnsi="Times New Roman"/>
                <w:bCs/>
                <w:sz w:val="26"/>
                <w:szCs w:val="26"/>
              </w:rPr>
            </w:pPr>
            <w:ins w:id="5881" w:author="admin" w:date="2023-04-27T23:25:00Z">
              <w:r w:rsidRPr="009A7CF2">
                <w:rPr>
                  <w:rFonts w:ascii="Times New Roman" w:hAnsi="Times New Roman"/>
                  <w:bCs/>
                  <w:sz w:val="20"/>
                </w:rPr>
                <w:t>Số lượng: …</w:t>
              </w:r>
            </w:ins>
            <w:del w:id="5882"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5883" w:author="admin" w:date="2023-04-27T23:22:00Z">
              <w:tcPr>
                <w:tcW w:w="1993" w:type="dxa"/>
                <w:gridSpan w:val="4"/>
              </w:tcPr>
            </w:tcPrChange>
          </w:tcPr>
          <w:p w14:paraId="19CA1CBD" w14:textId="77777777" w:rsidR="00E707C0" w:rsidRPr="009A7CF2" w:rsidRDefault="00E707C0" w:rsidP="00E707C0">
            <w:pPr>
              <w:spacing w:before="60"/>
              <w:rPr>
                <w:ins w:id="5884" w:author="admin" w:date="2023-04-27T23:25:00Z"/>
                <w:rFonts w:ascii="Times New Roman" w:hAnsi="Times New Roman"/>
                <w:bCs/>
                <w:sz w:val="20"/>
              </w:rPr>
            </w:pPr>
            <w:ins w:id="588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9BD35E1" w14:textId="77777777" w:rsidR="00E707C0" w:rsidRPr="009A7CF2" w:rsidRDefault="00E707C0" w:rsidP="00E707C0">
            <w:pPr>
              <w:spacing w:before="60"/>
              <w:rPr>
                <w:ins w:id="5886" w:author="admin" w:date="2023-04-27T23:25:00Z"/>
                <w:rFonts w:ascii="Times New Roman" w:hAnsi="Times New Roman"/>
                <w:bCs/>
                <w:sz w:val="20"/>
              </w:rPr>
            </w:pPr>
            <w:ins w:id="588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BC9F344" w14:textId="6AC8F3EB" w:rsidR="00E707C0" w:rsidRPr="001B7F35" w:rsidRDefault="00E707C0" w:rsidP="00E707C0">
            <w:pPr>
              <w:spacing w:before="60"/>
              <w:rPr>
                <w:rFonts w:ascii="Times New Roman" w:hAnsi="Times New Roman"/>
                <w:bCs/>
                <w:sz w:val="26"/>
                <w:szCs w:val="26"/>
              </w:rPr>
            </w:pPr>
            <w:ins w:id="5888" w:author="admin" w:date="2023-04-27T23:25:00Z">
              <w:r w:rsidRPr="009A7CF2">
                <w:rPr>
                  <w:rFonts w:ascii="Times New Roman" w:hAnsi="Times New Roman"/>
                  <w:bCs/>
                  <w:sz w:val="20"/>
                </w:rPr>
                <w:t>Số lượng: …</w:t>
              </w:r>
            </w:ins>
            <w:del w:id="5889"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5890" w:author="admin" w:date="2023-04-27T23:22:00Z">
              <w:tcPr>
                <w:tcW w:w="1571" w:type="dxa"/>
              </w:tcPr>
            </w:tcPrChange>
          </w:tcPr>
          <w:p w14:paraId="327E1D3C" w14:textId="77777777" w:rsidR="00E707C0" w:rsidRPr="009A7CF2" w:rsidRDefault="00E707C0" w:rsidP="00E707C0">
            <w:pPr>
              <w:spacing w:before="60"/>
              <w:rPr>
                <w:ins w:id="5891" w:author="admin" w:date="2023-04-27T23:25:00Z"/>
                <w:rFonts w:ascii="Times New Roman" w:hAnsi="Times New Roman"/>
                <w:bCs/>
                <w:sz w:val="20"/>
              </w:rPr>
            </w:pPr>
            <w:ins w:id="589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B345566" w14:textId="77777777" w:rsidR="00E707C0" w:rsidRPr="009A7CF2" w:rsidRDefault="00E707C0" w:rsidP="00E707C0">
            <w:pPr>
              <w:spacing w:before="60"/>
              <w:rPr>
                <w:ins w:id="5893" w:author="admin" w:date="2023-04-27T23:25:00Z"/>
                <w:rFonts w:ascii="Times New Roman" w:hAnsi="Times New Roman"/>
                <w:bCs/>
                <w:sz w:val="20"/>
              </w:rPr>
            </w:pPr>
            <w:ins w:id="589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D867716" w14:textId="11BCF24A" w:rsidR="00E707C0" w:rsidRPr="001B7F35" w:rsidRDefault="00E707C0" w:rsidP="00E707C0">
            <w:pPr>
              <w:spacing w:before="60"/>
              <w:rPr>
                <w:rFonts w:ascii="Times New Roman" w:hAnsi="Times New Roman"/>
                <w:bCs/>
                <w:sz w:val="26"/>
                <w:szCs w:val="26"/>
              </w:rPr>
            </w:pPr>
            <w:ins w:id="5895" w:author="admin" w:date="2023-04-27T23:25:00Z">
              <w:r w:rsidRPr="009A7CF2">
                <w:rPr>
                  <w:rFonts w:ascii="Times New Roman" w:hAnsi="Times New Roman"/>
                  <w:bCs/>
                  <w:sz w:val="20"/>
                </w:rPr>
                <w:t>Số lượng: …</w:t>
              </w:r>
            </w:ins>
            <w:del w:id="5896" w:author="admin" w:date="2023-04-27T23:24:00Z">
              <w:r w:rsidRPr="001B7F35" w:rsidDel="00B03AC6">
                <w:rPr>
                  <w:rFonts w:ascii="Times New Roman" w:hAnsi="Times New Roman"/>
                  <w:bCs/>
                  <w:sz w:val="26"/>
                  <w:szCs w:val="26"/>
                </w:rPr>
                <w:delText>Có/không; Số lượng</w:delText>
              </w:r>
            </w:del>
          </w:p>
        </w:tc>
      </w:tr>
      <w:tr w:rsidR="00E707C0" w:rsidRPr="001B7F35" w14:paraId="67DA2C39" w14:textId="77777777" w:rsidTr="00E707C0">
        <w:tc>
          <w:tcPr>
            <w:tcW w:w="709" w:type="dxa"/>
            <w:tcPrChange w:id="5897" w:author="admin" w:date="2023-04-27T23:22:00Z">
              <w:tcPr>
                <w:tcW w:w="1800" w:type="dxa"/>
                <w:gridSpan w:val="2"/>
              </w:tcPr>
            </w:tcPrChange>
          </w:tcPr>
          <w:p w14:paraId="2723685E" w14:textId="77777777" w:rsidR="00E707C0" w:rsidRPr="00A71B8F" w:rsidRDefault="00E707C0">
            <w:pPr>
              <w:pStyle w:val="ListParagraph"/>
              <w:numPr>
                <w:ilvl w:val="0"/>
                <w:numId w:val="51"/>
              </w:numPr>
              <w:spacing w:before="60"/>
              <w:rPr>
                <w:rFonts w:ascii="Times New Roman" w:hAnsi="Times New Roman"/>
                <w:color w:val="000000"/>
                <w:sz w:val="26"/>
                <w:szCs w:val="26"/>
                <w:rPrChange w:id="5898" w:author="admin" w:date="2023-04-27T22:57:00Z">
                  <w:rPr/>
                </w:rPrChange>
              </w:rPr>
              <w:pPrChange w:id="5899" w:author="admin" w:date="2023-04-27T22:57:00Z">
                <w:pPr>
                  <w:spacing w:before="60"/>
                </w:pPr>
              </w:pPrChange>
            </w:pPr>
          </w:p>
        </w:tc>
        <w:tc>
          <w:tcPr>
            <w:tcW w:w="2483" w:type="dxa"/>
            <w:gridSpan w:val="2"/>
            <w:tcPrChange w:id="5900" w:author="admin" w:date="2023-04-27T23:22:00Z">
              <w:tcPr>
                <w:tcW w:w="1800" w:type="dxa"/>
                <w:gridSpan w:val="5"/>
              </w:tcPr>
            </w:tcPrChange>
          </w:tcPr>
          <w:p w14:paraId="7C006D3B" w14:textId="4B96D449" w:rsidR="00E707C0" w:rsidRPr="001B7F35" w:rsidRDefault="00E707C0" w:rsidP="00E707C0">
            <w:pPr>
              <w:spacing w:before="60"/>
              <w:rPr>
                <w:rFonts w:ascii="Times New Roman" w:hAnsi="Times New Roman"/>
                <w:color w:val="000000"/>
                <w:sz w:val="26"/>
                <w:szCs w:val="26"/>
              </w:rPr>
            </w:pPr>
            <w:ins w:id="5901" w:author="admin" w:date="2023-04-27T23:14:00Z">
              <w:r>
                <w:rPr>
                  <w:rFonts w:ascii="Times New Roman" w:hAnsi="Times New Roman"/>
                  <w:color w:val="000000"/>
                  <w:sz w:val="26"/>
                  <w:szCs w:val="26"/>
                </w:rPr>
                <w:t>M</w:t>
              </w:r>
            </w:ins>
            <w:del w:id="5902" w:author="admin" w:date="2023-04-27T23:14:00Z">
              <w:r w:rsidRPr="001B7F35" w:rsidDel="00376700">
                <w:rPr>
                  <w:rFonts w:ascii="Times New Roman" w:hAnsi="Times New Roman"/>
                  <w:color w:val="000000"/>
                  <w:sz w:val="26"/>
                  <w:szCs w:val="26"/>
                </w:rPr>
                <w:delText>m</w:delText>
              </w:r>
            </w:del>
            <w:r w:rsidRPr="001B7F35">
              <w:rPr>
                <w:rFonts w:ascii="Times New Roman" w:hAnsi="Times New Roman"/>
                <w:color w:val="000000"/>
                <w:sz w:val="26"/>
                <w:szCs w:val="26"/>
              </w:rPr>
              <w:t>áy tạo nhịp tim</w:t>
            </w:r>
          </w:p>
        </w:tc>
        <w:tc>
          <w:tcPr>
            <w:tcW w:w="1514" w:type="dxa"/>
            <w:gridSpan w:val="2"/>
            <w:tcPrChange w:id="5903" w:author="admin" w:date="2023-04-27T23:22:00Z">
              <w:tcPr>
                <w:tcW w:w="1993" w:type="dxa"/>
                <w:gridSpan w:val="3"/>
              </w:tcPr>
            </w:tcPrChange>
          </w:tcPr>
          <w:p w14:paraId="7549F92E" w14:textId="77777777" w:rsidR="00E707C0" w:rsidRPr="009A7CF2" w:rsidRDefault="00E707C0" w:rsidP="00E707C0">
            <w:pPr>
              <w:spacing w:before="60"/>
              <w:rPr>
                <w:ins w:id="5904" w:author="admin" w:date="2023-04-27T23:25:00Z"/>
                <w:rFonts w:ascii="Times New Roman" w:hAnsi="Times New Roman"/>
                <w:bCs/>
                <w:sz w:val="20"/>
              </w:rPr>
            </w:pPr>
            <w:ins w:id="590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E96202" w14:textId="77777777" w:rsidR="00E707C0" w:rsidRPr="009A7CF2" w:rsidRDefault="00E707C0" w:rsidP="00E707C0">
            <w:pPr>
              <w:spacing w:before="60"/>
              <w:rPr>
                <w:ins w:id="5906" w:author="admin" w:date="2023-04-27T23:25:00Z"/>
                <w:rFonts w:ascii="Times New Roman" w:hAnsi="Times New Roman"/>
                <w:bCs/>
                <w:sz w:val="20"/>
              </w:rPr>
            </w:pPr>
            <w:ins w:id="590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76B610D" w14:textId="6161A9C9" w:rsidR="00E707C0" w:rsidRPr="001B7F35" w:rsidRDefault="00E707C0" w:rsidP="00E707C0">
            <w:pPr>
              <w:spacing w:before="60"/>
              <w:rPr>
                <w:rFonts w:ascii="Times New Roman" w:hAnsi="Times New Roman"/>
                <w:bCs/>
                <w:sz w:val="26"/>
                <w:szCs w:val="26"/>
              </w:rPr>
            </w:pPr>
            <w:ins w:id="5908" w:author="admin" w:date="2023-04-27T23:25:00Z">
              <w:r w:rsidRPr="009A7CF2">
                <w:rPr>
                  <w:rFonts w:ascii="Times New Roman" w:hAnsi="Times New Roman"/>
                  <w:bCs/>
                  <w:sz w:val="20"/>
                </w:rPr>
                <w:t>Số lượng: …</w:t>
              </w:r>
            </w:ins>
            <w:del w:id="5909"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5910" w:author="admin" w:date="2023-04-27T23:22:00Z">
              <w:tcPr>
                <w:tcW w:w="1993" w:type="dxa"/>
                <w:gridSpan w:val="4"/>
              </w:tcPr>
            </w:tcPrChange>
          </w:tcPr>
          <w:p w14:paraId="50AB5F23" w14:textId="77777777" w:rsidR="00E707C0" w:rsidRPr="009A7CF2" w:rsidRDefault="00E707C0" w:rsidP="00E707C0">
            <w:pPr>
              <w:spacing w:before="60"/>
              <w:rPr>
                <w:ins w:id="5911" w:author="admin" w:date="2023-04-27T23:25:00Z"/>
                <w:rFonts w:ascii="Times New Roman" w:hAnsi="Times New Roman"/>
                <w:bCs/>
                <w:sz w:val="20"/>
              </w:rPr>
            </w:pPr>
            <w:ins w:id="591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96DAB10" w14:textId="77777777" w:rsidR="00E707C0" w:rsidRPr="009A7CF2" w:rsidRDefault="00E707C0" w:rsidP="00E707C0">
            <w:pPr>
              <w:spacing w:before="60"/>
              <w:rPr>
                <w:ins w:id="5913" w:author="admin" w:date="2023-04-27T23:25:00Z"/>
                <w:rFonts w:ascii="Times New Roman" w:hAnsi="Times New Roman"/>
                <w:bCs/>
                <w:sz w:val="20"/>
              </w:rPr>
            </w:pPr>
            <w:ins w:id="591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D7709DD" w14:textId="5F486D7C" w:rsidR="00E707C0" w:rsidRPr="001B7F35" w:rsidRDefault="00E707C0" w:rsidP="00E707C0">
            <w:pPr>
              <w:spacing w:before="60"/>
              <w:rPr>
                <w:rFonts w:ascii="Times New Roman" w:hAnsi="Times New Roman"/>
                <w:bCs/>
                <w:sz w:val="26"/>
                <w:szCs w:val="26"/>
              </w:rPr>
            </w:pPr>
            <w:ins w:id="5915" w:author="admin" w:date="2023-04-27T23:25:00Z">
              <w:r w:rsidRPr="009A7CF2">
                <w:rPr>
                  <w:rFonts w:ascii="Times New Roman" w:hAnsi="Times New Roman"/>
                  <w:bCs/>
                  <w:sz w:val="20"/>
                </w:rPr>
                <w:t>Số lượng: …</w:t>
              </w:r>
            </w:ins>
            <w:del w:id="5916"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5917" w:author="admin" w:date="2023-04-27T23:22:00Z">
              <w:tcPr>
                <w:tcW w:w="1993" w:type="dxa"/>
                <w:gridSpan w:val="4"/>
              </w:tcPr>
            </w:tcPrChange>
          </w:tcPr>
          <w:p w14:paraId="5458EE6B" w14:textId="77777777" w:rsidR="00E707C0" w:rsidRPr="009A7CF2" w:rsidRDefault="00E707C0" w:rsidP="00E707C0">
            <w:pPr>
              <w:spacing w:before="60"/>
              <w:rPr>
                <w:ins w:id="5918" w:author="admin" w:date="2023-04-27T23:25:00Z"/>
                <w:rFonts w:ascii="Times New Roman" w:hAnsi="Times New Roman"/>
                <w:bCs/>
                <w:sz w:val="20"/>
              </w:rPr>
            </w:pPr>
            <w:ins w:id="591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2BF5C14" w14:textId="77777777" w:rsidR="00E707C0" w:rsidRPr="009A7CF2" w:rsidRDefault="00E707C0" w:rsidP="00E707C0">
            <w:pPr>
              <w:spacing w:before="60"/>
              <w:rPr>
                <w:ins w:id="5920" w:author="admin" w:date="2023-04-27T23:25:00Z"/>
                <w:rFonts w:ascii="Times New Roman" w:hAnsi="Times New Roman"/>
                <w:bCs/>
                <w:sz w:val="20"/>
              </w:rPr>
            </w:pPr>
            <w:ins w:id="592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C22A77" w14:textId="323C69F8" w:rsidR="00E707C0" w:rsidRPr="001B7F35" w:rsidRDefault="00E707C0" w:rsidP="00E707C0">
            <w:pPr>
              <w:spacing w:before="60"/>
              <w:rPr>
                <w:rFonts w:ascii="Times New Roman" w:hAnsi="Times New Roman"/>
                <w:bCs/>
                <w:sz w:val="26"/>
                <w:szCs w:val="26"/>
              </w:rPr>
            </w:pPr>
            <w:ins w:id="5922" w:author="admin" w:date="2023-04-27T23:25:00Z">
              <w:r w:rsidRPr="009A7CF2">
                <w:rPr>
                  <w:rFonts w:ascii="Times New Roman" w:hAnsi="Times New Roman"/>
                  <w:bCs/>
                  <w:sz w:val="20"/>
                </w:rPr>
                <w:t>Số lượng: …</w:t>
              </w:r>
            </w:ins>
            <w:del w:id="5923"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5924" w:author="admin" w:date="2023-04-27T23:22:00Z">
              <w:tcPr>
                <w:tcW w:w="1571" w:type="dxa"/>
              </w:tcPr>
            </w:tcPrChange>
          </w:tcPr>
          <w:p w14:paraId="5B355D17" w14:textId="77777777" w:rsidR="00E707C0" w:rsidRPr="009A7CF2" w:rsidRDefault="00E707C0" w:rsidP="00E707C0">
            <w:pPr>
              <w:spacing w:before="60"/>
              <w:rPr>
                <w:ins w:id="5925" w:author="admin" w:date="2023-04-27T23:25:00Z"/>
                <w:rFonts w:ascii="Times New Roman" w:hAnsi="Times New Roman"/>
                <w:bCs/>
                <w:sz w:val="20"/>
              </w:rPr>
            </w:pPr>
            <w:ins w:id="592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9411CC4" w14:textId="77777777" w:rsidR="00E707C0" w:rsidRPr="009A7CF2" w:rsidRDefault="00E707C0" w:rsidP="00E707C0">
            <w:pPr>
              <w:spacing w:before="60"/>
              <w:rPr>
                <w:ins w:id="5927" w:author="admin" w:date="2023-04-27T23:25:00Z"/>
                <w:rFonts w:ascii="Times New Roman" w:hAnsi="Times New Roman"/>
                <w:bCs/>
                <w:sz w:val="20"/>
              </w:rPr>
            </w:pPr>
            <w:ins w:id="592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5E40680" w14:textId="41F943C6" w:rsidR="00E707C0" w:rsidRPr="001B7F35" w:rsidRDefault="00E707C0" w:rsidP="00E707C0">
            <w:pPr>
              <w:spacing w:before="60"/>
              <w:rPr>
                <w:rFonts w:ascii="Times New Roman" w:hAnsi="Times New Roman"/>
                <w:bCs/>
                <w:sz w:val="26"/>
                <w:szCs w:val="26"/>
              </w:rPr>
            </w:pPr>
            <w:ins w:id="5929" w:author="admin" w:date="2023-04-27T23:25:00Z">
              <w:r w:rsidRPr="009A7CF2">
                <w:rPr>
                  <w:rFonts w:ascii="Times New Roman" w:hAnsi="Times New Roman"/>
                  <w:bCs/>
                  <w:sz w:val="20"/>
                </w:rPr>
                <w:t>Số lượng: …</w:t>
              </w:r>
            </w:ins>
            <w:del w:id="5930" w:author="admin" w:date="2023-04-27T23:24:00Z">
              <w:r w:rsidRPr="001B7F35" w:rsidDel="00B03AC6">
                <w:rPr>
                  <w:rFonts w:ascii="Times New Roman" w:hAnsi="Times New Roman"/>
                  <w:bCs/>
                  <w:sz w:val="26"/>
                  <w:szCs w:val="26"/>
                </w:rPr>
                <w:delText>Có/không; Số lượng</w:delText>
              </w:r>
            </w:del>
          </w:p>
        </w:tc>
      </w:tr>
      <w:tr w:rsidR="00E707C0" w:rsidRPr="001B7F35" w:rsidDel="00376700" w14:paraId="438AB1E4" w14:textId="46F2DF1A" w:rsidTr="00E707C0">
        <w:trPr>
          <w:gridAfter w:val="1"/>
          <w:wAfter w:w="680" w:type="dxa"/>
          <w:del w:id="5931" w:author="admin" w:date="2023-04-27T23:15:00Z"/>
        </w:trPr>
        <w:tc>
          <w:tcPr>
            <w:tcW w:w="1889" w:type="dxa"/>
            <w:gridSpan w:val="2"/>
          </w:tcPr>
          <w:p w14:paraId="37DF6ABD" w14:textId="3F241595" w:rsidR="00E707C0" w:rsidRPr="001B7F35" w:rsidDel="00376700" w:rsidRDefault="00E707C0" w:rsidP="00E707C0">
            <w:pPr>
              <w:spacing w:before="60"/>
              <w:rPr>
                <w:del w:id="5932" w:author="admin" w:date="2023-04-27T23:15:00Z"/>
                <w:rFonts w:ascii="Times New Roman" w:hAnsi="Times New Roman"/>
                <w:color w:val="000000"/>
                <w:sz w:val="26"/>
                <w:szCs w:val="26"/>
              </w:rPr>
            </w:pPr>
            <w:del w:id="5933" w:author="admin" w:date="2023-04-27T23:15:00Z">
              <w:r w:rsidRPr="001B7F35" w:rsidDel="00376700">
                <w:rPr>
                  <w:rFonts w:ascii="Times New Roman" w:hAnsi="Times New Roman"/>
                  <w:color w:val="000000"/>
                  <w:sz w:val="26"/>
                  <w:szCs w:val="26"/>
                </w:rPr>
                <w:delText>máy lọc máu ngoài thận</w:delText>
              </w:r>
            </w:del>
          </w:p>
        </w:tc>
        <w:tc>
          <w:tcPr>
            <w:tcW w:w="1632" w:type="dxa"/>
            <w:gridSpan w:val="2"/>
          </w:tcPr>
          <w:p w14:paraId="110E9AF2" w14:textId="13657BC9" w:rsidR="00E707C0" w:rsidRPr="001B7F35" w:rsidDel="00376700" w:rsidRDefault="00E707C0" w:rsidP="00E707C0">
            <w:pPr>
              <w:spacing w:before="60"/>
              <w:rPr>
                <w:del w:id="5934" w:author="admin" w:date="2023-04-27T23:15:00Z"/>
                <w:rFonts w:ascii="Times New Roman" w:hAnsi="Times New Roman"/>
                <w:bCs/>
                <w:sz w:val="26"/>
                <w:szCs w:val="26"/>
              </w:rPr>
            </w:pPr>
            <w:del w:id="5935" w:author="admin" w:date="2023-04-27T23:15:00Z">
              <w:r w:rsidRPr="001B7F35" w:rsidDel="00376700">
                <w:rPr>
                  <w:rFonts w:ascii="Times New Roman" w:hAnsi="Times New Roman"/>
                  <w:bCs/>
                  <w:sz w:val="26"/>
                  <w:szCs w:val="26"/>
                </w:rPr>
                <w:delText>Có/không; Số lượng</w:delText>
              </w:r>
            </w:del>
          </w:p>
        </w:tc>
        <w:tc>
          <w:tcPr>
            <w:tcW w:w="1812" w:type="dxa"/>
            <w:gridSpan w:val="2"/>
          </w:tcPr>
          <w:p w14:paraId="2197960C" w14:textId="77777777" w:rsidR="00E707C0" w:rsidRPr="009A7CF2" w:rsidRDefault="00E707C0" w:rsidP="00E707C0">
            <w:pPr>
              <w:spacing w:before="60"/>
              <w:rPr>
                <w:ins w:id="5936" w:author="admin" w:date="2023-04-27T23:25:00Z"/>
                <w:rFonts w:ascii="Times New Roman" w:hAnsi="Times New Roman"/>
                <w:bCs/>
                <w:sz w:val="20"/>
              </w:rPr>
            </w:pPr>
            <w:ins w:id="593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F641B48" w14:textId="77777777" w:rsidR="00E707C0" w:rsidRPr="009A7CF2" w:rsidRDefault="00E707C0" w:rsidP="00E707C0">
            <w:pPr>
              <w:spacing w:before="60"/>
              <w:rPr>
                <w:ins w:id="5938" w:author="admin" w:date="2023-04-27T23:25:00Z"/>
                <w:rFonts w:ascii="Times New Roman" w:hAnsi="Times New Roman"/>
                <w:bCs/>
                <w:sz w:val="20"/>
              </w:rPr>
            </w:pPr>
            <w:ins w:id="593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85AF7EC" w14:textId="4E777997" w:rsidR="00E707C0" w:rsidRPr="001B7F35" w:rsidDel="00376700" w:rsidRDefault="00E707C0" w:rsidP="00E707C0">
            <w:pPr>
              <w:spacing w:before="60"/>
              <w:rPr>
                <w:del w:id="5940" w:author="admin" w:date="2023-04-27T23:15:00Z"/>
                <w:rFonts w:ascii="Times New Roman" w:hAnsi="Times New Roman"/>
                <w:bCs/>
                <w:sz w:val="26"/>
                <w:szCs w:val="26"/>
              </w:rPr>
            </w:pPr>
            <w:ins w:id="5941" w:author="admin" w:date="2023-04-27T23:25:00Z">
              <w:r w:rsidRPr="009A7CF2">
                <w:rPr>
                  <w:rFonts w:ascii="Times New Roman" w:hAnsi="Times New Roman"/>
                  <w:bCs/>
                  <w:sz w:val="20"/>
                </w:rPr>
                <w:t>Số lượng: …</w:t>
              </w:r>
            </w:ins>
            <w:del w:id="5942" w:author="admin" w:date="2023-04-27T23:15:00Z">
              <w:r w:rsidRPr="001B7F35" w:rsidDel="00376700">
                <w:rPr>
                  <w:rFonts w:ascii="Times New Roman" w:hAnsi="Times New Roman"/>
                  <w:bCs/>
                  <w:sz w:val="26"/>
                  <w:szCs w:val="26"/>
                </w:rPr>
                <w:delText>Có/không; Số lượng</w:delText>
              </w:r>
            </w:del>
          </w:p>
        </w:tc>
        <w:tc>
          <w:tcPr>
            <w:tcW w:w="1702" w:type="dxa"/>
            <w:gridSpan w:val="2"/>
          </w:tcPr>
          <w:p w14:paraId="7B42B7EF" w14:textId="77777777" w:rsidR="00E707C0" w:rsidRPr="009A7CF2" w:rsidRDefault="00E707C0" w:rsidP="00E707C0">
            <w:pPr>
              <w:spacing w:before="60"/>
              <w:rPr>
                <w:ins w:id="5943" w:author="admin" w:date="2023-04-27T23:25:00Z"/>
                <w:rFonts w:ascii="Times New Roman" w:hAnsi="Times New Roman"/>
                <w:bCs/>
                <w:sz w:val="20"/>
              </w:rPr>
            </w:pPr>
            <w:ins w:id="594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9974BA7" w14:textId="77777777" w:rsidR="00E707C0" w:rsidRPr="009A7CF2" w:rsidRDefault="00E707C0" w:rsidP="00E707C0">
            <w:pPr>
              <w:spacing w:before="60"/>
              <w:rPr>
                <w:ins w:id="5945" w:author="admin" w:date="2023-04-27T23:25:00Z"/>
                <w:rFonts w:ascii="Times New Roman" w:hAnsi="Times New Roman"/>
                <w:bCs/>
                <w:sz w:val="20"/>
              </w:rPr>
            </w:pPr>
            <w:ins w:id="594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4E619E9" w14:textId="4C3E1B03" w:rsidR="00E707C0" w:rsidRPr="001B7F35" w:rsidDel="00376700" w:rsidRDefault="00E707C0" w:rsidP="00E707C0">
            <w:pPr>
              <w:spacing w:before="60"/>
              <w:rPr>
                <w:del w:id="5947" w:author="admin" w:date="2023-04-27T23:15:00Z"/>
                <w:rFonts w:ascii="Times New Roman" w:hAnsi="Times New Roman"/>
                <w:bCs/>
                <w:sz w:val="26"/>
                <w:szCs w:val="26"/>
              </w:rPr>
            </w:pPr>
            <w:ins w:id="5948" w:author="admin" w:date="2023-04-27T23:25:00Z">
              <w:r w:rsidRPr="009A7CF2">
                <w:rPr>
                  <w:rFonts w:ascii="Times New Roman" w:hAnsi="Times New Roman"/>
                  <w:bCs/>
                  <w:sz w:val="20"/>
                </w:rPr>
                <w:t>Số lượng: …</w:t>
              </w:r>
            </w:ins>
            <w:del w:id="5949" w:author="admin" w:date="2023-04-27T23:15:00Z">
              <w:r w:rsidRPr="001B7F35" w:rsidDel="00376700">
                <w:rPr>
                  <w:rFonts w:ascii="Times New Roman" w:hAnsi="Times New Roman"/>
                  <w:bCs/>
                  <w:sz w:val="26"/>
                  <w:szCs w:val="26"/>
                </w:rPr>
                <w:delText>Có/không; Số lượng</w:delText>
              </w:r>
            </w:del>
          </w:p>
        </w:tc>
        <w:tc>
          <w:tcPr>
            <w:tcW w:w="1736" w:type="dxa"/>
            <w:gridSpan w:val="2"/>
          </w:tcPr>
          <w:p w14:paraId="5848F459" w14:textId="77777777" w:rsidR="00E707C0" w:rsidRPr="009A7CF2" w:rsidRDefault="00E707C0" w:rsidP="00E707C0">
            <w:pPr>
              <w:spacing w:before="60"/>
              <w:rPr>
                <w:ins w:id="5950" w:author="admin" w:date="2023-04-27T23:25:00Z"/>
                <w:rFonts w:ascii="Times New Roman" w:hAnsi="Times New Roman"/>
                <w:bCs/>
                <w:sz w:val="20"/>
              </w:rPr>
            </w:pPr>
            <w:ins w:id="595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1D2EBA1" w14:textId="77777777" w:rsidR="00E707C0" w:rsidRPr="009A7CF2" w:rsidRDefault="00E707C0" w:rsidP="00E707C0">
            <w:pPr>
              <w:spacing w:before="60"/>
              <w:rPr>
                <w:ins w:id="5952" w:author="admin" w:date="2023-04-27T23:25:00Z"/>
                <w:rFonts w:ascii="Times New Roman" w:hAnsi="Times New Roman"/>
                <w:bCs/>
                <w:sz w:val="20"/>
              </w:rPr>
            </w:pPr>
            <w:ins w:id="595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A7CDF2E" w14:textId="13A6252E" w:rsidR="00E707C0" w:rsidRPr="001B7F35" w:rsidDel="00376700" w:rsidRDefault="00E707C0" w:rsidP="00E707C0">
            <w:pPr>
              <w:spacing w:before="60"/>
              <w:rPr>
                <w:del w:id="5954" w:author="admin" w:date="2023-04-27T23:15:00Z"/>
                <w:rFonts w:ascii="Times New Roman" w:hAnsi="Times New Roman"/>
                <w:bCs/>
                <w:sz w:val="26"/>
                <w:szCs w:val="26"/>
              </w:rPr>
            </w:pPr>
            <w:ins w:id="5955" w:author="admin" w:date="2023-04-27T23:25:00Z">
              <w:r w:rsidRPr="009A7CF2">
                <w:rPr>
                  <w:rFonts w:ascii="Times New Roman" w:hAnsi="Times New Roman"/>
                  <w:bCs/>
                  <w:sz w:val="20"/>
                </w:rPr>
                <w:t>Số lượng: …</w:t>
              </w:r>
            </w:ins>
            <w:del w:id="5956" w:author="admin" w:date="2023-04-27T23:15:00Z">
              <w:r w:rsidRPr="001B7F35" w:rsidDel="00376700">
                <w:rPr>
                  <w:rFonts w:ascii="Times New Roman" w:hAnsi="Times New Roman"/>
                  <w:bCs/>
                  <w:sz w:val="26"/>
                  <w:szCs w:val="26"/>
                </w:rPr>
                <w:delText>Có/không; Số lượng</w:delText>
              </w:r>
            </w:del>
          </w:p>
        </w:tc>
      </w:tr>
      <w:tr w:rsidR="00E707C0" w:rsidRPr="001B7F35" w14:paraId="5E391416" w14:textId="77777777" w:rsidTr="00E707C0">
        <w:tc>
          <w:tcPr>
            <w:tcW w:w="709" w:type="dxa"/>
            <w:tcPrChange w:id="5957" w:author="admin" w:date="2023-04-27T23:22:00Z">
              <w:tcPr>
                <w:tcW w:w="1800" w:type="dxa"/>
                <w:gridSpan w:val="2"/>
              </w:tcPr>
            </w:tcPrChange>
          </w:tcPr>
          <w:p w14:paraId="5998CE15" w14:textId="77777777" w:rsidR="00E707C0" w:rsidRPr="00A71B8F" w:rsidRDefault="00E707C0">
            <w:pPr>
              <w:pStyle w:val="ListParagraph"/>
              <w:numPr>
                <w:ilvl w:val="0"/>
                <w:numId w:val="51"/>
              </w:numPr>
              <w:spacing w:before="60"/>
              <w:rPr>
                <w:rFonts w:ascii="Times New Roman" w:hAnsi="Times New Roman"/>
                <w:color w:val="000000"/>
                <w:sz w:val="26"/>
                <w:szCs w:val="26"/>
                <w:rPrChange w:id="5958" w:author="admin" w:date="2023-04-27T22:57:00Z">
                  <w:rPr/>
                </w:rPrChange>
              </w:rPr>
              <w:pPrChange w:id="5959" w:author="admin" w:date="2023-04-27T22:57:00Z">
                <w:pPr>
                  <w:spacing w:before="60"/>
                </w:pPr>
              </w:pPrChange>
            </w:pPr>
          </w:p>
        </w:tc>
        <w:tc>
          <w:tcPr>
            <w:tcW w:w="2483" w:type="dxa"/>
            <w:gridSpan w:val="2"/>
            <w:tcPrChange w:id="5960" w:author="admin" w:date="2023-04-27T23:22:00Z">
              <w:tcPr>
                <w:tcW w:w="1800" w:type="dxa"/>
                <w:gridSpan w:val="5"/>
              </w:tcPr>
            </w:tcPrChange>
          </w:tcPr>
          <w:p w14:paraId="3AD74AED" w14:textId="17CAC94A"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rPr>
              <w:t xml:space="preserve">Máy nội soi </w:t>
            </w:r>
          </w:p>
        </w:tc>
        <w:tc>
          <w:tcPr>
            <w:tcW w:w="1514" w:type="dxa"/>
            <w:gridSpan w:val="2"/>
            <w:tcPrChange w:id="5961" w:author="admin" w:date="2023-04-27T23:22:00Z">
              <w:tcPr>
                <w:tcW w:w="1993" w:type="dxa"/>
                <w:gridSpan w:val="3"/>
              </w:tcPr>
            </w:tcPrChange>
          </w:tcPr>
          <w:p w14:paraId="6FDAA3F4" w14:textId="77777777" w:rsidR="00E707C0" w:rsidRPr="009A7CF2" w:rsidRDefault="00E707C0" w:rsidP="00E707C0">
            <w:pPr>
              <w:spacing w:before="60"/>
              <w:rPr>
                <w:ins w:id="5962" w:author="admin" w:date="2023-04-27T23:25:00Z"/>
                <w:rFonts w:ascii="Times New Roman" w:hAnsi="Times New Roman"/>
                <w:bCs/>
                <w:sz w:val="20"/>
              </w:rPr>
            </w:pPr>
            <w:ins w:id="596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1D0C5F9" w14:textId="77777777" w:rsidR="00E707C0" w:rsidRPr="009A7CF2" w:rsidRDefault="00E707C0" w:rsidP="00E707C0">
            <w:pPr>
              <w:spacing w:before="60"/>
              <w:rPr>
                <w:ins w:id="5964" w:author="admin" w:date="2023-04-27T23:25:00Z"/>
                <w:rFonts w:ascii="Times New Roman" w:hAnsi="Times New Roman"/>
                <w:bCs/>
                <w:sz w:val="20"/>
              </w:rPr>
            </w:pPr>
            <w:ins w:id="596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0622A6E" w14:textId="31479E86" w:rsidR="00E707C0" w:rsidRPr="001B7F35" w:rsidRDefault="00E707C0" w:rsidP="00E707C0">
            <w:pPr>
              <w:spacing w:before="60"/>
              <w:rPr>
                <w:rFonts w:ascii="Times New Roman" w:hAnsi="Times New Roman"/>
                <w:bCs/>
                <w:sz w:val="26"/>
                <w:szCs w:val="26"/>
              </w:rPr>
            </w:pPr>
            <w:ins w:id="5966" w:author="admin" w:date="2023-04-27T23:25:00Z">
              <w:r w:rsidRPr="009A7CF2">
                <w:rPr>
                  <w:rFonts w:ascii="Times New Roman" w:hAnsi="Times New Roman"/>
                  <w:bCs/>
                  <w:sz w:val="20"/>
                </w:rPr>
                <w:t>Số lượng: …</w:t>
              </w:r>
            </w:ins>
            <w:del w:id="5967"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5968" w:author="admin" w:date="2023-04-27T23:22:00Z">
              <w:tcPr>
                <w:tcW w:w="1993" w:type="dxa"/>
                <w:gridSpan w:val="4"/>
              </w:tcPr>
            </w:tcPrChange>
          </w:tcPr>
          <w:p w14:paraId="3EF44BAA" w14:textId="77777777" w:rsidR="00E707C0" w:rsidRPr="009A7CF2" w:rsidRDefault="00E707C0" w:rsidP="00E707C0">
            <w:pPr>
              <w:spacing w:before="60"/>
              <w:rPr>
                <w:ins w:id="5969" w:author="admin" w:date="2023-04-27T23:25:00Z"/>
                <w:rFonts w:ascii="Times New Roman" w:hAnsi="Times New Roman"/>
                <w:bCs/>
                <w:sz w:val="20"/>
              </w:rPr>
            </w:pPr>
            <w:ins w:id="597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D079A04" w14:textId="77777777" w:rsidR="00E707C0" w:rsidRPr="009A7CF2" w:rsidRDefault="00E707C0" w:rsidP="00E707C0">
            <w:pPr>
              <w:spacing w:before="60"/>
              <w:rPr>
                <w:ins w:id="5971" w:author="admin" w:date="2023-04-27T23:25:00Z"/>
                <w:rFonts w:ascii="Times New Roman" w:hAnsi="Times New Roman"/>
                <w:bCs/>
                <w:sz w:val="20"/>
              </w:rPr>
            </w:pPr>
            <w:ins w:id="597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02B0FB" w14:textId="67AC5C73" w:rsidR="00E707C0" w:rsidRPr="001B7F35" w:rsidRDefault="00E707C0" w:rsidP="00E707C0">
            <w:pPr>
              <w:spacing w:before="60"/>
              <w:rPr>
                <w:rFonts w:ascii="Times New Roman" w:hAnsi="Times New Roman"/>
                <w:bCs/>
                <w:sz w:val="26"/>
                <w:szCs w:val="26"/>
              </w:rPr>
            </w:pPr>
            <w:ins w:id="5973" w:author="admin" w:date="2023-04-27T23:25:00Z">
              <w:r w:rsidRPr="009A7CF2">
                <w:rPr>
                  <w:rFonts w:ascii="Times New Roman" w:hAnsi="Times New Roman"/>
                  <w:bCs/>
                  <w:sz w:val="20"/>
                </w:rPr>
                <w:t>Số lượng: …</w:t>
              </w:r>
            </w:ins>
            <w:del w:id="5974"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5975" w:author="admin" w:date="2023-04-27T23:22:00Z">
              <w:tcPr>
                <w:tcW w:w="1993" w:type="dxa"/>
                <w:gridSpan w:val="4"/>
              </w:tcPr>
            </w:tcPrChange>
          </w:tcPr>
          <w:p w14:paraId="27A59A81" w14:textId="77777777" w:rsidR="00E707C0" w:rsidRPr="009A7CF2" w:rsidRDefault="00E707C0" w:rsidP="00E707C0">
            <w:pPr>
              <w:spacing w:before="60"/>
              <w:rPr>
                <w:ins w:id="5976" w:author="admin" w:date="2023-04-27T23:25:00Z"/>
                <w:rFonts w:ascii="Times New Roman" w:hAnsi="Times New Roman"/>
                <w:bCs/>
                <w:sz w:val="20"/>
              </w:rPr>
            </w:pPr>
            <w:ins w:id="597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725165D" w14:textId="77777777" w:rsidR="00E707C0" w:rsidRPr="009A7CF2" w:rsidRDefault="00E707C0" w:rsidP="00E707C0">
            <w:pPr>
              <w:spacing w:before="60"/>
              <w:rPr>
                <w:ins w:id="5978" w:author="admin" w:date="2023-04-27T23:25:00Z"/>
                <w:rFonts w:ascii="Times New Roman" w:hAnsi="Times New Roman"/>
                <w:bCs/>
                <w:sz w:val="20"/>
              </w:rPr>
            </w:pPr>
            <w:ins w:id="597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F4C39C4" w14:textId="04D7BCEA" w:rsidR="00E707C0" w:rsidRPr="001B7F35" w:rsidRDefault="00E707C0" w:rsidP="00E707C0">
            <w:pPr>
              <w:spacing w:before="60"/>
              <w:rPr>
                <w:rFonts w:ascii="Times New Roman" w:hAnsi="Times New Roman"/>
                <w:bCs/>
                <w:sz w:val="26"/>
                <w:szCs w:val="26"/>
              </w:rPr>
            </w:pPr>
            <w:ins w:id="5980" w:author="admin" w:date="2023-04-27T23:25:00Z">
              <w:r w:rsidRPr="009A7CF2">
                <w:rPr>
                  <w:rFonts w:ascii="Times New Roman" w:hAnsi="Times New Roman"/>
                  <w:bCs/>
                  <w:sz w:val="20"/>
                </w:rPr>
                <w:t>Số lượng: …</w:t>
              </w:r>
            </w:ins>
            <w:del w:id="5981"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5982" w:author="admin" w:date="2023-04-27T23:22:00Z">
              <w:tcPr>
                <w:tcW w:w="1571" w:type="dxa"/>
              </w:tcPr>
            </w:tcPrChange>
          </w:tcPr>
          <w:p w14:paraId="38719B42" w14:textId="77777777" w:rsidR="00E707C0" w:rsidRPr="009A7CF2" w:rsidRDefault="00E707C0" w:rsidP="00E707C0">
            <w:pPr>
              <w:spacing w:before="60"/>
              <w:rPr>
                <w:ins w:id="5983" w:author="admin" w:date="2023-04-27T23:25:00Z"/>
                <w:rFonts w:ascii="Times New Roman" w:hAnsi="Times New Roman"/>
                <w:bCs/>
                <w:sz w:val="20"/>
              </w:rPr>
            </w:pPr>
            <w:ins w:id="598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95DF955" w14:textId="77777777" w:rsidR="00E707C0" w:rsidRPr="009A7CF2" w:rsidRDefault="00E707C0" w:rsidP="00E707C0">
            <w:pPr>
              <w:spacing w:before="60"/>
              <w:rPr>
                <w:ins w:id="5985" w:author="admin" w:date="2023-04-27T23:25:00Z"/>
                <w:rFonts w:ascii="Times New Roman" w:hAnsi="Times New Roman"/>
                <w:bCs/>
                <w:sz w:val="20"/>
              </w:rPr>
            </w:pPr>
            <w:ins w:id="598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A50F0F8" w14:textId="25332139" w:rsidR="00E707C0" w:rsidRPr="001B7F35" w:rsidRDefault="00E707C0" w:rsidP="00E707C0">
            <w:pPr>
              <w:spacing w:before="60"/>
              <w:rPr>
                <w:rFonts w:ascii="Times New Roman" w:hAnsi="Times New Roman"/>
                <w:bCs/>
                <w:sz w:val="26"/>
                <w:szCs w:val="26"/>
              </w:rPr>
            </w:pPr>
            <w:ins w:id="5987" w:author="admin" w:date="2023-04-27T23:25:00Z">
              <w:r w:rsidRPr="009A7CF2">
                <w:rPr>
                  <w:rFonts w:ascii="Times New Roman" w:hAnsi="Times New Roman"/>
                  <w:bCs/>
                  <w:sz w:val="20"/>
                </w:rPr>
                <w:t>Số lượng: …</w:t>
              </w:r>
            </w:ins>
            <w:del w:id="5988" w:author="admin" w:date="2023-04-27T23:24:00Z">
              <w:r w:rsidRPr="001B7F35" w:rsidDel="00B03AC6">
                <w:rPr>
                  <w:rFonts w:ascii="Times New Roman" w:hAnsi="Times New Roman"/>
                  <w:bCs/>
                  <w:sz w:val="26"/>
                  <w:szCs w:val="26"/>
                </w:rPr>
                <w:delText>Có/không; Số lượng</w:delText>
              </w:r>
            </w:del>
          </w:p>
        </w:tc>
      </w:tr>
      <w:tr w:rsidR="00E707C0" w:rsidRPr="001B7F35" w14:paraId="73534903" w14:textId="77777777" w:rsidTr="00E707C0">
        <w:tc>
          <w:tcPr>
            <w:tcW w:w="709" w:type="dxa"/>
            <w:tcPrChange w:id="5989" w:author="admin" w:date="2023-04-27T23:22:00Z">
              <w:tcPr>
                <w:tcW w:w="1800" w:type="dxa"/>
                <w:gridSpan w:val="2"/>
              </w:tcPr>
            </w:tcPrChange>
          </w:tcPr>
          <w:p w14:paraId="2EDD3FF8" w14:textId="77777777" w:rsidR="00E707C0" w:rsidRPr="00A71B8F" w:rsidRDefault="00E707C0">
            <w:pPr>
              <w:pStyle w:val="ListParagraph"/>
              <w:numPr>
                <w:ilvl w:val="0"/>
                <w:numId w:val="51"/>
              </w:numPr>
              <w:spacing w:before="60"/>
              <w:rPr>
                <w:rFonts w:ascii="Times New Roman" w:hAnsi="Times New Roman"/>
                <w:color w:val="000000"/>
                <w:sz w:val="26"/>
                <w:szCs w:val="26"/>
                <w:rPrChange w:id="5990" w:author="admin" w:date="2023-04-27T22:57:00Z">
                  <w:rPr/>
                </w:rPrChange>
              </w:rPr>
              <w:pPrChange w:id="5991" w:author="admin" w:date="2023-04-27T22:57:00Z">
                <w:pPr>
                  <w:spacing w:before="60"/>
                </w:pPr>
              </w:pPrChange>
            </w:pPr>
          </w:p>
        </w:tc>
        <w:tc>
          <w:tcPr>
            <w:tcW w:w="2483" w:type="dxa"/>
            <w:gridSpan w:val="2"/>
            <w:tcPrChange w:id="5992" w:author="admin" w:date="2023-04-27T23:22:00Z">
              <w:tcPr>
                <w:tcW w:w="1800" w:type="dxa"/>
                <w:gridSpan w:val="5"/>
              </w:tcPr>
            </w:tcPrChange>
          </w:tcPr>
          <w:p w14:paraId="4EC48075" w14:textId="5626F04B"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rPr>
              <w:t>Xe cáng</w:t>
            </w:r>
          </w:p>
        </w:tc>
        <w:tc>
          <w:tcPr>
            <w:tcW w:w="1514" w:type="dxa"/>
            <w:gridSpan w:val="2"/>
            <w:tcPrChange w:id="5993" w:author="admin" w:date="2023-04-27T23:22:00Z">
              <w:tcPr>
                <w:tcW w:w="1993" w:type="dxa"/>
                <w:gridSpan w:val="3"/>
              </w:tcPr>
            </w:tcPrChange>
          </w:tcPr>
          <w:p w14:paraId="0DB6E310" w14:textId="77777777" w:rsidR="00E707C0" w:rsidRPr="009A7CF2" w:rsidRDefault="00E707C0" w:rsidP="00E707C0">
            <w:pPr>
              <w:spacing w:before="60"/>
              <w:rPr>
                <w:ins w:id="5994" w:author="admin" w:date="2023-04-27T23:25:00Z"/>
                <w:rFonts w:ascii="Times New Roman" w:hAnsi="Times New Roman"/>
                <w:bCs/>
                <w:sz w:val="20"/>
              </w:rPr>
            </w:pPr>
            <w:ins w:id="599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3C31A019" w14:textId="77777777" w:rsidR="00E707C0" w:rsidRPr="009A7CF2" w:rsidRDefault="00E707C0" w:rsidP="00E707C0">
            <w:pPr>
              <w:spacing w:before="60"/>
              <w:rPr>
                <w:ins w:id="5996" w:author="admin" w:date="2023-04-27T23:25:00Z"/>
                <w:rFonts w:ascii="Times New Roman" w:hAnsi="Times New Roman"/>
                <w:bCs/>
                <w:sz w:val="20"/>
              </w:rPr>
            </w:pPr>
            <w:ins w:id="599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380FAFE" w14:textId="56D7BD44" w:rsidR="00E707C0" w:rsidRPr="001B7F35" w:rsidRDefault="00E707C0" w:rsidP="00E707C0">
            <w:pPr>
              <w:spacing w:before="60"/>
              <w:rPr>
                <w:rFonts w:ascii="Times New Roman" w:hAnsi="Times New Roman"/>
                <w:bCs/>
                <w:sz w:val="26"/>
                <w:szCs w:val="26"/>
              </w:rPr>
            </w:pPr>
            <w:ins w:id="5998" w:author="admin" w:date="2023-04-27T23:25:00Z">
              <w:r w:rsidRPr="009A7CF2">
                <w:rPr>
                  <w:rFonts w:ascii="Times New Roman" w:hAnsi="Times New Roman"/>
                  <w:bCs/>
                  <w:sz w:val="20"/>
                </w:rPr>
                <w:t>Số lượng: …</w:t>
              </w:r>
            </w:ins>
            <w:del w:id="5999"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6000" w:author="admin" w:date="2023-04-27T23:22:00Z">
              <w:tcPr>
                <w:tcW w:w="1993" w:type="dxa"/>
                <w:gridSpan w:val="4"/>
              </w:tcPr>
            </w:tcPrChange>
          </w:tcPr>
          <w:p w14:paraId="3F4B6A85" w14:textId="77777777" w:rsidR="00E707C0" w:rsidRPr="009A7CF2" w:rsidRDefault="00E707C0" w:rsidP="00E707C0">
            <w:pPr>
              <w:spacing w:before="60"/>
              <w:rPr>
                <w:ins w:id="6001" w:author="admin" w:date="2023-04-27T23:25:00Z"/>
                <w:rFonts w:ascii="Times New Roman" w:hAnsi="Times New Roman"/>
                <w:bCs/>
                <w:sz w:val="20"/>
              </w:rPr>
            </w:pPr>
            <w:ins w:id="600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B424150" w14:textId="77777777" w:rsidR="00E707C0" w:rsidRPr="009A7CF2" w:rsidRDefault="00E707C0" w:rsidP="00E707C0">
            <w:pPr>
              <w:spacing w:before="60"/>
              <w:rPr>
                <w:ins w:id="6003" w:author="admin" w:date="2023-04-27T23:25:00Z"/>
                <w:rFonts w:ascii="Times New Roman" w:hAnsi="Times New Roman"/>
                <w:bCs/>
                <w:sz w:val="20"/>
              </w:rPr>
            </w:pPr>
            <w:ins w:id="600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629D117" w14:textId="47D08177" w:rsidR="00E707C0" w:rsidRPr="001B7F35" w:rsidRDefault="00E707C0" w:rsidP="00E707C0">
            <w:pPr>
              <w:spacing w:before="60"/>
              <w:rPr>
                <w:rFonts w:ascii="Times New Roman" w:hAnsi="Times New Roman"/>
                <w:bCs/>
                <w:sz w:val="26"/>
                <w:szCs w:val="26"/>
              </w:rPr>
            </w:pPr>
            <w:ins w:id="6005" w:author="admin" w:date="2023-04-27T23:25:00Z">
              <w:r w:rsidRPr="009A7CF2">
                <w:rPr>
                  <w:rFonts w:ascii="Times New Roman" w:hAnsi="Times New Roman"/>
                  <w:bCs/>
                  <w:sz w:val="20"/>
                </w:rPr>
                <w:t>Số lượng: …</w:t>
              </w:r>
            </w:ins>
            <w:del w:id="6006"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6007" w:author="admin" w:date="2023-04-27T23:22:00Z">
              <w:tcPr>
                <w:tcW w:w="1993" w:type="dxa"/>
                <w:gridSpan w:val="4"/>
              </w:tcPr>
            </w:tcPrChange>
          </w:tcPr>
          <w:p w14:paraId="585999B5" w14:textId="77777777" w:rsidR="00E707C0" w:rsidRPr="009A7CF2" w:rsidRDefault="00E707C0" w:rsidP="00E707C0">
            <w:pPr>
              <w:spacing w:before="60"/>
              <w:rPr>
                <w:ins w:id="6008" w:author="admin" w:date="2023-04-27T23:25:00Z"/>
                <w:rFonts w:ascii="Times New Roman" w:hAnsi="Times New Roman"/>
                <w:bCs/>
                <w:sz w:val="20"/>
              </w:rPr>
            </w:pPr>
            <w:ins w:id="600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06A909F" w14:textId="77777777" w:rsidR="00E707C0" w:rsidRPr="009A7CF2" w:rsidRDefault="00E707C0" w:rsidP="00E707C0">
            <w:pPr>
              <w:spacing w:before="60"/>
              <w:rPr>
                <w:ins w:id="6010" w:author="admin" w:date="2023-04-27T23:25:00Z"/>
                <w:rFonts w:ascii="Times New Roman" w:hAnsi="Times New Roman"/>
                <w:bCs/>
                <w:sz w:val="20"/>
              </w:rPr>
            </w:pPr>
            <w:ins w:id="601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D4751FE" w14:textId="133ACB67" w:rsidR="00E707C0" w:rsidRPr="001B7F35" w:rsidRDefault="00E707C0" w:rsidP="00E707C0">
            <w:pPr>
              <w:spacing w:before="60"/>
              <w:rPr>
                <w:rFonts w:ascii="Times New Roman" w:hAnsi="Times New Roman"/>
                <w:bCs/>
                <w:sz w:val="26"/>
                <w:szCs w:val="26"/>
              </w:rPr>
            </w:pPr>
            <w:ins w:id="6012" w:author="admin" w:date="2023-04-27T23:25:00Z">
              <w:r w:rsidRPr="009A7CF2">
                <w:rPr>
                  <w:rFonts w:ascii="Times New Roman" w:hAnsi="Times New Roman"/>
                  <w:bCs/>
                  <w:sz w:val="20"/>
                </w:rPr>
                <w:t>Số lượng: …</w:t>
              </w:r>
            </w:ins>
            <w:del w:id="6013"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6014" w:author="admin" w:date="2023-04-27T23:22:00Z">
              <w:tcPr>
                <w:tcW w:w="1571" w:type="dxa"/>
              </w:tcPr>
            </w:tcPrChange>
          </w:tcPr>
          <w:p w14:paraId="00ECDBE6" w14:textId="77777777" w:rsidR="00E707C0" w:rsidRPr="009A7CF2" w:rsidRDefault="00E707C0" w:rsidP="00E707C0">
            <w:pPr>
              <w:spacing w:before="60"/>
              <w:rPr>
                <w:ins w:id="6015" w:author="admin" w:date="2023-04-27T23:25:00Z"/>
                <w:rFonts w:ascii="Times New Roman" w:hAnsi="Times New Roman"/>
                <w:bCs/>
                <w:sz w:val="20"/>
              </w:rPr>
            </w:pPr>
            <w:ins w:id="601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9BCB7EF" w14:textId="77777777" w:rsidR="00E707C0" w:rsidRPr="009A7CF2" w:rsidRDefault="00E707C0" w:rsidP="00E707C0">
            <w:pPr>
              <w:spacing w:before="60"/>
              <w:rPr>
                <w:ins w:id="6017" w:author="admin" w:date="2023-04-27T23:25:00Z"/>
                <w:rFonts w:ascii="Times New Roman" w:hAnsi="Times New Roman"/>
                <w:bCs/>
                <w:sz w:val="20"/>
              </w:rPr>
            </w:pPr>
            <w:ins w:id="601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4217A07" w14:textId="77E91A33" w:rsidR="00E707C0" w:rsidRPr="001B7F35" w:rsidRDefault="00E707C0" w:rsidP="00E707C0">
            <w:pPr>
              <w:spacing w:before="60"/>
              <w:rPr>
                <w:rFonts w:ascii="Times New Roman" w:hAnsi="Times New Roman"/>
                <w:bCs/>
                <w:sz w:val="26"/>
                <w:szCs w:val="26"/>
              </w:rPr>
            </w:pPr>
            <w:ins w:id="6019" w:author="admin" w:date="2023-04-27T23:25:00Z">
              <w:r w:rsidRPr="009A7CF2">
                <w:rPr>
                  <w:rFonts w:ascii="Times New Roman" w:hAnsi="Times New Roman"/>
                  <w:bCs/>
                  <w:sz w:val="20"/>
                </w:rPr>
                <w:t>Số lượng: …</w:t>
              </w:r>
            </w:ins>
            <w:del w:id="6020" w:author="admin" w:date="2023-04-27T23:24:00Z">
              <w:r w:rsidRPr="001B7F35" w:rsidDel="00B03AC6">
                <w:rPr>
                  <w:rFonts w:ascii="Times New Roman" w:hAnsi="Times New Roman"/>
                  <w:bCs/>
                  <w:sz w:val="26"/>
                  <w:szCs w:val="26"/>
                </w:rPr>
                <w:delText>Có/không; Số lượng</w:delText>
              </w:r>
            </w:del>
          </w:p>
        </w:tc>
      </w:tr>
      <w:tr w:rsidR="00E707C0" w:rsidRPr="001B7F35" w14:paraId="0838A00A" w14:textId="77777777" w:rsidTr="00E707C0">
        <w:tc>
          <w:tcPr>
            <w:tcW w:w="709" w:type="dxa"/>
            <w:tcPrChange w:id="6021" w:author="admin" w:date="2023-04-27T23:22:00Z">
              <w:tcPr>
                <w:tcW w:w="1800" w:type="dxa"/>
                <w:gridSpan w:val="2"/>
              </w:tcPr>
            </w:tcPrChange>
          </w:tcPr>
          <w:p w14:paraId="0A554F8A" w14:textId="77777777" w:rsidR="00E707C0" w:rsidRPr="00A71B8F" w:rsidRDefault="00E707C0">
            <w:pPr>
              <w:pStyle w:val="ListParagraph"/>
              <w:numPr>
                <w:ilvl w:val="0"/>
                <w:numId w:val="51"/>
              </w:numPr>
              <w:spacing w:before="60"/>
              <w:rPr>
                <w:rFonts w:ascii="Times New Roman" w:hAnsi="Times New Roman"/>
                <w:color w:val="000000"/>
                <w:sz w:val="26"/>
                <w:szCs w:val="26"/>
                <w:rPrChange w:id="6022" w:author="admin" w:date="2023-04-27T22:57:00Z">
                  <w:rPr/>
                </w:rPrChange>
              </w:rPr>
              <w:pPrChange w:id="6023" w:author="admin" w:date="2023-04-27T22:57:00Z">
                <w:pPr>
                  <w:spacing w:before="60"/>
                </w:pPr>
              </w:pPrChange>
            </w:pPr>
          </w:p>
        </w:tc>
        <w:tc>
          <w:tcPr>
            <w:tcW w:w="2483" w:type="dxa"/>
            <w:gridSpan w:val="2"/>
            <w:tcPrChange w:id="6024" w:author="admin" w:date="2023-04-27T23:22:00Z">
              <w:tcPr>
                <w:tcW w:w="1800" w:type="dxa"/>
                <w:gridSpan w:val="5"/>
              </w:tcPr>
            </w:tcPrChange>
          </w:tcPr>
          <w:p w14:paraId="5D24FC90" w14:textId="78EBD4F2"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rPr>
              <w:t>Xe đẩy</w:t>
            </w:r>
          </w:p>
        </w:tc>
        <w:tc>
          <w:tcPr>
            <w:tcW w:w="1514" w:type="dxa"/>
            <w:gridSpan w:val="2"/>
            <w:tcPrChange w:id="6025" w:author="admin" w:date="2023-04-27T23:22:00Z">
              <w:tcPr>
                <w:tcW w:w="1993" w:type="dxa"/>
                <w:gridSpan w:val="3"/>
              </w:tcPr>
            </w:tcPrChange>
          </w:tcPr>
          <w:p w14:paraId="1F097342" w14:textId="77777777" w:rsidR="00E707C0" w:rsidRPr="009A7CF2" w:rsidRDefault="00E707C0" w:rsidP="00E707C0">
            <w:pPr>
              <w:spacing w:before="60"/>
              <w:rPr>
                <w:ins w:id="6026" w:author="admin" w:date="2023-04-27T23:25:00Z"/>
                <w:rFonts w:ascii="Times New Roman" w:hAnsi="Times New Roman"/>
                <w:bCs/>
                <w:sz w:val="20"/>
              </w:rPr>
            </w:pPr>
            <w:ins w:id="602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8976678" w14:textId="77777777" w:rsidR="00E707C0" w:rsidRPr="009A7CF2" w:rsidRDefault="00E707C0" w:rsidP="00E707C0">
            <w:pPr>
              <w:spacing w:before="60"/>
              <w:rPr>
                <w:ins w:id="6028" w:author="admin" w:date="2023-04-27T23:25:00Z"/>
                <w:rFonts w:ascii="Times New Roman" w:hAnsi="Times New Roman"/>
                <w:bCs/>
                <w:sz w:val="20"/>
              </w:rPr>
            </w:pPr>
            <w:ins w:id="602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EF9FF8B" w14:textId="7342EBF9" w:rsidR="00E707C0" w:rsidRPr="001B7F35" w:rsidRDefault="00E707C0" w:rsidP="00E707C0">
            <w:pPr>
              <w:spacing w:before="60"/>
              <w:rPr>
                <w:rFonts w:ascii="Times New Roman" w:hAnsi="Times New Roman"/>
                <w:bCs/>
                <w:sz w:val="26"/>
                <w:szCs w:val="26"/>
              </w:rPr>
            </w:pPr>
            <w:ins w:id="6030" w:author="admin" w:date="2023-04-27T23:25:00Z">
              <w:r w:rsidRPr="009A7CF2">
                <w:rPr>
                  <w:rFonts w:ascii="Times New Roman" w:hAnsi="Times New Roman"/>
                  <w:bCs/>
                  <w:sz w:val="20"/>
                </w:rPr>
                <w:t>Số lượng: …</w:t>
              </w:r>
            </w:ins>
            <w:del w:id="6031"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6032" w:author="admin" w:date="2023-04-27T23:22:00Z">
              <w:tcPr>
                <w:tcW w:w="1993" w:type="dxa"/>
                <w:gridSpan w:val="4"/>
              </w:tcPr>
            </w:tcPrChange>
          </w:tcPr>
          <w:p w14:paraId="7D8F0F45" w14:textId="77777777" w:rsidR="00E707C0" w:rsidRPr="009A7CF2" w:rsidRDefault="00E707C0" w:rsidP="00E707C0">
            <w:pPr>
              <w:spacing w:before="60"/>
              <w:rPr>
                <w:ins w:id="6033" w:author="admin" w:date="2023-04-27T23:25:00Z"/>
                <w:rFonts w:ascii="Times New Roman" w:hAnsi="Times New Roman"/>
                <w:bCs/>
                <w:sz w:val="20"/>
              </w:rPr>
            </w:pPr>
            <w:ins w:id="603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449C373" w14:textId="77777777" w:rsidR="00E707C0" w:rsidRPr="009A7CF2" w:rsidRDefault="00E707C0" w:rsidP="00E707C0">
            <w:pPr>
              <w:spacing w:before="60"/>
              <w:rPr>
                <w:ins w:id="6035" w:author="admin" w:date="2023-04-27T23:25:00Z"/>
                <w:rFonts w:ascii="Times New Roman" w:hAnsi="Times New Roman"/>
                <w:bCs/>
                <w:sz w:val="20"/>
              </w:rPr>
            </w:pPr>
            <w:ins w:id="603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7CD7288" w14:textId="4CDBF682" w:rsidR="00E707C0" w:rsidRPr="001B7F35" w:rsidRDefault="00E707C0" w:rsidP="00E707C0">
            <w:pPr>
              <w:spacing w:before="60"/>
              <w:rPr>
                <w:rFonts w:ascii="Times New Roman" w:hAnsi="Times New Roman"/>
                <w:bCs/>
                <w:sz w:val="26"/>
                <w:szCs w:val="26"/>
              </w:rPr>
            </w:pPr>
            <w:ins w:id="6037" w:author="admin" w:date="2023-04-27T23:25:00Z">
              <w:r w:rsidRPr="009A7CF2">
                <w:rPr>
                  <w:rFonts w:ascii="Times New Roman" w:hAnsi="Times New Roman"/>
                  <w:bCs/>
                  <w:sz w:val="20"/>
                </w:rPr>
                <w:t>Số lượng: …</w:t>
              </w:r>
            </w:ins>
            <w:del w:id="6038"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6039" w:author="admin" w:date="2023-04-27T23:22:00Z">
              <w:tcPr>
                <w:tcW w:w="1993" w:type="dxa"/>
                <w:gridSpan w:val="4"/>
              </w:tcPr>
            </w:tcPrChange>
          </w:tcPr>
          <w:p w14:paraId="5628BB50" w14:textId="77777777" w:rsidR="00E707C0" w:rsidRPr="009A7CF2" w:rsidRDefault="00E707C0" w:rsidP="00E707C0">
            <w:pPr>
              <w:spacing w:before="60"/>
              <w:rPr>
                <w:ins w:id="6040" w:author="admin" w:date="2023-04-27T23:25:00Z"/>
                <w:rFonts w:ascii="Times New Roman" w:hAnsi="Times New Roman"/>
                <w:bCs/>
                <w:sz w:val="20"/>
              </w:rPr>
            </w:pPr>
            <w:ins w:id="604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3A6C41A" w14:textId="77777777" w:rsidR="00E707C0" w:rsidRPr="009A7CF2" w:rsidRDefault="00E707C0" w:rsidP="00E707C0">
            <w:pPr>
              <w:spacing w:before="60"/>
              <w:rPr>
                <w:ins w:id="6042" w:author="admin" w:date="2023-04-27T23:25:00Z"/>
                <w:rFonts w:ascii="Times New Roman" w:hAnsi="Times New Roman"/>
                <w:bCs/>
                <w:sz w:val="20"/>
              </w:rPr>
            </w:pPr>
            <w:ins w:id="604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6FAF88C5" w14:textId="5FBE03B1" w:rsidR="00E707C0" w:rsidRPr="001B7F35" w:rsidRDefault="00E707C0" w:rsidP="00E707C0">
            <w:pPr>
              <w:spacing w:before="60"/>
              <w:rPr>
                <w:rFonts w:ascii="Times New Roman" w:hAnsi="Times New Roman"/>
                <w:bCs/>
                <w:sz w:val="26"/>
                <w:szCs w:val="26"/>
              </w:rPr>
            </w:pPr>
            <w:ins w:id="6044" w:author="admin" w:date="2023-04-27T23:25:00Z">
              <w:r w:rsidRPr="009A7CF2">
                <w:rPr>
                  <w:rFonts w:ascii="Times New Roman" w:hAnsi="Times New Roman"/>
                  <w:bCs/>
                  <w:sz w:val="20"/>
                </w:rPr>
                <w:t>Số lượng: …</w:t>
              </w:r>
            </w:ins>
            <w:del w:id="6045"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6046" w:author="admin" w:date="2023-04-27T23:22:00Z">
              <w:tcPr>
                <w:tcW w:w="1571" w:type="dxa"/>
              </w:tcPr>
            </w:tcPrChange>
          </w:tcPr>
          <w:p w14:paraId="179CDD03" w14:textId="77777777" w:rsidR="00E707C0" w:rsidRPr="009A7CF2" w:rsidRDefault="00E707C0" w:rsidP="00E707C0">
            <w:pPr>
              <w:spacing w:before="60"/>
              <w:rPr>
                <w:ins w:id="6047" w:author="admin" w:date="2023-04-27T23:25:00Z"/>
                <w:rFonts w:ascii="Times New Roman" w:hAnsi="Times New Roman"/>
                <w:bCs/>
                <w:sz w:val="20"/>
              </w:rPr>
            </w:pPr>
            <w:ins w:id="604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77D7854B" w14:textId="77777777" w:rsidR="00E707C0" w:rsidRPr="009A7CF2" w:rsidRDefault="00E707C0" w:rsidP="00E707C0">
            <w:pPr>
              <w:spacing w:before="60"/>
              <w:rPr>
                <w:ins w:id="6049" w:author="admin" w:date="2023-04-27T23:25:00Z"/>
                <w:rFonts w:ascii="Times New Roman" w:hAnsi="Times New Roman"/>
                <w:bCs/>
                <w:sz w:val="20"/>
              </w:rPr>
            </w:pPr>
            <w:ins w:id="605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C1EE4B4" w14:textId="222179D8" w:rsidR="00E707C0" w:rsidRPr="001B7F35" w:rsidRDefault="00E707C0" w:rsidP="00E707C0">
            <w:pPr>
              <w:spacing w:before="60"/>
              <w:rPr>
                <w:rFonts w:ascii="Times New Roman" w:hAnsi="Times New Roman"/>
                <w:bCs/>
                <w:sz w:val="26"/>
                <w:szCs w:val="26"/>
              </w:rPr>
            </w:pPr>
            <w:ins w:id="6051" w:author="admin" w:date="2023-04-27T23:25:00Z">
              <w:r w:rsidRPr="009A7CF2">
                <w:rPr>
                  <w:rFonts w:ascii="Times New Roman" w:hAnsi="Times New Roman"/>
                  <w:bCs/>
                  <w:sz w:val="20"/>
                </w:rPr>
                <w:t>Số lượng: …</w:t>
              </w:r>
            </w:ins>
            <w:del w:id="6052" w:author="admin" w:date="2023-04-27T23:24:00Z">
              <w:r w:rsidRPr="001B7F35" w:rsidDel="00B03AC6">
                <w:rPr>
                  <w:rFonts w:ascii="Times New Roman" w:hAnsi="Times New Roman"/>
                  <w:bCs/>
                  <w:sz w:val="26"/>
                  <w:szCs w:val="26"/>
                </w:rPr>
                <w:delText>Có/không; Số lượng</w:delText>
              </w:r>
            </w:del>
          </w:p>
        </w:tc>
      </w:tr>
      <w:tr w:rsidR="00E707C0" w:rsidRPr="001B7F35" w:rsidDel="00376700" w14:paraId="42668E62" w14:textId="7FD9AE04" w:rsidTr="00E707C0">
        <w:trPr>
          <w:gridAfter w:val="1"/>
          <w:wAfter w:w="680" w:type="dxa"/>
          <w:del w:id="6053" w:author="admin" w:date="2023-04-27T23:16:00Z"/>
        </w:trPr>
        <w:tc>
          <w:tcPr>
            <w:tcW w:w="1889" w:type="dxa"/>
            <w:gridSpan w:val="2"/>
          </w:tcPr>
          <w:p w14:paraId="7F606084" w14:textId="15125FAA" w:rsidR="00E707C0" w:rsidRPr="001B7F35" w:rsidDel="00376700" w:rsidRDefault="00E707C0" w:rsidP="00E707C0">
            <w:pPr>
              <w:spacing w:before="60"/>
              <w:rPr>
                <w:del w:id="6054" w:author="admin" w:date="2023-04-27T23:16:00Z"/>
                <w:rFonts w:ascii="Times New Roman" w:hAnsi="Times New Roman"/>
                <w:color w:val="000000"/>
                <w:sz w:val="26"/>
                <w:szCs w:val="26"/>
              </w:rPr>
            </w:pPr>
            <w:del w:id="6055" w:author="admin" w:date="2023-04-27T23:16:00Z">
              <w:r w:rsidRPr="001B7F35" w:rsidDel="00376700">
                <w:rPr>
                  <w:rFonts w:ascii="Times New Roman" w:hAnsi="Times New Roman"/>
                  <w:color w:val="000000"/>
                  <w:sz w:val="26"/>
                  <w:szCs w:val="26"/>
                </w:rPr>
                <w:delText>Bình oxy nhỏ</w:delText>
              </w:r>
            </w:del>
          </w:p>
        </w:tc>
        <w:tc>
          <w:tcPr>
            <w:tcW w:w="1632" w:type="dxa"/>
            <w:gridSpan w:val="2"/>
          </w:tcPr>
          <w:p w14:paraId="2F63B3B2" w14:textId="22C3D658" w:rsidR="00E707C0" w:rsidRPr="001B7F35" w:rsidDel="00376700" w:rsidRDefault="00E707C0" w:rsidP="00E707C0">
            <w:pPr>
              <w:spacing w:before="60"/>
              <w:rPr>
                <w:del w:id="6056" w:author="admin" w:date="2023-04-27T23:16:00Z"/>
                <w:rFonts w:ascii="Times New Roman" w:hAnsi="Times New Roman"/>
                <w:bCs/>
                <w:sz w:val="26"/>
                <w:szCs w:val="26"/>
              </w:rPr>
            </w:pPr>
            <w:del w:id="6057" w:author="admin" w:date="2023-04-27T23:16:00Z">
              <w:r w:rsidRPr="001B7F35" w:rsidDel="00376700">
                <w:rPr>
                  <w:rFonts w:ascii="Times New Roman" w:hAnsi="Times New Roman"/>
                  <w:bCs/>
                  <w:sz w:val="26"/>
                  <w:szCs w:val="26"/>
                </w:rPr>
                <w:delText>Có/không; Số lượng</w:delText>
              </w:r>
            </w:del>
          </w:p>
        </w:tc>
        <w:tc>
          <w:tcPr>
            <w:tcW w:w="1812" w:type="dxa"/>
            <w:gridSpan w:val="2"/>
          </w:tcPr>
          <w:p w14:paraId="3659D987" w14:textId="77777777" w:rsidR="00E707C0" w:rsidRPr="009A7CF2" w:rsidRDefault="00E707C0" w:rsidP="00E707C0">
            <w:pPr>
              <w:spacing w:before="60"/>
              <w:rPr>
                <w:ins w:id="6058" w:author="admin" w:date="2023-04-27T23:25:00Z"/>
                <w:rFonts w:ascii="Times New Roman" w:hAnsi="Times New Roman"/>
                <w:bCs/>
                <w:sz w:val="20"/>
              </w:rPr>
            </w:pPr>
            <w:ins w:id="605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FFAE709" w14:textId="77777777" w:rsidR="00E707C0" w:rsidRPr="009A7CF2" w:rsidRDefault="00E707C0" w:rsidP="00E707C0">
            <w:pPr>
              <w:spacing w:before="60"/>
              <w:rPr>
                <w:ins w:id="6060" w:author="admin" w:date="2023-04-27T23:25:00Z"/>
                <w:rFonts w:ascii="Times New Roman" w:hAnsi="Times New Roman"/>
                <w:bCs/>
                <w:sz w:val="20"/>
              </w:rPr>
            </w:pPr>
            <w:ins w:id="606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EF1845D" w14:textId="477E19B0" w:rsidR="00E707C0" w:rsidRPr="001B7F35" w:rsidDel="00376700" w:rsidRDefault="00E707C0" w:rsidP="00E707C0">
            <w:pPr>
              <w:spacing w:before="60"/>
              <w:rPr>
                <w:del w:id="6062" w:author="admin" w:date="2023-04-27T23:16:00Z"/>
                <w:rFonts w:ascii="Times New Roman" w:hAnsi="Times New Roman"/>
                <w:bCs/>
                <w:sz w:val="26"/>
                <w:szCs w:val="26"/>
              </w:rPr>
            </w:pPr>
            <w:ins w:id="6063" w:author="admin" w:date="2023-04-27T23:25:00Z">
              <w:r w:rsidRPr="009A7CF2">
                <w:rPr>
                  <w:rFonts w:ascii="Times New Roman" w:hAnsi="Times New Roman"/>
                  <w:bCs/>
                  <w:sz w:val="20"/>
                </w:rPr>
                <w:t>Số lượng: …</w:t>
              </w:r>
            </w:ins>
            <w:del w:id="6064" w:author="admin" w:date="2023-04-27T23:16:00Z">
              <w:r w:rsidRPr="001B7F35" w:rsidDel="00376700">
                <w:rPr>
                  <w:rFonts w:ascii="Times New Roman" w:hAnsi="Times New Roman"/>
                  <w:bCs/>
                  <w:sz w:val="26"/>
                  <w:szCs w:val="26"/>
                </w:rPr>
                <w:delText>Có/không; Số lượng</w:delText>
              </w:r>
            </w:del>
          </w:p>
        </w:tc>
        <w:tc>
          <w:tcPr>
            <w:tcW w:w="1702" w:type="dxa"/>
            <w:gridSpan w:val="2"/>
          </w:tcPr>
          <w:p w14:paraId="06A8B0EE" w14:textId="77777777" w:rsidR="00E707C0" w:rsidRPr="009A7CF2" w:rsidRDefault="00E707C0" w:rsidP="00E707C0">
            <w:pPr>
              <w:spacing w:before="60"/>
              <w:rPr>
                <w:ins w:id="6065" w:author="admin" w:date="2023-04-27T23:25:00Z"/>
                <w:rFonts w:ascii="Times New Roman" w:hAnsi="Times New Roman"/>
                <w:bCs/>
                <w:sz w:val="20"/>
              </w:rPr>
            </w:pPr>
            <w:ins w:id="606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0984566" w14:textId="77777777" w:rsidR="00E707C0" w:rsidRPr="009A7CF2" w:rsidRDefault="00E707C0" w:rsidP="00E707C0">
            <w:pPr>
              <w:spacing w:before="60"/>
              <w:rPr>
                <w:ins w:id="6067" w:author="admin" w:date="2023-04-27T23:25:00Z"/>
                <w:rFonts w:ascii="Times New Roman" w:hAnsi="Times New Roman"/>
                <w:bCs/>
                <w:sz w:val="20"/>
              </w:rPr>
            </w:pPr>
            <w:ins w:id="606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26FAF50" w14:textId="3CAB1C1A" w:rsidR="00E707C0" w:rsidRPr="001B7F35" w:rsidDel="00376700" w:rsidRDefault="00E707C0" w:rsidP="00E707C0">
            <w:pPr>
              <w:spacing w:before="60"/>
              <w:rPr>
                <w:del w:id="6069" w:author="admin" w:date="2023-04-27T23:16:00Z"/>
                <w:rFonts w:ascii="Times New Roman" w:hAnsi="Times New Roman"/>
                <w:bCs/>
                <w:sz w:val="26"/>
                <w:szCs w:val="26"/>
              </w:rPr>
            </w:pPr>
            <w:ins w:id="6070" w:author="admin" w:date="2023-04-27T23:25:00Z">
              <w:r w:rsidRPr="009A7CF2">
                <w:rPr>
                  <w:rFonts w:ascii="Times New Roman" w:hAnsi="Times New Roman"/>
                  <w:bCs/>
                  <w:sz w:val="20"/>
                </w:rPr>
                <w:t>Số lượng: …</w:t>
              </w:r>
            </w:ins>
            <w:del w:id="6071" w:author="admin" w:date="2023-04-27T23:16:00Z">
              <w:r w:rsidRPr="001B7F35" w:rsidDel="00376700">
                <w:rPr>
                  <w:rFonts w:ascii="Times New Roman" w:hAnsi="Times New Roman"/>
                  <w:bCs/>
                  <w:sz w:val="26"/>
                  <w:szCs w:val="26"/>
                </w:rPr>
                <w:delText>Có/không; Số lượng</w:delText>
              </w:r>
            </w:del>
          </w:p>
        </w:tc>
        <w:tc>
          <w:tcPr>
            <w:tcW w:w="1736" w:type="dxa"/>
            <w:gridSpan w:val="2"/>
          </w:tcPr>
          <w:p w14:paraId="66D33832" w14:textId="77777777" w:rsidR="00E707C0" w:rsidRPr="009A7CF2" w:rsidRDefault="00E707C0" w:rsidP="00E707C0">
            <w:pPr>
              <w:spacing w:before="60"/>
              <w:rPr>
                <w:ins w:id="6072" w:author="admin" w:date="2023-04-27T23:25:00Z"/>
                <w:rFonts w:ascii="Times New Roman" w:hAnsi="Times New Roman"/>
                <w:bCs/>
                <w:sz w:val="20"/>
              </w:rPr>
            </w:pPr>
            <w:ins w:id="607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01FB865" w14:textId="77777777" w:rsidR="00E707C0" w:rsidRPr="009A7CF2" w:rsidRDefault="00E707C0" w:rsidP="00E707C0">
            <w:pPr>
              <w:spacing w:before="60"/>
              <w:rPr>
                <w:ins w:id="6074" w:author="admin" w:date="2023-04-27T23:25:00Z"/>
                <w:rFonts w:ascii="Times New Roman" w:hAnsi="Times New Roman"/>
                <w:bCs/>
                <w:sz w:val="20"/>
              </w:rPr>
            </w:pPr>
            <w:ins w:id="607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01A56D81" w14:textId="6BF1D98C" w:rsidR="00E707C0" w:rsidRPr="001B7F35" w:rsidDel="00376700" w:rsidRDefault="00E707C0" w:rsidP="00E707C0">
            <w:pPr>
              <w:spacing w:before="60"/>
              <w:rPr>
                <w:del w:id="6076" w:author="admin" w:date="2023-04-27T23:16:00Z"/>
                <w:rFonts w:ascii="Times New Roman" w:hAnsi="Times New Roman"/>
                <w:bCs/>
                <w:sz w:val="26"/>
                <w:szCs w:val="26"/>
              </w:rPr>
            </w:pPr>
            <w:ins w:id="6077" w:author="admin" w:date="2023-04-27T23:25:00Z">
              <w:r w:rsidRPr="009A7CF2">
                <w:rPr>
                  <w:rFonts w:ascii="Times New Roman" w:hAnsi="Times New Roman"/>
                  <w:bCs/>
                  <w:sz w:val="20"/>
                </w:rPr>
                <w:t>Số lượng: …</w:t>
              </w:r>
            </w:ins>
            <w:del w:id="6078" w:author="admin" w:date="2023-04-27T23:16:00Z">
              <w:r w:rsidRPr="001B7F35" w:rsidDel="00376700">
                <w:rPr>
                  <w:rFonts w:ascii="Times New Roman" w:hAnsi="Times New Roman"/>
                  <w:bCs/>
                  <w:sz w:val="26"/>
                  <w:szCs w:val="26"/>
                </w:rPr>
                <w:delText>Có/không; Số lượng</w:delText>
              </w:r>
            </w:del>
          </w:p>
        </w:tc>
      </w:tr>
      <w:tr w:rsidR="00E707C0" w:rsidRPr="001B7F35" w14:paraId="070D9A67" w14:textId="77777777" w:rsidTr="00E707C0">
        <w:tc>
          <w:tcPr>
            <w:tcW w:w="709" w:type="dxa"/>
            <w:tcPrChange w:id="6079" w:author="admin" w:date="2023-04-27T23:22:00Z">
              <w:tcPr>
                <w:tcW w:w="1800" w:type="dxa"/>
                <w:gridSpan w:val="2"/>
              </w:tcPr>
            </w:tcPrChange>
          </w:tcPr>
          <w:p w14:paraId="59842B33" w14:textId="77777777" w:rsidR="00E707C0" w:rsidRPr="00A71B8F" w:rsidRDefault="00E707C0">
            <w:pPr>
              <w:pStyle w:val="ListParagraph"/>
              <w:numPr>
                <w:ilvl w:val="0"/>
                <w:numId w:val="51"/>
              </w:numPr>
              <w:spacing w:before="60"/>
              <w:rPr>
                <w:rFonts w:ascii="Times New Roman" w:hAnsi="Times New Roman"/>
                <w:color w:val="000000"/>
                <w:sz w:val="26"/>
                <w:szCs w:val="26"/>
                <w:rPrChange w:id="6080" w:author="admin" w:date="2023-04-27T22:57:00Z">
                  <w:rPr/>
                </w:rPrChange>
              </w:rPr>
              <w:pPrChange w:id="6081" w:author="admin" w:date="2023-04-27T22:57:00Z">
                <w:pPr>
                  <w:spacing w:before="60"/>
                </w:pPr>
              </w:pPrChange>
            </w:pPr>
          </w:p>
        </w:tc>
        <w:tc>
          <w:tcPr>
            <w:tcW w:w="2483" w:type="dxa"/>
            <w:gridSpan w:val="2"/>
            <w:tcPrChange w:id="6082" w:author="admin" w:date="2023-04-27T23:22:00Z">
              <w:tcPr>
                <w:tcW w:w="1800" w:type="dxa"/>
                <w:gridSpan w:val="5"/>
              </w:tcPr>
            </w:tcPrChange>
          </w:tcPr>
          <w:p w14:paraId="737118FF" w14:textId="25F8EC0B"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rPr>
              <w:t>Máy thở trong vận chuyển</w:t>
            </w:r>
          </w:p>
        </w:tc>
        <w:tc>
          <w:tcPr>
            <w:tcW w:w="1514" w:type="dxa"/>
            <w:gridSpan w:val="2"/>
            <w:tcPrChange w:id="6083" w:author="admin" w:date="2023-04-27T23:22:00Z">
              <w:tcPr>
                <w:tcW w:w="1993" w:type="dxa"/>
                <w:gridSpan w:val="3"/>
              </w:tcPr>
            </w:tcPrChange>
          </w:tcPr>
          <w:p w14:paraId="13D4FA89" w14:textId="77777777" w:rsidR="00E707C0" w:rsidRPr="009A7CF2" w:rsidRDefault="00E707C0" w:rsidP="00E707C0">
            <w:pPr>
              <w:spacing w:before="60"/>
              <w:rPr>
                <w:ins w:id="6084" w:author="admin" w:date="2023-04-27T23:25:00Z"/>
                <w:rFonts w:ascii="Times New Roman" w:hAnsi="Times New Roman"/>
                <w:bCs/>
                <w:sz w:val="20"/>
              </w:rPr>
            </w:pPr>
            <w:ins w:id="6085"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C9C28D1" w14:textId="77777777" w:rsidR="00E707C0" w:rsidRPr="009A7CF2" w:rsidRDefault="00E707C0" w:rsidP="00E707C0">
            <w:pPr>
              <w:spacing w:before="60"/>
              <w:rPr>
                <w:ins w:id="6086" w:author="admin" w:date="2023-04-27T23:25:00Z"/>
                <w:rFonts w:ascii="Times New Roman" w:hAnsi="Times New Roman"/>
                <w:bCs/>
                <w:sz w:val="20"/>
              </w:rPr>
            </w:pPr>
            <w:ins w:id="6087"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54D8DA4F" w14:textId="3DD6CBF8" w:rsidR="00E707C0" w:rsidRPr="001B7F35" w:rsidRDefault="00E707C0" w:rsidP="00E707C0">
            <w:pPr>
              <w:spacing w:before="60"/>
              <w:rPr>
                <w:rFonts w:ascii="Times New Roman" w:hAnsi="Times New Roman"/>
                <w:bCs/>
                <w:sz w:val="26"/>
                <w:szCs w:val="26"/>
              </w:rPr>
            </w:pPr>
            <w:ins w:id="6088" w:author="admin" w:date="2023-04-27T23:25:00Z">
              <w:r w:rsidRPr="009A7CF2">
                <w:rPr>
                  <w:rFonts w:ascii="Times New Roman" w:hAnsi="Times New Roman"/>
                  <w:bCs/>
                  <w:sz w:val="20"/>
                </w:rPr>
                <w:t>Số lượng: …</w:t>
              </w:r>
            </w:ins>
            <w:del w:id="6089"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6090" w:author="admin" w:date="2023-04-27T23:22:00Z">
              <w:tcPr>
                <w:tcW w:w="1993" w:type="dxa"/>
                <w:gridSpan w:val="4"/>
              </w:tcPr>
            </w:tcPrChange>
          </w:tcPr>
          <w:p w14:paraId="71CFF946" w14:textId="77777777" w:rsidR="00E707C0" w:rsidRPr="009A7CF2" w:rsidRDefault="00E707C0" w:rsidP="00E707C0">
            <w:pPr>
              <w:spacing w:before="60"/>
              <w:rPr>
                <w:ins w:id="6091" w:author="admin" w:date="2023-04-27T23:25:00Z"/>
                <w:rFonts w:ascii="Times New Roman" w:hAnsi="Times New Roman"/>
                <w:bCs/>
                <w:sz w:val="20"/>
              </w:rPr>
            </w:pPr>
            <w:ins w:id="6092"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29AF627" w14:textId="77777777" w:rsidR="00E707C0" w:rsidRPr="009A7CF2" w:rsidRDefault="00E707C0" w:rsidP="00E707C0">
            <w:pPr>
              <w:spacing w:before="60"/>
              <w:rPr>
                <w:ins w:id="6093" w:author="admin" w:date="2023-04-27T23:25:00Z"/>
                <w:rFonts w:ascii="Times New Roman" w:hAnsi="Times New Roman"/>
                <w:bCs/>
                <w:sz w:val="20"/>
              </w:rPr>
            </w:pPr>
            <w:ins w:id="6094"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E3BE34A" w14:textId="1DE21C99" w:rsidR="00E707C0" w:rsidRPr="001B7F35" w:rsidRDefault="00E707C0" w:rsidP="00E707C0">
            <w:pPr>
              <w:spacing w:before="60"/>
              <w:rPr>
                <w:rFonts w:ascii="Times New Roman" w:hAnsi="Times New Roman"/>
                <w:bCs/>
                <w:sz w:val="26"/>
                <w:szCs w:val="26"/>
              </w:rPr>
            </w:pPr>
            <w:ins w:id="6095" w:author="admin" w:date="2023-04-27T23:25:00Z">
              <w:r w:rsidRPr="009A7CF2">
                <w:rPr>
                  <w:rFonts w:ascii="Times New Roman" w:hAnsi="Times New Roman"/>
                  <w:bCs/>
                  <w:sz w:val="20"/>
                </w:rPr>
                <w:t>Số lượng: …</w:t>
              </w:r>
            </w:ins>
            <w:del w:id="6096"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6097" w:author="admin" w:date="2023-04-27T23:22:00Z">
              <w:tcPr>
                <w:tcW w:w="1993" w:type="dxa"/>
                <w:gridSpan w:val="4"/>
              </w:tcPr>
            </w:tcPrChange>
          </w:tcPr>
          <w:p w14:paraId="71B3D1A2" w14:textId="77777777" w:rsidR="00E707C0" w:rsidRPr="009A7CF2" w:rsidRDefault="00E707C0" w:rsidP="00E707C0">
            <w:pPr>
              <w:spacing w:before="60"/>
              <w:rPr>
                <w:ins w:id="6098" w:author="admin" w:date="2023-04-27T23:25:00Z"/>
                <w:rFonts w:ascii="Times New Roman" w:hAnsi="Times New Roman"/>
                <w:bCs/>
                <w:sz w:val="20"/>
              </w:rPr>
            </w:pPr>
            <w:ins w:id="609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A7E2359" w14:textId="77777777" w:rsidR="00E707C0" w:rsidRPr="009A7CF2" w:rsidRDefault="00E707C0" w:rsidP="00E707C0">
            <w:pPr>
              <w:spacing w:before="60"/>
              <w:rPr>
                <w:ins w:id="6100" w:author="admin" w:date="2023-04-27T23:25:00Z"/>
                <w:rFonts w:ascii="Times New Roman" w:hAnsi="Times New Roman"/>
                <w:bCs/>
                <w:sz w:val="20"/>
              </w:rPr>
            </w:pPr>
            <w:ins w:id="610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7A8B5882" w14:textId="741ECB98" w:rsidR="00E707C0" w:rsidRPr="001B7F35" w:rsidRDefault="00E707C0" w:rsidP="00E707C0">
            <w:pPr>
              <w:spacing w:before="60"/>
              <w:rPr>
                <w:rFonts w:ascii="Times New Roman" w:hAnsi="Times New Roman"/>
                <w:bCs/>
                <w:sz w:val="26"/>
                <w:szCs w:val="26"/>
              </w:rPr>
            </w:pPr>
            <w:ins w:id="6102" w:author="admin" w:date="2023-04-27T23:25:00Z">
              <w:r w:rsidRPr="009A7CF2">
                <w:rPr>
                  <w:rFonts w:ascii="Times New Roman" w:hAnsi="Times New Roman"/>
                  <w:bCs/>
                  <w:sz w:val="20"/>
                </w:rPr>
                <w:t>Số lượng: …</w:t>
              </w:r>
            </w:ins>
            <w:del w:id="6103"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6104" w:author="admin" w:date="2023-04-27T23:22:00Z">
              <w:tcPr>
                <w:tcW w:w="1571" w:type="dxa"/>
              </w:tcPr>
            </w:tcPrChange>
          </w:tcPr>
          <w:p w14:paraId="57D4C639" w14:textId="77777777" w:rsidR="00E707C0" w:rsidRPr="009A7CF2" w:rsidRDefault="00E707C0" w:rsidP="00E707C0">
            <w:pPr>
              <w:spacing w:before="60"/>
              <w:rPr>
                <w:ins w:id="6105" w:author="admin" w:date="2023-04-27T23:25:00Z"/>
                <w:rFonts w:ascii="Times New Roman" w:hAnsi="Times New Roman"/>
                <w:bCs/>
                <w:sz w:val="20"/>
              </w:rPr>
            </w:pPr>
            <w:ins w:id="610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18C55A44" w14:textId="77777777" w:rsidR="00E707C0" w:rsidRPr="009A7CF2" w:rsidRDefault="00E707C0" w:rsidP="00E707C0">
            <w:pPr>
              <w:spacing w:before="60"/>
              <w:rPr>
                <w:ins w:id="6107" w:author="admin" w:date="2023-04-27T23:25:00Z"/>
                <w:rFonts w:ascii="Times New Roman" w:hAnsi="Times New Roman"/>
                <w:bCs/>
                <w:sz w:val="20"/>
              </w:rPr>
            </w:pPr>
            <w:ins w:id="610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ECF7022" w14:textId="6624A935" w:rsidR="00E707C0" w:rsidRPr="001B7F35" w:rsidRDefault="00E707C0" w:rsidP="00E707C0">
            <w:pPr>
              <w:spacing w:before="60"/>
              <w:rPr>
                <w:rFonts w:ascii="Times New Roman" w:hAnsi="Times New Roman"/>
                <w:bCs/>
                <w:sz w:val="26"/>
                <w:szCs w:val="26"/>
              </w:rPr>
            </w:pPr>
            <w:ins w:id="6109" w:author="admin" w:date="2023-04-27T23:25:00Z">
              <w:r w:rsidRPr="009A7CF2">
                <w:rPr>
                  <w:rFonts w:ascii="Times New Roman" w:hAnsi="Times New Roman"/>
                  <w:bCs/>
                  <w:sz w:val="20"/>
                </w:rPr>
                <w:t>Số lượng: …</w:t>
              </w:r>
            </w:ins>
            <w:del w:id="6110" w:author="admin" w:date="2023-04-27T23:24:00Z">
              <w:r w:rsidRPr="001B7F35" w:rsidDel="00B03AC6">
                <w:rPr>
                  <w:rFonts w:ascii="Times New Roman" w:hAnsi="Times New Roman"/>
                  <w:bCs/>
                  <w:sz w:val="26"/>
                  <w:szCs w:val="26"/>
                </w:rPr>
                <w:delText>Có/không; Số lượng</w:delText>
              </w:r>
            </w:del>
          </w:p>
        </w:tc>
      </w:tr>
      <w:tr w:rsidR="00E707C0" w:rsidRPr="001B7F35" w14:paraId="3EF69EF8" w14:textId="77777777" w:rsidTr="00E707C0">
        <w:tc>
          <w:tcPr>
            <w:tcW w:w="709" w:type="dxa"/>
            <w:tcPrChange w:id="6111" w:author="admin" w:date="2023-04-27T23:22:00Z">
              <w:tcPr>
                <w:tcW w:w="1800" w:type="dxa"/>
                <w:gridSpan w:val="2"/>
              </w:tcPr>
            </w:tcPrChange>
          </w:tcPr>
          <w:p w14:paraId="706EB22B" w14:textId="77777777" w:rsidR="00E707C0" w:rsidRPr="00A71B8F" w:rsidRDefault="00E707C0">
            <w:pPr>
              <w:pStyle w:val="ListParagraph"/>
              <w:numPr>
                <w:ilvl w:val="0"/>
                <w:numId w:val="51"/>
              </w:numPr>
              <w:spacing w:before="60"/>
              <w:rPr>
                <w:rFonts w:ascii="Times New Roman" w:hAnsi="Times New Roman"/>
                <w:color w:val="000000"/>
                <w:sz w:val="26"/>
                <w:szCs w:val="26"/>
                <w:highlight w:val="yellow"/>
                <w:rPrChange w:id="6112" w:author="admin" w:date="2023-04-27T22:57:00Z">
                  <w:rPr>
                    <w:highlight w:val="yellow"/>
                  </w:rPr>
                </w:rPrChange>
              </w:rPr>
              <w:pPrChange w:id="6113" w:author="admin" w:date="2023-04-27T22:57:00Z">
                <w:pPr>
                  <w:spacing w:before="60"/>
                </w:pPr>
              </w:pPrChange>
            </w:pPr>
          </w:p>
        </w:tc>
        <w:tc>
          <w:tcPr>
            <w:tcW w:w="2483" w:type="dxa"/>
            <w:gridSpan w:val="2"/>
            <w:tcPrChange w:id="6114" w:author="admin" w:date="2023-04-27T23:22:00Z">
              <w:tcPr>
                <w:tcW w:w="1800" w:type="dxa"/>
                <w:gridSpan w:val="5"/>
              </w:tcPr>
            </w:tcPrChange>
          </w:tcPr>
          <w:p w14:paraId="2FE910EC" w14:textId="3E7A2F20"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highlight w:val="yellow"/>
              </w:rPr>
              <w:t>Phương tiện tẩy rửa chất độc</w:t>
            </w:r>
          </w:p>
        </w:tc>
        <w:tc>
          <w:tcPr>
            <w:tcW w:w="1514" w:type="dxa"/>
            <w:gridSpan w:val="2"/>
            <w:tcPrChange w:id="6115" w:author="admin" w:date="2023-04-27T23:22:00Z">
              <w:tcPr>
                <w:tcW w:w="1993" w:type="dxa"/>
                <w:gridSpan w:val="3"/>
              </w:tcPr>
            </w:tcPrChange>
          </w:tcPr>
          <w:p w14:paraId="31CEE2FC" w14:textId="77777777" w:rsidR="00E707C0" w:rsidRPr="009A7CF2" w:rsidRDefault="00E707C0" w:rsidP="00E707C0">
            <w:pPr>
              <w:spacing w:before="60"/>
              <w:rPr>
                <w:ins w:id="6116" w:author="admin" w:date="2023-04-27T23:25:00Z"/>
                <w:rFonts w:ascii="Times New Roman" w:hAnsi="Times New Roman"/>
                <w:bCs/>
                <w:sz w:val="20"/>
              </w:rPr>
            </w:pPr>
            <w:ins w:id="6117"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68E6A69A" w14:textId="77777777" w:rsidR="00E707C0" w:rsidRPr="009A7CF2" w:rsidRDefault="00E707C0" w:rsidP="00E707C0">
            <w:pPr>
              <w:spacing w:before="60"/>
              <w:rPr>
                <w:ins w:id="6118" w:author="admin" w:date="2023-04-27T23:25:00Z"/>
                <w:rFonts w:ascii="Times New Roman" w:hAnsi="Times New Roman"/>
                <w:bCs/>
                <w:sz w:val="20"/>
              </w:rPr>
            </w:pPr>
            <w:ins w:id="6119"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B3B0DB8" w14:textId="73923F9A" w:rsidR="00E707C0" w:rsidRPr="001B7F35" w:rsidRDefault="00E707C0" w:rsidP="00E707C0">
            <w:pPr>
              <w:spacing w:before="60"/>
              <w:rPr>
                <w:rFonts w:ascii="Times New Roman" w:hAnsi="Times New Roman"/>
                <w:bCs/>
                <w:sz w:val="26"/>
                <w:szCs w:val="26"/>
              </w:rPr>
            </w:pPr>
            <w:ins w:id="6120" w:author="admin" w:date="2023-04-27T23:25:00Z">
              <w:r w:rsidRPr="009A7CF2">
                <w:rPr>
                  <w:rFonts w:ascii="Times New Roman" w:hAnsi="Times New Roman"/>
                  <w:bCs/>
                  <w:sz w:val="20"/>
                </w:rPr>
                <w:t>Số lượng: …</w:t>
              </w:r>
            </w:ins>
            <w:del w:id="6121"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6122" w:author="admin" w:date="2023-04-27T23:22:00Z">
              <w:tcPr>
                <w:tcW w:w="1993" w:type="dxa"/>
                <w:gridSpan w:val="4"/>
              </w:tcPr>
            </w:tcPrChange>
          </w:tcPr>
          <w:p w14:paraId="681CA9CC" w14:textId="77777777" w:rsidR="00E707C0" w:rsidRPr="009A7CF2" w:rsidRDefault="00E707C0" w:rsidP="00E707C0">
            <w:pPr>
              <w:spacing w:before="60"/>
              <w:rPr>
                <w:ins w:id="6123" w:author="admin" w:date="2023-04-27T23:25:00Z"/>
                <w:rFonts w:ascii="Times New Roman" w:hAnsi="Times New Roman"/>
                <w:bCs/>
                <w:sz w:val="20"/>
              </w:rPr>
            </w:pPr>
            <w:ins w:id="6124"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EAAF1D8" w14:textId="77777777" w:rsidR="00E707C0" w:rsidRPr="009A7CF2" w:rsidRDefault="00E707C0" w:rsidP="00E707C0">
            <w:pPr>
              <w:spacing w:before="60"/>
              <w:rPr>
                <w:ins w:id="6125" w:author="admin" w:date="2023-04-27T23:25:00Z"/>
                <w:rFonts w:ascii="Times New Roman" w:hAnsi="Times New Roman"/>
                <w:bCs/>
                <w:sz w:val="20"/>
              </w:rPr>
            </w:pPr>
            <w:ins w:id="6126"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38A1978" w14:textId="6F0CB32C" w:rsidR="00E707C0" w:rsidRPr="001B7F35" w:rsidRDefault="00E707C0" w:rsidP="00E707C0">
            <w:pPr>
              <w:spacing w:before="60"/>
              <w:rPr>
                <w:rFonts w:ascii="Times New Roman" w:hAnsi="Times New Roman"/>
                <w:bCs/>
                <w:sz w:val="26"/>
                <w:szCs w:val="26"/>
              </w:rPr>
            </w:pPr>
            <w:ins w:id="6127" w:author="admin" w:date="2023-04-27T23:25:00Z">
              <w:r w:rsidRPr="009A7CF2">
                <w:rPr>
                  <w:rFonts w:ascii="Times New Roman" w:hAnsi="Times New Roman"/>
                  <w:bCs/>
                  <w:sz w:val="20"/>
                </w:rPr>
                <w:t>Số lượng: …</w:t>
              </w:r>
            </w:ins>
            <w:del w:id="6128"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6129" w:author="admin" w:date="2023-04-27T23:22:00Z">
              <w:tcPr>
                <w:tcW w:w="1993" w:type="dxa"/>
                <w:gridSpan w:val="4"/>
              </w:tcPr>
            </w:tcPrChange>
          </w:tcPr>
          <w:p w14:paraId="056FC0C7" w14:textId="77777777" w:rsidR="00E707C0" w:rsidRPr="009A7CF2" w:rsidRDefault="00E707C0" w:rsidP="00E707C0">
            <w:pPr>
              <w:spacing w:before="60"/>
              <w:rPr>
                <w:ins w:id="6130" w:author="admin" w:date="2023-04-27T23:25:00Z"/>
                <w:rFonts w:ascii="Times New Roman" w:hAnsi="Times New Roman"/>
                <w:bCs/>
                <w:sz w:val="20"/>
              </w:rPr>
            </w:pPr>
            <w:ins w:id="6131"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B433343" w14:textId="77777777" w:rsidR="00E707C0" w:rsidRPr="009A7CF2" w:rsidRDefault="00E707C0" w:rsidP="00E707C0">
            <w:pPr>
              <w:spacing w:before="60"/>
              <w:rPr>
                <w:ins w:id="6132" w:author="admin" w:date="2023-04-27T23:25:00Z"/>
                <w:rFonts w:ascii="Times New Roman" w:hAnsi="Times New Roman"/>
                <w:bCs/>
                <w:sz w:val="20"/>
              </w:rPr>
            </w:pPr>
            <w:ins w:id="6133"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3FFF154" w14:textId="4C12682E" w:rsidR="00E707C0" w:rsidRPr="001B7F35" w:rsidRDefault="00E707C0" w:rsidP="00E707C0">
            <w:pPr>
              <w:spacing w:before="60"/>
              <w:rPr>
                <w:rFonts w:ascii="Times New Roman" w:hAnsi="Times New Roman"/>
                <w:bCs/>
                <w:sz w:val="26"/>
                <w:szCs w:val="26"/>
              </w:rPr>
            </w:pPr>
            <w:ins w:id="6134" w:author="admin" w:date="2023-04-27T23:25:00Z">
              <w:r w:rsidRPr="009A7CF2">
                <w:rPr>
                  <w:rFonts w:ascii="Times New Roman" w:hAnsi="Times New Roman"/>
                  <w:bCs/>
                  <w:sz w:val="20"/>
                </w:rPr>
                <w:t>Số lượng: …</w:t>
              </w:r>
            </w:ins>
            <w:del w:id="6135"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6136" w:author="admin" w:date="2023-04-27T23:22:00Z">
              <w:tcPr>
                <w:tcW w:w="1571" w:type="dxa"/>
              </w:tcPr>
            </w:tcPrChange>
          </w:tcPr>
          <w:p w14:paraId="30A247FB" w14:textId="77777777" w:rsidR="00E707C0" w:rsidRPr="009A7CF2" w:rsidRDefault="00E707C0" w:rsidP="00E707C0">
            <w:pPr>
              <w:spacing w:before="60"/>
              <w:rPr>
                <w:ins w:id="6137" w:author="admin" w:date="2023-04-27T23:25:00Z"/>
                <w:rFonts w:ascii="Times New Roman" w:hAnsi="Times New Roman"/>
                <w:bCs/>
                <w:sz w:val="20"/>
              </w:rPr>
            </w:pPr>
            <w:ins w:id="6138"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CB0453F" w14:textId="77777777" w:rsidR="00E707C0" w:rsidRPr="009A7CF2" w:rsidRDefault="00E707C0" w:rsidP="00E707C0">
            <w:pPr>
              <w:spacing w:before="60"/>
              <w:rPr>
                <w:ins w:id="6139" w:author="admin" w:date="2023-04-27T23:25:00Z"/>
                <w:rFonts w:ascii="Times New Roman" w:hAnsi="Times New Roman"/>
                <w:bCs/>
                <w:sz w:val="20"/>
              </w:rPr>
            </w:pPr>
            <w:ins w:id="6140"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CD9EA19" w14:textId="715D634A" w:rsidR="00E707C0" w:rsidRPr="001B7F35" w:rsidRDefault="00E707C0" w:rsidP="00E707C0">
            <w:pPr>
              <w:spacing w:before="60"/>
              <w:rPr>
                <w:rFonts w:ascii="Times New Roman" w:hAnsi="Times New Roman"/>
                <w:bCs/>
                <w:sz w:val="26"/>
                <w:szCs w:val="26"/>
              </w:rPr>
            </w:pPr>
            <w:ins w:id="6141" w:author="admin" w:date="2023-04-27T23:25:00Z">
              <w:r w:rsidRPr="009A7CF2">
                <w:rPr>
                  <w:rFonts w:ascii="Times New Roman" w:hAnsi="Times New Roman"/>
                  <w:bCs/>
                  <w:sz w:val="20"/>
                </w:rPr>
                <w:t>Số lượng: …</w:t>
              </w:r>
            </w:ins>
            <w:del w:id="6142" w:author="admin" w:date="2023-04-27T23:24:00Z">
              <w:r w:rsidRPr="001B7F35" w:rsidDel="00B03AC6">
                <w:rPr>
                  <w:rFonts w:ascii="Times New Roman" w:hAnsi="Times New Roman"/>
                  <w:bCs/>
                  <w:sz w:val="26"/>
                  <w:szCs w:val="26"/>
                </w:rPr>
                <w:delText>Có/không; Số lượng</w:delText>
              </w:r>
            </w:del>
          </w:p>
        </w:tc>
      </w:tr>
      <w:tr w:rsidR="00E707C0" w:rsidRPr="001B7F35" w14:paraId="32C471A2" w14:textId="77777777" w:rsidTr="00E707C0">
        <w:tc>
          <w:tcPr>
            <w:tcW w:w="709" w:type="dxa"/>
            <w:tcPrChange w:id="6143" w:author="admin" w:date="2023-04-27T23:22:00Z">
              <w:tcPr>
                <w:tcW w:w="1800" w:type="dxa"/>
                <w:gridSpan w:val="2"/>
              </w:tcPr>
            </w:tcPrChange>
          </w:tcPr>
          <w:p w14:paraId="1FA17EA5" w14:textId="77777777" w:rsidR="00E707C0" w:rsidRPr="00A71B8F" w:rsidRDefault="00E707C0">
            <w:pPr>
              <w:pStyle w:val="ListParagraph"/>
              <w:numPr>
                <w:ilvl w:val="0"/>
                <w:numId w:val="51"/>
              </w:numPr>
              <w:spacing w:before="60"/>
              <w:rPr>
                <w:rFonts w:ascii="Times New Roman" w:hAnsi="Times New Roman"/>
                <w:color w:val="000000"/>
                <w:sz w:val="26"/>
                <w:szCs w:val="26"/>
                <w:rPrChange w:id="6144" w:author="admin" w:date="2023-04-27T22:57:00Z">
                  <w:rPr/>
                </w:rPrChange>
              </w:rPr>
              <w:pPrChange w:id="6145" w:author="admin" w:date="2023-04-27T22:57:00Z">
                <w:pPr>
                  <w:spacing w:before="60"/>
                </w:pPr>
              </w:pPrChange>
            </w:pPr>
          </w:p>
        </w:tc>
        <w:tc>
          <w:tcPr>
            <w:tcW w:w="2483" w:type="dxa"/>
            <w:gridSpan w:val="2"/>
            <w:tcPrChange w:id="6146" w:author="admin" w:date="2023-04-27T23:22:00Z">
              <w:tcPr>
                <w:tcW w:w="1800" w:type="dxa"/>
                <w:gridSpan w:val="5"/>
              </w:tcPr>
            </w:tcPrChange>
          </w:tcPr>
          <w:p w14:paraId="163D5A6D" w14:textId="61B609C4" w:rsidR="00E707C0" w:rsidRPr="001B7F35" w:rsidRDefault="00E707C0" w:rsidP="00E707C0">
            <w:pPr>
              <w:spacing w:before="60"/>
              <w:rPr>
                <w:rFonts w:ascii="Times New Roman" w:hAnsi="Times New Roman"/>
                <w:color w:val="000000"/>
                <w:sz w:val="26"/>
                <w:szCs w:val="26"/>
              </w:rPr>
            </w:pPr>
            <w:r w:rsidRPr="001B7F35">
              <w:rPr>
                <w:rFonts w:ascii="Times New Roman" w:hAnsi="Times New Roman"/>
                <w:color w:val="000000"/>
                <w:sz w:val="26"/>
                <w:szCs w:val="26"/>
              </w:rPr>
              <w:t>Phòng xét nghiệm độc chất riêng</w:t>
            </w:r>
          </w:p>
        </w:tc>
        <w:tc>
          <w:tcPr>
            <w:tcW w:w="1514" w:type="dxa"/>
            <w:gridSpan w:val="2"/>
            <w:tcPrChange w:id="6147" w:author="admin" w:date="2023-04-27T23:22:00Z">
              <w:tcPr>
                <w:tcW w:w="1993" w:type="dxa"/>
                <w:gridSpan w:val="3"/>
              </w:tcPr>
            </w:tcPrChange>
          </w:tcPr>
          <w:p w14:paraId="5E06ECE1" w14:textId="77777777" w:rsidR="00E707C0" w:rsidRPr="009A7CF2" w:rsidRDefault="00E707C0" w:rsidP="00E707C0">
            <w:pPr>
              <w:spacing w:before="60"/>
              <w:rPr>
                <w:ins w:id="6148" w:author="admin" w:date="2023-04-27T23:25:00Z"/>
                <w:rFonts w:ascii="Times New Roman" w:hAnsi="Times New Roman"/>
                <w:bCs/>
                <w:sz w:val="20"/>
              </w:rPr>
            </w:pPr>
            <w:ins w:id="6149"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4ABA518C" w14:textId="77777777" w:rsidR="00E707C0" w:rsidRPr="009A7CF2" w:rsidRDefault="00E707C0" w:rsidP="00E707C0">
            <w:pPr>
              <w:spacing w:before="60"/>
              <w:rPr>
                <w:ins w:id="6150" w:author="admin" w:date="2023-04-27T23:25:00Z"/>
                <w:rFonts w:ascii="Times New Roman" w:hAnsi="Times New Roman"/>
                <w:bCs/>
                <w:sz w:val="20"/>
              </w:rPr>
            </w:pPr>
            <w:ins w:id="6151"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4AC2C244" w14:textId="68D75195" w:rsidR="00E707C0" w:rsidRPr="001B7F35" w:rsidRDefault="00E707C0" w:rsidP="00E707C0">
            <w:pPr>
              <w:spacing w:before="60"/>
              <w:rPr>
                <w:rFonts w:ascii="Times New Roman" w:hAnsi="Times New Roman"/>
                <w:bCs/>
                <w:sz w:val="26"/>
                <w:szCs w:val="26"/>
              </w:rPr>
            </w:pPr>
            <w:ins w:id="6152" w:author="admin" w:date="2023-04-27T23:25:00Z">
              <w:r w:rsidRPr="009A7CF2">
                <w:rPr>
                  <w:rFonts w:ascii="Times New Roman" w:hAnsi="Times New Roman"/>
                  <w:bCs/>
                  <w:sz w:val="20"/>
                </w:rPr>
                <w:t>Số lượng: …</w:t>
              </w:r>
            </w:ins>
            <w:del w:id="6153" w:author="admin" w:date="2023-04-27T23:24:00Z">
              <w:r w:rsidRPr="001B7F35" w:rsidDel="00B03AC6">
                <w:rPr>
                  <w:rFonts w:ascii="Times New Roman" w:hAnsi="Times New Roman"/>
                  <w:bCs/>
                  <w:sz w:val="26"/>
                  <w:szCs w:val="26"/>
                </w:rPr>
                <w:delText>Có/không; Số lượng</w:delText>
              </w:r>
            </w:del>
          </w:p>
        </w:tc>
        <w:tc>
          <w:tcPr>
            <w:tcW w:w="1651" w:type="dxa"/>
            <w:gridSpan w:val="2"/>
            <w:tcPrChange w:id="6154" w:author="admin" w:date="2023-04-27T23:22:00Z">
              <w:tcPr>
                <w:tcW w:w="1993" w:type="dxa"/>
                <w:gridSpan w:val="4"/>
              </w:tcPr>
            </w:tcPrChange>
          </w:tcPr>
          <w:p w14:paraId="0AC6CE49" w14:textId="77777777" w:rsidR="00E707C0" w:rsidRPr="009A7CF2" w:rsidRDefault="00E707C0" w:rsidP="00E707C0">
            <w:pPr>
              <w:spacing w:before="60"/>
              <w:rPr>
                <w:ins w:id="6155" w:author="admin" w:date="2023-04-27T23:25:00Z"/>
                <w:rFonts w:ascii="Times New Roman" w:hAnsi="Times New Roman"/>
                <w:bCs/>
                <w:sz w:val="20"/>
              </w:rPr>
            </w:pPr>
            <w:ins w:id="6156"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07E47C52" w14:textId="77777777" w:rsidR="00E707C0" w:rsidRPr="009A7CF2" w:rsidRDefault="00E707C0" w:rsidP="00E707C0">
            <w:pPr>
              <w:spacing w:before="60"/>
              <w:rPr>
                <w:ins w:id="6157" w:author="admin" w:date="2023-04-27T23:25:00Z"/>
                <w:rFonts w:ascii="Times New Roman" w:hAnsi="Times New Roman"/>
                <w:bCs/>
                <w:sz w:val="20"/>
              </w:rPr>
            </w:pPr>
            <w:ins w:id="6158"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2CA38D29" w14:textId="6382194C" w:rsidR="00E707C0" w:rsidRPr="001B7F35" w:rsidRDefault="00E707C0" w:rsidP="00E707C0">
            <w:pPr>
              <w:spacing w:before="60"/>
              <w:rPr>
                <w:rFonts w:ascii="Times New Roman" w:hAnsi="Times New Roman"/>
                <w:bCs/>
                <w:sz w:val="26"/>
                <w:szCs w:val="26"/>
              </w:rPr>
            </w:pPr>
            <w:ins w:id="6159" w:author="admin" w:date="2023-04-27T23:25:00Z">
              <w:r w:rsidRPr="009A7CF2">
                <w:rPr>
                  <w:rFonts w:ascii="Times New Roman" w:hAnsi="Times New Roman"/>
                  <w:bCs/>
                  <w:sz w:val="20"/>
                </w:rPr>
                <w:t>Số lượng: …</w:t>
              </w:r>
            </w:ins>
            <w:del w:id="6160" w:author="admin" w:date="2023-04-27T23:24:00Z">
              <w:r w:rsidRPr="001B7F35" w:rsidDel="00B03AC6">
                <w:rPr>
                  <w:rFonts w:ascii="Times New Roman" w:hAnsi="Times New Roman"/>
                  <w:bCs/>
                  <w:sz w:val="26"/>
                  <w:szCs w:val="26"/>
                </w:rPr>
                <w:delText>Có/không; Số lượng</w:delText>
              </w:r>
            </w:del>
          </w:p>
        </w:tc>
        <w:tc>
          <w:tcPr>
            <w:tcW w:w="1514" w:type="dxa"/>
            <w:gridSpan w:val="2"/>
            <w:tcPrChange w:id="6161" w:author="admin" w:date="2023-04-27T23:22:00Z">
              <w:tcPr>
                <w:tcW w:w="1993" w:type="dxa"/>
                <w:gridSpan w:val="4"/>
              </w:tcPr>
            </w:tcPrChange>
          </w:tcPr>
          <w:p w14:paraId="6A49CEBA" w14:textId="77777777" w:rsidR="00E707C0" w:rsidRPr="009A7CF2" w:rsidRDefault="00E707C0" w:rsidP="00E707C0">
            <w:pPr>
              <w:spacing w:before="60"/>
              <w:rPr>
                <w:ins w:id="6162" w:author="admin" w:date="2023-04-27T23:25:00Z"/>
                <w:rFonts w:ascii="Times New Roman" w:hAnsi="Times New Roman"/>
                <w:bCs/>
                <w:sz w:val="20"/>
              </w:rPr>
            </w:pPr>
            <w:ins w:id="6163"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2C8CA2BE" w14:textId="77777777" w:rsidR="00E707C0" w:rsidRPr="009A7CF2" w:rsidRDefault="00E707C0" w:rsidP="00E707C0">
            <w:pPr>
              <w:spacing w:before="60"/>
              <w:rPr>
                <w:ins w:id="6164" w:author="admin" w:date="2023-04-27T23:25:00Z"/>
                <w:rFonts w:ascii="Times New Roman" w:hAnsi="Times New Roman"/>
                <w:bCs/>
                <w:sz w:val="20"/>
              </w:rPr>
            </w:pPr>
            <w:ins w:id="6165"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196B2B4C" w14:textId="2A4C1F74" w:rsidR="00E707C0" w:rsidRPr="001B7F35" w:rsidRDefault="00E707C0" w:rsidP="00E707C0">
            <w:pPr>
              <w:spacing w:before="60"/>
              <w:rPr>
                <w:rFonts w:ascii="Times New Roman" w:hAnsi="Times New Roman"/>
                <w:bCs/>
                <w:sz w:val="26"/>
                <w:szCs w:val="26"/>
              </w:rPr>
            </w:pPr>
            <w:ins w:id="6166" w:author="admin" w:date="2023-04-27T23:25:00Z">
              <w:r w:rsidRPr="009A7CF2">
                <w:rPr>
                  <w:rFonts w:ascii="Times New Roman" w:hAnsi="Times New Roman"/>
                  <w:bCs/>
                  <w:sz w:val="20"/>
                </w:rPr>
                <w:t>Số lượng: …</w:t>
              </w:r>
            </w:ins>
            <w:del w:id="6167" w:author="admin" w:date="2023-04-27T23:24:00Z">
              <w:r w:rsidRPr="001B7F35" w:rsidDel="00B03AC6">
                <w:rPr>
                  <w:rFonts w:ascii="Times New Roman" w:hAnsi="Times New Roman"/>
                  <w:bCs/>
                  <w:sz w:val="26"/>
                  <w:szCs w:val="26"/>
                </w:rPr>
                <w:delText>Có/không; Số lượng</w:delText>
              </w:r>
            </w:del>
          </w:p>
        </w:tc>
        <w:tc>
          <w:tcPr>
            <w:tcW w:w="1580" w:type="dxa"/>
            <w:gridSpan w:val="2"/>
            <w:tcPrChange w:id="6168" w:author="admin" w:date="2023-04-27T23:22:00Z">
              <w:tcPr>
                <w:tcW w:w="1571" w:type="dxa"/>
              </w:tcPr>
            </w:tcPrChange>
          </w:tcPr>
          <w:p w14:paraId="544798DD" w14:textId="77777777" w:rsidR="00E707C0" w:rsidRPr="009A7CF2" w:rsidRDefault="00E707C0" w:rsidP="00E707C0">
            <w:pPr>
              <w:spacing w:before="60"/>
              <w:rPr>
                <w:ins w:id="6169" w:author="admin" w:date="2023-04-27T23:25:00Z"/>
                <w:rFonts w:ascii="Times New Roman" w:hAnsi="Times New Roman"/>
                <w:bCs/>
                <w:sz w:val="20"/>
              </w:rPr>
            </w:pPr>
            <w:ins w:id="6170" w:author="admin" w:date="2023-04-27T23:25:00Z">
              <w:r w:rsidRPr="009A7CF2">
                <w:rPr>
                  <w:rFonts w:ascii="Times New Roman" w:hAnsi="Times New Roman"/>
                  <w:bCs/>
                  <w:sz w:val="20"/>
                </w:rPr>
                <w:t xml:space="preserve">Không </w:t>
              </w:r>
              <w:r w:rsidRPr="009A7CF2">
                <w:rPr>
                  <w:rFonts w:ascii="Segoe UI Symbol" w:hAnsi="Segoe UI Symbol" w:cs="Segoe UI Symbol"/>
                  <w:color w:val="111111"/>
                  <w:sz w:val="20"/>
                  <w:lang w:val="vi-VN"/>
                </w:rPr>
                <w:t>☐</w:t>
              </w:r>
            </w:ins>
          </w:p>
          <w:p w14:paraId="59C0300C" w14:textId="77777777" w:rsidR="00E707C0" w:rsidRPr="009A7CF2" w:rsidRDefault="00E707C0" w:rsidP="00E707C0">
            <w:pPr>
              <w:spacing w:before="60"/>
              <w:rPr>
                <w:ins w:id="6171" w:author="admin" w:date="2023-04-27T23:25:00Z"/>
                <w:rFonts w:ascii="Times New Roman" w:hAnsi="Times New Roman"/>
                <w:bCs/>
                <w:sz w:val="20"/>
              </w:rPr>
            </w:pPr>
            <w:ins w:id="6172" w:author="admin" w:date="2023-04-27T23:25:00Z">
              <w:r w:rsidRPr="009A7CF2">
                <w:rPr>
                  <w:rFonts w:ascii="Times New Roman" w:hAnsi="Times New Roman"/>
                  <w:bCs/>
                  <w:sz w:val="20"/>
                </w:rPr>
                <w:t xml:space="preserve">Có: </w:t>
              </w:r>
              <w:r w:rsidRPr="009A7CF2">
                <w:rPr>
                  <w:rFonts w:ascii="Segoe UI Symbol" w:hAnsi="Segoe UI Symbol" w:cs="Segoe UI Symbol"/>
                  <w:color w:val="111111"/>
                  <w:sz w:val="20"/>
                  <w:lang w:val="vi-VN"/>
                </w:rPr>
                <w:t>☐</w:t>
              </w:r>
              <w:r w:rsidRPr="009A7CF2">
                <w:rPr>
                  <w:rFonts w:ascii="Times New Roman" w:hAnsi="Times New Roman"/>
                  <w:bCs/>
                  <w:sz w:val="20"/>
                </w:rPr>
                <w:t xml:space="preserve"> </w:t>
              </w:r>
            </w:ins>
          </w:p>
          <w:p w14:paraId="3F68CE70" w14:textId="3D002D6D" w:rsidR="00E707C0" w:rsidRPr="001B7F35" w:rsidRDefault="00E707C0" w:rsidP="00E707C0">
            <w:pPr>
              <w:spacing w:before="60"/>
              <w:rPr>
                <w:rFonts w:ascii="Times New Roman" w:hAnsi="Times New Roman"/>
                <w:bCs/>
                <w:sz w:val="26"/>
                <w:szCs w:val="26"/>
              </w:rPr>
            </w:pPr>
            <w:ins w:id="6173" w:author="admin" w:date="2023-04-27T23:25:00Z">
              <w:r w:rsidRPr="009A7CF2">
                <w:rPr>
                  <w:rFonts w:ascii="Times New Roman" w:hAnsi="Times New Roman"/>
                  <w:bCs/>
                  <w:sz w:val="20"/>
                </w:rPr>
                <w:t>Số lượng: …</w:t>
              </w:r>
            </w:ins>
            <w:del w:id="6174" w:author="admin" w:date="2023-04-27T23:24:00Z">
              <w:r w:rsidRPr="001B7F35" w:rsidDel="00B03AC6">
                <w:rPr>
                  <w:rFonts w:ascii="Times New Roman" w:hAnsi="Times New Roman"/>
                  <w:bCs/>
                  <w:sz w:val="26"/>
                  <w:szCs w:val="26"/>
                </w:rPr>
                <w:delText>Có/không; Số lượng</w:delText>
              </w:r>
            </w:del>
          </w:p>
        </w:tc>
      </w:tr>
    </w:tbl>
    <w:p w14:paraId="363F4B87" w14:textId="1DCC482F" w:rsidR="00F16590" w:rsidRPr="00CD2F58" w:rsidDel="0064325C" w:rsidRDefault="00CD2F58">
      <w:pPr>
        <w:numPr>
          <w:ilvl w:val="0"/>
          <w:numId w:val="42"/>
        </w:numPr>
        <w:spacing w:before="60"/>
        <w:rPr>
          <w:del w:id="6175" w:author="Ngoc Le Van Truong" w:date="2023-04-28T11:07:00Z"/>
          <w:rFonts w:ascii="Times New Roman" w:hAnsi="Times New Roman"/>
          <w:bCs/>
          <w:sz w:val="26"/>
          <w:szCs w:val="26"/>
        </w:rPr>
      </w:pPr>
      <w:del w:id="6176" w:author="Ngoc Le Van Truong" w:date="2023-04-28T11:07:00Z">
        <w:r w:rsidRPr="00F91C3C" w:rsidDel="0064325C">
          <w:rPr>
            <w:rFonts w:ascii="Times New Roman" w:hAnsi="Times New Roman"/>
            <w:bCs/>
            <w:sz w:val="26"/>
            <w:szCs w:val="26"/>
          </w:rPr>
          <w:lastRenderedPageBreak/>
          <w:delText>Thuốc thiết yếu</w:delText>
        </w:r>
      </w:del>
      <w:ins w:id="6177" w:author="admin" w:date="2023-04-27T23:25:00Z">
        <w:del w:id="6178" w:author="Ngoc Le Van Truong" w:date="2023-04-28T11:07:00Z">
          <w:r w:rsidR="00F91C3C" w:rsidRPr="00F91C3C" w:rsidDel="0064325C">
            <w:rPr>
              <w:rFonts w:ascii="Times New Roman" w:hAnsi="Times New Roman"/>
              <w:bCs/>
              <w:sz w:val="26"/>
              <w:szCs w:val="26"/>
            </w:rPr>
            <w:delText xml:space="preserve">: </w:delText>
          </w:r>
        </w:del>
      </w:ins>
    </w:p>
    <w:p w14:paraId="35415A7A" w14:textId="3EE20B3E" w:rsidR="00F16590" w:rsidRPr="00F91C3C" w:rsidDel="0064325C" w:rsidRDefault="00F16590">
      <w:pPr>
        <w:numPr>
          <w:ilvl w:val="0"/>
          <w:numId w:val="42"/>
        </w:numPr>
        <w:spacing w:before="60"/>
        <w:rPr>
          <w:ins w:id="6179" w:author="Thu Do" w:date="2023-04-21T09:47:00Z"/>
          <w:del w:id="6180" w:author="Ngoc Le Van Truong" w:date="2023-04-28T11:07:00Z"/>
          <w:rFonts w:ascii="Times New Roman" w:hAnsi="Times New Roman" w:cs="Cambria"/>
          <w:bCs/>
          <w:sz w:val="26"/>
          <w:szCs w:val="26"/>
        </w:rPr>
        <w:pPrChange w:id="6181" w:author="admin" w:date="2023-04-27T23:25:00Z">
          <w:pPr>
            <w:spacing w:before="60"/>
          </w:pPr>
        </w:pPrChange>
      </w:pPr>
      <w:del w:id="6182" w:author="Ngoc Le Van Truong" w:date="2023-04-28T11:07:00Z">
        <w:r w:rsidRPr="00F91C3C" w:rsidDel="0064325C">
          <w:rPr>
            <w:rFonts w:ascii="Times New Roman" w:hAnsi="Times New Roman"/>
            <w:bCs/>
            <w:sz w:val="26"/>
            <w:szCs w:val="26"/>
          </w:rPr>
          <w:delText>T</w:delText>
        </w:r>
        <w:r w:rsidRPr="00F91C3C" w:rsidDel="0064325C">
          <w:rPr>
            <w:rFonts w:ascii="Times New Roman" w:hAnsi="Times New Roman" w:cs="Cambria"/>
            <w:bCs/>
            <w:sz w:val="26"/>
            <w:szCs w:val="26"/>
          </w:rPr>
          <w:delText>ả</w:delText>
        </w:r>
        <w:r w:rsidRPr="00F91C3C" w:rsidDel="0064325C">
          <w:rPr>
            <w:rFonts w:ascii="Times New Roman" w:hAnsi="Times New Roman"/>
            <w:bCs/>
            <w:sz w:val="26"/>
            <w:szCs w:val="26"/>
          </w:rPr>
          <w:delText>i file Danh m</w:delText>
        </w:r>
        <w:r w:rsidRPr="00F91C3C" w:rsidDel="0064325C">
          <w:rPr>
            <w:rFonts w:ascii="Times New Roman" w:hAnsi="Times New Roman" w:cs="Cambria"/>
            <w:bCs/>
            <w:sz w:val="26"/>
            <w:szCs w:val="26"/>
          </w:rPr>
          <w:delText>ụ</w:delText>
        </w:r>
        <w:r w:rsidRPr="00F91C3C" w:rsidDel="0064325C">
          <w:rPr>
            <w:rFonts w:ascii="Times New Roman" w:hAnsi="Times New Roman"/>
            <w:bCs/>
            <w:sz w:val="26"/>
            <w:szCs w:val="26"/>
          </w:rPr>
          <w:delText>c thu</w:delText>
        </w:r>
        <w:r w:rsidRPr="00F91C3C" w:rsidDel="0064325C">
          <w:rPr>
            <w:rFonts w:ascii="Times New Roman" w:hAnsi="Times New Roman" w:cs="Cambria"/>
            <w:bCs/>
            <w:sz w:val="26"/>
            <w:szCs w:val="26"/>
          </w:rPr>
          <w:delText>ố</w:delText>
        </w:r>
        <w:r w:rsidRPr="00F91C3C" w:rsidDel="0064325C">
          <w:rPr>
            <w:rFonts w:ascii="Times New Roman" w:hAnsi="Times New Roman"/>
            <w:bCs/>
            <w:sz w:val="26"/>
            <w:szCs w:val="26"/>
          </w:rPr>
          <w:delText xml:space="preserve">c </w:delText>
        </w:r>
        <w:r w:rsidR="00CD2F58" w:rsidRPr="00F91C3C" w:rsidDel="0064325C">
          <w:rPr>
            <w:rFonts w:ascii="Times New Roman" w:hAnsi="Times New Roman" w:cs="Cambria"/>
            <w:bCs/>
            <w:sz w:val="26"/>
            <w:szCs w:val="26"/>
          </w:rPr>
          <w:delText>được phê duyệt.</w:delText>
        </w:r>
      </w:del>
    </w:p>
    <w:p w14:paraId="1F91A2EE" w14:textId="00D62397" w:rsidR="00F24037" w:rsidRDefault="00F24037">
      <w:pPr>
        <w:pStyle w:val="ListParagraph"/>
        <w:numPr>
          <w:ilvl w:val="0"/>
          <w:numId w:val="42"/>
        </w:numPr>
        <w:spacing w:before="60"/>
        <w:rPr>
          <w:ins w:id="6183" w:author="admin" w:date="2023-04-27T23:25:00Z"/>
          <w:rFonts w:ascii="Times New Roman" w:hAnsi="Times New Roman"/>
          <w:bCs/>
          <w:sz w:val="26"/>
          <w:szCs w:val="26"/>
        </w:rPr>
        <w:pPrChange w:id="6184" w:author="Thu Do" w:date="2023-04-21T09:47:00Z">
          <w:pPr>
            <w:spacing w:before="60"/>
          </w:pPr>
        </w:pPrChange>
      </w:pPr>
      <w:ins w:id="6185" w:author="Thu Do" w:date="2023-04-21T09:48:00Z">
        <w:del w:id="6186" w:author="Ngoc Le Van Truong" w:date="2023-04-28T11:07:00Z">
          <w:r w:rsidDel="0064325C">
            <w:rPr>
              <w:rFonts w:ascii="Times New Roman" w:hAnsi="Times New Roman"/>
              <w:bCs/>
              <w:sz w:val="26"/>
              <w:szCs w:val="26"/>
            </w:rPr>
            <w:delText xml:space="preserve"> </w:delText>
          </w:r>
        </w:del>
        <w:r>
          <w:rPr>
            <w:rFonts w:ascii="Times New Roman" w:hAnsi="Times New Roman"/>
            <w:bCs/>
            <w:sz w:val="26"/>
            <w:szCs w:val="26"/>
          </w:rPr>
          <w:t>Danh mục trang thiết bị, vật tư theo gói cấp cứu</w:t>
        </w:r>
      </w:ins>
    </w:p>
    <w:p w14:paraId="0D0E4AB1" w14:textId="48A04AF6" w:rsidR="00ED4E3A" w:rsidRDefault="00ED4E3A">
      <w:pPr>
        <w:spacing w:before="60"/>
        <w:rPr>
          <w:ins w:id="6187" w:author="admin" w:date="2023-04-27T23:26:00Z"/>
          <w:rFonts w:ascii="Times New Roman" w:hAnsi="Times New Roman"/>
          <w:bCs/>
          <w:sz w:val="26"/>
          <w:szCs w:val="26"/>
        </w:rPr>
      </w:pPr>
      <w:ins w:id="6188" w:author="admin" w:date="2023-04-27T23:26:00Z">
        <w:r w:rsidRPr="00ED4E3A">
          <w:rPr>
            <w:rFonts w:ascii="Times New Roman" w:hAnsi="Times New Roman"/>
            <w:bCs/>
            <w:sz w:val="26"/>
            <w:szCs w:val="26"/>
            <w:rPrChange w:id="6189" w:author="admin" w:date="2023-04-27T23:26:00Z">
              <w:rPr/>
            </w:rPrChange>
          </w:rPr>
          <w:t>14.1. Gói cấp cứu c</w:t>
        </w:r>
        <w:r w:rsidRPr="00ED4E3A">
          <w:rPr>
            <w:rFonts w:ascii="Times New Roman" w:hAnsi="Times New Roman" w:hint="eastAsia"/>
            <w:bCs/>
            <w:sz w:val="26"/>
            <w:szCs w:val="26"/>
            <w:rPrChange w:id="6190" w:author="admin" w:date="2023-04-27T23:26:00Z">
              <w:rPr>
                <w:rFonts w:hint="eastAsia"/>
              </w:rPr>
            </w:rPrChange>
          </w:rPr>
          <w:t>ơ</w:t>
        </w:r>
        <w:r w:rsidRPr="00ED4E3A">
          <w:rPr>
            <w:rFonts w:ascii="Times New Roman" w:hAnsi="Times New Roman"/>
            <w:bCs/>
            <w:sz w:val="26"/>
            <w:szCs w:val="26"/>
            <w:rPrChange w:id="6191" w:author="admin" w:date="2023-04-27T23:26:00Z">
              <w:rPr/>
            </w:rPrChange>
          </w:rPr>
          <w:t xml:space="preserve"> bản</w:t>
        </w:r>
      </w:ins>
    </w:p>
    <w:p w14:paraId="03AF58B6" w14:textId="3018D2B8" w:rsidR="00ED4E3A" w:rsidRPr="00ED4E3A" w:rsidRDefault="00ED4E3A">
      <w:pPr>
        <w:pStyle w:val="ListParagraph"/>
        <w:numPr>
          <w:ilvl w:val="1"/>
          <w:numId w:val="43"/>
        </w:numPr>
        <w:spacing w:after="160" w:line="259" w:lineRule="auto"/>
        <w:rPr>
          <w:ins w:id="6192" w:author="admin" w:date="2023-04-27T23:27:00Z"/>
          <w:sz w:val="26"/>
          <w:szCs w:val="26"/>
          <w:rPrChange w:id="6193" w:author="admin" w:date="2023-04-27T23:32:00Z">
            <w:rPr>
              <w:ins w:id="6194" w:author="admin" w:date="2023-04-27T23:27:00Z"/>
            </w:rPr>
          </w:rPrChange>
        </w:rPr>
        <w:pPrChange w:id="6195" w:author="admin" w:date="2023-04-27T23:32:00Z">
          <w:pPr>
            <w:pStyle w:val="ListParagraph"/>
            <w:numPr>
              <w:ilvl w:val="2"/>
              <w:numId w:val="43"/>
            </w:numPr>
            <w:spacing w:after="160" w:line="259" w:lineRule="auto"/>
            <w:ind w:left="296" w:hanging="296"/>
          </w:pPr>
        </w:pPrChange>
      </w:pPr>
      <w:ins w:id="6196" w:author="admin" w:date="2023-04-27T23:31:00Z">
        <w:r w:rsidRPr="00ED4E3A">
          <w:rPr>
            <w:sz w:val="26"/>
            <w:szCs w:val="26"/>
            <w:rPrChange w:id="6197" w:author="admin" w:date="2023-04-27T23:32:00Z">
              <w:rPr/>
            </w:rPrChange>
          </w:rPr>
          <w:t>Tổng số h</w:t>
        </w:r>
      </w:ins>
      <w:ins w:id="6198" w:author="admin" w:date="2023-04-27T23:26:00Z">
        <w:r w:rsidRPr="00ED4E3A">
          <w:rPr>
            <w:sz w:val="26"/>
            <w:szCs w:val="26"/>
            <w:rPrChange w:id="6199" w:author="admin" w:date="2023-04-27T23:32:00Z">
              <w:rPr/>
            </w:rPrChange>
          </w:rPr>
          <w:t>ộp cấp cứu tại các vị trí thực hiện thuốc</w:t>
        </w:r>
      </w:ins>
      <w:ins w:id="6200" w:author="admin" w:date="2023-04-27T23:27:00Z">
        <w:r w:rsidRPr="00ED4E3A">
          <w:rPr>
            <w:sz w:val="26"/>
            <w:szCs w:val="26"/>
            <w:rPrChange w:id="6201" w:author="admin" w:date="2023-04-27T23:32:00Z">
              <w:rPr/>
            </w:rPrChange>
          </w:rPr>
          <w:t xml:space="preserve">: </w:t>
        </w:r>
      </w:ins>
    </w:p>
    <w:p w14:paraId="3B7BA610" w14:textId="1C665CE2" w:rsidR="00ED4E3A" w:rsidRPr="009A7CF2" w:rsidRDefault="00ED4E3A">
      <w:pPr>
        <w:pStyle w:val="ListParagraph"/>
        <w:numPr>
          <w:ilvl w:val="1"/>
          <w:numId w:val="43"/>
        </w:numPr>
        <w:spacing w:after="160" w:line="259" w:lineRule="auto"/>
        <w:rPr>
          <w:ins w:id="6202" w:author="admin" w:date="2023-04-27T23:29:00Z"/>
          <w:sz w:val="26"/>
          <w:szCs w:val="26"/>
        </w:rPr>
        <w:pPrChange w:id="6203" w:author="admin" w:date="2023-04-27T23:32:00Z">
          <w:pPr>
            <w:pStyle w:val="ListParagraph"/>
            <w:numPr>
              <w:ilvl w:val="2"/>
              <w:numId w:val="43"/>
            </w:numPr>
            <w:spacing w:after="160" w:line="259" w:lineRule="auto"/>
            <w:ind w:left="1080" w:hanging="360"/>
          </w:pPr>
        </w:pPrChange>
      </w:pPr>
      <w:ins w:id="6204" w:author="admin" w:date="2023-04-27T23:31:00Z">
        <w:r>
          <w:rPr>
            <w:sz w:val="26"/>
            <w:szCs w:val="26"/>
          </w:rPr>
          <w:t>Tổng số h</w:t>
        </w:r>
      </w:ins>
      <w:ins w:id="6205" w:author="admin" w:date="2023-04-27T23:29:00Z">
        <w:r w:rsidRPr="009A7CF2">
          <w:rPr>
            <w:sz w:val="26"/>
            <w:szCs w:val="26"/>
          </w:rPr>
          <w:t>ộp cấp cứu vận chuyển BN (chụp chiếu, chuyển khoa, chuyển viện…)</w:t>
        </w:r>
      </w:ins>
    </w:p>
    <w:p w14:paraId="1579F889" w14:textId="722EC615" w:rsidR="00ED4E3A" w:rsidRPr="00ED4E3A" w:rsidRDefault="00ED4E3A">
      <w:pPr>
        <w:pStyle w:val="ListParagraph"/>
        <w:numPr>
          <w:ilvl w:val="1"/>
          <w:numId w:val="43"/>
        </w:numPr>
        <w:spacing w:after="160" w:line="259" w:lineRule="auto"/>
        <w:rPr>
          <w:ins w:id="6206" w:author="admin" w:date="2023-04-27T23:28:00Z"/>
          <w:sz w:val="26"/>
          <w:szCs w:val="26"/>
          <w:rPrChange w:id="6207" w:author="admin" w:date="2023-04-27T23:28:00Z">
            <w:rPr>
              <w:ins w:id="6208" w:author="admin" w:date="2023-04-27T23:28:00Z"/>
            </w:rPr>
          </w:rPrChange>
        </w:rPr>
        <w:pPrChange w:id="6209" w:author="admin" w:date="2023-04-27T23:32:00Z">
          <w:pPr>
            <w:pStyle w:val="ListParagraph"/>
            <w:numPr>
              <w:ilvl w:val="2"/>
              <w:numId w:val="43"/>
            </w:numPr>
            <w:spacing w:after="160" w:line="259" w:lineRule="auto"/>
            <w:ind w:left="1080" w:hanging="360"/>
          </w:pPr>
        </w:pPrChange>
      </w:pPr>
      <w:ins w:id="6210" w:author="admin" w:date="2023-04-27T23:27:00Z">
        <w:r w:rsidRPr="00ED4E3A">
          <w:rPr>
            <w:sz w:val="26"/>
            <w:szCs w:val="26"/>
            <w:rPrChange w:id="6211" w:author="admin" w:date="2023-04-27T23:28:00Z">
              <w:rPr/>
            </w:rPrChange>
          </w:rPr>
          <w:t xml:space="preserve">Nhóm cấp cứu: </w:t>
        </w:r>
      </w:ins>
    </w:p>
    <w:p w14:paraId="3B1C9D76" w14:textId="024C18DF" w:rsidR="00ED4E3A" w:rsidRPr="00ED4E3A" w:rsidRDefault="0064325C">
      <w:pPr>
        <w:pStyle w:val="ListParagraph"/>
        <w:numPr>
          <w:ilvl w:val="0"/>
          <w:numId w:val="52"/>
        </w:numPr>
        <w:spacing w:before="60"/>
        <w:rPr>
          <w:ins w:id="6212" w:author="admin" w:date="2023-04-27T23:28:00Z"/>
          <w:sz w:val="26"/>
          <w:szCs w:val="26"/>
          <w:rPrChange w:id="6213" w:author="admin" w:date="2023-04-27T23:29:00Z">
            <w:rPr>
              <w:ins w:id="6214" w:author="admin" w:date="2023-04-27T23:28:00Z"/>
              <w:rFonts w:ascii="Times New Roman" w:hAnsi="Times New Roman"/>
              <w:bCs/>
              <w:sz w:val="20"/>
            </w:rPr>
          </w:rPrChange>
        </w:rPr>
        <w:pPrChange w:id="6215" w:author="admin" w:date="2023-04-27T23:33:00Z">
          <w:pPr>
            <w:pStyle w:val="ListParagraph"/>
            <w:numPr>
              <w:ilvl w:val="2"/>
              <w:numId w:val="43"/>
            </w:numPr>
            <w:spacing w:after="160" w:line="259" w:lineRule="auto"/>
            <w:ind w:left="1080" w:hanging="360"/>
          </w:pPr>
        </w:pPrChange>
      </w:pPr>
      <w:ins w:id="6216" w:author="Ngoc Le Van Truong" w:date="2023-04-28T11:13:00Z">
        <w:r>
          <w:rPr>
            <w:sz w:val="26"/>
            <w:szCs w:val="26"/>
          </w:rPr>
          <w:t xml:space="preserve">01 </w:t>
        </w:r>
      </w:ins>
      <w:ins w:id="6217" w:author="admin" w:date="2023-04-27T23:28:00Z">
        <w:r w:rsidR="00ED4E3A" w:rsidRPr="00ED4E3A">
          <w:rPr>
            <w:rFonts w:hint="eastAsia"/>
            <w:sz w:val="26"/>
            <w:szCs w:val="26"/>
          </w:rPr>
          <w:t>Đ</w:t>
        </w:r>
        <w:r w:rsidR="00ED4E3A" w:rsidRPr="00ED4E3A">
          <w:rPr>
            <w:sz w:val="26"/>
            <w:szCs w:val="26"/>
          </w:rPr>
          <w:t>iều d</w:t>
        </w:r>
        <w:r w:rsidR="00ED4E3A" w:rsidRPr="00ED4E3A">
          <w:rPr>
            <w:rFonts w:hint="eastAsia"/>
            <w:sz w:val="26"/>
            <w:szCs w:val="26"/>
          </w:rPr>
          <w:t>ư</w:t>
        </w:r>
        <w:r w:rsidR="00ED4E3A" w:rsidRPr="00ED4E3A">
          <w:rPr>
            <w:sz w:val="26"/>
            <w:szCs w:val="26"/>
          </w:rPr>
          <w:t xml:space="preserve">ỡng: </w:t>
        </w:r>
      </w:ins>
      <w:ins w:id="6218" w:author="admin" w:date="2023-04-27T23:29:00Z">
        <w:r w:rsidR="00ED4E3A" w:rsidRPr="00ED4E3A">
          <w:rPr>
            <w:sz w:val="26"/>
            <w:szCs w:val="26"/>
          </w:rPr>
          <w:tab/>
        </w:r>
      </w:ins>
      <w:ins w:id="6219" w:author="admin" w:date="2023-04-27T23:28:00Z">
        <w:r w:rsidR="00ED4E3A" w:rsidRPr="00ED4E3A">
          <w:rPr>
            <w:rFonts w:ascii="Times New Roman" w:hAnsi="Times New Roman"/>
            <w:bCs/>
            <w:sz w:val="26"/>
            <w:szCs w:val="26"/>
            <w:rPrChange w:id="6220" w:author="admin" w:date="2023-04-27T23:29:00Z">
              <w:rPr/>
            </w:rPrChange>
          </w:rPr>
          <w:t xml:space="preserve">Không </w:t>
        </w:r>
        <w:r w:rsidR="00ED4E3A" w:rsidRPr="00ED4E3A">
          <w:rPr>
            <w:rFonts w:ascii="Segoe UI Symbol" w:hAnsi="Segoe UI Symbol" w:cs="Segoe UI Symbol"/>
            <w:color w:val="111111"/>
            <w:sz w:val="26"/>
            <w:szCs w:val="26"/>
            <w:lang w:val="vi-VN"/>
            <w:rPrChange w:id="6221" w:author="admin" w:date="2023-04-27T23:29:00Z">
              <w:rPr>
                <w:rFonts w:ascii="Segoe UI Symbol" w:hAnsi="Segoe UI Symbol" w:cs="Segoe UI Symbol"/>
                <w:color w:val="111111"/>
                <w:lang w:val="vi-VN"/>
              </w:rPr>
            </w:rPrChange>
          </w:rPr>
          <w:t>☐</w:t>
        </w:r>
        <w:r w:rsidR="00ED4E3A" w:rsidRPr="00ED4E3A">
          <w:rPr>
            <w:rFonts w:ascii="Times New Roman" w:hAnsi="Times New Roman"/>
            <w:bCs/>
            <w:sz w:val="26"/>
            <w:szCs w:val="26"/>
            <w:rPrChange w:id="6222" w:author="admin" w:date="2023-04-27T23:29:00Z">
              <w:rPr/>
            </w:rPrChange>
          </w:rPr>
          <w:t xml:space="preserve">     Có: </w:t>
        </w:r>
        <w:r w:rsidR="00ED4E3A" w:rsidRPr="00ED4E3A">
          <w:rPr>
            <w:rFonts w:ascii="Segoe UI Symbol" w:hAnsi="Segoe UI Symbol" w:cs="Segoe UI Symbol"/>
            <w:color w:val="111111"/>
            <w:sz w:val="26"/>
            <w:szCs w:val="26"/>
            <w:lang w:val="vi-VN"/>
            <w:rPrChange w:id="6223" w:author="admin" w:date="2023-04-27T23:29:00Z">
              <w:rPr>
                <w:rFonts w:ascii="Segoe UI Symbol" w:hAnsi="Segoe UI Symbol" w:cs="Segoe UI Symbol"/>
                <w:color w:val="111111"/>
                <w:lang w:val="vi-VN"/>
              </w:rPr>
            </w:rPrChange>
          </w:rPr>
          <w:t>☐</w:t>
        </w:r>
        <w:r w:rsidR="00ED4E3A" w:rsidRPr="00ED4E3A">
          <w:rPr>
            <w:rFonts w:ascii="Times New Roman" w:hAnsi="Times New Roman"/>
            <w:bCs/>
            <w:sz w:val="26"/>
            <w:szCs w:val="26"/>
            <w:rPrChange w:id="6224" w:author="admin" w:date="2023-04-27T23:29:00Z">
              <w:rPr/>
            </w:rPrChange>
          </w:rPr>
          <w:t xml:space="preserve">   </w:t>
        </w:r>
        <w:del w:id="6225" w:author="Ngoc Le Van Truong" w:date="2023-04-28T11:13:00Z">
          <w:r w:rsidR="00ED4E3A" w:rsidRPr="00ED4E3A" w:rsidDel="0064325C">
            <w:rPr>
              <w:rFonts w:ascii="Times New Roman" w:hAnsi="Times New Roman"/>
              <w:bCs/>
              <w:sz w:val="26"/>
              <w:szCs w:val="26"/>
              <w:rPrChange w:id="6226" w:author="admin" w:date="2023-04-27T23:29:00Z">
                <w:rPr/>
              </w:rPrChange>
            </w:rPr>
            <w:delText>Số l</w:delText>
          </w:r>
          <w:r w:rsidR="00ED4E3A" w:rsidRPr="00ED4E3A" w:rsidDel="0064325C">
            <w:rPr>
              <w:rFonts w:ascii="Times New Roman" w:hAnsi="Times New Roman" w:hint="eastAsia"/>
              <w:bCs/>
              <w:sz w:val="26"/>
              <w:szCs w:val="26"/>
              <w:rPrChange w:id="6227" w:author="admin" w:date="2023-04-27T23:29:00Z">
                <w:rPr>
                  <w:rFonts w:hint="eastAsia"/>
                </w:rPr>
              </w:rPrChange>
            </w:rPr>
            <w:delText>ư</w:delText>
          </w:r>
          <w:r w:rsidR="00ED4E3A" w:rsidRPr="00ED4E3A" w:rsidDel="0064325C">
            <w:rPr>
              <w:rFonts w:ascii="Times New Roman" w:hAnsi="Times New Roman"/>
              <w:bCs/>
              <w:sz w:val="26"/>
              <w:szCs w:val="26"/>
              <w:rPrChange w:id="6228" w:author="admin" w:date="2023-04-27T23:29:00Z">
                <w:rPr/>
              </w:rPrChange>
            </w:rPr>
            <w:delText xml:space="preserve">ợng: </w:delText>
          </w:r>
          <w:r w:rsidR="00ED4E3A" w:rsidRPr="00ED4E3A" w:rsidDel="0064325C">
            <w:rPr>
              <w:rFonts w:ascii="Times New Roman" w:hAnsi="Times New Roman" w:hint="eastAsia"/>
              <w:bCs/>
              <w:sz w:val="26"/>
              <w:szCs w:val="26"/>
              <w:rPrChange w:id="6229" w:author="admin" w:date="2023-04-27T23:29:00Z">
                <w:rPr>
                  <w:rFonts w:hint="eastAsia"/>
                </w:rPr>
              </w:rPrChange>
            </w:rPr>
            <w:delText>…</w:delText>
          </w:r>
        </w:del>
      </w:ins>
    </w:p>
    <w:p w14:paraId="0A80462F" w14:textId="1609D2AD" w:rsidR="00ED4E3A" w:rsidRPr="0064325C" w:rsidRDefault="0064325C">
      <w:pPr>
        <w:pStyle w:val="ListParagraph"/>
        <w:numPr>
          <w:ilvl w:val="0"/>
          <w:numId w:val="52"/>
        </w:numPr>
        <w:spacing w:before="60"/>
        <w:rPr>
          <w:ins w:id="6230" w:author="Ngoc Le Van Truong" w:date="2023-04-28T11:14:00Z"/>
          <w:sz w:val="26"/>
          <w:szCs w:val="26"/>
          <w:rPrChange w:id="6231" w:author="Ngoc Le Van Truong" w:date="2023-04-28T11:14:00Z">
            <w:rPr>
              <w:ins w:id="6232" w:author="Ngoc Le Van Truong" w:date="2023-04-28T11:14:00Z"/>
              <w:rFonts w:ascii="Times New Roman" w:hAnsi="Times New Roman"/>
              <w:bCs/>
              <w:sz w:val="26"/>
              <w:szCs w:val="26"/>
            </w:rPr>
          </w:rPrChange>
        </w:rPr>
      </w:pPr>
      <w:ins w:id="6233" w:author="Ngoc Le Van Truong" w:date="2023-04-28T11:13:00Z">
        <w:r>
          <w:rPr>
            <w:rFonts w:ascii="Times New Roman" w:hAnsi="Times New Roman"/>
            <w:bCs/>
            <w:sz w:val="26"/>
            <w:szCs w:val="26"/>
          </w:rPr>
          <w:t xml:space="preserve">01 </w:t>
        </w:r>
      </w:ins>
      <w:ins w:id="6234" w:author="admin" w:date="2023-04-27T23:28:00Z">
        <w:r w:rsidR="00ED4E3A" w:rsidRPr="00ED4E3A">
          <w:rPr>
            <w:rFonts w:ascii="Times New Roman" w:hAnsi="Times New Roman"/>
            <w:bCs/>
            <w:sz w:val="26"/>
            <w:szCs w:val="26"/>
            <w:rPrChange w:id="6235" w:author="admin" w:date="2023-04-27T23:29:00Z">
              <w:rPr>
                <w:rFonts w:ascii="Times New Roman" w:hAnsi="Times New Roman"/>
                <w:bCs/>
                <w:sz w:val="20"/>
              </w:rPr>
            </w:rPrChange>
          </w:rPr>
          <w:t>Bác sỹ</w:t>
        </w:r>
      </w:ins>
      <w:ins w:id="6236" w:author="admin" w:date="2023-04-27T23:29:00Z">
        <w:del w:id="6237" w:author="Ngoc Le Van Truong" w:date="2023-04-28T11:15:00Z">
          <w:r w:rsidR="00ED4E3A" w:rsidDel="0064325C">
            <w:rPr>
              <w:rFonts w:ascii="Times New Roman" w:hAnsi="Times New Roman"/>
              <w:bCs/>
              <w:sz w:val="26"/>
              <w:szCs w:val="26"/>
            </w:rPr>
            <w:delText xml:space="preserve">: </w:delText>
          </w:r>
        </w:del>
        <w:r w:rsidR="00ED4E3A">
          <w:rPr>
            <w:rFonts w:ascii="Times New Roman" w:hAnsi="Times New Roman"/>
            <w:bCs/>
            <w:sz w:val="26"/>
            <w:szCs w:val="26"/>
          </w:rPr>
          <w:tab/>
        </w:r>
      </w:ins>
      <w:ins w:id="6238" w:author="Ngoc Le Van Truong" w:date="2023-04-28T11:13:00Z">
        <w:r>
          <w:rPr>
            <w:rFonts w:ascii="Times New Roman" w:hAnsi="Times New Roman"/>
            <w:bCs/>
            <w:sz w:val="26"/>
            <w:szCs w:val="26"/>
          </w:rPr>
          <w:tab/>
        </w:r>
      </w:ins>
      <w:ins w:id="6239" w:author="admin" w:date="2023-04-27T23:29:00Z">
        <w:r w:rsidR="00ED4E3A" w:rsidRPr="00ED4E3A">
          <w:rPr>
            <w:rFonts w:ascii="Times New Roman" w:hAnsi="Times New Roman"/>
            <w:bCs/>
            <w:sz w:val="26"/>
            <w:szCs w:val="26"/>
            <w:rPrChange w:id="6240" w:author="admin" w:date="2023-04-27T23:29:00Z">
              <w:rPr>
                <w:rFonts w:ascii="Times New Roman" w:hAnsi="Times New Roman"/>
                <w:bCs/>
                <w:sz w:val="20"/>
              </w:rPr>
            </w:rPrChange>
          </w:rPr>
          <w:t xml:space="preserve">Không </w:t>
        </w:r>
        <w:r w:rsidR="00ED4E3A" w:rsidRPr="00ED4E3A">
          <w:rPr>
            <w:rFonts w:ascii="Segoe UI Symbol" w:hAnsi="Segoe UI Symbol" w:cs="Segoe UI Symbol"/>
            <w:color w:val="111111"/>
            <w:sz w:val="26"/>
            <w:szCs w:val="26"/>
            <w:lang w:val="vi-VN"/>
            <w:rPrChange w:id="6241" w:author="admin" w:date="2023-04-27T23:29:00Z">
              <w:rPr>
                <w:rFonts w:ascii="Segoe UI Symbol" w:hAnsi="Segoe UI Symbol" w:cs="Segoe UI Symbol"/>
                <w:color w:val="111111"/>
                <w:sz w:val="20"/>
                <w:lang w:val="vi-VN"/>
              </w:rPr>
            </w:rPrChange>
          </w:rPr>
          <w:t>☐</w:t>
        </w:r>
        <w:r w:rsidR="00ED4E3A" w:rsidRPr="00ED4E3A">
          <w:rPr>
            <w:rFonts w:ascii="Times New Roman" w:hAnsi="Times New Roman"/>
            <w:bCs/>
            <w:sz w:val="26"/>
            <w:szCs w:val="26"/>
            <w:rPrChange w:id="6242" w:author="admin" w:date="2023-04-27T23:29:00Z">
              <w:rPr>
                <w:rFonts w:ascii="Times New Roman" w:hAnsi="Times New Roman"/>
                <w:bCs/>
                <w:sz w:val="20"/>
              </w:rPr>
            </w:rPrChange>
          </w:rPr>
          <w:t xml:space="preserve">     Có: </w:t>
        </w:r>
        <w:r w:rsidR="00ED4E3A" w:rsidRPr="00ED4E3A">
          <w:rPr>
            <w:rFonts w:ascii="Segoe UI Symbol" w:hAnsi="Segoe UI Symbol" w:cs="Segoe UI Symbol"/>
            <w:color w:val="111111"/>
            <w:sz w:val="26"/>
            <w:szCs w:val="26"/>
            <w:lang w:val="vi-VN"/>
            <w:rPrChange w:id="6243" w:author="admin" w:date="2023-04-27T23:29:00Z">
              <w:rPr>
                <w:rFonts w:ascii="Segoe UI Symbol" w:hAnsi="Segoe UI Symbol" w:cs="Segoe UI Symbol"/>
                <w:color w:val="111111"/>
                <w:sz w:val="20"/>
                <w:lang w:val="vi-VN"/>
              </w:rPr>
            </w:rPrChange>
          </w:rPr>
          <w:t>☐</w:t>
        </w:r>
        <w:r w:rsidR="00ED4E3A" w:rsidRPr="00ED4E3A">
          <w:rPr>
            <w:rFonts w:ascii="Times New Roman" w:hAnsi="Times New Roman"/>
            <w:bCs/>
            <w:sz w:val="26"/>
            <w:szCs w:val="26"/>
            <w:rPrChange w:id="6244" w:author="admin" w:date="2023-04-27T23:29:00Z">
              <w:rPr>
                <w:rFonts w:ascii="Times New Roman" w:hAnsi="Times New Roman"/>
                <w:bCs/>
                <w:sz w:val="20"/>
              </w:rPr>
            </w:rPrChange>
          </w:rPr>
          <w:t xml:space="preserve">   </w:t>
        </w:r>
        <w:del w:id="6245" w:author="Ngoc Le Van Truong" w:date="2023-04-28T11:13:00Z">
          <w:r w:rsidR="00ED4E3A" w:rsidRPr="00ED4E3A" w:rsidDel="0064325C">
            <w:rPr>
              <w:rFonts w:ascii="Times New Roman" w:hAnsi="Times New Roman"/>
              <w:bCs/>
              <w:sz w:val="26"/>
              <w:szCs w:val="26"/>
              <w:rPrChange w:id="6246" w:author="admin" w:date="2023-04-27T23:29:00Z">
                <w:rPr>
                  <w:rFonts w:ascii="Times New Roman" w:hAnsi="Times New Roman"/>
                  <w:bCs/>
                  <w:sz w:val="20"/>
                </w:rPr>
              </w:rPrChange>
            </w:rPr>
            <w:delText>Số lượng: …</w:delText>
          </w:r>
        </w:del>
      </w:ins>
    </w:p>
    <w:p w14:paraId="69FAA78E" w14:textId="73E8BE91" w:rsidR="0064325C" w:rsidRPr="0064325C" w:rsidDel="0064325C" w:rsidRDefault="0064325C">
      <w:pPr>
        <w:spacing w:before="60"/>
        <w:ind w:left="360"/>
        <w:rPr>
          <w:ins w:id="6247" w:author="admin" w:date="2023-04-27T23:26:00Z"/>
          <w:del w:id="6248" w:author="Ngoc Le Van Truong" w:date="2023-04-28T11:14:00Z"/>
          <w:sz w:val="26"/>
          <w:szCs w:val="26"/>
          <w:rPrChange w:id="6249" w:author="Ngoc Le Van Truong" w:date="2023-04-28T11:14:00Z">
            <w:rPr>
              <w:ins w:id="6250" w:author="admin" w:date="2023-04-27T23:26:00Z"/>
              <w:del w:id="6251" w:author="Ngoc Le Van Truong" w:date="2023-04-28T11:14:00Z"/>
            </w:rPr>
          </w:rPrChange>
        </w:rPr>
        <w:pPrChange w:id="6252" w:author="Ngoc Le Van Truong" w:date="2023-04-28T11:14:00Z">
          <w:pPr>
            <w:pStyle w:val="ListParagraph"/>
            <w:numPr>
              <w:ilvl w:val="2"/>
              <w:numId w:val="43"/>
            </w:numPr>
            <w:spacing w:after="160" w:line="259" w:lineRule="auto"/>
            <w:ind w:left="1080" w:hanging="360"/>
          </w:pPr>
        </w:pPrChange>
      </w:pPr>
    </w:p>
    <w:p w14:paraId="4868989B" w14:textId="4804C858" w:rsidR="00ED4E3A" w:rsidRDefault="00ED4E3A">
      <w:pPr>
        <w:pStyle w:val="ListParagraph"/>
        <w:numPr>
          <w:ilvl w:val="0"/>
          <w:numId w:val="9"/>
        </w:numPr>
        <w:spacing w:before="60"/>
        <w:rPr>
          <w:ins w:id="6253" w:author="admin" w:date="2023-04-27T23:32:00Z"/>
          <w:rFonts w:ascii="Times New Roman" w:hAnsi="Times New Roman"/>
          <w:bCs/>
          <w:sz w:val="26"/>
          <w:szCs w:val="26"/>
        </w:rPr>
        <w:pPrChange w:id="6254" w:author="admin" w:date="2023-04-27T23:32:00Z">
          <w:pPr>
            <w:spacing w:before="60"/>
          </w:pPr>
        </w:pPrChange>
      </w:pPr>
      <w:ins w:id="6255" w:author="admin" w:date="2023-04-27T23:32:00Z">
        <w:r>
          <w:rPr>
            <w:rFonts w:ascii="Times New Roman" w:hAnsi="Times New Roman"/>
            <w:bCs/>
            <w:sz w:val="26"/>
            <w:szCs w:val="26"/>
          </w:rPr>
          <w:t>Danh mục thiết bị, vật tư, thuốc cho cấp cứu cơ bản</w:t>
        </w:r>
      </w:ins>
      <w:ins w:id="6256" w:author="admin" w:date="2023-04-27T23:35:00Z">
        <w:r w:rsidR="001652AF">
          <w:rPr>
            <w:rFonts w:ascii="Times New Roman" w:hAnsi="Times New Roman"/>
            <w:bCs/>
            <w:sz w:val="26"/>
            <w:szCs w:val="26"/>
          </w:rPr>
          <w:t xml:space="preserve"> (kiểm tra ngẫu nhiên tại xe tiêm hoặc phòng </w:t>
        </w:r>
      </w:ins>
      <w:ins w:id="6257" w:author="admin" w:date="2023-04-27T23:36:00Z">
        <w:r w:rsidR="001652AF">
          <w:rPr>
            <w:rFonts w:ascii="Times New Roman" w:hAnsi="Times New Roman"/>
            <w:bCs/>
            <w:sz w:val="26"/>
            <w:szCs w:val="26"/>
          </w:rPr>
          <w:t>chụp X quang…)</w:t>
        </w:r>
      </w:ins>
      <w:ins w:id="6258" w:author="admin" w:date="2023-04-27T23:32:00Z">
        <w:r>
          <w:rPr>
            <w:rFonts w:ascii="Times New Roman" w:hAnsi="Times New Roman"/>
            <w:bCs/>
            <w:sz w:val="26"/>
            <w:szCs w:val="26"/>
          </w:rPr>
          <w:t>:</w:t>
        </w:r>
      </w:ins>
    </w:p>
    <w:p w14:paraId="0370BCC1" w14:textId="64C5D3F4" w:rsidR="001652AF" w:rsidRPr="009A7CF2" w:rsidRDefault="001652AF">
      <w:pPr>
        <w:pStyle w:val="ListParagraph"/>
        <w:numPr>
          <w:ilvl w:val="0"/>
          <w:numId w:val="52"/>
        </w:numPr>
        <w:spacing w:before="60"/>
        <w:rPr>
          <w:ins w:id="6259" w:author="admin" w:date="2023-04-27T23:32:00Z"/>
          <w:sz w:val="26"/>
          <w:szCs w:val="26"/>
        </w:rPr>
        <w:pPrChange w:id="6260" w:author="admin" w:date="2023-04-27T23:33:00Z">
          <w:pPr>
            <w:pStyle w:val="ListParagraph"/>
            <w:numPr>
              <w:ilvl w:val="2"/>
              <w:numId w:val="43"/>
            </w:numPr>
            <w:spacing w:after="160" w:line="259" w:lineRule="auto"/>
            <w:ind w:left="1080" w:hanging="360"/>
          </w:pPr>
        </w:pPrChange>
      </w:pPr>
      <w:ins w:id="6261" w:author="admin" w:date="2023-04-27T23:32:00Z">
        <w:r w:rsidRPr="009A7CF2">
          <w:rPr>
            <w:sz w:val="26"/>
            <w:szCs w:val="26"/>
          </w:rPr>
          <w:t>2 kim luồn/ kim b</w:t>
        </w:r>
        <w:r w:rsidRPr="009A7CF2">
          <w:rPr>
            <w:rFonts w:hint="eastAsia"/>
            <w:sz w:val="26"/>
            <w:szCs w:val="26"/>
          </w:rPr>
          <w:t>ư</w:t>
        </w:r>
        <w:r w:rsidRPr="009A7CF2">
          <w:rPr>
            <w:sz w:val="26"/>
            <w:szCs w:val="26"/>
          </w:rPr>
          <w:t>ớm 16-18G</w:t>
        </w:r>
      </w:ins>
      <w:ins w:id="6262" w:author="admin" w:date="2023-04-27T23:33: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1705DB7B" w14:textId="1461311A" w:rsidR="001652AF" w:rsidRPr="009A7CF2" w:rsidRDefault="001652AF">
      <w:pPr>
        <w:pStyle w:val="ListParagraph"/>
        <w:numPr>
          <w:ilvl w:val="0"/>
          <w:numId w:val="52"/>
        </w:numPr>
        <w:spacing w:before="60"/>
        <w:rPr>
          <w:ins w:id="6263" w:author="admin" w:date="2023-04-27T23:32:00Z"/>
          <w:sz w:val="26"/>
          <w:szCs w:val="26"/>
        </w:rPr>
        <w:pPrChange w:id="6264" w:author="admin" w:date="2023-04-27T23:33:00Z">
          <w:pPr>
            <w:pStyle w:val="ListParagraph"/>
            <w:numPr>
              <w:ilvl w:val="2"/>
              <w:numId w:val="43"/>
            </w:numPr>
            <w:spacing w:after="160" w:line="259" w:lineRule="auto"/>
            <w:ind w:left="1080" w:hanging="360"/>
          </w:pPr>
        </w:pPrChange>
      </w:pPr>
      <w:ins w:id="6265" w:author="admin" w:date="2023-04-27T23:32:00Z">
        <w:r w:rsidRPr="009A7CF2">
          <w:rPr>
            <w:sz w:val="26"/>
            <w:szCs w:val="26"/>
          </w:rPr>
          <w:t>1 bộ dây truyền dịch</w:t>
        </w:r>
      </w:ins>
      <w:ins w:id="6266" w:author="admin" w:date="2023-04-27T23:33:00Z">
        <w:r>
          <w:rPr>
            <w:sz w:val="26"/>
            <w:szCs w:val="26"/>
          </w:rPr>
          <w:t xml:space="preserve">: </w:t>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6C1CD55" w14:textId="6BD73CD0" w:rsidR="001652AF" w:rsidRPr="009A7CF2" w:rsidRDefault="001652AF">
      <w:pPr>
        <w:pStyle w:val="ListParagraph"/>
        <w:numPr>
          <w:ilvl w:val="0"/>
          <w:numId w:val="52"/>
        </w:numPr>
        <w:spacing w:before="60"/>
        <w:rPr>
          <w:ins w:id="6267" w:author="admin" w:date="2023-04-27T23:32:00Z"/>
          <w:sz w:val="26"/>
          <w:szCs w:val="26"/>
        </w:rPr>
        <w:pPrChange w:id="6268" w:author="admin" w:date="2023-04-27T23:33:00Z">
          <w:pPr>
            <w:pStyle w:val="ListParagraph"/>
            <w:numPr>
              <w:ilvl w:val="2"/>
              <w:numId w:val="43"/>
            </w:numPr>
            <w:spacing w:after="160" w:line="259" w:lineRule="auto"/>
            <w:ind w:left="1080" w:hanging="360"/>
          </w:pPr>
        </w:pPrChange>
      </w:pPr>
      <w:ins w:id="6269" w:author="admin" w:date="2023-04-27T23:32:00Z">
        <w:r w:rsidRPr="009A7CF2">
          <w:rPr>
            <w:sz w:val="26"/>
            <w:szCs w:val="26"/>
          </w:rPr>
          <w:t>1 dây ga rô</w:t>
        </w:r>
      </w:ins>
      <w:ins w:id="6270" w:author="admin" w:date="2023-04-27T23:33:00Z">
        <w:r>
          <w:rPr>
            <w:sz w:val="26"/>
            <w:szCs w:val="26"/>
          </w:rPr>
          <w:t>:</w:t>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3EF12F0" w14:textId="4E5ECB6B" w:rsidR="001652AF" w:rsidRPr="009A7CF2" w:rsidRDefault="001652AF">
      <w:pPr>
        <w:pStyle w:val="ListParagraph"/>
        <w:numPr>
          <w:ilvl w:val="0"/>
          <w:numId w:val="52"/>
        </w:numPr>
        <w:spacing w:before="60"/>
        <w:rPr>
          <w:ins w:id="6271" w:author="admin" w:date="2023-04-27T23:32:00Z"/>
          <w:sz w:val="26"/>
          <w:szCs w:val="26"/>
        </w:rPr>
        <w:pPrChange w:id="6272" w:author="admin" w:date="2023-04-27T23:33:00Z">
          <w:pPr>
            <w:pStyle w:val="ListParagraph"/>
            <w:numPr>
              <w:ilvl w:val="2"/>
              <w:numId w:val="43"/>
            </w:numPr>
            <w:spacing w:after="160" w:line="259" w:lineRule="auto"/>
            <w:ind w:left="1080" w:hanging="360"/>
          </w:pPr>
        </w:pPrChange>
      </w:pPr>
      <w:ins w:id="6273" w:author="admin" w:date="2023-04-27T23:32:00Z">
        <w:r w:rsidRPr="009A7CF2">
          <w:rPr>
            <w:sz w:val="26"/>
            <w:szCs w:val="26"/>
          </w:rPr>
          <w:t>1 cuộn b</w:t>
        </w:r>
        <w:r w:rsidRPr="009A7CF2">
          <w:rPr>
            <w:rFonts w:hint="eastAsia"/>
            <w:sz w:val="26"/>
            <w:szCs w:val="26"/>
          </w:rPr>
          <w:t>ă</w:t>
        </w:r>
        <w:r w:rsidRPr="009A7CF2">
          <w:rPr>
            <w:sz w:val="26"/>
            <w:szCs w:val="26"/>
          </w:rPr>
          <w:t>ng dính y tế</w:t>
        </w:r>
      </w:ins>
      <w:ins w:id="6274" w:author="admin" w:date="2023-04-27T23:33:00Z">
        <w:r>
          <w:rPr>
            <w:sz w:val="26"/>
            <w:szCs w:val="26"/>
          </w:rPr>
          <w:t xml:space="preserve">: </w:t>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5B671F4" w14:textId="506EC3AC" w:rsidR="001652AF" w:rsidRPr="009A7CF2" w:rsidRDefault="001652AF">
      <w:pPr>
        <w:pStyle w:val="ListParagraph"/>
        <w:numPr>
          <w:ilvl w:val="0"/>
          <w:numId w:val="52"/>
        </w:numPr>
        <w:spacing w:before="60"/>
        <w:rPr>
          <w:ins w:id="6275" w:author="admin" w:date="2023-04-27T23:32:00Z"/>
          <w:sz w:val="26"/>
          <w:szCs w:val="26"/>
        </w:rPr>
        <w:pPrChange w:id="6276" w:author="admin" w:date="2023-04-27T23:33:00Z">
          <w:pPr>
            <w:pStyle w:val="ListParagraph"/>
            <w:numPr>
              <w:ilvl w:val="2"/>
              <w:numId w:val="43"/>
            </w:numPr>
            <w:spacing w:after="160" w:line="259" w:lineRule="auto"/>
            <w:ind w:left="1080" w:hanging="360"/>
          </w:pPr>
        </w:pPrChange>
      </w:pPr>
      <w:ins w:id="6277" w:author="admin" w:date="2023-04-27T23:32:00Z">
        <w:r w:rsidRPr="009A7CF2">
          <w:rPr>
            <w:sz w:val="26"/>
            <w:szCs w:val="26"/>
          </w:rPr>
          <w:t xml:space="preserve">2 </w:t>
        </w:r>
        <w:r w:rsidRPr="009A7CF2">
          <w:rPr>
            <w:rFonts w:hint="eastAsia"/>
            <w:sz w:val="26"/>
            <w:szCs w:val="26"/>
          </w:rPr>
          <w:t>đô</w:t>
        </w:r>
        <w:r w:rsidRPr="009A7CF2">
          <w:rPr>
            <w:sz w:val="26"/>
            <w:szCs w:val="26"/>
          </w:rPr>
          <w:t>i g</w:t>
        </w:r>
        <w:r w:rsidRPr="009A7CF2">
          <w:rPr>
            <w:rFonts w:hint="eastAsia"/>
            <w:sz w:val="26"/>
            <w:szCs w:val="26"/>
          </w:rPr>
          <w:t>ă</w:t>
        </w:r>
        <w:r w:rsidRPr="009A7CF2">
          <w:rPr>
            <w:sz w:val="26"/>
            <w:szCs w:val="26"/>
          </w:rPr>
          <w:t>ng tay y tế</w:t>
        </w:r>
      </w:ins>
      <w:ins w:id="6278" w:author="admin" w:date="2023-04-27T23:33:00Z">
        <w:r>
          <w:rPr>
            <w:sz w:val="26"/>
            <w:szCs w:val="26"/>
          </w:rPr>
          <w:t xml:space="preserve">: </w:t>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233E85A5" w14:textId="0BDF561B" w:rsidR="001652AF" w:rsidRPr="009A7CF2" w:rsidRDefault="001652AF">
      <w:pPr>
        <w:pStyle w:val="ListParagraph"/>
        <w:numPr>
          <w:ilvl w:val="0"/>
          <w:numId w:val="52"/>
        </w:numPr>
        <w:spacing w:before="60"/>
        <w:rPr>
          <w:ins w:id="6279" w:author="admin" w:date="2023-04-27T23:32:00Z"/>
          <w:sz w:val="26"/>
          <w:szCs w:val="26"/>
        </w:rPr>
        <w:pPrChange w:id="6280" w:author="admin" w:date="2023-04-27T23:33:00Z">
          <w:pPr>
            <w:pStyle w:val="ListParagraph"/>
            <w:numPr>
              <w:ilvl w:val="2"/>
              <w:numId w:val="43"/>
            </w:numPr>
            <w:spacing w:after="160" w:line="259" w:lineRule="auto"/>
            <w:ind w:left="1080" w:hanging="360"/>
          </w:pPr>
        </w:pPrChange>
      </w:pPr>
      <w:ins w:id="6281" w:author="admin" w:date="2023-04-27T23:32:00Z">
        <w:r w:rsidRPr="009A7CF2">
          <w:rPr>
            <w:sz w:val="26"/>
            <w:szCs w:val="26"/>
          </w:rPr>
          <w:t>1 gói bông</w:t>
        </w:r>
      </w:ins>
      <w:ins w:id="6282" w:author="admin" w:date="2023-04-27T23:33:00Z">
        <w:r>
          <w:rPr>
            <w:sz w:val="26"/>
            <w:szCs w:val="26"/>
          </w:rPr>
          <w:t xml:space="preserve">: </w:t>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099C2EA" w14:textId="2A78E504" w:rsidR="001652AF" w:rsidRPr="009A7CF2" w:rsidRDefault="001652AF">
      <w:pPr>
        <w:pStyle w:val="ListParagraph"/>
        <w:numPr>
          <w:ilvl w:val="0"/>
          <w:numId w:val="52"/>
        </w:numPr>
        <w:spacing w:before="60"/>
        <w:rPr>
          <w:ins w:id="6283" w:author="admin" w:date="2023-04-27T23:32:00Z"/>
          <w:sz w:val="26"/>
          <w:szCs w:val="26"/>
        </w:rPr>
        <w:pPrChange w:id="6284" w:author="admin" w:date="2023-04-27T23:33:00Z">
          <w:pPr>
            <w:pStyle w:val="ListParagraph"/>
            <w:numPr>
              <w:ilvl w:val="2"/>
              <w:numId w:val="43"/>
            </w:numPr>
            <w:spacing w:after="160" w:line="259" w:lineRule="auto"/>
            <w:ind w:left="1080" w:hanging="360"/>
          </w:pPr>
        </w:pPrChange>
      </w:pPr>
      <w:ins w:id="6285" w:author="admin" w:date="2023-04-27T23:32:00Z">
        <w:r w:rsidRPr="009A7CF2">
          <w:rPr>
            <w:sz w:val="26"/>
            <w:szCs w:val="26"/>
          </w:rPr>
          <w:t>1 túi gạc 10cm</w:t>
        </w:r>
      </w:ins>
      <w:ins w:id="6286" w:author="admin" w:date="2023-04-27T23:33:00Z">
        <w:r>
          <w:rPr>
            <w:sz w:val="26"/>
            <w:szCs w:val="26"/>
          </w:rPr>
          <w:t xml:space="preserve">: </w:t>
        </w:r>
        <w:r>
          <w:rPr>
            <w:sz w:val="26"/>
            <w:szCs w:val="26"/>
          </w:rPr>
          <w:tab/>
        </w:r>
      </w:ins>
      <w:ins w:id="6287" w:author="admin" w:date="2023-04-27T23:34:00Z">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15D758C9" w14:textId="1437C57E" w:rsidR="001652AF" w:rsidRPr="009A7CF2" w:rsidRDefault="001652AF">
      <w:pPr>
        <w:pStyle w:val="ListParagraph"/>
        <w:numPr>
          <w:ilvl w:val="0"/>
          <w:numId w:val="52"/>
        </w:numPr>
        <w:spacing w:before="60"/>
        <w:rPr>
          <w:ins w:id="6288" w:author="admin" w:date="2023-04-27T23:32:00Z"/>
          <w:sz w:val="26"/>
          <w:szCs w:val="26"/>
        </w:rPr>
        <w:pPrChange w:id="6289" w:author="admin" w:date="2023-04-27T23:33:00Z">
          <w:pPr>
            <w:pStyle w:val="ListParagraph"/>
            <w:numPr>
              <w:ilvl w:val="2"/>
              <w:numId w:val="43"/>
            </w:numPr>
            <w:spacing w:after="160" w:line="259" w:lineRule="auto"/>
            <w:ind w:left="1080" w:hanging="360"/>
          </w:pPr>
        </w:pPrChange>
      </w:pPr>
      <w:ins w:id="6290" w:author="admin" w:date="2023-04-27T23:32:00Z">
        <w:r w:rsidRPr="009A7CF2">
          <w:rPr>
            <w:sz w:val="26"/>
            <w:szCs w:val="26"/>
          </w:rPr>
          <w:t>1 chai cồn sát khuẩn 70</w:t>
        </w:r>
        <w:r w:rsidRPr="001652AF">
          <w:rPr>
            <w:sz w:val="26"/>
            <w:szCs w:val="26"/>
            <w:rPrChange w:id="6291" w:author="admin" w:date="2023-04-27T23:33:00Z">
              <w:rPr>
                <w:sz w:val="26"/>
                <w:szCs w:val="26"/>
                <w:vertAlign w:val="superscript"/>
              </w:rPr>
            </w:rPrChange>
          </w:rPr>
          <w:t>o</w:t>
        </w:r>
      </w:ins>
      <w:ins w:id="6292" w:author="admin" w:date="2023-04-27T23:34:00Z">
        <w:r>
          <w:rPr>
            <w:sz w:val="26"/>
            <w:szCs w:val="26"/>
          </w:rPr>
          <w:t>:</w:t>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0175DF54" w14:textId="716F3C58" w:rsidR="001652AF" w:rsidRPr="009A7CF2" w:rsidRDefault="001652AF">
      <w:pPr>
        <w:pStyle w:val="ListParagraph"/>
        <w:numPr>
          <w:ilvl w:val="0"/>
          <w:numId w:val="52"/>
        </w:numPr>
        <w:spacing w:before="60"/>
        <w:rPr>
          <w:ins w:id="6293" w:author="admin" w:date="2023-04-27T23:32:00Z"/>
          <w:sz w:val="26"/>
          <w:szCs w:val="26"/>
        </w:rPr>
        <w:pPrChange w:id="6294" w:author="admin" w:date="2023-04-27T23:33:00Z">
          <w:pPr>
            <w:pStyle w:val="ListParagraph"/>
            <w:numPr>
              <w:ilvl w:val="2"/>
              <w:numId w:val="43"/>
            </w:numPr>
            <w:spacing w:after="160" w:line="259" w:lineRule="auto"/>
            <w:ind w:left="1080" w:hanging="360"/>
          </w:pPr>
        </w:pPrChange>
      </w:pPr>
      <w:ins w:id="6295" w:author="admin" w:date="2023-04-27T23:32:00Z">
        <w:r w:rsidRPr="009A7CF2">
          <w:rPr>
            <w:sz w:val="26"/>
            <w:szCs w:val="26"/>
          </w:rPr>
          <w:t>2 b</w:t>
        </w:r>
        <w:r w:rsidRPr="009A7CF2">
          <w:rPr>
            <w:rFonts w:hint="eastAsia"/>
            <w:sz w:val="26"/>
            <w:szCs w:val="26"/>
          </w:rPr>
          <w:t>ơ</w:t>
        </w:r>
        <w:r w:rsidRPr="009A7CF2">
          <w:rPr>
            <w:sz w:val="26"/>
            <w:szCs w:val="26"/>
          </w:rPr>
          <w:t>m tiêm 5ml</w:t>
        </w:r>
      </w:ins>
      <w:ins w:id="6296" w:author="admin" w:date="2023-04-27T23:34:00Z">
        <w:r>
          <w:rPr>
            <w:sz w:val="26"/>
            <w:szCs w:val="26"/>
          </w:rPr>
          <w:t xml:space="preserve">: </w:t>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220557DC" w14:textId="593985F3" w:rsidR="001652AF" w:rsidRPr="009A7CF2" w:rsidRDefault="001652AF">
      <w:pPr>
        <w:pStyle w:val="ListParagraph"/>
        <w:numPr>
          <w:ilvl w:val="0"/>
          <w:numId w:val="52"/>
        </w:numPr>
        <w:spacing w:before="60"/>
        <w:rPr>
          <w:ins w:id="6297" w:author="admin" w:date="2023-04-27T23:32:00Z"/>
          <w:sz w:val="26"/>
          <w:szCs w:val="26"/>
        </w:rPr>
        <w:pPrChange w:id="6298" w:author="admin" w:date="2023-04-27T23:33:00Z">
          <w:pPr>
            <w:pStyle w:val="ListParagraph"/>
            <w:numPr>
              <w:ilvl w:val="2"/>
              <w:numId w:val="43"/>
            </w:numPr>
            <w:spacing w:after="160" w:line="259" w:lineRule="auto"/>
            <w:ind w:left="1080" w:hanging="360"/>
          </w:pPr>
        </w:pPrChange>
      </w:pPr>
      <w:ins w:id="6299" w:author="admin" w:date="2023-04-27T23:32:00Z">
        <w:r w:rsidRPr="009A7CF2">
          <w:rPr>
            <w:sz w:val="26"/>
            <w:szCs w:val="26"/>
          </w:rPr>
          <w:t>2 b</w:t>
        </w:r>
        <w:r w:rsidRPr="009A7CF2">
          <w:rPr>
            <w:rFonts w:hint="eastAsia"/>
            <w:sz w:val="26"/>
            <w:szCs w:val="26"/>
          </w:rPr>
          <w:t>ơ</w:t>
        </w:r>
        <w:r w:rsidRPr="009A7CF2">
          <w:rPr>
            <w:sz w:val="26"/>
            <w:szCs w:val="26"/>
          </w:rPr>
          <w:t>m tiêm 10ml</w:t>
        </w:r>
      </w:ins>
      <w:ins w:id="6300" w:author="admin" w:date="2023-04-27T23:34:00Z">
        <w:r>
          <w:rPr>
            <w:sz w:val="26"/>
            <w:szCs w:val="26"/>
          </w:rPr>
          <w:t xml:space="preserve">: </w:t>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42084B32" w14:textId="492309BC" w:rsidR="001652AF" w:rsidRPr="009A7CF2" w:rsidRDefault="001652AF">
      <w:pPr>
        <w:pStyle w:val="ListParagraph"/>
        <w:numPr>
          <w:ilvl w:val="0"/>
          <w:numId w:val="52"/>
        </w:numPr>
        <w:spacing w:before="60"/>
        <w:rPr>
          <w:ins w:id="6301" w:author="admin" w:date="2023-04-27T23:32:00Z"/>
          <w:sz w:val="26"/>
          <w:szCs w:val="26"/>
        </w:rPr>
        <w:pPrChange w:id="6302" w:author="admin" w:date="2023-04-27T23:33:00Z">
          <w:pPr>
            <w:pStyle w:val="ListParagraph"/>
            <w:numPr>
              <w:ilvl w:val="2"/>
              <w:numId w:val="43"/>
            </w:numPr>
            <w:spacing w:after="160" w:line="259" w:lineRule="auto"/>
            <w:ind w:left="1080" w:hanging="360"/>
          </w:pPr>
        </w:pPrChange>
      </w:pPr>
      <w:ins w:id="6303" w:author="admin" w:date="2023-04-27T23:32:00Z">
        <w:r w:rsidRPr="009A7CF2">
          <w:rPr>
            <w:sz w:val="26"/>
            <w:szCs w:val="26"/>
          </w:rPr>
          <w:t xml:space="preserve">1 máy test </w:t>
        </w:r>
        <w:r w:rsidRPr="009A7CF2">
          <w:rPr>
            <w:rFonts w:hint="eastAsia"/>
            <w:sz w:val="26"/>
            <w:szCs w:val="26"/>
          </w:rPr>
          <w:t>đư</w:t>
        </w:r>
        <w:r w:rsidRPr="009A7CF2">
          <w:rPr>
            <w:sz w:val="26"/>
            <w:szCs w:val="26"/>
          </w:rPr>
          <w:t xml:space="preserve">ờng máu + 2 que test </w:t>
        </w:r>
        <w:r w:rsidRPr="009A7CF2">
          <w:rPr>
            <w:rFonts w:hint="eastAsia"/>
            <w:sz w:val="26"/>
            <w:szCs w:val="26"/>
          </w:rPr>
          <w:t>đư</w:t>
        </w:r>
        <w:r w:rsidRPr="009A7CF2">
          <w:rPr>
            <w:sz w:val="26"/>
            <w:szCs w:val="26"/>
          </w:rPr>
          <w:t>ờng máu</w:t>
        </w:r>
      </w:ins>
      <w:ins w:id="6304" w:author="admin" w:date="2023-04-27T23:34:00Z">
        <w:r>
          <w:rPr>
            <w:sz w:val="26"/>
            <w:szCs w:val="26"/>
          </w:rPr>
          <w:t xml:space="preserve">: </w:t>
        </w:r>
        <w:r>
          <w:rPr>
            <w:sz w:val="26"/>
            <w:szCs w:val="26"/>
          </w:rPr>
          <w:tab/>
        </w:r>
      </w:ins>
      <w:ins w:id="6305" w:author="Ngoc Le Van Truong" w:date="2023-04-28T11:14:00Z">
        <w:r w:rsidR="0064325C">
          <w:rPr>
            <w:sz w:val="26"/>
            <w:szCs w:val="26"/>
          </w:rPr>
          <w:tab/>
        </w:r>
      </w:ins>
      <w:ins w:id="6306" w:author="admin" w:date="2023-04-27T23:34:00Z">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3398BF3" w14:textId="20EC5B7C" w:rsidR="001652AF" w:rsidRPr="009A7CF2" w:rsidRDefault="001652AF">
      <w:pPr>
        <w:pStyle w:val="ListParagraph"/>
        <w:numPr>
          <w:ilvl w:val="0"/>
          <w:numId w:val="52"/>
        </w:numPr>
        <w:spacing w:before="60"/>
        <w:rPr>
          <w:ins w:id="6307" w:author="admin" w:date="2023-04-27T23:32:00Z"/>
          <w:sz w:val="26"/>
          <w:szCs w:val="26"/>
        </w:rPr>
        <w:pPrChange w:id="6308" w:author="admin" w:date="2023-04-27T23:33:00Z">
          <w:pPr>
            <w:pStyle w:val="ListParagraph"/>
            <w:numPr>
              <w:ilvl w:val="2"/>
              <w:numId w:val="43"/>
            </w:numPr>
            <w:spacing w:after="160" w:line="259" w:lineRule="auto"/>
            <w:ind w:left="1080" w:hanging="360"/>
          </w:pPr>
        </w:pPrChange>
      </w:pPr>
      <w:ins w:id="6309" w:author="admin" w:date="2023-04-27T23:32:00Z">
        <w:r w:rsidRPr="009A7CF2">
          <w:rPr>
            <w:sz w:val="26"/>
            <w:szCs w:val="26"/>
          </w:rPr>
          <w:t>1 b</w:t>
        </w:r>
        <w:r w:rsidRPr="009A7CF2">
          <w:rPr>
            <w:rFonts w:hint="eastAsia"/>
            <w:sz w:val="26"/>
            <w:szCs w:val="26"/>
          </w:rPr>
          <w:t>ă</w:t>
        </w:r>
        <w:r w:rsidRPr="009A7CF2">
          <w:rPr>
            <w:sz w:val="26"/>
            <w:szCs w:val="26"/>
          </w:rPr>
          <w:t xml:space="preserve">ng </w:t>
        </w:r>
        <w:r w:rsidRPr="009A7CF2">
          <w:rPr>
            <w:rFonts w:hint="eastAsia"/>
            <w:sz w:val="26"/>
            <w:szCs w:val="26"/>
          </w:rPr>
          <w:t>đ</w:t>
        </w:r>
        <w:r w:rsidRPr="009A7CF2">
          <w:rPr>
            <w:sz w:val="26"/>
            <w:szCs w:val="26"/>
          </w:rPr>
          <w:t xml:space="preserve">o huyết </w:t>
        </w:r>
        <w:r w:rsidRPr="009A7CF2">
          <w:rPr>
            <w:rFonts w:hint="eastAsia"/>
            <w:sz w:val="26"/>
            <w:szCs w:val="26"/>
          </w:rPr>
          <w:t>á</w:t>
        </w:r>
        <w:r w:rsidRPr="009A7CF2">
          <w:rPr>
            <w:sz w:val="26"/>
            <w:szCs w:val="26"/>
          </w:rPr>
          <w:t>p + 1 ống nghe</w:t>
        </w:r>
      </w:ins>
      <w:ins w:id="6310" w:author="admin" w:date="2023-04-27T23:34: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1BAD612" w14:textId="49A14A87" w:rsidR="001652AF" w:rsidRPr="009A7CF2" w:rsidRDefault="001652AF">
      <w:pPr>
        <w:pStyle w:val="ListParagraph"/>
        <w:numPr>
          <w:ilvl w:val="0"/>
          <w:numId w:val="52"/>
        </w:numPr>
        <w:spacing w:before="60"/>
        <w:rPr>
          <w:ins w:id="6311" w:author="admin" w:date="2023-04-27T23:32:00Z"/>
          <w:sz w:val="26"/>
          <w:szCs w:val="26"/>
        </w:rPr>
        <w:pPrChange w:id="6312" w:author="admin" w:date="2023-04-27T23:33:00Z">
          <w:pPr>
            <w:pStyle w:val="ListParagraph"/>
            <w:numPr>
              <w:ilvl w:val="2"/>
              <w:numId w:val="43"/>
            </w:numPr>
            <w:spacing w:after="160" w:line="259" w:lineRule="auto"/>
            <w:ind w:left="1080" w:hanging="360"/>
          </w:pPr>
        </w:pPrChange>
      </w:pPr>
      <w:ins w:id="6313" w:author="admin" w:date="2023-04-27T23:32:00Z">
        <w:r w:rsidRPr="009A7CF2">
          <w:rPr>
            <w:sz w:val="26"/>
            <w:szCs w:val="26"/>
          </w:rPr>
          <w:t>1 chai/ túi Natriclorid 0.9% 500ml</w:t>
        </w:r>
      </w:ins>
      <w:ins w:id="6314" w:author="admin" w:date="2023-04-27T23:34:00Z">
        <w:r>
          <w:rPr>
            <w:sz w:val="26"/>
            <w:szCs w:val="26"/>
          </w:rPr>
          <w:t xml:space="preserve">: </w:t>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r>
          <w:rPr>
            <w:sz w:val="26"/>
            <w:szCs w:val="26"/>
          </w:rPr>
          <w:tab/>
        </w:r>
      </w:ins>
    </w:p>
    <w:p w14:paraId="57B366DA" w14:textId="0B4A6AF0" w:rsidR="001652AF" w:rsidRPr="009A7CF2" w:rsidRDefault="001652AF">
      <w:pPr>
        <w:pStyle w:val="ListParagraph"/>
        <w:numPr>
          <w:ilvl w:val="0"/>
          <w:numId w:val="52"/>
        </w:numPr>
        <w:spacing w:before="60"/>
        <w:rPr>
          <w:ins w:id="6315" w:author="admin" w:date="2023-04-27T23:32:00Z"/>
          <w:sz w:val="26"/>
          <w:szCs w:val="26"/>
        </w:rPr>
        <w:pPrChange w:id="6316" w:author="admin" w:date="2023-04-27T23:33:00Z">
          <w:pPr>
            <w:pStyle w:val="ListParagraph"/>
            <w:numPr>
              <w:ilvl w:val="2"/>
              <w:numId w:val="43"/>
            </w:numPr>
            <w:spacing w:after="160" w:line="259" w:lineRule="auto"/>
            <w:ind w:left="1080" w:hanging="360"/>
          </w:pPr>
        </w:pPrChange>
      </w:pPr>
      <w:ins w:id="6317" w:author="admin" w:date="2023-04-27T23:32:00Z">
        <w:r w:rsidRPr="009A7CF2">
          <w:rPr>
            <w:sz w:val="26"/>
            <w:szCs w:val="26"/>
          </w:rPr>
          <w:t>5 ống Adrenaline 1mg/1ml</w:t>
        </w:r>
      </w:ins>
      <w:ins w:id="6318" w:author="admin" w:date="2023-04-27T23:34: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187D8BC5" w14:textId="7D9444E6" w:rsidR="001652AF" w:rsidRPr="009A7CF2" w:rsidRDefault="001652AF">
      <w:pPr>
        <w:pStyle w:val="ListParagraph"/>
        <w:numPr>
          <w:ilvl w:val="0"/>
          <w:numId w:val="52"/>
        </w:numPr>
        <w:spacing w:before="60"/>
        <w:rPr>
          <w:ins w:id="6319" w:author="admin" w:date="2023-04-27T23:32:00Z"/>
          <w:sz w:val="26"/>
          <w:szCs w:val="26"/>
        </w:rPr>
        <w:pPrChange w:id="6320" w:author="admin" w:date="2023-04-27T23:33:00Z">
          <w:pPr>
            <w:pStyle w:val="ListParagraph"/>
            <w:numPr>
              <w:ilvl w:val="2"/>
              <w:numId w:val="43"/>
            </w:numPr>
            <w:spacing w:after="160" w:line="259" w:lineRule="auto"/>
            <w:ind w:left="1080" w:hanging="360"/>
          </w:pPr>
        </w:pPrChange>
      </w:pPr>
      <w:ins w:id="6321" w:author="admin" w:date="2023-04-27T23:32:00Z">
        <w:r w:rsidRPr="009A7CF2">
          <w:rPr>
            <w:sz w:val="26"/>
            <w:szCs w:val="26"/>
          </w:rPr>
          <w:t>1 ống Glucose 30% 5ml</w:t>
        </w:r>
      </w:ins>
      <w:ins w:id="6322" w:author="admin" w:date="2023-04-27T23:34:00Z">
        <w:r>
          <w:rPr>
            <w:sz w:val="26"/>
            <w:szCs w:val="26"/>
          </w:rPr>
          <w:t xml:space="preserve">: </w:t>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2367BE7D" w14:textId="3F5F19BF" w:rsidR="001652AF" w:rsidRPr="009A7CF2" w:rsidRDefault="001652AF">
      <w:pPr>
        <w:pStyle w:val="ListParagraph"/>
        <w:numPr>
          <w:ilvl w:val="0"/>
          <w:numId w:val="52"/>
        </w:numPr>
        <w:spacing w:before="60"/>
        <w:rPr>
          <w:ins w:id="6323" w:author="admin" w:date="2023-04-27T23:32:00Z"/>
          <w:sz w:val="26"/>
          <w:szCs w:val="26"/>
        </w:rPr>
        <w:pPrChange w:id="6324" w:author="admin" w:date="2023-04-27T23:33:00Z">
          <w:pPr>
            <w:pStyle w:val="ListParagraph"/>
            <w:numPr>
              <w:ilvl w:val="2"/>
              <w:numId w:val="43"/>
            </w:numPr>
            <w:spacing w:after="160" w:line="259" w:lineRule="auto"/>
            <w:ind w:left="1080" w:hanging="360"/>
          </w:pPr>
        </w:pPrChange>
      </w:pPr>
      <w:ins w:id="6325" w:author="admin" w:date="2023-04-27T23:32:00Z">
        <w:r w:rsidRPr="009A7CF2">
          <w:rPr>
            <w:sz w:val="26"/>
            <w:szCs w:val="26"/>
          </w:rPr>
          <w:t>1 ống Diazepam 5mg hoặc 1 ống Midazolam 5mg</w:t>
        </w:r>
      </w:ins>
      <w:ins w:id="6326" w:author="admin" w:date="2023-04-27T23:34: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AE29DA7" w14:textId="3F2028BA" w:rsidR="001652AF" w:rsidRDefault="001652AF">
      <w:pPr>
        <w:pStyle w:val="ListParagraph"/>
        <w:numPr>
          <w:ilvl w:val="0"/>
          <w:numId w:val="52"/>
        </w:numPr>
        <w:spacing w:before="60"/>
        <w:rPr>
          <w:ins w:id="6327" w:author="admin" w:date="2023-04-27T23:34:00Z"/>
          <w:sz w:val="26"/>
          <w:szCs w:val="26"/>
        </w:rPr>
        <w:pPrChange w:id="6328" w:author="admin" w:date="2023-04-27T23:33:00Z">
          <w:pPr>
            <w:pStyle w:val="ListParagraph"/>
            <w:numPr>
              <w:ilvl w:val="2"/>
              <w:numId w:val="43"/>
            </w:numPr>
            <w:spacing w:after="160" w:line="259" w:lineRule="auto"/>
            <w:ind w:left="409" w:hanging="409"/>
          </w:pPr>
        </w:pPrChange>
      </w:pPr>
      <w:ins w:id="6329" w:author="admin" w:date="2023-04-27T23:32:00Z">
        <w:r w:rsidRPr="009A7CF2">
          <w:rPr>
            <w:sz w:val="26"/>
            <w:szCs w:val="26"/>
          </w:rPr>
          <w:t xml:space="preserve">Phác </w:t>
        </w:r>
        <w:r w:rsidRPr="009A7CF2">
          <w:rPr>
            <w:rFonts w:hint="eastAsia"/>
            <w:sz w:val="26"/>
            <w:szCs w:val="26"/>
          </w:rPr>
          <w:t>đ</w:t>
        </w:r>
        <w:r w:rsidRPr="009A7CF2">
          <w:rPr>
            <w:sz w:val="26"/>
            <w:szCs w:val="26"/>
          </w:rPr>
          <w:t>ồ c</w:t>
        </w:r>
        <w:r>
          <w:rPr>
            <w:sz w:val="26"/>
            <w:szCs w:val="26"/>
          </w:rPr>
          <w:t>ấp cứu ngừng tuần hoàn nâng cao</w:t>
        </w:r>
      </w:ins>
      <w:ins w:id="6330" w:author="admin" w:date="2023-04-27T23:34:00Z">
        <w:r>
          <w:rPr>
            <w:sz w:val="26"/>
            <w:szCs w:val="26"/>
          </w:rPr>
          <w:t xml:space="preserve">: </w:t>
        </w:r>
        <w:r>
          <w:rPr>
            <w:sz w:val="26"/>
            <w:szCs w:val="26"/>
          </w:rPr>
          <w:tab/>
        </w:r>
      </w:ins>
      <w:ins w:id="6331" w:author="Ngoc Le Van Truong" w:date="2023-04-28T11:14:00Z">
        <w:r w:rsidR="0064325C">
          <w:rPr>
            <w:sz w:val="26"/>
            <w:szCs w:val="26"/>
          </w:rPr>
          <w:tab/>
        </w:r>
      </w:ins>
      <w:ins w:id="6332" w:author="admin" w:date="2023-04-27T23:34:00Z">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E03848B" w14:textId="1E093B41" w:rsidR="001652AF" w:rsidRPr="009A7CF2" w:rsidRDefault="001652AF">
      <w:pPr>
        <w:pStyle w:val="ListParagraph"/>
        <w:numPr>
          <w:ilvl w:val="0"/>
          <w:numId w:val="52"/>
        </w:numPr>
        <w:spacing w:before="60"/>
        <w:rPr>
          <w:ins w:id="6333" w:author="admin" w:date="2023-04-27T23:32:00Z"/>
          <w:sz w:val="26"/>
          <w:szCs w:val="26"/>
        </w:rPr>
        <w:pPrChange w:id="6334" w:author="admin" w:date="2023-04-27T23:33:00Z">
          <w:pPr>
            <w:pStyle w:val="ListParagraph"/>
            <w:numPr>
              <w:ilvl w:val="2"/>
              <w:numId w:val="43"/>
            </w:numPr>
            <w:spacing w:after="160" w:line="259" w:lineRule="auto"/>
            <w:ind w:left="409" w:hanging="409"/>
          </w:pPr>
        </w:pPrChange>
      </w:pPr>
      <w:ins w:id="6335" w:author="admin" w:date="2023-04-27T23:35:00Z">
        <w:r>
          <w:rPr>
            <w:sz w:val="26"/>
            <w:szCs w:val="26"/>
          </w:rPr>
          <w:t>P</w:t>
        </w:r>
      </w:ins>
      <w:ins w:id="6336" w:author="admin" w:date="2023-04-27T23:32:00Z">
        <w:r w:rsidRPr="009A7CF2">
          <w:rPr>
            <w:sz w:val="26"/>
            <w:szCs w:val="26"/>
          </w:rPr>
          <w:t xml:space="preserve">hác </w:t>
        </w:r>
        <w:r w:rsidRPr="009A7CF2">
          <w:rPr>
            <w:rFonts w:hint="eastAsia"/>
            <w:sz w:val="26"/>
            <w:szCs w:val="26"/>
          </w:rPr>
          <w:t>đ</w:t>
        </w:r>
        <w:r w:rsidRPr="009A7CF2">
          <w:rPr>
            <w:sz w:val="26"/>
            <w:szCs w:val="26"/>
          </w:rPr>
          <w:t>ồ cấp cứu phản vệ</w:t>
        </w:r>
      </w:ins>
      <w:ins w:id="6337" w:author="admin" w:date="2023-04-27T23:34:00Z">
        <w:r>
          <w:rPr>
            <w:sz w:val="26"/>
            <w:szCs w:val="26"/>
          </w:rPr>
          <w:t>:</w:t>
        </w:r>
      </w:ins>
      <w:ins w:id="6338" w:author="admin" w:date="2023-04-27T23:35:00Z">
        <w:r>
          <w:rPr>
            <w:sz w:val="26"/>
            <w:szCs w:val="26"/>
          </w:rPr>
          <w:tab/>
        </w:r>
        <w:r>
          <w:rPr>
            <w:sz w:val="26"/>
            <w:szCs w:val="26"/>
          </w:rPr>
          <w:tab/>
        </w:r>
      </w:ins>
      <w:ins w:id="6339" w:author="admin" w:date="2023-04-27T23:34:00Z">
        <w:r>
          <w:rPr>
            <w:sz w:val="26"/>
            <w:szCs w:val="26"/>
          </w:rPr>
          <w:t xml:space="preserve"> </w:t>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418C08C6" w14:textId="45F6A457" w:rsidR="00CF5D75" w:rsidRDefault="00CF5D75" w:rsidP="00CF5D75">
      <w:pPr>
        <w:spacing w:before="60"/>
        <w:rPr>
          <w:ins w:id="6340" w:author="admin" w:date="2023-04-27T23:36:00Z"/>
          <w:rFonts w:ascii="Times New Roman" w:hAnsi="Times New Roman"/>
          <w:bCs/>
          <w:sz w:val="26"/>
          <w:szCs w:val="26"/>
        </w:rPr>
      </w:pPr>
      <w:ins w:id="6341" w:author="admin" w:date="2023-04-27T23:36:00Z">
        <w:r w:rsidRPr="009A7CF2">
          <w:rPr>
            <w:rFonts w:ascii="Times New Roman" w:hAnsi="Times New Roman"/>
            <w:bCs/>
            <w:sz w:val="26"/>
            <w:szCs w:val="26"/>
          </w:rPr>
          <w:t>14.</w:t>
        </w:r>
      </w:ins>
      <w:ins w:id="6342" w:author="admin" w:date="2023-04-27T23:37:00Z">
        <w:r>
          <w:rPr>
            <w:rFonts w:ascii="Times New Roman" w:hAnsi="Times New Roman"/>
            <w:bCs/>
            <w:sz w:val="26"/>
            <w:szCs w:val="26"/>
          </w:rPr>
          <w:t>2</w:t>
        </w:r>
      </w:ins>
      <w:ins w:id="6343" w:author="admin" w:date="2023-04-27T23:36:00Z">
        <w:r w:rsidRPr="009A7CF2">
          <w:rPr>
            <w:rFonts w:ascii="Times New Roman" w:hAnsi="Times New Roman"/>
            <w:bCs/>
            <w:sz w:val="26"/>
            <w:szCs w:val="26"/>
          </w:rPr>
          <w:t xml:space="preserve">. Gói cấp cứu </w:t>
        </w:r>
      </w:ins>
      <w:ins w:id="6344" w:author="admin" w:date="2023-04-27T23:37:00Z">
        <w:r>
          <w:rPr>
            <w:rFonts w:ascii="Times New Roman" w:hAnsi="Times New Roman"/>
            <w:bCs/>
            <w:sz w:val="26"/>
            <w:szCs w:val="26"/>
          </w:rPr>
          <w:t xml:space="preserve">hô hấp </w:t>
        </w:r>
      </w:ins>
      <w:ins w:id="6345" w:author="admin" w:date="2023-04-27T23:36:00Z">
        <w:r w:rsidRPr="009A7CF2">
          <w:rPr>
            <w:rFonts w:ascii="Times New Roman" w:hAnsi="Times New Roman"/>
            <w:bCs/>
            <w:sz w:val="26"/>
            <w:szCs w:val="26"/>
          </w:rPr>
          <w:t>cơ bản</w:t>
        </w:r>
      </w:ins>
    </w:p>
    <w:p w14:paraId="56851980" w14:textId="0D49AEA9" w:rsidR="0064325C" w:rsidRPr="00C92CE1" w:rsidRDefault="00CF5D75" w:rsidP="0064325C">
      <w:pPr>
        <w:pStyle w:val="ListParagraph"/>
        <w:numPr>
          <w:ilvl w:val="2"/>
          <w:numId w:val="43"/>
        </w:numPr>
        <w:spacing w:after="160" w:line="259" w:lineRule="auto"/>
        <w:ind w:left="296" w:hanging="296"/>
        <w:rPr>
          <w:ins w:id="6346" w:author="Ngoc Le Van Truong" w:date="2023-04-28T11:08:00Z"/>
          <w:sz w:val="26"/>
          <w:szCs w:val="26"/>
        </w:rPr>
      </w:pPr>
      <w:ins w:id="6347" w:author="admin" w:date="2023-04-27T23:36:00Z">
        <w:r w:rsidRPr="009A7CF2">
          <w:rPr>
            <w:sz w:val="26"/>
            <w:szCs w:val="26"/>
          </w:rPr>
          <w:t xml:space="preserve">Tổng số hộp cấp cứu </w:t>
        </w:r>
      </w:ins>
      <w:ins w:id="6348" w:author="Ngoc Le Van Truong" w:date="2023-04-28T11:08:00Z">
        <w:r w:rsidR="0064325C" w:rsidRPr="00C92CE1">
          <w:rPr>
            <w:sz w:val="26"/>
            <w:szCs w:val="26"/>
          </w:rPr>
          <w:t xml:space="preserve">hô hấp tại các </w:t>
        </w:r>
        <w:r w:rsidR="0064325C" w:rsidRPr="00C92CE1">
          <w:rPr>
            <w:rFonts w:hint="eastAsia"/>
            <w:sz w:val="26"/>
            <w:szCs w:val="26"/>
          </w:rPr>
          <w:t>đơ</w:t>
        </w:r>
        <w:r w:rsidR="0064325C" w:rsidRPr="00C92CE1">
          <w:rPr>
            <w:sz w:val="26"/>
            <w:szCs w:val="26"/>
          </w:rPr>
          <w:t xml:space="preserve">n vị không phải Hồi sức cấp cứu (tại </w:t>
        </w:r>
        <w:r w:rsidR="0064325C" w:rsidRPr="00C92CE1">
          <w:rPr>
            <w:rFonts w:hint="eastAsia"/>
            <w:sz w:val="26"/>
            <w:szCs w:val="26"/>
          </w:rPr>
          <w:t>đơ</w:t>
        </w:r>
        <w:r w:rsidR="0064325C" w:rsidRPr="00C92CE1">
          <w:rPr>
            <w:sz w:val="26"/>
            <w:szCs w:val="26"/>
          </w:rPr>
          <w:t xml:space="preserve">n vị Cấp cứu, Hồi sức, Gây mê có </w:t>
        </w:r>
        <w:r w:rsidR="0064325C">
          <w:rPr>
            <w:sz w:val="26"/>
            <w:szCs w:val="26"/>
          </w:rPr>
          <w:t>x</w:t>
        </w:r>
        <w:r w:rsidR="0064325C" w:rsidRPr="00C92CE1">
          <w:rPr>
            <w:sz w:val="26"/>
            <w:szCs w:val="26"/>
          </w:rPr>
          <w:t>e cấp cứu hô hấp chuyên khoa)</w:t>
        </w:r>
      </w:ins>
      <w:ins w:id="6349" w:author="Ngoc Le Van Truong" w:date="2023-04-28T11:29:00Z">
        <w:r w:rsidR="006A1A1F">
          <w:rPr>
            <w:sz w:val="26"/>
            <w:szCs w:val="26"/>
          </w:rPr>
          <w:t>: …</w:t>
        </w:r>
      </w:ins>
    </w:p>
    <w:p w14:paraId="09ABF571" w14:textId="0F32A914" w:rsidR="0064325C" w:rsidRPr="00C92CE1" w:rsidRDefault="00CF5D75" w:rsidP="0064325C">
      <w:pPr>
        <w:pStyle w:val="ListParagraph"/>
        <w:numPr>
          <w:ilvl w:val="2"/>
          <w:numId w:val="43"/>
        </w:numPr>
        <w:spacing w:after="160" w:line="259" w:lineRule="auto"/>
        <w:ind w:left="296" w:hanging="296"/>
        <w:rPr>
          <w:ins w:id="6350" w:author="Ngoc Le Van Truong" w:date="2023-04-28T11:09:00Z"/>
          <w:sz w:val="26"/>
          <w:szCs w:val="26"/>
        </w:rPr>
      </w:pPr>
      <w:ins w:id="6351" w:author="admin" w:date="2023-04-27T23:36:00Z">
        <w:del w:id="6352" w:author="Ngoc Le Van Truong" w:date="2023-04-28T11:08:00Z">
          <w:r w:rsidRPr="009A7CF2" w:rsidDel="0064325C">
            <w:rPr>
              <w:sz w:val="26"/>
              <w:szCs w:val="26"/>
            </w:rPr>
            <w:delText>tại các vị trí thực hiện thuốc</w:delText>
          </w:r>
        </w:del>
      </w:ins>
      <w:ins w:id="6353" w:author="Ngoc Le Van Truong" w:date="2023-04-28T11:09:00Z">
        <w:r w:rsidR="0064325C">
          <w:rPr>
            <w:sz w:val="26"/>
            <w:szCs w:val="26"/>
          </w:rPr>
          <w:t>Tổng số h</w:t>
        </w:r>
      </w:ins>
      <w:ins w:id="6354" w:author="admin" w:date="2023-04-27T23:36:00Z">
        <w:del w:id="6355" w:author="Ngoc Le Van Truong" w:date="2023-04-28T11:09:00Z">
          <w:r w:rsidRPr="009A7CF2" w:rsidDel="0064325C">
            <w:rPr>
              <w:sz w:val="26"/>
              <w:szCs w:val="26"/>
            </w:rPr>
            <w:delText xml:space="preserve">: </w:delText>
          </w:r>
        </w:del>
      </w:ins>
      <w:ins w:id="6356" w:author="Ngoc Le Van Truong" w:date="2023-04-28T11:09:00Z">
        <w:r w:rsidR="0064325C" w:rsidRPr="00C92CE1">
          <w:rPr>
            <w:sz w:val="26"/>
            <w:szCs w:val="26"/>
          </w:rPr>
          <w:t>ộp cấp cứu hô hấp dùng cho vận chuyển (BN có suy hô hấp hoặc nguy c</w:t>
        </w:r>
        <w:r w:rsidR="0064325C" w:rsidRPr="00C92CE1">
          <w:rPr>
            <w:rFonts w:hint="eastAsia"/>
            <w:sz w:val="26"/>
            <w:szCs w:val="26"/>
          </w:rPr>
          <w:t>ơ</w:t>
        </w:r>
        <w:r w:rsidR="0064325C" w:rsidRPr="00C92CE1">
          <w:rPr>
            <w:sz w:val="26"/>
            <w:szCs w:val="26"/>
          </w:rPr>
          <w:t xml:space="preserve"> suy hô hấp, </w:t>
        </w:r>
        <w:r w:rsidR="0064325C" w:rsidRPr="00C92CE1">
          <w:rPr>
            <w:rFonts w:hint="eastAsia"/>
            <w:sz w:val="26"/>
            <w:szCs w:val="26"/>
          </w:rPr>
          <w:t>đ</w:t>
        </w:r>
        <w:r w:rsidR="0064325C" w:rsidRPr="00C92CE1">
          <w:rPr>
            <w:sz w:val="26"/>
            <w:szCs w:val="26"/>
          </w:rPr>
          <w:t xml:space="preserve">ang sử dụng liệu pháp oxy, </w:t>
        </w:r>
        <w:r w:rsidR="0064325C" w:rsidRPr="00C92CE1">
          <w:rPr>
            <w:rFonts w:hint="eastAsia"/>
            <w:sz w:val="26"/>
            <w:szCs w:val="26"/>
          </w:rPr>
          <w:t>đ</w:t>
        </w:r>
        <w:r w:rsidR="0064325C" w:rsidRPr="00C92CE1">
          <w:rPr>
            <w:sz w:val="26"/>
            <w:szCs w:val="26"/>
          </w:rPr>
          <w:t>ang thở máy)</w:t>
        </w:r>
      </w:ins>
      <w:ins w:id="6357" w:author="Ngoc Le Van Truong" w:date="2023-04-28T11:29:00Z">
        <w:r w:rsidR="006A1A1F">
          <w:rPr>
            <w:sz w:val="26"/>
            <w:szCs w:val="26"/>
          </w:rPr>
          <w:t>:  …</w:t>
        </w:r>
      </w:ins>
    </w:p>
    <w:p w14:paraId="7C9E20AC" w14:textId="0709367D" w:rsidR="0064325C" w:rsidRPr="0064325C" w:rsidRDefault="0064325C" w:rsidP="0064325C">
      <w:pPr>
        <w:pStyle w:val="ListParagraph"/>
        <w:numPr>
          <w:ilvl w:val="2"/>
          <w:numId w:val="43"/>
        </w:numPr>
        <w:spacing w:after="160" w:line="259" w:lineRule="auto"/>
        <w:ind w:left="296" w:hanging="296"/>
        <w:rPr>
          <w:ins w:id="6358" w:author="Ngoc Le Van Truong" w:date="2023-04-28T11:09:00Z"/>
          <w:sz w:val="26"/>
          <w:szCs w:val="26"/>
          <w:highlight w:val="yellow"/>
          <w:rPrChange w:id="6359" w:author="Ngoc Le Van Truong" w:date="2023-04-28T11:12:00Z">
            <w:rPr>
              <w:ins w:id="6360" w:author="Ngoc Le Van Truong" w:date="2023-04-28T11:09:00Z"/>
              <w:sz w:val="26"/>
              <w:szCs w:val="26"/>
            </w:rPr>
          </w:rPrChange>
        </w:rPr>
      </w:pPr>
      <w:ins w:id="6361" w:author="Ngoc Le Van Truong" w:date="2023-04-28T11:10:00Z">
        <w:r w:rsidRPr="0064325C">
          <w:rPr>
            <w:sz w:val="26"/>
            <w:szCs w:val="26"/>
            <w:highlight w:val="yellow"/>
            <w:rPrChange w:id="6362" w:author="Ngoc Le Van Truong" w:date="2023-04-28T11:12:00Z">
              <w:rPr>
                <w:sz w:val="26"/>
                <w:szCs w:val="26"/>
              </w:rPr>
            </w:rPrChange>
          </w:rPr>
          <w:t>Tổng số hộp</w:t>
        </w:r>
      </w:ins>
      <w:ins w:id="6363" w:author="Ngoc Le Van Truong" w:date="2023-04-28T11:09:00Z">
        <w:r w:rsidRPr="0064325C">
          <w:rPr>
            <w:sz w:val="26"/>
            <w:szCs w:val="26"/>
            <w:highlight w:val="yellow"/>
            <w:rPrChange w:id="6364" w:author="Ngoc Le Van Truong" w:date="2023-04-28T11:12:00Z">
              <w:rPr>
                <w:sz w:val="26"/>
                <w:szCs w:val="26"/>
              </w:rPr>
            </w:rPrChange>
          </w:rPr>
          <w:t xml:space="preserve"> cấp cứu hô hấp ngoại viện/ báo </w:t>
        </w:r>
        <w:r w:rsidRPr="0064325C">
          <w:rPr>
            <w:rFonts w:hint="eastAsia"/>
            <w:sz w:val="26"/>
            <w:szCs w:val="26"/>
            <w:highlight w:val="yellow"/>
            <w:rPrChange w:id="6365" w:author="Ngoc Le Van Truong" w:date="2023-04-28T11:12:00Z">
              <w:rPr>
                <w:rFonts w:hint="eastAsia"/>
                <w:sz w:val="26"/>
                <w:szCs w:val="26"/>
              </w:rPr>
            </w:rPrChange>
          </w:rPr>
          <w:t>đ</w:t>
        </w:r>
        <w:r w:rsidRPr="0064325C">
          <w:rPr>
            <w:sz w:val="26"/>
            <w:szCs w:val="26"/>
            <w:highlight w:val="yellow"/>
            <w:rPrChange w:id="6366" w:author="Ngoc Le Van Truong" w:date="2023-04-28T11:12:00Z">
              <w:rPr>
                <w:sz w:val="26"/>
                <w:szCs w:val="26"/>
              </w:rPr>
            </w:rPrChange>
          </w:rPr>
          <w:t xml:space="preserve">ộng </w:t>
        </w:r>
        <w:r w:rsidRPr="0064325C">
          <w:rPr>
            <w:rFonts w:hint="eastAsia"/>
            <w:sz w:val="26"/>
            <w:szCs w:val="26"/>
            <w:highlight w:val="yellow"/>
            <w:rPrChange w:id="6367" w:author="Ngoc Le Van Truong" w:date="2023-04-28T11:12:00Z">
              <w:rPr>
                <w:rFonts w:hint="eastAsia"/>
                <w:sz w:val="26"/>
                <w:szCs w:val="26"/>
              </w:rPr>
            </w:rPrChange>
          </w:rPr>
          <w:t>đ</w:t>
        </w:r>
        <w:r w:rsidRPr="0064325C">
          <w:rPr>
            <w:sz w:val="26"/>
            <w:szCs w:val="26"/>
            <w:highlight w:val="yellow"/>
            <w:rPrChange w:id="6368" w:author="Ngoc Le Van Truong" w:date="2023-04-28T11:12:00Z">
              <w:rPr>
                <w:sz w:val="26"/>
                <w:szCs w:val="26"/>
              </w:rPr>
            </w:rPrChange>
          </w:rPr>
          <w:t>ỏ nội viện (BN có suy hô hấp/ nguy c</w:t>
        </w:r>
        <w:r w:rsidRPr="0064325C">
          <w:rPr>
            <w:rFonts w:hint="eastAsia"/>
            <w:sz w:val="26"/>
            <w:szCs w:val="26"/>
            <w:highlight w:val="yellow"/>
            <w:rPrChange w:id="6369" w:author="Ngoc Le Van Truong" w:date="2023-04-28T11:12:00Z">
              <w:rPr>
                <w:rFonts w:hint="eastAsia"/>
                <w:sz w:val="26"/>
                <w:szCs w:val="26"/>
              </w:rPr>
            </w:rPrChange>
          </w:rPr>
          <w:t>ơ</w:t>
        </w:r>
        <w:r w:rsidRPr="0064325C">
          <w:rPr>
            <w:sz w:val="26"/>
            <w:szCs w:val="26"/>
            <w:highlight w:val="yellow"/>
            <w:rPrChange w:id="6370" w:author="Ngoc Le Van Truong" w:date="2023-04-28T11:12:00Z">
              <w:rPr>
                <w:sz w:val="26"/>
                <w:szCs w:val="26"/>
              </w:rPr>
            </w:rPrChange>
          </w:rPr>
          <w:t xml:space="preserve"> suy hô hấp theo báo cáo ban </w:t>
        </w:r>
        <w:commentRangeStart w:id="6371"/>
        <w:r w:rsidRPr="0064325C">
          <w:rPr>
            <w:rFonts w:hint="eastAsia"/>
            <w:sz w:val="26"/>
            <w:szCs w:val="26"/>
            <w:highlight w:val="yellow"/>
            <w:rPrChange w:id="6372" w:author="Ngoc Le Van Truong" w:date="2023-04-28T11:12:00Z">
              <w:rPr>
                <w:rFonts w:hint="eastAsia"/>
                <w:sz w:val="26"/>
                <w:szCs w:val="26"/>
              </w:rPr>
            </w:rPrChange>
          </w:rPr>
          <w:t>đ</w:t>
        </w:r>
        <w:r w:rsidRPr="0064325C">
          <w:rPr>
            <w:sz w:val="26"/>
            <w:szCs w:val="26"/>
            <w:highlight w:val="yellow"/>
            <w:rPrChange w:id="6373" w:author="Ngoc Le Van Truong" w:date="2023-04-28T11:12:00Z">
              <w:rPr>
                <w:sz w:val="26"/>
                <w:szCs w:val="26"/>
              </w:rPr>
            </w:rPrChange>
          </w:rPr>
          <w:t>ầu</w:t>
        </w:r>
      </w:ins>
      <w:commentRangeEnd w:id="6371"/>
      <w:ins w:id="6374" w:author="Ngoc Le Van Truong" w:date="2023-04-28T11:11:00Z">
        <w:r w:rsidRPr="0064325C">
          <w:rPr>
            <w:sz w:val="26"/>
            <w:szCs w:val="26"/>
            <w:highlight w:val="yellow"/>
            <w:rPrChange w:id="6375" w:author="Ngoc Le Van Truong" w:date="2023-04-28T11:12:00Z">
              <w:rPr>
                <w:rStyle w:val="CommentReference"/>
              </w:rPr>
            </w:rPrChange>
          </w:rPr>
          <w:commentReference w:id="6371"/>
        </w:r>
      </w:ins>
      <w:ins w:id="6376" w:author="Ngoc Le Van Truong" w:date="2023-04-28T11:09:00Z">
        <w:r w:rsidRPr="0064325C">
          <w:rPr>
            <w:sz w:val="26"/>
            <w:szCs w:val="26"/>
            <w:highlight w:val="yellow"/>
            <w:rPrChange w:id="6377" w:author="Ngoc Le Van Truong" w:date="2023-04-28T11:12:00Z">
              <w:rPr>
                <w:sz w:val="26"/>
                <w:szCs w:val="26"/>
              </w:rPr>
            </w:rPrChange>
          </w:rPr>
          <w:t>)</w:t>
        </w:r>
      </w:ins>
      <w:ins w:id="6378" w:author="Ngoc Le Van Truong" w:date="2023-04-28T11:29:00Z">
        <w:r w:rsidR="006A1A1F">
          <w:rPr>
            <w:sz w:val="26"/>
            <w:szCs w:val="26"/>
            <w:highlight w:val="yellow"/>
          </w:rPr>
          <w:t>: ….</w:t>
        </w:r>
      </w:ins>
    </w:p>
    <w:p w14:paraId="343958A4" w14:textId="3923AFCE" w:rsidR="00CF5D75" w:rsidRPr="0064325C" w:rsidDel="0064325C" w:rsidRDefault="00CF5D75">
      <w:pPr>
        <w:numPr>
          <w:ilvl w:val="0"/>
          <w:numId w:val="43"/>
        </w:numPr>
        <w:spacing w:after="160" w:line="259" w:lineRule="auto"/>
        <w:ind w:left="450"/>
        <w:rPr>
          <w:ins w:id="6379" w:author="admin" w:date="2023-04-27T23:36:00Z"/>
          <w:del w:id="6380" w:author="Ngoc Le Van Truong" w:date="2023-04-28T11:12:00Z"/>
          <w:sz w:val="26"/>
          <w:szCs w:val="26"/>
          <w:rPrChange w:id="6381" w:author="Ngoc Le Van Truong" w:date="2023-04-28T11:12:00Z">
            <w:rPr>
              <w:ins w:id="6382" w:author="admin" w:date="2023-04-27T23:36:00Z"/>
              <w:del w:id="6383" w:author="Ngoc Le Van Truong" w:date="2023-04-28T11:12:00Z"/>
            </w:rPr>
          </w:rPrChange>
        </w:rPr>
        <w:pPrChange w:id="6384" w:author="Ngoc Le Van Truong" w:date="2023-04-28T11:17:00Z">
          <w:pPr>
            <w:pStyle w:val="ListParagraph"/>
            <w:numPr>
              <w:ilvl w:val="1"/>
              <w:numId w:val="43"/>
            </w:numPr>
            <w:spacing w:after="160" w:line="259" w:lineRule="auto"/>
            <w:ind w:left="792" w:hanging="432"/>
          </w:pPr>
        </w:pPrChange>
      </w:pPr>
    </w:p>
    <w:p w14:paraId="170A54B6" w14:textId="35E7587E" w:rsidR="00CF5D75" w:rsidRPr="009A7CF2" w:rsidDel="0064325C" w:rsidRDefault="00CF5D75">
      <w:pPr>
        <w:pStyle w:val="ListParagraph"/>
        <w:numPr>
          <w:ilvl w:val="1"/>
          <w:numId w:val="43"/>
        </w:numPr>
        <w:spacing w:after="160" w:line="259" w:lineRule="auto"/>
        <w:ind w:left="450"/>
        <w:rPr>
          <w:ins w:id="6385" w:author="admin" w:date="2023-04-27T23:36:00Z"/>
          <w:del w:id="6386" w:author="Ngoc Le Van Truong" w:date="2023-04-28T11:12:00Z"/>
          <w:sz w:val="26"/>
          <w:szCs w:val="26"/>
        </w:rPr>
        <w:pPrChange w:id="6387" w:author="Ngoc Le Van Truong" w:date="2023-04-28T11:17:00Z">
          <w:pPr>
            <w:pStyle w:val="ListParagraph"/>
            <w:numPr>
              <w:ilvl w:val="1"/>
              <w:numId w:val="43"/>
            </w:numPr>
            <w:spacing w:after="160" w:line="259" w:lineRule="auto"/>
            <w:ind w:left="792" w:hanging="432"/>
          </w:pPr>
        </w:pPrChange>
      </w:pPr>
      <w:ins w:id="6388" w:author="admin" w:date="2023-04-27T23:36:00Z">
        <w:del w:id="6389" w:author="Ngoc Le Van Truong" w:date="2023-04-28T11:12:00Z">
          <w:r w:rsidDel="0064325C">
            <w:rPr>
              <w:sz w:val="26"/>
              <w:szCs w:val="26"/>
            </w:rPr>
            <w:delText>Tổng số h</w:delText>
          </w:r>
          <w:r w:rsidRPr="009A7CF2" w:rsidDel="0064325C">
            <w:rPr>
              <w:sz w:val="26"/>
              <w:szCs w:val="26"/>
            </w:rPr>
            <w:delText>ộp cấp cứu vận chuyển BN (chụp chiếu, chuyển khoa, chuyển viện…)</w:delText>
          </w:r>
        </w:del>
      </w:ins>
    </w:p>
    <w:p w14:paraId="02608863" w14:textId="77777777" w:rsidR="00CF5D75" w:rsidRPr="009A7CF2" w:rsidRDefault="00CF5D75">
      <w:pPr>
        <w:pStyle w:val="ListParagraph"/>
        <w:numPr>
          <w:ilvl w:val="1"/>
          <w:numId w:val="43"/>
        </w:numPr>
        <w:spacing w:after="160" w:line="259" w:lineRule="auto"/>
        <w:ind w:left="450"/>
        <w:rPr>
          <w:ins w:id="6390" w:author="admin" w:date="2023-04-27T23:36:00Z"/>
          <w:sz w:val="26"/>
          <w:szCs w:val="26"/>
        </w:rPr>
        <w:pPrChange w:id="6391" w:author="Ngoc Le Van Truong" w:date="2023-04-28T11:17:00Z">
          <w:pPr>
            <w:pStyle w:val="ListParagraph"/>
            <w:numPr>
              <w:ilvl w:val="1"/>
              <w:numId w:val="43"/>
            </w:numPr>
            <w:spacing w:after="160" w:line="259" w:lineRule="auto"/>
            <w:ind w:left="792" w:hanging="432"/>
          </w:pPr>
        </w:pPrChange>
      </w:pPr>
      <w:ins w:id="6392" w:author="admin" w:date="2023-04-27T23:36:00Z">
        <w:r w:rsidRPr="009A7CF2">
          <w:rPr>
            <w:sz w:val="26"/>
            <w:szCs w:val="26"/>
          </w:rPr>
          <w:t xml:space="preserve">Nhóm cấp cứu: </w:t>
        </w:r>
      </w:ins>
    </w:p>
    <w:p w14:paraId="4C5CEF44" w14:textId="45D1BF9E" w:rsidR="00CF5D75" w:rsidRPr="009A7CF2" w:rsidRDefault="0064325C" w:rsidP="00CF5D75">
      <w:pPr>
        <w:pStyle w:val="ListParagraph"/>
        <w:numPr>
          <w:ilvl w:val="0"/>
          <w:numId w:val="52"/>
        </w:numPr>
        <w:spacing w:before="60"/>
        <w:rPr>
          <w:ins w:id="6393" w:author="admin" w:date="2023-04-27T23:36:00Z"/>
          <w:sz w:val="26"/>
          <w:szCs w:val="26"/>
        </w:rPr>
      </w:pPr>
      <w:ins w:id="6394" w:author="Ngoc Le Van Truong" w:date="2023-04-28T11:13:00Z">
        <w:r>
          <w:rPr>
            <w:sz w:val="26"/>
            <w:szCs w:val="26"/>
          </w:rPr>
          <w:t xml:space="preserve">01 </w:t>
        </w:r>
      </w:ins>
      <w:ins w:id="6395" w:author="admin" w:date="2023-04-27T23:36:00Z">
        <w:r w:rsidR="00CF5D75" w:rsidRPr="009A7CF2">
          <w:rPr>
            <w:sz w:val="26"/>
            <w:szCs w:val="26"/>
          </w:rPr>
          <w:t xml:space="preserve">Điều dưỡng: </w:t>
        </w:r>
        <w:r w:rsidR="00CF5D75" w:rsidRPr="009A7CF2">
          <w:rPr>
            <w:sz w:val="26"/>
            <w:szCs w:val="26"/>
          </w:rPr>
          <w:tab/>
        </w:r>
        <w:r w:rsidR="00CF5D75" w:rsidRPr="009A7CF2">
          <w:rPr>
            <w:rFonts w:ascii="Times New Roman" w:hAnsi="Times New Roman"/>
            <w:bCs/>
            <w:sz w:val="26"/>
            <w:szCs w:val="26"/>
          </w:rPr>
          <w:t xml:space="preserve">Không </w:t>
        </w:r>
        <w:r w:rsidR="00CF5D75" w:rsidRPr="009A7CF2">
          <w:rPr>
            <w:rFonts w:ascii="Segoe UI Symbol" w:hAnsi="Segoe UI Symbol" w:cs="Segoe UI Symbol"/>
            <w:color w:val="111111"/>
            <w:sz w:val="26"/>
            <w:szCs w:val="26"/>
            <w:lang w:val="vi-VN"/>
          </w:rPr>
          <w:t>☐</w:t>
        </w:r>
        <w:r w:rsidR="00CF5D75" w:rsidRPr="009A7CF2">
          <w:rPr>
            <w:rFonts w:ascii="Times New Roman" w:hAnsi="Times New Roman"/>
            <w:bCs/>
            <w:sz w:val="26"/>
            <w:szCs w:val="26"/>
          </w:rPr>
          <w:t xml:space="preserve">     Có: </w:t>
        </w:r>
        <w:r w:rsidR="00CF5D75" w:rsidRPr="009A7CF2">
          <w:rPr>
            <w:rFonts w:ascii="Segoe UI Symbol" w:hAnsi="Segoe UI Symbol" w:cs="Segoe UI Symbol"/>
            <w:color w:val="111111"/>
            <w:sz w:val="26"/>
            <w:szCs w:val="26"/>
            <w:lang w:val="vi-VN"/>
          </w:rPr>
          <w:t>☐</w:t>
        </w:r>
        <w:r w:rsidR="00CF5D75" w:rsidRPr="009A7CF2">
          <w:rPr>
            <w:rFonts w:ascii="Times New Roman" w:hAnsi="Times New Roman"/>
            <w:bCs/>
            <w:sz w:val="26"/>
            <w:szCs w:val="26"/>
          </w:rPr>
          <w:t xml:space="preserve">   </w:t>
        </w:r>
        <w:del w:id="6396" w:author="Ngoc Le Van Truong" w:date="2023-04-28T11:13:00Z">
          <w:r w:rsidR="00CF5D75" w:rsidRPr="009A7CF2" w:rsidDel="0064325C">
            <w:rPr>
              <w:rFonts w:ascii="Times New Roman" w:hAnsi="Times New Roman"/>
              <w:bCs/>
              <w:sz w:val="26"/>
              <w:szCs w:val="26"/>
            </w:rPr>
            <w:delText>Số lượng: …</w:delText>
          </w:r>
        </w:del>
      </w:ins>
    </w:p>
    <w:p w14:paraId="4E7FADCA" w14:textId="418C6557" w:rsidR="0064325C" w:rsidRPr="00C92CE1" w:rsidRDefault="0064325C">
      <w:pPr>
        <w:pStyle w:val="ListParagraph"/>
        <w:numPr>
          <w:ilvl w:val="0"/>
          <w:numId w:val="52"/>
        </w:numPr>
        <w:spacing w:before="60"/>
        <w:rPr>
          <w:ins w:id="6397" w:author="Ngoc Le Van Truong" w:date="2023-04-28T11:13:00Z"/>
          <w:sz w:val="26"/>
          <w:szCs w:val="26"/>
        </w:rPr>
        <w:pPrChange w:id="6398" w:author="Ngoc Le Van Truong" w:date="2023-04-28T11:13:00Z">
          <w:pPr>
            <w:pStyle w:val="ListParagraph"/>
            <w:numPr>
              <w:ilvl w:val="2"/>
              <w:numId w:val="52"/>
            </w:numPr>
            <w:spacing w:after="160" w:line="259" w:lineRule="auto"/>
            <w:ind w:left="2160" w:hanging="180"/>
          </w:pPr>
        </w:pPrChange>
      </w:pPr>
      <w:ins w:id="6399" w:author="Ngoc Le Van Truong" w:date="2023-04-28T11:13:00Z">
        <w:r>
          <w:rPr>
            <w:rFonts w:ascii="Times New Roman" w:hAnsi="Times New Roman"/>
            <w:bCs/>
            <w:sz w:val="26"/>
            <w:szCs w:val="26"/>
          </w:rPr>
          <w:t xml:space="preserve">01 </w:t>
        </w:r>
      </w:ins>
      <w:ins w:id="6400" w:author="admin" w:date="2023-04-27T23:36:00Z">
        <w:r w:rsidR="00CF5D75" w:rsidRPr="009A7CF2">
          <w:rPr>
            <w:rFonts w:ascii="Times New Roman" w:hAnsi="Times New Roman"/>
            <w:bCs/>
            <w:sz w:val="26"/>
            <w:szCs w:val="26"/>
          </w:rPr>
          <w:t>Bác sỹ</w:t>
        </w:r>
      </w:ins>
      <w:ins w:id="6401" w:author="Ngoc Le Van Truong" w:date="2023-04-28T11:13:00Z">
        <w:r>
          <w:rPr>
            <w:rFonts w:ascii="Times New Roman" w:hAnsi="Times New Roman"/>
            <w:bCs/>
            <w:sz w:val="26"/>
            <w:szCs w:val="26"/>
          </w:rPr>
          <w:t xml:space="preserve"> </w:t>
        </w:r>
        <w:r w:rsidRPr="00C92CE1">
          <w:rPr>
            <w:sz w:val="26"/>
            <w:szCs w:val="26"/>
          </w:rPr>
          <w:t xml:space="preserve">cấp cứu/ </w:t>
        </w:r>
        <w:r w:rsidRPr="00C92CE1">
          <w:rPr>
            <w:rFonts w:hint="eastAsia"/>
            <w:sz w:val="26"/>
            <w:szCs w:val="26"/>
          </w:rPr>
          <w:t>đư</w:t>
        </w:r>
        <w:r w:rsidRPr="00C92CE1">
          <w:rPr>
            <w:sz w:val="26"/>
            <w:szCs w:val="26"/>
          </w:rPr>
          <w:t xml:space="preserve">ợc </w:t>
        </w:r>
        <w:r w:rsidRPr="00C92CE1">
          <w:rPr>
            <w:rFonts w:hint="eastAsia"/>
            <w:sz w:val="26"/>
            <w:szCs w:val="26"/>
          </w:rPr>
          <w:t>đà</w:t>
        </w:r>
        <w:r w:rsidRPr="00C92CE1">
          <w:rPr>
            <w:sz w:val="26"/>
            <w:szCs w:val="26"/>
          </w:rPr>
          <w:t>o tạo về cấp cứu có khả n</w:t>
        </w:r>
        <w:r w:rsidRPr="00C92CE1">
          <w:rPr>
            <w:rFonts w:hint="eastAsia"/>
            <w:sz w:val="26"/>
            <w:szCs w:val="26"/>
          </w:rPr>
          <w:t>ă</w:t>
        </w:r>
        <w:r w:rsidRPr="00C92CE1">
          <w:rPr>
            <w:sz w:val="26"/>
            <w:szCs w:val="26"/>
          </w:rPr>
          <w:t xml:space="preserve">ng </w:t>
        </w:r>
        <w:r w:rsidRPr="00C92CE1">
          <w:rPr>
            <w:rFonts w:hint="eastAsia"/>
            <w:sz w:val="26"/>
            <w:szCs w:val="26"/>
          </w:rPr>
          <w:t>đ</w:t>
        </w:r>
        <w:r w:rsidRPr="00C92CE1">
          <w:rPr>
            <w:sz w:val="26"/>
            <w:szCs w:val="26"/>
          </w:rPr>
          <w:t>ặt nội khí quản/ mask thanh quản</w:t>
        </w:r>
      </w:ins>
      <w:ins w:id="6402" w:author="admin" w:date="2023-04-27T23:36:00Z">
        <w:r w:rsidR="00CF5D75" w:rsidRPr="009A7CF2">
          <w:rPr>
            <w:rFonts w:ascii="Times New Roman" w:hAnsi="Times New Roman"/>
            <w:bCs/>
            <w:sz w:val="26"/>
            <w:szCs w:val="26"/>
          </w:rPr>
          <w:t xml:space="preserve">: </w:t>
        </w:r>
        <w:r w:rsidR="00CF5D75" w:rsidRPr="009A7CF2">
          <w:rPr>
            <w:rFonts w:ascii="Times New Roman" w:hAnsi="Times New Roman"/>
            <w:bCs/>
            <w:sz w:val="26"/>
            <w:szCs w:val="26"/>
          </w:rPr>
          <w:tab/>
        </w:r>
      </w:ins>
      <w:ins w:id="6403" w:author="Ngoc Le Van Truong" w:date="2023-04-28T11:13:00Z">
        <w:r>
          <w:rPr>
            <w:rFonts w:ascii="Times New Roman" w:hAnsi="Times New Roman"/>
            <w:bCs/>
            <w:sz w:val="26"/>
            <w:szCs w:val="26"/>
          </w:rPr>
          <w:tab/>
        </w:r>
      </w:ins>
      <w:ins w:id="6404" w:author="admin" w:date="2023-04-27T23:36:00Z">
        <w:r w:rsidR="00CF5D75" w:rsidRPr="009A7CF2">
          <w:rPr>
            <w:rFonts w:ascii="Times New Roman" w:hAnsi="Times New Roman"/>
            <w:bCs/>
            <w:sz w:val="26"/>
            <w:szCs w:val="26"/>
          </w:rPr>
          <w:t xml:space="preserve">Không </w:t>
        </w:r>
        <w:r w:rsidR="00CF5D75" w:rsidRPr="009A7CF2">
          <w:rPr>
            <w:rFonts w:ascii="Segoe UI Symbol" w:hAnsi="Segoe UI Symbol" w:cs="Segoe UI Symbol"/>
            <w:color w:val="111111"/>
            <w:sz w:val="26"/>
            <w:szCs w:val="26"/>
            <w:lang w:val="vi-VN"/>
          </w:rPr>
          <w:t>☐</w:t>
        </w:r>
        <w:r w:rsidR="00CF5D75" w:rsidRPr="009A7CF2">
          <w:rPr>
            <w:rFonts w:ascii="Times New Roman" w:hAnsi="Times New Roman"/>
            <w:bCs/>
            <w:sz w:val="26"/>
            <w:szCs w:val="26"/>
          </w:rPr>
          <w:t xml:space="preserve">     Có: </w:t>
        </w:r>
        <w:r w:rsidR="00CF5D75" w:rsidRPr="009A7CF2">
          <w:rPr>
            <w:rFonts w:ascii="Segoe UI Symbol" w:hAnsi="Segoe UI Symbol" w:cs="Segoe UI Symbol"/>
            <w:color w:val="111111"/>
            <w:sz w:val="26"/>
            <w:szCs w:val="26"/>
            <w:lang w:val="vi-VN"/>
          </w:rPr>
          <w:t>☐</w:t>
        </w:r>
        <w:r w:rsidR="00CF5D75" w:rsidRPr="009A7CF2">
          <w:rPr>
            <w:rFonts w:ascii="Times New Roman" w:hAnsi="Times New Roman"/>
            <w:bCs/>
            <w:sz w:val="26"/>
            <w:szCs w:val="26"/>
          </w:rPr>
          <w:t xml:space="preserve">   </w:t>
        </w:r>
        <w:del w:id="6405" w:author="Ngoc Le Van Truong" w:date="2023-04-28T11:13:00Z">
          <w:r w:rsidR="00CF5D75" w:rsidRPr="009A7CF2" w:rsidDel="0064325C">
            <w:rPr>
              <w:rFonts w:ascii="Times New Roman" w:hAnsi="Times New Roman"/>
              <w:bCs/>
              <w:sz w:val="26"/>
              <w:szCs w:val="26"/>
            </w:rPr>
            <w:delText>Số lượng: …</w:delText>
          </w:r>
        </w:del>
      </w:ins>
    </w:p>
    <w:p w14:paraId="404353BF" w14:textId="44B9EEA4" w:rsidR="0064325C" w:rsidRPr="009A7CF2" w:rsidDel="0064325C" w:rsidRDefault="0064325C">
      <w:pPr>
        <w:pStyle w:val="ListParagraph"/>
        <w:spacing w:before="60"/>
        <w:ind w:left="360"/>
        <w:rPr>
          <w:ins w:id="6406" w:author="admin" w:date="2023-04-27T23:36:00Z"/>
          <w:del w:id="6407" w:author="Ngoc Le Van Truong" w:date="2023-04-28T11:13:00Z"/>
          <w:sz w:val="26"/>
          <w:szCs w:val="26"/>
        </w:rPr>
        <w:pPrChange w:id="6408" w:author="Ngoc Le Van Truong" w:date="2023-04-28T11:17:00Z">
          <w:pPr>
            <w:pStyle w:val="ListParagraph"/>
            <w:numPr>
              <w:numId w:val="52"/>
            </w:numPr>
            <w:spacing w:before="60"/>
            <w:ind w:hanging="360"/>
          </w:pPr>
        </w:pPrChange>
      </w:pPr>
    </w:p>
    <w:p w14:paraId="7BA2A8C2" w14:textId="65D0D016" w:rsidR="00832B90" w:rsidRPr="00607C7D" w:rsidRDefault="00CF5D75" w:rsidP="0064325C">
      <w:pPr>
        <w:pStyle w:val="ListParagraph"/>
        <w:numPr>
          <w:ilvl w:val="0"/>
          <w:numId w:val="9"/>
        </w:numPr>
        <w:spacing w:before="60"/>
        <w:ind w:left="360"/>
        <w:rPr>
          <w:ins w:id="6409" w:author="Ngoc Le Van Truong" w:date="2023-04-28T11:26:00Z"/>
          <w:rFonts w:ascii="Times New Roman" w:hAnsi="Times New Roman"/>
          <w:bCs/>
          <w:sz w:val="26"/>
          <w:szCs w:val="26"/>
          <w:highlight w:val="yellow"/>
          <w:rPrChange w:id="6410" w:author="Ngoc Le Van Truong" w:date="2023-04-28T11:41:00Z">
            <w:rPr>
              <w:ins w:id="6411" w:author="Ngoc Le Van Truong" w:date="2023-04-28T11:26:00Z"/>
              <w:rFonts w:ascii="Times New Roman" w:hAnsi="Times New Roman"/>
              <w:bCs/>
              <w:sz w:val="26"/>
              <w:szCs w:val="26"/>
            </w:rPr>
          </w:rPrChange>
        </w:rPr>
      </w:pPr>
      <w:ins w:id="6412" w:author="admin" w:date="2023-04-27T23:36:00Z">
        <w:r>
          <w:rPr>
            <w:rFonts w:ascii="Times New Roman" w:hAnsi="Times New Roman"/>
            <w:bCs/>
            <w:sz w:val="26"/>
            <w:szCs w:val="26"/>
          </w:rPr>
          <w:t>Danh mục thiết bị, vật tư</w:t>
        </w:r>
      </w:ins>
      <w:ins w:id="6413" w:author="Ngoc Le Van Truong" w:date="2023-04-28T11:30:00Z">
        <w:r w:rsidR="006A1A1F">
          <w:rPr>
            <w:rFonts w:ascii="Times New Roman" w:hAnsi="Times New Roman"/>
            <w:bCs/>
            <w:sz w:val="26"/>
            <w:szCs w:val="26"/>
          </w:rPr>
          <w:t>, thuốc</w:t>
        </w:r>
      </w:ins>
      <w:ins w:id="6414" w:author="Ngoc Le Van Truong" w:date="2023-04-28T11:41:00Z">
        <w:r w:rsidR="00607C7D">
          <w:rPr>
            <w:rFonts w:ascii="Times New Roman" w:hAnsi="Times New Roman"/>
            <w:bCs/>
            <w:sz w:val="26"/>
            <w:szCs w:val="26"/>
          </w:rPr>
          <w:t xml:space="preserve"> </w:t>
        </w:r>
        <w:r w:rsidR="00607C7D" w:rsidRPr="00607C7D">
          <w:rPr>
            <w:rFonts w:ascii="Times New Roman" w:hAnsi="Times New Roman"/>
            <w:bCs/>
            <w:sz w:val="26"/>
            <w:szCs w:val="26"/>
            <w:highlight w:val="yellow"/>
            <w:rPrChange w:id="6415" w:author="Ngoc Le Van Truong" w:date="2023-04-28T11:41:00Z">
              <w:rPr>
                <w:rFonts w:ascii="Times New Roman" w:hAnsi="Times New Roman"/>
                <w:bCs/>
                <w:sz w:val="26"/>
                <w:szCs w:val="26"/>
              </w:rPr>
            </w:rPrChange>
          </w:rPr>
          <w:t>(kiểm tra ngẫu nhiên 01 hộp cấp cứu hô hấp)</w:t>
        </w:r>
      </w:ins>
    </w:p>
    <w:p w14:paraId="4363A3C5" w14:textId="08806CC3" w:rsidR="00CF5D75" w:rsidDel="00832B90" w:rsidRDefault="00CF5D75">
      <w:pPr>
        <w:pStyle w:val="ListParagraph"/>
        <w:numPr>
          <w:ilvl w:val="0"/>
          <w:numId w:val="52"/>
        </w:numPr>
        <w:spacing w:before="60"/>
        <w:rPr>
          <w:ins w:id="6416" w:author="admin" w:date="2023-04-27T23:36:00Z"/>
          <w:del w:id="6417" w:author="Ngoc Le Van Truong" w:date="2023-04-28T11:26:00Z"/>
          <w:rFonts w:ascii="Times New Roman" w:hAnsi="Times New Roman"/>
          <w:bCs/>
          <w:sz w:val="26"/>
          <w:szCs w:val="26"/>
        </w:rPr>
        <w:pPrChange w:id="6418" w:author="Ngoc Le Van Truong" w:date="2023-04-28T11:26:00Z">
          <w:pPr>
            <w:pStyle w:val="ListParagraph"/>
            <w:numPr>
              <w:numId w:val="9"/>
            </w:numPr>
            <w:spacing w:before="60"/>
            <w:ind w:hanging="360"/>
          </w:pPr>
        </w:pPrChange>
      </w:pPr>
      <w:ins w:id="6419" w:author="admin" w:date="2023-04-27T23:36:00Z">
        <w:del w:id="6420" w:author="Ngoc Le Van Truong" w:date="2023-04-28T11:20:00Z">
          <w:r w:rsidRPr="00832B90" w:rsidDel="00832B90">
            <w:rPr>
              <w:rFonts w:ascii="Times New Roman" w:hAnsi="Times New Roman"/>
              <w:bCs/>
              <w:sz w:val="26"/>
              <w:szCs w:val="26"/>
            </w:rPr>
            <w:delText>, thuốc cho cấp cứu cơ bản</w:delText>
          </w:r>
        </w:del>
        <w:del w:id="6421" w:author="Ngoc Le Van Truong" w:date="2023-04-28T11:21:00Z">
          <w:r w:rsidRPr="00832B90" w:rsidDel="00832B90">
            <w:rPr>
              <w:rFonts w:ascii="Times New Roman" w:hAnsi="Times New Roman"/>
              <w:bCs/>
              <w:sz w:val="26"/>
              <w:szCs w:val="26"/>
            </w:rPr>
            <w:delText xml:space="preserve"> (kiểm tra ngẫu nhiên tại xe tiêm hoặc phòng chụp X quang…)</w:delText>
          </w:r>
        </w:del>
        <w:del w:id="6422" w:author="Ngoc Le Van Truong" w:date="2023-04-28T11:26:00Z">
          <w:r w:rsidRPr="00832B90" w:rsidDel="00832B90">
            <w:rPr>
              <w:rFonts w:ascii="Times New Roman" w:hAnsi="Times New Roman"/>
              <w:bCs/>
              <w:sz w:val="26"/>
              <w:szCs w:val="26"/>
            </w:rPr>
            <w:delText>:</w:delText>
          </w:r>
        </w:del>
      </w:ins>
    </w:p>
    <w:p w14:paraId="608E9D39" w14:textId="63C00BAD" w:rsidR="00CF5D75" w:rsidRPr="00832B90" w:rsidDel="006A1A1F" w:rsidRDefault="00CF5D75" w:rsidP="00832B90">
      <w:pPr>
        <w:pStyle w:val="ListParagraph"/>
        <w:numPr>
          <w:ilvl w:val="0"/>
          <w:numId w:val="52"/>
        </w:numPr>
        <w:spacing w:before="60"/>
        <w:rPr>
          <w:ins w:id="6423" w:author="admin" w:date="2023-04-27T23:36:00Z"/>
          <w:del w:id="6424" w:author="Ngoc Le Van Truong" w:date="2023-04-28T11:30:00Z"/>
          <w:sz w:val="26"/>
          <w:szCs w:val="26"/>
        </w:rPr>
      </w:pPr>
      <w:ins w:id="6425" w:author="admin" w:date="2023-04-27T23:36:00Z">
        <w:del w:id="6426" w:author="Ngoc Le Van Truong" w:date="2023-04-28T11:30:00Z">
          <w:r w:rsidRPr="00832B90" w:rsidDel="006A1A1F">
            <w:rPr>
              <w:sz w:val="26"/>
              <w:szCs w:val="26"/>
            </w:rPr>
            <w:delText>2 kim luồn/ kim b</w:delText>
          </w:r>
          <w:r w:rsidRPr="00832B90" w:rsidDel="006A1A1F">
            <w:rPr>
              <w:rFonts w:hint="eastAsia"/>
              <w:sz w:val="26"/>
              <w:szCs w:val="26"/>
            </w:rPr>
            <w:delText>ư</w:delText>
          </w:r>
          <w:r w:rsidRPr="00832B90" w:rsidDel="006A1A1F">
            <w:rPr>
              <w:sz w:val="26"/>
              <w:szCs w:val="26"/>
            </w:rPr>
            <w:delText xml:space="preserve">ớm 16-18G: </w:delText>
          </w:r>
          <w:r w:rsidRPr="00832B90" w:rsidDel="006A1A1F">
            <w:rPr>
              <w:sz w:val="26"/>
              <w:szCs w:val="26"/>
            </w:rPr>
            <w:tab/>
          </w:r>
          <w:r w:rsidRPr="00832B90" w:rsidDel="006A1A1F">
            <w:rPr>
              <w:rFonts w:ascii="Times New Roman" w:hAnsi="Times New Roman"/>
              <w:bCs/>
              <w:sz w:val="26"/>
              <w:szCs w:val="26"/>
            </w:rPr>
            <w:delText xml:space="preserve">Không </w:delText>
          </w:r>
          <w:r w:rsidRPr="00832B90" w:rsidDel="006A1A1F">
            <w:rPr>
              <w:rFonts w:ascii="Segoe UI Symbol" w:hAnsi="Segoe UI Symbol" w:cs="Segoe UI Symbol"/>
              <w:color w:val="111111"/>
              <w:sz w:val="26"/>
              <w:szCs w:val="26"/>
              <w:lang w:val="vi-VN"/>
            </w:rPr>
            <w:delText>☐</w:delText>
          </w:r>
          <w:r w:rsidRPr="00832B90" w:rsidDel="006A1A1F">
            <w:rPr>
              <w:rFonts w:ascii="Times New Roman" w:hAnsi="Times New Roman"/>
              <w:bCs/>
              <w:sz w:val="26"/>
              <w:szCs w:val="26"/>
            </w:rPr>
            <w:delText xml:space="preserve">     Có: </w:delText>
          </w:r>
          <w:r w:rsidRPr="00832B90" w:rsidDel="006A1A1F">
            <w:rPr>
              <w:rFonts w:ascii="Segoe UI Symbol" w:hAnsi="Segoe UI Symbol" w:cs="Segoe UI Symbol"/>
              <w:color w:val="111111"/>
              <w:sz w:val="26"/>
              <w:szCs w:val="26"/>
              <w:lang w:val="vi-VN"/>
            </w:rPr>
            <w:delText>☐</w:delText>
          </w:r>
          <w:r w:rsidRPr="00832B90" w:rsidDel="006A1A1F">
            <w:rPr>
              <w:rFonts w:ascii="Times New Roman" w:hAnsi="Times New Roman"/>
              <w:bCs/>
              <w:sz w:val="26"/>
              <w:szCs w:val="26"/>
            </w:rPr>
            <w:delText xml:space="preserve">   </w:delText>
          </w:r>
        </w:del>
      </w:ins>
    </w:p>
    <w:p w14:paraId="5A3279AF" w14:textId="108DAD77" w:rsidR="00CF5D75" w:rsidRPr="009A7CF2" w:rsidDel="006A1A1F" w:rsidRDefault="00CF5D75" w:rsidP="00CF5D75">
      <w:pPr>
        <w:pStyle w:val="ListParagraph"/>
        <w:numPr>
          <w:ilvl w:val="0"/>
          <w:numId w:val="52"/>
        </w:numPr>
        <w:spacing w:before="60"/>
        <w:rPr>
          <w:ins w:id="6427" w:author="admin" w:date="2023-04-27T23:36:00Z"/>
          <w:del w:id="6428" w:author="Ngoc Le Van Truong" w:date="2023-04-28T11:30:00Z"/>
          <w:sz w:val="26"/>
          <w:szCs w:val="26"/>
        </w:rPr>
      </w:pPr>
      <w:ins w:id="6429" w:author="admin" w:date="2023-04-27T23:36:00Z">
        <w:del w:id="6430" w:author="Ngoc Le Van Truong" w:date="2023-04-28T11:30:00Z">
          <w:r w:rsidRPr="009A7CF2" w:rsidDel="006A1A1F">
            <w:rPr>
              <w:sz w:val="26"/>
              <w:szCs w:val="26"/>
            </w:rPr>
            <w:delText>1 bộ dây truyền dịch</w:delText>
          </w:r>
          <w:r w:rsidDel="006A1A1F">
            <w:rPr>
              <w:sz w:val="26"/>
              <w:szCs w:val="26"/>
            </w:rPr>
            <w:delText xml:space="preserve">: </w:delText>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5D731094" w14:textId="70ABA755" w:rsidR="00CF5D75" w:rsidRPr="009A7CF2" w:rsidDel="006A1A1F" w:rsidRDefault="00CF5D75" w:rsidP="00CF5D75">
      <w:pPr>
        <w:pStyle w:val="ListParagraph"/>
        <w:numPr>
          <w:ilvl w:val="0"/>
          <w:numId w:val="52"/>
        </w:numPr>
        <w:spacing w:before="60"/>
        <w:rPr>
          <w:ins w:id="6431" w:author="admin" w:date="2023-04-27T23:36:00Z"/>
          <w:del w:id="6432" w:author="Ngoc Le Van Truong" w:date="2023-04-28T11:30:00Z"/>
          <w:sz w:val="26"/>
          <w:szCs w:val="26"/>
        </w:rPr>
      </w:pPr>
      <w:ins w:id="6433" w:author="admin" w:date="2023-04-27T23:36:00Z">
        <w:del w:id="6434" w:author="Ngoc Le Van Truong" w:date="2023-04-28T11:30:00Z">
          <w:r w:rsidRPr="009A7CF2" w:rsidDel="006A1A1F">
            <w:rPr>
              <w:sz w:val="26"/>
              <w:szCs w:val="26"/>
            </w:rPr>
            <w:delText>1 dây ga rô</w:delText>
          </w:r>
          <w:r w:rsidDel="006A1A1F">
            <w:rPr>
              <w:sz w:val="26"/>
              <w:szCs w:val="26"/>
            </w:rPr>
            <w:delText>:</w:delText>
          </w:r>
          <w:r w:rsidDel="006A1A1F">
            <w:rPr>
              <w:sz w:val="26"/>
              <w:szCs w:val="26"/>
            </w:rPr>
            <w:tab/>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224FEE16" w14:textId="3FCD5158" w:rsidR="00CF5D75" w:rsidRPr="009A7CF2" w:rsidDel="006A1A1F" w:rsidRDefault="00CF5D75" w:rsidP="00CF5D75">
      <w:pPr>
        <w:pStyle w:val="ListParagraph"/>
        <w:numPr>
          <w:ilvl w:val="0"/>
          <w:numId w:val="52"/>
        </w:numPr>
        <w:spacing w:before="60"/>
        <w:rPr>
          <w:ins w:id="6435" w:author="admin" w:date="2023-04-27T23:36:00Z"/>
          <w:del w:id="6436" w:author="Ngoc Le Van Truong" w:date="2023-04-28T11:30:00Z"/>
          <w:sz w:val="26"/>
          <w:szCs w:val="26"/>
        </w:rPr>
      </w:pPr>
      <w:ins w:id="6437" w:author="admin" w:date="2023-04-27T23:36:00Z">
        <w:del w:id="6438" w:author="Ngoc Le Van Truong" w:date="2023-04-28T11:30:00Z">
          <w:r w:rsidRPr="009A7CF2" w:rsidDel="006A1A1F">
            <w:rPr>
              <w:sz w:val="26"/>
              <w:szCs w:val="26"/>
            </w:rPr>
            <w:delText>1 cuộn b</w:delText>
          </w:r>
          <w:r w:rsidRPr="009A7CF2" w:rsidDel="006A1A1F">
            <w:rPr>
              <w:rFonts w:hint="eastAsia"/>
              <w:sz w:val="26"/>
              <w:szCs w:val="26"/>
            </w:rPr>
            <w:delText>ă</w:delText>
          </w:r>
          <w:r w:rsidRPr="009A7CF2" w:rsidDel="006A1A1F">
            <w:rPr>
              <w:sz w:val="26"/>
              <w:szCs w:val="26"/>
            </w:rPr>
            <w:delText>ng dính y tế</w:delText>
          </w:r>
          <w:r w:rsidDel="006A1A1F">
            <w:rPr>
              <w:sz w:val="26"/>
              <w:szCs w:val="26"/>
            </w:rPr>
            <w:delText xml:space="preserve">: </w:delText>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F6D802E" w14:textId="7D8FD646" w:rsidR="00CF5D75" w:rsidRPr="009A7CF2" w:rsidDel="006A1A1F" w:rsidRDefault="00CF5D75" w:rsidP="00CF5D75">
      <w:pPr>
        <w:pStyle w:val="ListParagraph"/>
        <w:numPr>
          <w:ilvl w:val="0"/>
          <w:numId w:val="52"/>
        </w:numPr>
        <w:spacing w:before="60"/>
        <w:rPr>
          <w:ins w:id="6439" w:author="admin" w:date="2023-04-27T23:36:00Z"/>
          <w:del w:id="6440" w:author="Ngoc Le Van Truong" w:date="2023-04-28T11:30:00Z"/>
          <w:sz w:val="26"/>
          <w:szCs w:val="26"/>
        </w:rPr>
      </w:pPr>
      <w:ins w:id="6441" w:author="admin" w:date="2023-04-27T23:36:00Z">
        <w:del w:id="6442" w:author="Ngoc Le Van Truong" w:date="2023-04-28T11:30:00Z">
          <w:r w:rsidRPr="009A7CF2" w:rsidDel="006A1A1F">
            <w:rPr>
              <w:sz w:val="26"/>
              <w:szCs w:val="26"/>
            </w:rPr>
            <w:delText xml:space="preserve">2 </w:delText>
          </w:r>
          <w:r w:rsidRPr="009A7CF2" w:rsidDel="006A1A1F">
            <w:rPr>
              <w:rFonts w:hint="eastAsia"/>
              <w:sz w:val="26"/>
              <w:szCs w:val="26"/>
            </w:rPr>
            <w:delText>đô</w:delText>
          </w:r>
          <w:r w:rsidRPr="009A7CF2" w:rsidDel="006A1A1F">
            <w:rPr>
              <w:sz w:val="26"/>
              <w:szCs w:val="26"/>
            </w:rPr>
            <w:delText>i g</w:delText>
          </w:r>
          <w:r w:rsidRPr="009A7CF2" w:rsidDel="006A1A1F">
            <w:rPr>
              <w:rFonts w:hint="eastAsia"/>
              <w:sz w:val="26"/>
              <w:szCs w:val="26"/>
            </w:rPr>
            <w:delText>ă</w:delText>
          </w:r>
          <w:r w:rsidRPr="009A7CF2" w:rsidDel="006A1A1F">
            <w:rPr>
              <w:sz w:val="26"/>
              <w:szCs w:val="26"/>
            </w:rPr>
            <w:delText>ng tay y tế</w:delText>
          </w:r>
          <w:r w:rsidDel="006A1A1F">
            <w:rPr>
              <w:sz w:val="26"/>
              <w:szCs w:val="26"/>
            </w:rPr>
            <w:delText xml:space="preserve">: </w:delText>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56DB5BC5" w14:textId="1C0FC5B0" w:rsidR="00CF5D75" w:rsidRPr="009A7CF2" w:rsidDel="006A1A1F" w:rsidRDefault="00CF5D75" w:rsidP="00CF5D75">
      <w:pPr>
        <w:pStyle w:val="ListParagraph"/>
        <w:numPr>
          <w:ilvl w:val="0"/>
          <w:numId w:val="52"/>
        </w:numPr>
        <w:spacing w:before="60"/>
        <w:rPr>
          <w:ins w:id="6443" w:author="admin" w:date="2023-04-27T23:36:00Z"/>
          <w:del w:id="6444" w:author="Ngoc Le Van Truong" w:date="2023-04-28T11:30:00Z"/>
          <w:sz w:val="26"/>
          <w:szCs w:val="26"/>
        </w:rPr>
      </w:pPr>
      <w:ins w:id="6445" w:author="admin" w:date="2023-04-27T23:36:00Z">
        <w:del w:id="6446" w:author="Ngoc Le Van Truong" w:date="2023-04-28T11:30:00Z">
          <w:r w:rsidRPr="009A7CF2" w:rsidDel="006A1A1F">
            <w:rPr>
              <w:sz w:val="26"/>
              <w:szCs w:val="26"/>
            </w:rPr>
            <w:delText>1 gói bông</w:delText>
          </w:r>
          <w:r w:rsidDel="006A1A1F">
            <w:rPr>
              <w:sz w:val="26"/>
              <w:szCs w:val="26"/>
            </w:rPr>
            <w:delText xml:space="preserve">: </w:delText>
          </w:r>
          <w:r w:rsidDel="006A1A1F">
            <w:rPr>
              <w:sz w:val="26"/>
              <w:szCs w:val="26"/>
            </w:rPr>
            <w:tab/>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385C8688" w14:textId="3D998957" w:rsidR="00CF5D75" w:rsidRPr="009A7CF2" w:rsidDel="006A1A1F" w:rsidRDefault="00CF5D75" w:rsidP="00CF5D75">
      <w:pPr>
        <w:pStyle w:val="ListParagraph"/>
        <w:numPr>
          <w:ilvl w:val="0"/>
          <w:numId w:val="52"/>
        </w:numPr>
        <w:spacing w:before="60"/>
        <w:rPr>
          <w:ins w:id="6447" w:author="admin" w:date="2023-04-27T23:36:00Z"/>
          <w:del w:id="6448" w:author="Ngoc Le Van Truong" w:date="2023-04-28T11:30:00Z"/>
          <w:sz w:val="26"/>
          <w:szCs w:val="26"/>
        </w:rPr>
      </w:pPr>
      <w:ins w:id="6449" w:author="admin" w:date="2023-04-27T23:36:00Z">
        <w:del w:id="6450" w:author="Ngoc Le Van Truong" w:date="2023-04-28T11:30:00Z">
          <w:r w:rsidRPr="009A7CF2" w:rsidDel="006A1A1F">
            <w:rPr>
              <w:sz w:val="26"/>
              <w:szCs w:val="26"/>
            </w:rPr>
            <w:delText>1 túi gạc 10cm</w:delText>
          </w:r>
          <w:r w:rsidDel="006A1A1F">
            <w:rPr>
              <w:sz w:val="26"/>
              <w:szCs w:val="26"/>
            </w:rPr>
            <w:delText xml:space="preserve">: </w:delText>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50A1F3CF" w14:textId="15F748A7" w:rsidR="00CF5D75" w:rsidRPr="009A7CF2" w:rsidDel="006A1A1F" w:rsidRDefault="00CF5D75" w:rsidP="00CF5D75">
      <w:pPr>
        <w:pStyle w:val="ListParagraph"/>
        <w:numPr>
          <w:ilvl w:val="0"/>
          <w:numId w:val="52"/>
        </w:numPr>
        <w:spacing w:before="60"/>
        <w:rPr>
          <w:ins w:id="6451" w:author="admin" w:date="2023-04-27T23:36:00Z"/>
          <w:del w:id="6452" w:author="Ngoc Le Van Truong" w:date="2023-04-28T11:30:00Z"/>
          <w:sz w:val="26"/>
          <w:szCs w:val="26"/>
        </w:rPr>
      </w:pPr>
      <w:ins w:id="6453" w:author="admin" w:date="2023-04-27T23:36:00Z">
        <w:del w:id="6454" w:author="Ngoc Le Van Truong" w:date="2023-04-28T11:30:00Z">
          <w:r w:rsidRPr="009A7CF2" w:rsidDel="006A1A1F">
            <w:rPr>
              <w:sz w:val="26"/>
              <w:szCs w:val="26"/>
            </w:rPr>
            <w:delText>1 chai cồn sát khuẩn 70o</w:delText>
          </w:r>
          <w:r w:rsidDel="006A1A1F">
            <w:rPr>
              <w:sz w:val="26"/>
              <w:szCs w:val="26"/>
            </w:rPr>
            <w:delText>:</w:delText>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70133552" w14:textId="50A9CA1F" w:rsidR="00CF5D75" w:rsidRPr="009A7CF2" w:rsidDel="006A1A1F" w:rsidRDefault="00CF5D75" w:rsidP="00CF5D75">
      <w:pPr>
        <w:pStyle w:val="ListParagraph"/>
        <w:numPr>
          <w:ilvl w:val="0"/>
          <w:numId w:val="52"/>
        </w:numPr>
        <w:spacing w:before="60"/>
        <w:rPr>
          <w:ins w:id="6455" w:author="admin" w:date="2023-04-27T23:36:00Z"/>
          <w:del w:id="6456" w:author="Ngoc Le Van Truong" w:date="2023-04-28T11:30:00Z"/>
          <w:sz w:val="26"/>
          <w:szCs w:val="26"/>
        </w:rPr>
      </w:pPr>
      <w:ins w:id="6457" w:author="admin" w:date="2023-04-27T23:36:00Z">
        <w:del w:id="6458" w:author="Ngoc Le Van Truong" w:date="2023-04-28T11:30:00Z">
          <w:r w:rsidRPr="009A7CF2" w:rsidDel="006A1A1F">
            <w:rPr>
              <w:sz w:val="26"/>
              <w:szCs w:val="26"/>
            </w:rPr>
            <w:delText>2 b</w:delText>
          </w:r>
          <w:r w:rsidRPr="009A7CF2" w:rsidDel="006A1A1F">
            <w:rPr>
              <w:rFonts w:hint="eastAsia"/>
              <w:sz w:val="26"/>
              <w:szCs w:val="26"/>
            </w:rPr>
            <w:delText>ơ</w:delText>
          </w:r>
          <w:r w:rsidRPr="009A7CF2" w:rsidDel="006A1A1F">
            <w:rPr>
              <w:sz w:val="26"/>
              <w:szCs w:val="26"/>
            </w:rPr>
            <w:delText>m tiêm 5ml</w:delText>
          </w:r>
          <w:r w:rsidDel="006A1A1F">
            <w:rPr>
              <w:sz w:val="26"/>
              <w:szCs w:val="26"/>
            </w:rPr>
            <w:delText xml:space="preserve">: </w:delText>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2BF184EC" w14:textId="623B1163" w:rsidR="00CF5D75" w:rsidRPr="009A7CF2" w:rsidDel="006A1A1F" w:rsidRDefault="00CF5D75" w:rsidP="00CF5D75">
      <w:pPr>
        <w:pStyle w:val="ListParagraph"/>
        <w:numPr>
          <w:ilvl w:val="0"/>
          <w:numId w:val="52"/>
        </w:numPr>
        <w:spacing w:before="60"/>
        <w:rPr>
          <w:ins w:id="6459" w:author="admin" w:date="2023-04-27T23:36:00Z"/>
          <w:del w:id="6460" w:author="Ngoc Le Van Truong" w:date="2023-04-28T11:30:00Z"/>
          <w:sz w:val="26"/>
          <w:szCs w:val="26"/>
        </w:rPr>
      </w:pPr>
      <w:ins w:id="6461" w:author="admin" w:date="2023-04-27T23:36:00Z">
        <w:del w:id="6462" w:author="Ngoc Le Van Truong" w:date="2023-04-28T11:30:00Z">
          <w:r w:rsidRPr="009A7CF2" w:rsidDel="006A1A1F">
            <w:rPr>
              <w:sz w:val="26"/>
              <w:szCs w:val="26"/>
            </w:rPr>
            <w:delText>2 b</w:delText>
          </w:r>
          <w:r w:rsidRPr="009A7CF2" w:rsidDel="006A1A1F">
            <w:rPr>
              <w:rFonts w:hint="eastAsia"/>
              <w:sz w:val="26"/>
              <w:szCs w:val="26"/>
            </w:rPr>
            <w:delText>ơ</w:delText>
          </w:r>
          <w:r w:rsidRPr="009A7CF2" w:rsidDel="006A1A1F">
            <w:rPr>
              <w:sz w:val="26"/>
              <w:szCs w:val="26"/>
            </w:rPr>
            <w:delText>m tiêm 10ml</w:delText>
          </w:r>
          <w:r w:rsidDel="006A1A1F">
            <w:rPr>
              <w:sz w:val="26"/>
              <w:szCs w:val="26"/>
            </w:rPr>
            <w:delText xml:space="preserve">: </w:delText>
          </w:r>
          <w:r w:rsidDel="006A1A1F">
            <w:rPr>
              <w:sz w:val="26"/>
              <w:szCs w:val="26"/>
            </w:rPr>
            <w:tab/>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B852E91" w14:textId="75F28789" w:rsidR="00CF5D75" w:rsidRPr="009A7CF2" w:rsidDel="006A1A1F" w:rsidRDefault="00CF5D75" w:rsidP="00CF5D75">
      <w:pPr>
        <w:pStyle w:val="ListParagraph"/>
        <w:numPr>
          <w:ilvl w:val="0"/>
          <w:numId w:val="52"/>
        </w:numPr>
        <w:spacing w:before="60"/>
        <w:rPr>
          <w:ins w:id="6463" w:author="admin" w:date="2023-04-27T23:36:00Z"/>
          <w:del w:id="6464" w:author="Ngoc Le Van Truong" w:date="2023-04-28T11:30:00Z"/>
          <w:sz w:val="26"/>
          <w:szCs w:val="26"/>
        </w:rPr>
      </w:pPr>
      <w:ins w:id="6465" w:author="admin" w:date="2023-04-27T23:36:00Z">
        <w:del w:id="6466" w:author="Ngoc Le Van Truong" w:date="2023-04-28T11:30:00Z">
          <w:r w:rsidRPr="009A7CF2" w:rsidDel="006A1A1F">
            <w:rPr>
              <w:sz w:val="26"/>
              <w:szCs w:val="26"/>
            </w:rPr>
            <w:delText xml:space="preserve">1 máy test </w:delText>
          </w:r>
          <w:r w:rsidRPr="009A7CF2" w:rsidDel="006A1A1F">
            <w:rPr>
              <w:rFonts w:hint="eastAsia"/>
              <w:sz w:val="26"/>
              <w:szCs w:val="26"/>
            </w:rPr>
            <w:delText>đư</w:delText>
          </w:r>
          <w:r w:rsidRPr="009A7CF2" w:rsidDel="006A1A1F">
            <w:rPr>
              <w:sz w:val="26"/>
              <w:szCs w:val="26"/>
            </w:rPr>
            <w:delText xml:space="preserve">ờng máu + 2 que test </w:delText>
          </w:r>
          <w:r w:rsidRPr="009A7CF2" w:rsidDel="006A1A1F">
            <w:rPr>
              <w:rFonts w:hint="eastAsia"/>
              <w:sz w:val="26"/>
              <w:szCs w:val="26"/>
            </w:rPr>
            <w:delText>đư</w:delText>
          </w:r>
          <w:r w:rsidRPr="009A7CF2" w:rsidDel="006A1A1F">
            <w:rPr>
              <w:sz w:val="26"/>
              <w:szCs w:val="26"/>
            </w:rPr>
            <w:delText>ờng máu</w:delText>
          </w:r>
          <w:r w:rsidDel="006A1A1F">
            <w:rPr>
              <w:sz w:val="26"/>
              <w:szCs w:val="26"/>
            </w:rPr>
            <w:delText xml:space="preserve">: </w:delText>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F5872E6" w14:textId="1F7B7EFA" w:rsidR="00CF5D75" w:rsidRPr="009A7CF2" w:rsidDel="006A1A1F" w:rsidRDefault="00CF5D75" w:rsidP="00CF5D75">
      <w:pPr>
        <w:pStyle w:val="ListParagraph"/>
        <w:numPr>
          <w:ilvl w:val="0"/>
          <w:numId w:val="52"/>
        </w:numPr>
        <w:spacing w:before="60"/>
        <w:rPr>
          <w:ins w:id="6467" w:author="admin" w:date="2023-04-27T23:36:00Z"/>
          <w:del w:id="6468" w:author="Ngoc Le Van Truong" w:date="2023-04-28T11:30:00Z"/>
          <w:sz w:val="26"/>
          <w:szCs w:val="26"/>
        </w:rPr>
      </w:pPr>
      <w:ins w:id="6469" w:author="admin" w:date="2023-04-27T23:36:00Z">
        <w:del w:id="6470" w:author="Ngoc Le Van Truong" w:date="2023-04-28T11:30:00Z">
          <w:r w:rsidRPr="009A7CF2" w:rsidDel="006A1A1F">
            <w:rPr>
              <w:sz w:val="26"/>
              <w:szCs w:val="26"/>
            </w:rPr>
            <w:delText>1 b</w:delText>
          </w:r>
          <w:r w:rsidRPr="009A7CF2" w:rsidDel="006A1A1F">
            <w:rPr>
              <w:rFonts w:hint="eastAsia"/>
              <w:sz w:val="26"/>
              <w:szCs w:val="26"/>
            </w:rPr>
            <w:delText>ă</w:delText>
          </w:r>
          <w:r w:rsidRPr="009A7CF2" w:rsidDel="006A1A1F">
            <w:rPr>
              <w:sz w:val="26"/>
              <w:szCs w:val="26"/>
            </w:rPr>
            <w:delText xml:space="preserve">ng </w:delText>
          </w:r>
          <w:r w:rsidRPr="009A7CF2" w:rsidDel="006A1A1F">
            <w:rPr>
              <w:rFonts w:hint="eastAsia"/>
              <w:sz w:val="26"/>
              <w:szCs w:val="26"/>
            </w:rPr>
            <w:delText>đ</w:delText>
          </w:r>
          <w:r w:rsidRPr="009A7CF2" w:rsidDel="006A1A1F">
            <w:rPr>
              <w:sz w:val="26"/>
              <w:szCs w:val="26"/>
            </w:rPr>
            <w:delText xml:space="preserve">o huyết </w:delText>
          </w:r>
          <w:r w:rsidRPr="009A7CF2" w:rsidDel="006A1A1F">
            <w:rPr>
              <w:rFonts w:hint="eastAsia"/>
              <w:sz w:val="26"/>
              <w:szCs w:val="26"/>
            </w:rPr>
            <w:delText>á</w:delText>
          </w:r>
          <w:r w:rsidRPr="009A7CF2" w:rsidDel="006A1A1F">
            <w:rPr>
              <w:sz w:val="26"/>
              <w:szCs w:val="26"/>
            </w:rPr>
            <w:delText>p + 1 ống nghe</w:delText>
          </w:r>
          <w:r w:rsidDel="006A1A1F">
            <w:rPr>
              <w:sz w:val="26"/>
              <w:szCs w:val="26"/>
            </w:rPr>
            <w:delText xml:space="preserve">: </w:delText>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2F3CD612" w14:textId="6F31E88D" w:rsidR="00CF5D75" w:rsidRPr="009A7CF2" w:rsidDel="006A1A1F" w:rsidRDefault="00CF5D75" w:rsidP="00CF5D75">
      <w:pPr>
        <w:pStyle w:val="ListParagraph"/>
        <w:numPr>
          <w:ilvl w:val="0"/>
          <w:numId w:val="52"/>
        </w:numPr>
        <w:spacing w:before="60"/>
        <w:rPr>
          <w:ins w:id="6471" w:author="admin" w:date="2023-04-27T23:36:00Z"/>
          <w:del w:id="6472" w:author="Ngoc Le Van Truong" w:date="2023-04-28T11:30:00Z"/>
          <w:sz w:val="26"/>
          <w:szCs w:val="26"/>
        </w:rPr>
      </w:pPr>
      <w:ins w:id="6473" w:author="admin" w:date="2023-04-27T23:36:00Z">
        <w:del w:id="6474" w:author="Ngoc Le Van Truong" w:date="2023-04-28T11:30:00Z">
          <w:r w:rsidRPr="009A7CF2" w:rsidDel="006A1A1F">
            <w:rPr>
              <w:sz w:val="26"/>
              <w:szCs w:val="26"/>
            </w:rPr>
            <w:delText>1 chai/ túi Natriclorid 0.9% 500ml</w:delText>
          </w:r>
          <w:r w:rsidDel="006A1A1F">
            <w:rPr>
              <w:sz w:val="26"/>
              <w:szCs w:val="26"/>
            </w:rPr>
            <w:delText xml:space="preserve">: </w:delText>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r w:rsidDel="006A1A1F">
            <w:rPr>
              <w:sz w:val="26"/>
              <w:szCs w:val="26"/>
            </w:rPr>
            <w:tab/>
          </w:r>
        </w:del>
      </w:ins>
    </w:p>
    <w:p w14:paraId="4BED3566" w14:textId="4C760743" w:rsidR="00CF5D75" w:rsidRPr="009A7CF2" w:rsidDel="006A1A1F" w:rsidRDefault="00CF5D75" w:rsidP="00CF5D75">
      <w:pPr>
        <w:pStyle w:val="ListParagraph"/>
        <w:numPr>
          <w:ilvl w:val="0"/>
          <w:numId w:val="52"/>
        </w:numPr>
        <w:spacing w:before="60"/>
        <w:rPr>
          <w:ins w:id="6475" w:author="admin" w:date="2023-04-27T23:36:00Z"/>
          <w:del w:id="6476" w:author="Ngoc Le Van Truong" w:date="2023-04-28T11:30:00Z"/>
          <w:sz w:val="26"/>
          <w:szCs w:val="26"/>
        </w:rPr>
      </w:pPr>
      <w:ins w:id="6477" w:author="admin" w:date="2023-04-27T23:36:00Z">
        <w:del w:id="6478" w:author="Ngoc Le Van Truong" w:date="2023-04-28T11:30:00Z">
          <w:r w:rsidRPr="009A7CF2" w:rsidDel="006A1A1F">
            <w:rPr>
              <w:sz w:val="26"/>
              <w:szCs w:val="26"/>
            </w:rPr>
            <w:delText>5 ống Adrenaline 1mg/1ml</w:delText>
          </w:r>
          <w:r w:rsidDel="006A1A1F">
            <w:rPr>
              <w:sz w:val="26"/>
              <w:szCs w:val="26"/>
            </w:rPr>
            <w:delText xml:space="preserve">: </w:delText>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626611F" w14:textId="4D01E377" w:rsidR="00CF5D75" w:rsidRPr="009A7CF2" w:rsidDel="006A1A1F" w:rsidRDefault="00CF5D75" w:rsidP="00CF5D75">
      <w:pPr>
        <w:pStyle w:val="ListParagraph"/>
        <w:numPr>
          <w:ilvl w:val="0"/>
          <w:numId w:val="52"/>
        </w:numPr>
        <w:spacing w:before="60"/>
        <w:rPr>
          <w:ins w:id="6479" w:author="admin" w:date="2023-04-27T23:36:00Z"/>
          <w:del w:id="6480" w:author="Ngoc Le Van Truong" w:date="2023-04-28T11:30:00Z"/>
          <w:sz w:val="26"/>
          <w:szCs w:val="26"/>
        </w:rPr>
      </w:pPr>
      <w:ins w:id="6481" w:author="admin" w:date="2023-04-27T23:36:00Z">
        <w:del w:id="6482" w:author="Ngoc Le Van Truong" w:date="2023-04-28T11:30:00Z">
          <w:r w:rsidRPr="009A7CF2" w:rsidDel="006A1A1F">
            <w:rPr>
              <w:sz w:val="26"/>
              <w:szCs w:val="26"/>
            </w:rPr>
            <w:delText>1 ống Glucose 30% 5ml</w:delText>
          </w:r>
          <w:r w:rsidDel="006A1A1F">
            <w:rPr>
              <w:sz w:val="26"/>
              <w:szCs w:val="26"/>
            </w:rPr>
            <w:delText xml:space="preserve">: </w:delText>
          </w:r>
          <w:r w:rsidDel="006A1A1F">
            <w:rPr>
              <w:sz w:val="26"/>
              <w:szCs w:val="26"/>
            </w:rPr>
            <w:tab/>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968BEA5" w14:textId="4DE49393" w:rsidR="00CF5D75" w:rsidRPr="009A7CF2" w:rsidDel="006A1A1F" w:rsidRDefault="00CF5D75" w:rsidP="00CF5D75">
      <w:pPr>
        <w:pStyle w:val="ListParagraph"/>
        <w:numPr>
          <w:ilvl w:val="0"/>
          <w:numId w:val="52"/>
        </w:numPr>
        <w:spacing w:before="60"/>
        <w:rPr>
          <w:ins w:id="6483" w:author="admin" w:date="2023-04-27T23:36:00Z"/>
          <w:del w:id="6484" w:author="Ngoc Le Van Truong" w:date="2023-04-28T11:30:00Z"/>
          <w:sz w:val="26"/>
          <w:szCs w:val="26"/>
        </w:rPr>
      </w:pPr>
      <w:ins w:id="6485" w:author="admin" w:date="2023-04-27T23:36:00Z">
        <w:del w:id="6486" w:author="Ngoc Le Van Truong" w:date="2023-04-28T11:30:00Z">
          <w:r w:rsidRPr="009A7CF2" w:rsidDel="006A1A1F">
            <w:rPr>
              <w:sz w:val="26"/>
              <w:szCs w:val="26"/>
            </w:rPr>
            <w:delText>1 ống Diazepam 5mg hoặc 1 ống Midazolam 5mg</w:delText>
          </w:r>
          <w:r w:rsidDel="006A1A1F">
            <w:rPr>
              <w:sz w:val="26"/>
              <w:szCs w:val="26"/>
            </w:rPr>
            <w:delText xml:space="preserve">: </w:delText>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7266BEB8" w14:textId="1BE46EFB" w:rsidR="00CF5D75" w:rsidDel="006A1A1F" w:rsidRDefault="00CF5D75" w:rsidP="00CF5D75">
      <w:pPr>
        <w:pStyle w:val="ListParagraph"/>
        <w:numPr>
          <w:ilvl w:val="0"/>
          <w:numId w:val="52"/>
        </w:numPr>
        <w:spacing w:before="60"/>
        <w:rPr>
          <w:ins w:id="6487" w:author="admin" w:date="2023-04-27T23:36:00Z"/>
          <w:del w:id="6488" w:author="Ngoc Le Van Truong" w:date="2023-04-28T11:30:00Z"/>
          <w:sz w:val="26"/>
          <w:szCs w:val="26"/>
        </w:rPr>
      </w:pPr>
      <w:ins w:id="6489" w:author="admin" w:date="2023-04-27T23:36:00Z">
        <w:del w:id="6490" w:author="Ngoc Le Van Truong" w:date="2023-04-28T11:30:00Z">
          <w:r w:rsidRPr="009A7CF2" w:rsidDel="006A1A1F">
            <w:rPr>
              <w:sz w:val="26"/>
              <w:szCs w:val="26"/>
            </w:rPr>
            <w:delText xml:space="preserve">Phác </w:delText>
          </w:r>
          <w:r w:rsidRPr="009A7CF2" w:rsidDel="006A1A1F">
            <w:rPr>
              <w:rFonts w:hint="eastAsia"/>
              <w:sz w:val="26"/>
              <w:szCs w:val="26"/>
            </w:rPr>
            <w:delText>đ</w:delText>
          </w:r>
          <w:r w:rsidRPr="009A7CF2" w:rsidDel="006A1A1F">
            <w:rPr>
              <w:sz w:val="26"/>
              <w:szCs w:val="26"/>
            </w:rPr>
            <w:delText>ồ c</w:delText>
          </w:r>
          <w:r w:rsidDel="006A1A1F">
            <w:rPr>
              <w:sz w:val="26"/>
              <w:szCs w:val="26"/>
            </w:rPr>
            <w:delText xml:space="preserve">ấp cứu ngừng tuần hoàn nâng cao: </w:delText>
          </w:r>
          <w:r w:rsidDel="006A1A1F">
            <w:rPr>
              <w:sz w:val="26"/>
              <w:szCs w:val="26"/>
            </w:rPr>
            <w:tab/>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AAF7F91" w14:textId="7B4C1E5A" w:rsidR="00CF5D75" w:rsidRPr="009A7CF2" w:rsidDel="006A1A1F" w:rsidRDefault="00CF5D75" w:rsidP="00CF5D75">
      <w:pPr>
        <w:pStyle w:val="ListParagraph"/>
        <w:numPr>
          <w:ilvl w:val="0"/>
          <w:numId w:val="52"/>
        </w:numPr>
        <w:spacing w:before="60"/>
        <w:rPr>
          <w:ins w:id="6491" w:author="admin" w:date="2023-04-27T23:36:00Z"/>
          <w:del w:id="6492" w:author="Ngoc Le Van Truong" w:date="2023-04-28T11:30:00Z"/>
          <w:sz w:val="26"/>
          <w:szCs w:val="26"/>
        </w:rPr>
      </w:pPr>
      <w:ins w:id="6493" w:author="admin" w:date="2023-04-27T23:36:00Z">
        <w:del w:id="6494" w:author="Ngoc Le Van Truong" w:date="2023-04-28T11:30:00Z">
          <w:r w:rsidDel="006A1A1F">
            <w:rPr>
              <w:sz w:val="26"/>
              <w:szCs w:val="26"/>
            </w:rPr>
            <w:delText>P</w:delText>
          </w:r>
          <w:r w:rsidRPr="009A7CF2" w:rsidDel="006A1A1F">
            <w:rPr>
              <w:sz w:val="26"/>
              <w:szCs w:val="26"/>
            </w:rPr>
            <w:delText xml:space="preserve">hác </w:delText>
          </w:r>
          <w:r w:rsidRPr="009A7CF2" w:rsidDel="006A1A1F">
            <w:rPr>
              <w:rFonts w:hint="eastAsia"/>
              <w:sz w:val="26"/>
              <w:szCs w:val="26"/>
            </w:rPr>
            <w:delText>đ</w:delText>
          </w:r>
          <w:r w:rsidRPr="009A7CF2" w:rsidDel="006A1A1F">
            <w:rPr>
              <w:sz w:val="26"/>
              <w:szCs w:val="26"/>
            </w:rPr>
            <w:delText>ồ cấp cứu phản vệ</w:delText>
          </w:r>
          <w:r w:rsidDel="006A1A1F">
            <w:rPr>
              <w:sz w:val="26"/>
              <w:szCs w:val="26"/>
            </w:rPr>
            <w:delText>:</w:delText>
          </w:r>
          <w:r w:rsidDel="006A1A1F">
            <w:rPr>
              <w:sz w:val="26"/>
              <w:szCs w:val="26"/>
            </w:rPr>
            <w:tab/>
          </w:r>
          <w:r w:rsidDel="006A1A1F">
            <w:rPr>
              <w:sz w:val="26"/>
              <w:szCs w:val="26"/>
            </w:rPr>
            <w:tab/>
            <w:delText xml:space="preserve"> </w:delText>
          </w:r>
          <w:r w:rsidRPr="009A7CF2" w:rsidDel="006A1A1F">
            <w:rPr>
              <w:rFonts w:ascii="Times New Roman" w:hAnsi="Times New Roman"/>
              <w:bCs/>
              <w:sz w:val="26"/>
              <w:szCs w:val="26"/>
            </w:rPr>
            <w:delText xml:space="preserve">Không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Có: </w:delText>
          </w:r>
          <w:r w:rsidRPr="009A7CF2" w:rsidDel="006A1A1F">
            <w:rPr>
              <w:rFonts w:ascii="Segoe UI Symbol" w:hAnsi="Segoe UI Symbol" w:cs="Segoe UI Symbol"/>
              <w:color w:val="111111"/>
              <w:sz w:val="26"/>
              <w:szCs w:val="26"/>
              <w:lang w:val="vi-VN"/>
            </w:rPr>
            <w:delText>☐</w:delText>
          </w:r>
          <w:r w:rsidRPr="009A7CF2" w:rsidDel="006A1A1F">
            <w:rPr>
              <w:rFonts w:ascii="Times New Roman" w:hAnsi="Times New Roman"/>
              <w:bCs/>
              <w:sz w:val="26"/>
              <w:szCs w:val="26"/>
            </w:rPr>
            <w:delText xml:space="preserve">   </w:delText>
          </w:r>
        </w:del>
      </w:ins>
    </w:p>
    <w:p w14:paraId="69BDDF13" w14:textId="32355171" w:rsidR="00CF5D75" w:rsidRPr="009A7CF2" w:rsidDel="006A1A1F" w:rsidRDefault="00CF5D75" w:rsidP="00CF5D75">
      <w:pPr>
        <w:pStyle w:val="ListParagraph"/>
        <w:spacing w:before="60"/>
        <w:rPr>
          <w:ins w:id="6495" w:author="admin" w:date="2023-04-27T23:36:00Z"/>
          <w:del w:id="6496" w:author="Ngoc Le Van Truong" w:date="2023-04-28T11:30:00Z"/>
          <w:rFonts w:ascii="Times New Roman" w:hAnsi="Times New Roman"/>
          <w:bCs/>
          <w:sz w:val="26"/>
          <w:szCs w:val="26"/>
        </w:rPr>
      </w:pPr>
    </w:p>
    <w:p w14:paraId="3BD070D9" w14:textId="6539BD86" w:rsidR="0064325C" w:rsidRPr="00C92CE1" w:rsidRDefault="0064325C">
      <w:pPr>
        <w:pStyle w:val="ListParagraph"/>
        <w:numPr>
          <w:ilvl w:val="0"/>
          <w:numId w:val="52"/>
        </w:numPr>
        <w:spacing w:before="60"/>
        <w:rPr>
          <w:ins w:id="6497" w:author="Ngoc Le Van Truong" w:date="2023-04-28T11:15:00Z"/>
          <w:sz w:val="26"/>
          <w:szCs w:val="26"/>
        </w:rPr>
        <w:pPrChange w:id="6498" w:author="Ngoc Le Van Truong" w:date="2023-04-28T11:15:00Z">
          <w:pPr>
            <w:pStyle w:val="ListParagraph"/>
            <w:numPr>
              <w:ilvl w:val="2"/>
              <w:numId w:val="43"/>
            </w:numPr>
            <w:spacing w:after="160" w:line="259" w:lineRule="auto"/>
            <w:ind w:left="409" w:hanging="409"/>
          </w:pPr>
        </w:pPrChange>
      </w:pPr>
      <w:ins w:id="6499" w:author="Ngoc Le Van Truong" w:date="2023-04-28T11:15:00Z">
        <w:r w:rsidRPr="00C92CE1">
          <w:rPr>
            <w:sz w:val="26"/>
            <w:szCs w:val="26"/>
          </w:rPr>
          <w:t xml:space="preserve">1 Ca nuyn miệng họng (Canuyn Mayo) cỡ theo </w:t>
        </w:r>
        <w:r w:rsidRPr="00C92CE1">
          <w:rPr>
            <w:rFonts w:hint="eastAsia"/>
            <w:sz w:val="26"/>
            <w:szCs w:val="26"/>
          </w:rPr>
          <w:t>đ</w:t>
        </w:r>
        <w:r w:rsidRPr="00C92CE1">
          <w:rPr>
            <w:sz w:val="26"/>
            <w:szCs w:val="26"/>
          </w:rPr>
          <w:t>ộ tuổi</w:t>
        </w:r>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46860C93" w14:textId="21DD4E4D" w:rsidR="0064325C" w:rsidRPr="00C92CE1" w:rsidRDefault="0064325C">
      <w:pPr>
        <w:pStyle w:val="ListParagraph"/>
        <w:numPr>
          <w:ilvl w:val="0"/>
          <w:numId w:val="52"/>
        </w:numPr>
        <w:spacing w:before="60"/>
        <w:rPr>
          <w:ins w:id="6500" w:author="Ngoc Le Van Truong" w:date="2023-04-28T11:15:00Z"/>
          <w:sz w:val="26"/>
          <w:szCs w:val="26"/>
        </w:rPr>
        <w:pPrChange w:id="6501" w:author="Ngoc Le Van Truong" w:date="2023-04-28T11:15:00Z">
          <w:pPr>
            <w:pStyle w:val="ListParagraph"/>
            <w:numPr>
              <w:ilvl w:val="2"/>
              <w:numId w:val="43"/>
            </w:numPr>
            <w:spacing w:after="160" w:line="259" w:lineRule="auto"/>
            <w:ind w:left="409" w:hanging="409"/>
          </w:pPr>
        </w:pPrChange>
      </w:pPr>
      <w:ins w:id="6502" w:author="Ngoc Le Van Truong" w:date="2023-04-28T11:15:00Z">
        <w:r w:rsidRPr="00C92CE1">
          <w:rPr>
            <w:sz w:val="26"/>
            <w:szCs w:val="26"/>
          </w:rPr>
          <w:t>1 mask + bóng AMBU</w:t>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1F9D31C8" w14:textId="1DB20827" w:rsidR="0064325C" w:rsidRPr="00C92CE1" w:rsidRDefault="0064325C">
      <w:pPr>
        <w:pStyle w:val="ListParagraph"/>
        <w:numPr>
          <w:ilvl w:val="0"/>
          <w:numId w:val="52"/>
        </w:numPr>
        <w:spacing w:before="60"/>
        <w:rPr>
          <w:ins w:id="6503" w:author="Ngoc Le Van Truong" w:date="2023-04-28T11:15:00Z"/>
          <w:sz w:val="26"/>
          <w:szCs w:val="26"/>
        </w:rPr>
        <w:pPrChange w:id="6504" w:author="Ngoc Le Van Truong" w:date="2023-04-28T11:15:00Z">
          <w:pPr>
            <w:pStyle w:val="ListParagraph"/>
            <w:numPr>
              <w:ilvl w:val="2"/>
              <w:numId w:val="43"/>
            </w:numPr>
            <w:spacing w:after="160" w:line="259" w:lineRule="auto"/>
            <w:ind w:left="409" w:hanging="409"/>
          </w:pPr>
        </w:pPrChange>
      </w:pPr>
      <w:ins w:id="6505" w:author="Ngoc Le Van Truong" w:date="2023-04-28T11:15:00Z">
        <w:r w:rsidRPr="00C92CE1">
          <w:rPr>
            <w:sz w:val="26"/>
            <w:szCs w:val="26"/>
          </w:rPr>
          <w:t xml:space="preserve">2 nội khí quản (cỡ theo </w:t>
        </w:r>
        <w:r w:rsidRPr="00C92CE1">
          <w:rPr>
            <w:rFonts w:hint="eastAsia"/>
            <w:sz w:val="26"/>
            <w:szCs w:val="26"/>
          </w:rPr>
          <w:t>đ</w:t>
        </w:r>
        <w:r w:rsidRPr="00C92CE1">
          <w:rPr>
            <w:sz w:val="26"/>
            <w:szCs w:val="26"/>
          </w:rPr>
          <w:t>ộ tuổi)</w:t>
        </w:r>
      </w:ins>
      <w:ins w:id="6506"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C8B78FB" w14:textId="04357E47" w:rsidR="0064325C" w:rsidRPr="00C92CE1" w:rsidRDefault="0064325C">
      <w:pPr>
        <w:pStyle w:val="ListParagraph"/>
        <w:numPr>
          <w:ilvl w:val="0"/>
          <w:numId w:val="52"/>
        </w:numPr>
        <w:spacing w:before="60"/>
        <w:rPr>
          <w:ins w:id="6507" w:author="Ngoc Le Van Truong" w:date="2023-04-28T11:15:00Z"/>
          <w:sz w:val="26"/>
          <w:szCs w:val="26"/>
        </w:rPr>
        <w:pPrChange w:id="6508" w:author="Ngoc Le Van Truong" w:date="2023-04-28T11:15:00Z">
          <w:pPr>
            <w:pStyle w:val="ListParagraph"/>
            <w:numPr>
              <w:ilvl w:val="2"/>
              <w:numId w:val="43"/>
            </w:numPr>
            <w:spacing w:after="160" w:line="259" w:lineRule="auto"/>
            <w:ind w:left="409" w:hanging="409"/>
          </w:pPr>
        </w:pPrChange>
      </w:pPr>
      <w:ins w:id="6509" w:author="Ngoc Le Van Truong" w:date="2023-04-28T11:15:00Z">
        <w:r w:rsidRPr="00C92CE1">
          <w:rPr>
            <w:sz w:val="26"/>
            <w:szCs w:val="26"/>
          </w:rPr>
          <w:lastRenderedPageBreak/>
          <w:t xml:space="preserve">1 mask thanh quản (cỡ theo </w:t>
        </w:r>
        <w:r w:rsidRPr="00C92CE1">
          <w:rPr>
            <w:rFonts w:hint="eastAsia"/>
            <w:sz w:val="26"/>
            <w:szCs w:val="26"/>
          </w:rPr>
          <w:t>đ</w:t>
        </w:r>
        <w:r w:rsidRPr="00C92CE1">
          <w:rPr>
            <w:sz w:val="26"/>
            <w:szCs w:val="26"/>
          </w:rPr>
          <w:t>ộ tuổi)</w:t>
        </w:r>
      </w:ins>
      <w:ins w:id="6510"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06F9D524" w14:textId="77777777" w:rsidR="0064325C" w:rsidRDefault="0064325C" w:rsidP="0064325C">
      <w:pPr>
        <w:pStyle w:val="ListParagraph"/>
        <w:numPr>
          <w:ilvl w:val="0"/>
          <w:numId w:val="52"/>
        </w:numPr>
        <w:spacing w:before="60"/>
        <w:rPr>
          <w:ins w:id="6511" w:author="Ngoc Le Van Truong" w:date="2023-04-28T11:16:00Z"/>
          <w:sz w:val="26"/>
          <w:szCs w:val="26"/>
        </w:rPr>
      </w:pPr>
      <w:ins w:id="6512" w:author="Ngoc Le Van Truong" w:date="2023-04-28T11:15:00Z">
        <w:r w:rsidRPr="00C92CE1">
          <w:rPr>
            <w:sz w:val="26"/>
            <w:szCs w:val="26"/>
          </w:rPr>
          <w:t xml:space="preserve">1 </w:t>
        </w:r>
        <w:r w:rsidRPr="00C92CE1">
          <w:rPr>
            <w:rFonts w:hint="eastAsia"/>
            <w:sz w:val="26"/>
            <w:szCs w:val="26"/>
          </w:rPr>
          <w:t>đè</w:t>
        </w:r>
        <w:r w:rsidRPr="00C92CE1">
          <w:rPr>
            <w:sz w:val="26"/>
            <w:szCs w:val="26"/>
          </w:rPr>
          <w:t>n soi thanh quản (l</w:t>
        </w:r>
        <w:r w:rsidRPr="00C92CE1">
          <w:rPr>
            <w:rFonts w:hint="eastAsia"/>
            <w:sz w:val="26"/>
            <w:szCs w:val="26"/>
          </w:rPr>
          <w:t>ư</w:t>
        </w:r>
        <w:r w:rsidRPr="00C92CE1">
          <w:rPr>
            <w:sz w:val="26"/>
            <w:szCs w:val="26"/>
          </w:rPr>
          <w:t>ỡi Macintosh với ng</w:t>
        </w:r>
        <w:r w:rsidRPr="00C92CE1">
          <w:rPr>
            <w:rFonts w:hint="eastAsia"/>
            <w:sz w:val="26"/>
            <w:szCs w:val="26"/>
          </w:rPr>
          <w:t>ư</w:t>
        </w:r>
        <w:r w:rsidRPr="00C92CE1">
          <w:rPr>
            <w:sz w:val="26"/>
            <w:szCs w:val="26"/>
          </w:rPr>
          <w:t>ời lớn, l</w:t>
        </w:r>
        <w:r w:rsidRPr="00C92CE1">
          <w:rPr>
            <w:rFonts w:hint="eastAsia"/>
            <w:sz w:val="26"/>
            <w:szCs w:val="26"/>
          </w:rPr>
          <w:t>ư</w:t>
        </w:r>
        <w:r w:rsidRPr="00C92CE1">
          <w:rPr>
            <w:sz w:val="26"/>
            <w:szCs w:val="26"/>
          </w:rPr>
          <w:t>ỡi Miller với trẻ em)</w:t>
        </w:r>
      </w:ins>
      <w:ins w:id="6513" w:author="Ngoc Le Van Truong" w:date="2023-04-28T11:16:00Z">
        <w:r>
          <w:rPr>
            <w:sz w:val="26"/>
            <w:szCs w:val="26"/>
          </w:rPr>
          <w:t xml:space="preserve">: </w:t>
        </w:r>
      </w:ins>
    </w:p>
    <w:p w14:paraId="3DAD1F48" w14:textId="2E0167DA" w:rsidR="0064325C" w:rsidRPr="00C92CE1" w:rsidRDefault="0064325C">
      <w:pPr>
        <w:pStyle w:val="ListParagraph"/>
        <w:spacing w:before="60"/>
        <w:ind w:left="6480" w:firstLine="720"/>
        <w:rPr>
          <w:ins w:id="6514" w:author="Ngoc Le Van Truong" w:date="2023-04-28T11:15:00Z"/>
          <w:sz w:val="26"/>
          <w:szCs w:val="26"/>
        </w:rPr>
        <w:pPrChange w:id="6515" w:author="Ngoc Le Van Truong" w:date="2023-04-28T11:16:00Z">
          <w:pPr>
            <w:pStyle w:val="ListParagraph"/>
            <w:numPr>
              <w:ilvl w:val="2"/>
              <w:numId w:val="43"/>
            </w:numPr>
            <w:spacing w:after="160" w:line="259" w:lineRule="auto"/>
            <w:ind w:left="409" w:hanging="409"/>
          </w:pPr>
        </w:pPrChange>
      </w:pPr>
      <w:ins w:id="6516" w:author="Ngoc Le Van Truong" w:date="2023-04-28T11:16:00Z">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595EECA" w14:textId="0F4CE2E0" w:rsidR="0064325C" w:rsidRPr="00C92CE1" w:rsidRDefault="0064325C">
      <w:pPr>
        <w:pStyle w:val="ListParagraph"/>
        <w:numPr>
          <w:ilvl w:val="0"/>
          <w:numId w:val="52"/>
        </w:numPr>
        <w:spacing w:before="60"/>
        <w:rPr>
          <w:ins w:id="6517" w:author="Ngoc Le Van Truong" w:date="2023-04-28T11:15:00Z"/>
          <w:sz w:val="26"/>
          <w:szCs w:val="26"/>
        </w:rPr>
        <w:pPrChange w:id="6518" w:author="Ngoc Le Van Truong" w:date="2023-04-28T11:15:00Z">
          <w:pPr>
            <w:pStyle w:val="ListParagraph"/>
            <w:numPr>
              <w:ilvl w:val="2"/>
              <w:numId w:val="43"/>
            </w:numPr>
            <w:spacing w:after="160" w:line="259" w:lineRule="auto"/>
            <w:ind w:left="409" w:hanging="409"/>
          </w:pPr>
        </w:pPrChange>
      </w:pPr>
      <w:ins w:id="6519" w:author="Ngoc Le Van Truong" w:date="2023-04-28T11:15:00Z">
        <w:r w:rsidRPr="00C92CE1">
          <w:rPr>
            <w:sz w:val="26"/>
            <w:szCs w:val="26"/>
          </w:rPr>
          <w:t xml:space="preserve">2 </w:t>
        </w:r>
        <w:r w:rsidRPr="00C92CE1">
          <w:rPr>
            <w:rFonts w:hint="eastAsia"/>
            <w:sz w:val="26"/>
            <w:szCs w:val="26"/>
          </w:rPr>
          <w:t>đô</w:t>
        </w:r>
        <w:r w:rsidRPr="00C92CE1">
          <w:rPr>
            <w:sz w:val="26"/>
            <w:szCs w:val="26"/>
          </w:rPr>
          <w:t>i g</w:t>
        </w:r>
        <w:r w:rsidRPr="00C92CE1">
          <w:rPr>
            <w:rFonts w:hint="eastAsia"/>
            <w:sz w:val="26"/>
            <w:szCs w:val="26"/>
          </w:rPr>
          <w:t>ă</w:t>
        </w:r>
        <w:r w:rsidRPr="00C92CE1">
          <w:rPr>
            <w:sz w:val="26"/>
            <w:szCs w:val="26"/>
          </w:rPr>
          <w:t>ng tay y tế</w:t>
        </w:r>
      </w:ins>
      <w:ins w:id="6520"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3F688DC" w14:textId="26F3E957" w:rsidR="0064325C" w:rsidRPr="00C92CE1" w:rsidRDefault="0064325C">
      <w:pPr>
        <w:pStyle w:val="ListParagraph"/>
        <w:numPr>
          <w:ilvl w:val="0"/>
          <w:numId w:val="52"/>
        </w:numPr>
        <w:spacing w:before="60"/>
        <w:rPr>
          <w:ins w:id="6521" w:author="Ngoc Le Van Truong" w:date="2023-04-28T11:15:00Z"/>
          <w:sz w:val="26"/>
          <w:szCs w:val="26"/>
        </w:rPr>
        <w:pPrChange w:id="6522" w:author="Ngoc Le Van Truong" w:date="2023-04-28T11:15:00Z">
          <w:pPr>
            <w:pStyle w:val="ListParagraph"/>
            <w:numPr>
              <w:ilvl w:val="2"/>
              <w:numId w:val="43"/>
            </w:numPr>
            <w:spacing w:after="160" w:line="259" w:lineRule="auto"/>
            <w:ind w:left="409" w:hanging="409"/>
          </w:pPr>
        </w:pPrChange>
      </w:pPr>
      <w:ins w:id="6523" w:author="Ngoc Le Van Truong" w:date="2023-04-28T11:15:00Z">
        <w:r w:rsidRPr="00C92CE1">
          <w:rPr>
            <w:sz w:val="26"/>
            <w:szCs w:val="26"/>
          </w:rPr>
          <w:t>2 kim 16G</w:t>
        </w:r>
      </w:ins>
      <w:ins w:id="6524"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3ED32B8" w14:textId="4B190791" w:rsidR="0064325C" w:rsidRPr="00C92CE1" w:rsidRDefault="0064325C">
      <w:pPr>
        <w:pStyle w:val="ListParagraph"/>
        <w:numPr>
          <w:ilvl w:val="0"/>
          <w:numId w:val="52"/>
        </w:numPr>
        <w:spacing w:before="60"/>
        <w:rPr>
          <w:ins w:id="6525" w:author="Ngoc Le Van Truong" w:date="2023-04-28T11:15:00Z"/>
          <w:sz w:val="26"/>
          <w:szCs w:val="26"/>
        </w:rPr>
        <w:pPrChange w:id="6526" w:author="Ngoc Le Van Truong" w:date="2023-04-28T11:15:00Z">
          <w:pPr>
            <w:pStyle w:val="ListParagraph"/>
            <w:numPr>
              <w:ilvl w:val="2"/>
              <w:numId w:val="43"/>
            </w:numPr>
            <w:spacing w:after="160" w:line="259" w:lineRule="auto"/>
            <w:ind w:left="409" w:hanging="409"/>
          </w:pPr>
        </w:pPrChange>
      </w:pPr>
      <w:ins w:id="6527" w:author="Ngoc Le Van Truong" w:date="2023-04-28T11:15:00Z">
        <w:r w:rsidRPr="00C92CE1">
          <w:rPr>
            <w:sz w:val="26"/>
            <w:szCs w:val="26"/>
          </w:rPr>
          <w:t>1 dây thở oxy kính</w:t>
        </w:r>
      </w:ins>
      <w:ins w:id="6528"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2DBF8BAB" w14:textId="0D60096F" w:rsidR="0064325C" w:rsidRPr="00C92CE1" w:rsidRDefault="0064325C">
      <w:pPr>
        <w:pStyle w:val="ListParagraph"/>
        <w:numPr>
          <w:ilvl w:val="0"/>
          <w:numId w:val="52"/>
        </w:numPr>
        <w:spacing w:before="60"/>
        <w:rPr>
          <w:ins w:id="6529" w:author="Ngoc Le Van Truong" w:date="2023-04-28T11:15:00Z"/>
          <w:sz w:val="26"/>
          <w:szCs w:val="26"/>
        </w:rPr>
        <w:pPrChange w:id="6530" w:author="Ngoc Le Van Truong" w:date="2023-04-28T11:15:00Z">
          <w:pPr>
            <w:pStyle w:val="ListParagraph"/>
            <w:numPr>
              <w:ilvl w:val="2"/>
              <w:numId w:val="43"/>
            </w:numPr>
            <w:spacing w:after="160" w:line="259" w:lineRule="auto"/>
            <w:ind w:left="409" w:hanging="409"/>
          </w:pPr>
        </w:pPrChange>
      </w:pPr>
      <w:ins w:id="6531" w:author="Ngoc Le Van Truong" w:date="2023-04-28T11:15:00Z">
        <w:r w:rsidRPr="00C92CE1">
          <w:rPr>
            <w:sz w:val="26"/>
            <w:szCs w:val="26"/>
          </w:rPr>
          <w:t>1 dây thở oxy mask túi</w:t>
        </w:r>
      </w:ins>
      <w:ins w:id="6532"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285DFC42" w14:textId="364FD4FA" w:rsidR="0064325C" w:rsidRPr="00C92CE1" w:rsidRDefault="0064325C">
      <w:pPr>
        <w:pStyle w:val="ListParagraph"/>
        <w:numPr>
          <w:ilvl w:val="0"/>
          <w:numId w:val="52"/>
        </w:numPr>
        <w:spacing w:before="60"/>
        <w:rPr>
          <w:ins w:id="6533" w:author="Ngoc Le Van Truong" w:date="2023-04-28T11:15:00Z"/>
          <w:sz w:val="26"/>
          <w:szCs w:val="26"/>
        </w:rPr>
        <w:pPrChange w:id="6534" w:author="Ngoc Le Van Truong" w:date="2023-04-28T11:15:00Z">
          <w:pPr>
            <w:pStyle w:val="ListParagraph"/>
            <w:numPr>
              <w:ilvl w:val="2"/>
              <w:numId w:val="43"/>
            </w:numPr>
            <w:spacing w:after="160" w:line="259" w:lineRule="auto"/>
            <w:ind w:left="409" w:hanging="409"/>
          </w:pPr>
        </w:pPrChange>
      </w:pPr>
      <w:ins w:id="6535" w:author="Ngoc Le Van Truong" w:date="2023-04-28T11:15:00Z">
        <w:r w:rsidRPr="00C92CE1">
          <w:rPr>
            <w:sz w:val="26"/>
            <w:szCs w:val="26"/>
          </w:rPr>
          <w:t>1 cuộn b</w:t>
        </w:r>
        <w:r w:rsidRPr="00C92CE1">
          <w:rPr>
            <w:rFonts w:hint="eastAsia"/>
            <w:sz w:val="26"/>
            <w:szCs w:val="26"/>
          </w:rPr>
          <w:t>ă</w:t>
        </w:r>
        <w:r w:rsidRPr="00C92CE1">
          <w:rPr>
            <w:sz w:val="26"/>
            <w:szCs w:val="26"/>
          </w:rPr>
          <w:t>ng dính y tế</w:t>
        </w:r>
      </w:ins>
      <w:ins w:id="6536"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8A34159" w14:textId="630E86CA" w:rsidR="0064325C" w:rsidRPr="00C92CE1" w:rsidRDefault="0064325C">
      <w:pPr>
        <w:pStyle w:val="ListParagraph"/>
        <w:numPr>
          <w:ilvl w:val="0"/>
          <w:numId w:val="52"/>
        </w:numPr>
        <w:spacing w:before="60"/>
        <w:rPr>
          <w:ins w:id="6537" w:author="Ngoc Le Van Truong" w:date="2023-04-28T11:15:00Z"/>
          <w:sz w:val="26"/>
          <w:szCs w:val="26"/>
        </w:rPr>
        <w:pPrChange w:id="6538" w:author="Ngoc Le Van Truong" w:date="2023-04-28T11:15:00Z">
          <w:pPr>
            <w:pStyle w:val="ListParagraph"/>
            <w:numPr>
              <w:ilvl w:val="2"/>
              <w:numId w:val="43"/>
            </w:numPr>
            <w:spacing w:after="160" w:line="259" w:lineRule="auto"/>
            <w:ind w:left="409" w:hanging="409"/>
          </w:pPr>
        </w:pPrChange>
      </w:pPr>
      <w:ins w:id="6539" w:author="Ngoc Le Van Truong" w:date="2023-04-28T11:15:00Z">
        <w:r w:rsidRPr="00C92CE1">
          <w:rPr>
            <w:sz w:val="26"/>
            <w:szCs w:val="26"/>
          </w:rPr>
          <w:t>1 bình ventolin inhaler</w:t>
        </w:r>
      </w:ins>
      <w:ins w:id="6540" w:author="Ngoc Le Van Truong" w:date="2023-04-28T11:16:00Z">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ins w:id="6541" w:author="Ngoc Le Van Truong" w:date="2023-04-28T11:15:00Z">
        <w:r w:rsidRPr="00C92CE1">
          <w:rPr>
            <w:sz w:val="26"/>
            <w:szCs w:val="26"/>
          </w:rPr>
          <w:t xml:space="preserve"> </w:t>
        </w:r>
      </w:ins>
    </w:p>
    <w:p w14:paraId="6A0ED736" w14:textId="09AB2677" w:rsidR="0064325C" w:rsidRPr="00C92CE1" w:rsidRDefault="0064325C">
      <w:pPr>
        <w:pStyle w:val="ListParagraph"/>
        <w:numPr>
          <w:ilvl w:val="0"/>
          <w:numId w:val="52"/>
        </w:numPr>
        <w:spacing w:before="60"/>
        <w:rPr>
          <w:ins w:id="6542" w:author="Ngoc Le Van Truong" w:date="2023-04-28T11:15:00Z"/>
          <w:sz w:val="26"/>
          <w:szCs w:val="26"/>
        </w:rPr>
        <w:pPrChange w:id="6543" w:author="Ngoc Le Van Truong" w:date="2023-04-28T11:15:00Z">
          <w:pPr>
            <w:pStyle w:val="ListParagraph"/>
            <w:numPr>
              <w:ilvl w:val="2"/>
              <w:numId w:val="43"/>
            </w:numPr>
            <w:spacing w:after="160" w:line="259" w:lineRule="auto"/>
            <w:ind w:left="409" w:hanging="409"/>
          </w:pPr>
        </w:pPrChange>
      </w:pPr>
      <w:ins w:id="6544" w:author="Ngoc Le Van Truong" w:date="2023-04-28T11:15:00Z">
        <w:r w:rsidRPr="00C92CE1">
          <w:rPr>
            <w:sz w:val="26"/>
            <w:szCs w:val="26"/>
          </w:rPr>
          <w:t>1 bình oxy</w:t>
        </w:r>
      </w:ins>
      <w:ins w:id="6545" w:author="Ngoc Le Van Truong" w:date="2023-04-28T11:16: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6631153" w14:textId="251E81B8" w:rsidR="0064325C" w:rsidRPr="00C92CE1" w:rsidRDefault="0064325C">
      <w:pPr>
        <w:pStyle w:val="ListParagraph"/>
        <w:numPr>
          <w:ilvl w:val="0"/>
          <w:numId w:val="52"/>
        </w:numPr>
        <w:spacing w:before="60"/>
        <w:rPr>
          <w:ins w:id="6546" w:author="Ngoc Le Van Truong" w:date="2023-04-28T11:15:00Z"/>
          <w:sz w:val="26"/>
          <w:szCs w:val="26"/>
        </w:rPr>
        <w:pPrChange w:id="6547" w:author="Ngoc Le Van Truong" w:date="2023-04-28T11:15:00Z">
          <w:pPr>
            <w:pStyle w:val="ListParagraph"/>
            <w:numPr>
              <w:ilvl w:val="2"/>
              <w:numId w:val="43"/>
            </w:numPr>
            <w:spacing w:after="160" w:line="259" w:lineRule="auto"/>
            <w:ind w:left="409" w:hanging="409"/>
          </w:pPr>
        </w:pPrChange>
      </w:pPr>
      <w:ins w:id="6548" w:author="Ngoc Le Van Truong" w:date="2023-04-28T11:15:00Z">
        <w:r w:rsidRPr="00C92CE1">
          <w:rPr>
            <w:sz w:val="26"/>
            <w:szCs w:val="26"/>
          </w:rPr>
          <w:t>2 nang Combiven 2.5ml + 1 máy khí dung (nếu có thể)</w:t>
        </w:r>
      </w:ins>
      <w:ins w:id="6549" w:author="Ngoc Le Van Truong" w:date="2023-04-28T11:16:00Z">
        <w:r>
          <w:rPr>
            <w:sz w:val="26"/>
            <w:szCs w:val="26"/>
          </w:rPr>
          <w:t>:</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7DCB0C5" w14:textId="14BA0A0F" w:rsidR="0064325C" w:rsidRPr="00ED4E3A" w:rsidDel="0064325C" w:rsidRDefault="0064325C">
      <w:pPr>
        <w:pStyle w:val="ListParagraph"/>
        <w:spacing w:before="60"/>
        <w:rPr>
          <w:ins w:id="6550" w:author="admin" w:date="2023-04-27T23:26:00Z"/>
          <w:del w:id="6551" w:author="Ngoc Le Van Truong" w:date="2023-04-28T11:17:00Z"/>
          <w:rFonts w:ascii="Times New Roman" w:hAnsi="Times New Roman"/>
          <w:bCs/>
          <w:sz w:val="26"/>
          <w:szCs w:val="26"/>
          <w:rPrChange w:id="6552" w:author="admin" w:date="2023-04-27T23:32:00Z">
            <w:rPr>
              <w:ins w:id="6553" w:author="admin" w:date="2023-04-27T23:26:00Z"/>
              <w:del w:id="6554" w:author="Ngoc Le Van Truong" w:date="2023-04-28T11:17:00Z"/>
            </w:rPr>
          </w:rPrChange>
        </w:rPr>
        <w:pPrChange w:id="6555" w:author="admin" w:date="2023-04-27T23:32:00Z">
          <w:pPr>
            <w:spacing w:before="60"/>
          </w:pPr>
        </w:pPrChange>
      </w:pPr>
    </w:p>
    <w:p w14:paraId="173CFC68" w14:textId="77777777" w:rsidR="0064325C" w:rsidRPr="00C92CE1" w:rsidRDefault="0064325C" w:rsidP="0064325C">
      <w:pPr>
        <w:spacing w:after="160" w:line="259" w:lineRule="auto"/>
        <w:rPr>
          <w:ins w:id="6556" w:author="Ngoc Le Van Truong" w:date="2023-04-28T11:17:00Z"/>
          <w:sz w:val="26"/>
          <w:szCs w:val="26"/>
        </w:rPr>
      </w:pPr>
      <w:ins w:id="6557" w:author="Ngoc Le Van Truong" w:date="2023-04-28T11:17:00Z">
        <w:r w:rsidRPr="009A7CF2">
          <w:rPr>
            <w:rFonts w:ascii="Times New Roman" w:hAnsi="Times New Roman"/>
            <w:bCs/>
            <w:sz w:val="26"/>
            <w:szCs w:val="26"/>
          </w:rPr>
          <w:t>14.</w:t>
        </w:r>
        <w:r>
          <w:rPr>
            <w:rFonts w:ascii="Times New Roman" w:hAnsi="Times New Roman"/>
            <w:bCs/>
            <w:sz w:val="26"/>
            <w:szCs w:val="26"/>
          </w:rPr>
          <w:t>3</w:t>
        </w:r>
        <w:r w:rsidRPr="009A7CF2">
          <w:rPr>
            <w:rFonts w:ascii="Times New Roman" w:hAnsi="Times New Roman"/>
            <w:bCs/>
            <w:sz w:val="26"/>
            <w:szCs w:val="26"/>
          </w:rPr>
          <w:t xml:space="preserve">. Gói cấp cứu </w:t>
        </w:r>
        <w:r w:rsidRPr="00C92CE1">
          <w:rPr>
            <w:sz w:val="26"/>
            <w:szCs w:val="26"/>
          </w:rPr>
          <w:t>tuần hoàn c</w:t>
        </w:r>
        <w:r w:rsidRPr="00C92CE1">
          <w:rPr>
            <w:rFonts w:hint="eastAsia"/>
            <w:sz w:val="26"/>
            <w:szCs w:val="26"/>
          </w:rPr>
          <w:t>ơ</w:t>
        </w:r>
        <w:r w:rsidRPr="00C92CE1">
          <w:rPr>
            <w:sz w:val="26"/>
            <w:szCs w:val="26"/>
          </w:rPr>
          <w:t xml:space="preserve"> bản (th</w:t>
        </w:r>
        <w:r w:rsidRPr="00C92CE1">
          <w:rPr>
            <w:rFonts w:hint="eastAsia"/>
            <w:sz w:val="26"/>
            <w:szCs w:val="26"/>
          </w:rPr>
          <w:t>ư</w:t>
        </w:r>
        <w:r w:rsidRPr="00C92CE1">
          <w:rPr>
            <w:sz w:val="26"/>
            <w:szCs w:val="26"/>
          </w:rPr>
          <w:t>ờng gộp chung với gói cấp cứu hô hấp c</w:t>
        </w:r>
        <w:r w:rsidRPr="00C92CE1">
          <w:rPr>
            <w:rFonts w:hint="eastAsia"/>
            <w:sz w:val="26"/>
            <w:szCs w:val="26"/>
          </w:rPr>
          <w:t>ơ</w:t>
        </w:r>
        <w:r w:rsidRPr="00C92CE1">
          <w:rPr>
            <w:sz w:val="26"/>
            <w:szCs w:val="26"/>
          </w:rPr>
          <w:t xml:space="preserve"> bản)</w:t>
        </w:r>
      </w:ins>
    </w:p>
    <w:p w14:paraId="717C72EC" w14:textId="77777777" w:rsidR="00832B90" w:rsidRPr="00C92CE1" w:rsidRDefault="0064325C" w:rsidP="00832B90">
      <w:pPr>
        <w:pStyle w:val="ListParagraph"/>
        <w:numPr>
          <w:ilvl w:val="2"/>
          <w:numId w:val="43"/>
        </w:numPr>
        <w:spacing w:after="160" w:line="259" w:lineRule="auto"/>
        <w:ind w:left="296" w:hanging="296"/>
        <w:rPr>
          <w:ins w:id="6558" w:author="Ngoc Le Van Truong" w:date="2023-04-28T11:19:00Z"/>
          <w:sz w:val="26"/>
          <w:szCs w:val="26"/>
        </w:rPr>
      </w:pPr>
      <w:ins w:id="6559" w:author="Ngoc Le Van Truong" w:date="2023-04-28T11:17:00Z">
        <w:r w:rsidRPr="009A7CF2">
          <w:rPr>
            <w:sz w:val="26"/>
            <w:szCs w:val="26"/>
          </w:rPr>
          <w:t xml:space="preserve">Tổng số </w:t>
        </w:r>
      </w:ins>
      <w:ins w:id="6560" w:author="Ngoc Le Van Truong" w:date="2023-04-28T11:19:00Z">
        <w:r w:rsidR="00832B90" w:rsidRPr="00C92CE1">
          <w:rPr>
            <w:sz w:val="26"/>
            <w:szCs w:val="26"/>
          </w:rPr>
          <w:t xml:space="preserve">Hộp cấp cứu tuần hoàn tại các </w:t>
        </w:r>
        <w:r w:rsidR="00832B90" w:rsidRPr="00C92CE1">
          <w:rPr>
            <w:rFonts w:hint="eastAsia"/>
            <w:sz w:val="26"/>
            <w:szCs w:val="26"/>
          </w:rPr>
          <w:t>đơ</w:t>
        </w:r>
        <w:r w:rsidR="00832B90" w:rsidRPr="00C92CE1">
          <w:rPr>
            <w:sz w:val="26"/>
            <w:szCs w:val="26"/>
          </w:rPr>
          <w:t>n vị không phải Hồi sức cấp cứu</w:t>
        </w:r>
      </w:ins>
    </w:p>
    <w:p w14:paraId="3314C0CE" w14:textId="55559149" w:rsidR="00832B90" w:rsidRPr="00C92CE1" w:rsidRDefault="00832B90" w:rsidP="00832B90">
      <w:pPr>
        <w:pStyle w:val="ListParagraph"/>
        <w:numPr>
          <w:ilvl w:val="2"/>
          <w:numId w:val="43"/>
        </w:numPr>
        <w:spacing w:after="160" w:line="259" w:lineRule="auto"/>
        <w:ind w:left="296" w:hanging="296"/>
        <w:rPr>
          <w:ins w:id="6561" w:author="Ngoc Le Van Truong" w:date="2023-04-28T11:19:00Z"/>
          <w:sz w:val="26"/>
          <w:szCs w:val="26"/>
        </w:rPr>
      </w:pPr>
      <w:ins w:id="6562" w:author="Ngoc Le Van Truong" w:date="2023-04-28T11:19:00Z">
        <w:r w:rsidRPr="009A7CF2">
          <w:rPr>
            <w:sz w:val="26"/>
            <w:szCs w:val="26"/>
          </w:rPr>
          <w:t xml:space="preserve">Tổng số </w:t>
        </w:r>
        <w:r w:rsidRPr="00C92CE1">
          <w:rPr>
            <w:sz w:val="26"/>
            <w:szCs w:val="26"/>
          </w:rPr>
          <w:t>Hộp cấp cứu tuần hoàn dùng cho vận chuyển (BN có tụt huyết áp, các tình trạng sốc)</w:t>
        </w:r>
        <w:r>
          <w:rPr>
            <w:sz w:val="26"/>
            <w:szCs w:val="26"/>
          </w:rPr>
          <w:t>.</w:t>
        </w:r>
      </w:ins>
    </w:p>
    <w:p w14:paraId="41D6F305" w14:textId="77777777" w:rsidR="00832B90" w:rsidRPr="00832B90" w:rsidRDefault="00832B90" w:rsidP="00832B90">
      <w:pPr>
        <w:pStyle w:val="ListParagraph"/>
        <w:numPr>
          <w:ilvl w:val="2"/>
          <w:numId w:val="43"/>
        </w:numPr>
        <w:spacing w:after="160" w:line="259" w:lineRule="auto"/>
        <w:ind w:left="296" w:hanging="296"/>
        <w:rPr>
          <w:ins w:id="6563" w:author="Ngoc Le Van Truong" w:date="2023-04-28T11:20:00Z"/>
          <w:sz w:val="26"/>
          <w:szCs w:val="26"/>
          <w:highlight w:val="yellow"/>
          <w:rPrChange w:id="6564" w:author="Ngoc Le Van Truong" w:date="2023-04-28T11:20:00Z">
            <w:rPr>
              <w:ins w:id="6565" w:author="Ngoc Le Van Truong" w:date="2023-04-28T11:20:00Z"/>
              <w:sz w:val="26"/>
              <w:szCs w:val="26"/>
            </w:rPr>
          </w:rPrChange>
        </w:rPr>
      </w:pPr>
      <w:ins w:id="6566" w:author="Ngoc Le Van Truong" w:date="2023-04-28T11:19:00Z">
        <w:r w:rsidRPr="00832B90">
          <w:rPr>
            <w:sz w:val="26"/>
            <w:szCs w:val="26"/>
            <w:highlight w:val="yellow"/>
            <w:rPrChange w:id="6567" w:author="Ngoc Le Van Truong" w:date="2023-04-28T11:19:00Z">
              <w:rPr>
                <w:sz w:val="26"/>
                <w:szCs w:val="26"/>
              </w:rPr>
            </w:rPrChange>
          </w:rPr>
          <w:t xml:space="preserve">Tổng số Hộp cấp cứu tuần hoàn ngoại viện/ báo </w:t>
        </w:r>
        <w:r w:rsidRPr="00832B90">
          <w:rPr>
            <w:rFonts w:hint="eastAsia"/>
            <w:sz w:val="26"/>
            <w:szCs w:val="26"/>
            <w:highlight w:val="yellow"/>
            <w:rPrChange w:id="6568" w:author="Ngoc Le Van Truong" w:date="2023-04-28T11:19:00Z">
              <w:rPr>
                <w:rFonts w:hint="eastAsia"/>
                <w:sz w:val="26"/>
                <w:szCs w:val="26"/>
              </w:rPr>
            </w:rPrChange>
          </w:rPr>
          <w:t>đ</w:t>
        </w:r>
        <w:r w:rsidRPr="00832B90">
          <w:rPr>
            <w:sz w:val="26"/>
            <w:szCs w:val="26"/>
            <w:highlight w:val="yellow"/>
            <w:rPrChange w:id="6569" w:author="Ngoc Le Van Truong" w:date="2023-04-28T11:19:00Z">
              <w:rPr>
                <w:sz w:val="26"/>
                <w:szCs w:val="26"/>
              </w:rPr>
            </w:rPrChange>
          </w:rPr>
          <w:t xml:space="preserve">ộng </w:t>
        </w:r>
        <w:r w:rsidRPr="00832B90">
          <w:rPr>
            <w:rFonts w:hint="eastAsia"/>
            <w:sz w:val="26"/>
            <w:szCs w:val="26"/>
            <w:highlight w:val="yellow"/>
            <w:rPrChange w:id="6570" w:author="Ngoc Le Van Truong" w:date="2023-04-28T11:19:00Z">
              <w:rPr>
                <w:rFonts w:hint="eastAsia"/>
                <w:sz w:val="26"/>
                <w:szCs w:val="26"/>
              </w:rPr>
            </w:rPrChange>
          </w:rPr>
          <w:t>đ</w:t>
        </w:r>
        <w:r w:rsidRPr="00832B90">
          <w:rPr>
            <w:sz w:val="26"/>
            <w:szCs w:val="26"/>
            <w:highlight w:val="yellow"/>
            <w:rPrChange w:id="6571" w:author="Ngoc Le Van Truong" w:date="2023-04-28T11:19:00Z">
              <w:rPr>
                <w:sz w:val="26"/>
                <w:szCs w:val="26"/>
              </w:rPr>
            </w:rPrChange>
          </w:rPr>
          <w:t xml:space="preserve">ỏ nội viện (BN có sốc theo báo cáo ban </w:t>
        </w:r>
        <w:r w:rsidRPr="00832B90">
          <w:rPr>
            <w:rFonts w:hint="eastAsia"/>
            <w:sz w:val="26"/>
            <w:szCs w:val="26"/>
            <w:highlight w:val="yellow"/>
            <w:rPrChange w:id="6572" w:author="Ngoc Le Van Truong" w:date="2023-04-28T11:19:00Z">
              <w:rPr>
                <w:rFonts w:hint="eastAsia"/>
                <w:sz w:val="26"/>
                <w:szCs w:val="26"/>
              </w:rPr>
            </w:rPrChange>
          </w:rPr>
          <w:t>đ</w:t>
        </w:r>
        <w:r w:rsidRPr="00832B90">
          <w:rPr>
            <w:sz w:val="26"/>
            <w:szCs w:val="26"/>
            <w:highlight w:val="yellow"/>
            <w:rPrChange w:id="6573" w:author="Ngoc Le Van Truong" w:date="2023-04-28T11:19:00Z">
              <w:rPr>
                <w:sz w:val="26"/>
                <w:szCs w:val="26"/>
              </w:rPr>
            </w:rPrChange>
          </w:rPr>
          <w:t>ầu)</w:t>
        </w:r>
        <w:r>
          <w:rPr>
            <w:sz w:val="26"/>
            <w:szCs w:val="26"/>
            <w:highlight w:val="yellow"/>
          </w:rPr>
          <w:t>.</w:t>
        </w:r>
      </w:ins>
    </w:p>
    <w:p w14:paraId="26FEDE7C" w14:textId="6E9AC07A" w:rsidR="00832B90" w:rsidRPr="00832B90" w:rsidRDefault="00832B90">
      <w:pPr>
        <w:pStyle w:val="ListParagraph"/>
        <w:numPr>
          <w:ilvl w:val="2"/>
          <w:numId w:val="43"/>
        </w:numPr>
        <w:spacing w:after="160" w:line="259" w:lineRule="auto"/>
        <w:ind w:left="296" w:hanging="296"/>
        <w:rPr>
          <w:ins w:id="6574" w:author="Ngoc Le Van Truong" w:date="2023-04-28T11:20:00Z"/>
          <w:sz w:val="26"/>
          <w:szCs w:val="26"/>
          <w:highlight w:val="yellow"/>
          <w:rPrChange w:id="6575" w:author="Ngoc Le Van Truong" w:date="2023-04-28T11:20:00Z">
            <w:rPr>
              <w:ins w:id="6576" w:author="Ngoc Le Van Truong" w:date="2023-04-28T11:20:00Z"/>
            </w:rPr>
          </w:rPrChange>
        </w:rPr>
        <w:pPrChange w:id="6577" w:author="Ngoc Le Van Truong" w:date="2023-04-28T11:20:00Z">
          <w:pPr>
            <w:pStyle w:val="ListParagraph"/>
            <w:numPr>
              <w:ilvl w:val="1"/>
              <w:numId w:val="43"/>
            </w:numPr>
            <w:spacing w:after="160" w:line="259" w:lineRule="auto"/>
            <w:ind w:left="450" w:hanging="432"/>
          </w:pPr>
        </w:pPrChange>
      </w:pPr>
      <w:ins w:id="6578" w:author="Ngoc Le Van Truong" w:date="2023-04-28T11:20:00Z">
        <w:r w:rsidRPr="00832B90">
          <w:rPr>
            <w:sz w:val="26"/>
            <w:szCs w:val="26"/>
            <w:rPrChange w:id="6579" w:author="Ngoc Le Van Truong" w:date="2023-04-28T11:20:00Z">
              <w:rPr/>
            </w:rPrChange>
          </w:rPr>
          <w:t xml:space="preserve">Nhóm cấp cứu: </w:t>
        </w:r>
      </w:ins>
    </w:p>
    <w:p w14:paraId="0C434482" w14:textId="49D7822F" w:rsidR="00832B90" w:rsidRPr="00832B90" w:rsidRDefault="00832B90" w:rsidP="00832B90">
      <w:pPr>
        <w:pStyle w:val="ListParagraph"/>
        <w:numPr>
          <w:ilvl w:val="0"/>
          <w:numId w:val="52"/>
        </w:numPr>
        <w:spacing w:before="60"/>
        <w:rPr>
          <w:ins w:id="6580" w:author="Ngoc Le Van Truong" w:date="2023-04-28T11:20:00Z"/>
          <w:sz w:val="26"/>
          <w:szCs w:val="26"/>
          <w:rPrChange w:id="6581" w:author="Ngoc Le Van Truong" w:date="2023-04-28T11:20:00Z">
            <w:rPr>
              <w:ins w:id="6582" w:author="Ngoc Le Van Truong" w:date="2023-04-28T11:20:00Z"/>
              <w:rFonts w:ascii="Times New Roman" w:hAnsi="Times New Roman"/>
              <w:bCs/>
              <w:sz w:val="26"/>
              <w:szCs w:val="26"/>
            </w:rPr>
          </w:rPrChange>
        </w:rPr>
      </w:pPr>
      <w:ins w:id="6583" w:author="Ngoc Le Van Truong" w:date="2023-04-28T11:20:00Z">
        <w:r>
          <w:rPr>
            <w:sz w:val="26"/>
            <w:szCs w:val="26"/>
          </w:rPr>
          <w:t xml:space="preserve">01 </w:t>
        </w:r>
        <w:r w:rsidRPr="009A7CF2">
          <w:rPr>
            <w:sz w:val="26"/>
            <w:szCs w:val="26"/>
          </w:rPr>
          <w:t xml:space="preserve">Điều dưỡng: </w:t>
        </w:r>
        <w:r w:rsidRPr="009A7CF2">
          <w:rPr>
            <w:sz w:val="26"/>
            <w:szCs w:val="26"/>
          </w:rPr>
          <w:tab/>
        </w:r>
      </w:ins>
      <w:ins w:id="6584" w:author="Ngoc Le Van Truong" w:date="2023-04-28T11:31:00Z">
        <w:r w:rsidR="006A1A1F">
          <w:rPr>
            <w:sz w:val="26"/>
            <w:szCs w:val="26"/>
          </w:rPr>
          <w:tab/>
        </w:r>
        <w:r w:rsidR="006A1A1F">
          <w:rPr>
            <w:sz w:val="26"/>
            <w:szCs w:val="26"/>
          </w:rPr>
          <w:tab/>
        </w:r>
        <w:r w:rsidR="006A1A1F">
          <w:rPr>
            <w:sz w:val="26"/>
            <w:szCs w:val="26"/>
          </w:rPr>
          <w:tab/>
        </w:r>
        <w:r w:rsidR="006A1A1F">
          <w:rPr>
            <w:sz w:val="26"/>
            <w:szCs w:val="26"/>
          </w:rPr>
          <w:tab/>
        </w:r>
      </w:ins>
      <w:ins w:id="6585" w:author="Ngoc Le Van Truong" w:date="2023-04-28T11:20:00Z">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07CDF2B6" w14:textId="14AB87A1" w:rsidR="00832B90" w:rsidRPr="00832B90" w:rsidRDefault="00832B90" w:rsidP="00832B90">
      <w:pPr>
        <w:pStyle w:val="ListParagraph"/>
        <w:numPr>
          <w:ilvl w:val="0"/>
          <w:numId w:val="52"/>
        </w:numPr>
        <w:spacing w:before="60"/>
        <w:rPr>
          <w:ins w:id="6586" w:author="Ngoc Le Van Truong" w:date="2023-04-28T11:20:00Z"/>
          <w:sz w:val="26"/>
          <w:szCs w:val="26"/>
          <w:rPrChange w:id="6587" w:author="Ngoc Le Van Truong" w:date="2023-04-28T11:20:00Z">
            <w:rPr>
              <w:ins w:id="6588" w:author="Ngoc Le Van Truong" w:date="2023-04-28T11:20:00Z"/>
            </w:rPr>
          </w:rPrChange>
        </w:rPr>
      </w:pPr>
      <w:ins w:id="6589" w:author="Ngoc Le Van Truong" w:date="2023-04-28T11:20:00Z">
        <w:r w:rsidRPr="00832B90">
          <w:rPr>
            <w:sz w:val="26"/>
            <w:szCs w:val="26"/>
            <w:rPrChange w:id="6590" w:author="Ngoc Le Van Truong" w:date="2023-04-28T11:20:00Z">
              <w:rPr/>
            </w:rPrChange>
          </w:rPr>
          <w:t xml:space="preserve">1 bác sĩ cấp cứu/ </w:t>
        </w:r>
        <w:r w:rsidRPr="00832B90">
          <w:rPr>
            <w:rFonts w:hint="eastAsia"/>
            <w:sz w:val="26"/>
            <w:szCs w:val="26"/>
            <w:rPrChange w:id="6591" w:author="Ngoc Le Van Truong" w:date="2023-04-28T11:20:00Z">
              <w:rPr>
                <w:rFonts w:hint="eastAsia"/>
              </w:rPr>
            </w:rPrChange>
          </w:rPr>
          <w:t>đư</w:t>
        </w:r>
        <w:r w:rsidRPr="00832B90">
          <w:rPr>
            <w:sz w:val="26"/>
            <w:szCs w:val="26"/>
            <w:rPrChange w:id="6592" w:author="Ngoc Le Van Truong" w:date="2023-04-28T11:20:00Z">
              <w:rPr/>
            </w:rPrChange>
          </w:rPr>
          <w:t xml:space="preserve">ợc </w:t>
        </w:r>
        <w:r w:rsidRPr="00832B90">
          <w:rPr>
            <w:rFonts w:hint="eastAsia"/>
            <w:sz w:val="26"/>
            <w:szCs w:val="26"/>
            <w:rPrChange w:id="6593" w:author="Ngoc Le Van Truong" w:date="2023-04-28T11:20:00Z">
              <w:rPr>
                <w:rFonts w:hint="eastAsia"/>
              </w:rPr>
            </w:rPrChange>
          </w:rPr>
          <w:t>đà</w:t>
        </w:r>
        <w:r w:rsidRPr="00832B90">
          <w:rPr>
            <w:sz w:val="26"/>
            <w:szCs w:val="26"/>
            <w:rPrChange w:id="6594" w:author="Ngoc Le Van Truong" w:date="2023-04-28T11:20:00Z">
              <w:rPr/>
            </w:rPrChange>
          </w:rPr>
          <w:t>o tạo về cấp cứu</w:t>
        </w:r>
        <w:r>
          <w:rPr>
            <w:sz w:val="26"/>
            <w:szCs w:val="26"/>
          </w:rPr>
          <w:t xml:space="preserve">: </w:t>
        </w:r>
      </w:ins>
      <w:ins w:id="6595" w:author="Ngoc Le Van Truong" w:date="2023-04-28T11:31:00Z">
        <w:r w:rsidR="006A1A1F">
          <w:rPr>
            <w:sz w:val="26"/>
            <w:szCs w:val="26"/>
          </w:rPr>
          <w:tab/>
        </w:r>
      </w:ins>
      <w:ins w:id="6596" w:author="Ngoc Le Van Truong" w:date="2023-04-28T11:20:00Z">
        <w:r w:rsidRPr="00832B90">
          <w:rPr>
            <w:rFonts w:ascii="Times New Roman" w:hAnsi="Times New Roman"/>
            <w:bCs/>
            <w:sz w:val="26"/>
            <w:szCs w:val="26"/>
            <w:rPrChange w:id="6597" w:author="Ngoc Le Van Truong" w:date="2023-04-28T11:20:00Z">
              <w:rPr/>
            </w:rPrChange>
          </w:rPr>
          <w:t xml:space="preserve">Không </w:t>
        </w:r>
        <w:r w:rsidRPr="00832B90">
          <w:rPr>
            <w:rFonts w:ascii="Segoe UI Symbol" w:hAnsi="Segoe UI Symbol" w:cs="Segoe UI Symbol"/>
            <w:color w:val="111111"/>
            <w:sz w:val="26"/>
            <w:szCs w:val="26"/>
            <w:lang w:val="vi-VN"/>
            <w:rPrChange w:id="6598" w:author="Ngoc Le Van Truong" w:date="2023-04-28T11:20:00Z">
              <w:rPr>
                <w:rFonts w:ascii="Segoe UI Symbol" w:hAnsi="Segoe UI Symbol" w:cs="Segoe UI Symbol"/>
                <w:color w:val="111111"/>
                <w:lang w:val="vi-VN"/>
              </w:rPr>
            </w:rPrChange>
          </w:rPr>
          <w:t>☐</w:t>
        </w:r>
        <w:r w:rsidRPr="00832B90">
          <w:rPr>
            <w:rFonts w:ascii="Times New Roman" w:hAnsi="Times New Roman"/>
            <w:bCs/>
            <w:sz w:val="26"/>
            <w:szCs w:val="26"/>
            <w:rPrChange w:id="6599" w:author="Ngoc Le Van Truong" w:date="2023-04-28T11:20:00Z">
              <w:rPr/>
            </w:rPrChange>
          </w:rPr>
          <w:t xml:space="preserve">     Có: </w:t>
        </w:r>
        <w:r w:rsidRPr="00832B90">
          <w:rPr>
            <w:rFonts w:ascii="Segoe UI Symbol" w:hAnsi="Segoe UI Symbol" w:cs="Segoe UI Symbol"/>
            <w:color w:val="111111"/>
            <w:sz w:val="26"/>
            <w:szCs w:val="26"/>
            <w:lang w:val="vi-VN"/>
            <w:rPrChange w:id="6600" w:author="Ngoc Le Van Truong" w:date="2023-04-28T11:20:00Z">
              <w:rPr>
                <w:rFonts w:ascii="Segoe UI Symbol" w:hAnsi="Segoe UI Symbol" w:cs="Segoe UI Symbol"/>
                <w:color w:val="111111"/>
                <w:lang w:val="vi-VN"/>
              </w:rPr>
            </w:rPrChange>
          </w:rPr>
          <w:t>☐</w:t>
        </w:r>
        <w:r w:rsidRPr="00832B90">
          <w:rPr>
            <w:rFonts w:ascii="Times New Roman" w:hAnsi="Times New Roman"/>
            <w:bCs/>
            <w:sz w:val="26"/>
            <w:szCs w:val="26"/>
            <w:rPrChange w:id="6601" w:author="Ngoc Le Van Truong" w:date="2023-04-28T11:20:00Z">
              <w:rPr/>
            </w:rPrChange>
          </w:rPr>
          <w:t xml:space="preserve">   </w:t>
        </w:r>
      </w:ins>
    </w:p>
    <w:p w14:paraId="5E6C9C73" w14:textId="4AEA7414" w:rsidR="006A1A1F" w:rsidRPr="006A1A1F" w:rsidRDefault="006A1A1F">
      <w:pPr>
        <w:pStyle w:val="ListParagraph"/>
        <w:numPr>
          <w:ilvl w:val="2"/>
          <w:numId w:val="43"/>
        </w:numPr>
        <w:spacing w:after="160" w:line="259" w:lineRule="auto"/>
        <w:ind w:left="296" w:hanging="296"/>
        <w:rPr>
          <w:ins w:id="6602" w:author="Ngoc Le Van Truong" w:date="2023-04-28T11:31:00Z"/>
          <w:sz w:val="26"/>
          <w:szCs w:val="26"/>
          <w:rPrChange w:id="6603" w:author="Ngoc Le Van Truong" w:date="2023-04-28T11:31:00Z">
            <w:rPr>
              <w:ins w:id="6604" w:author="Ngoc Le Van Truong" w:date="2023-04-28T11:31:00Z"/>
              <w:rFonts w:ascii="Times New Roman" w:hAnsi="Times New Roman"/>
              <w:bCs/>
              <w:sz w:val="26"/>
              <w:szCs w:val="26"/>
            </w:rPr>
          </w:rPrChange>
        </w:rPr>
        <w:pPrChange w:id="6605" w:author="Ngoc Le Van Truong" w:date="2023-04-28T11:31:00Z">
          <w:pPr>
            <w:pStyle w:val="ListParagraph"/>
            <w:numPr>
              <w:numId w:val="52"/>
            </w:numPr>
            <w:spacing w:before="60"/>
            <w:ind w:hanging="360"/>
          </w:pPr>
        </w:pPrChange>
      </w:pPr>
      <w:ins w:id="6606" w:author="Ngoc Le Van Truong" w:date="2023-04-28T11:31:00Z">
        <w:r w:rsidRPr="006A1A1F">
          <w:rPr>
            <w:sz w:val="26"/>
            <w:szCs w:val="26"/>
            <w:rPrChange w:id="6607" w:author="Ngoc Le Van Truong" w:date="2023-04-28T11:31:00Z">
              <w:rPr>
                <w:rFonts w:ascii="Times New Roman" w:hAnsi="Times New Roman"/>
                <w:bCs/>
                <w:sz w:val="26"/>
                <w:szCs w:val="26"/>
              </w:rPr>
            </w:rPrChange>
          </w:rPr>
          <w:t>Danh mục thiết bị, vật tư, thuốc</w:t>
        </w:r>
      </w:ins>
      <w:ins w:id="6608" w:author="Ngoc Le Van Truong" w:date="2023-04-28T11:41:00Z">
        <w:r w:rsidR="00607C7D">
          <w:rPr>
            <w:sz w:val="26"/>
            <w:szCs w:val="26"/>
          </w:rPr>
          <w:t xml:space="preserve"> </w:t>
        </w:r>
        <w:r w:rsidR="00607C7D" w:rsidRPr="00C92CE1">
          <w:rPr>
            <w:rFonts w:ascii="Times New Roman" w:hAnsi="Times New Roman"/>
            <w:bCs/>
            <w:sz w:val="26"/>
            <w:szCs w:val="26"/>
            <w:highlight w:val="yellow"/>
          </w:rPr>
          <w:t xml:space="preserve">(kiểm tra ngẫu nhiên 01 hộp cấp cứu </w:t>
        </w:r>
        <w:r w:rsidR="00607C7D">
          <w:rPr>
            <w:rFonts w:ascii="Times New Roman" w:hAnsi="Times New Roman"/>
            <w:bCs/>
            <w:sz w:val="26"/>
            <w:szCs w:val="26"/>
            <w:highlight w:val="yellow"/>
          </w:rPr>
          <w:t>t</w:t>
        </w:r>
      </w:ins>
      <w:ins w:id="6609" w:author="Ngoc Le Van Truong" w:date="2023-04-28T11:42:00Z">
        <w:r w:rsidR="00607C7D">
          <w:rPr>
            <w:rFonts w:ascii="Times New Roman" w:hAnsi="Times New Roman"/>
            <w:bCs/>
            <w:sz w:val="26"/>
            <w:szCs w:val="26"/>
            <w:highlight w:val="yellow"/>
          </w:rPr>
          <w:t>uần hoàn</w:t>
        </w:r>
      </w:ins>
      <w:ins w:id="6610" w:author="Ngoc Le Van Truong" w:date="2023-04-28T11:41:00Z">
        <w:r w:rsidR="00607C7D" w:rsidRPr="00C92CE1">
          <w:rPr>
            <w:rFonts w:ascii="Times New Roman" w:hAnsi="Times New Roman"/>
            <w:bCs/>
            <w:sz w:val="26"/>
            <w:szCs w:val="26"/>
            <w:highlight w:val="yellow"/>
          </w:rPr>
          <w:t>)</w:t>
        </w:r>
      </w:ins>
    </w:p>
    <w:p w14:paraId="2694AB37" w14:textId="40295BE9" w:rsidR="006A1A1F" w:rsidRPr="00C92CE1" w:rsidRDefault="006A1A1F">
      <w:pPr>
        <w:pStyle w:val="ListParagraph"/>
        <w:numPr>
          <w:ilvl w:val="0"/>
          <w:numId w:val="52"/>
        </w:numPr>
        <w:spacing w:before="60"/>
        <w:rPr>
          <w:ins w:id="6611" w:author="Ngoc Le Van Truong" w:date="2023-04-28T11:31:00Z"/>
          <w:sz w:val="26"/>
          <w:szCs w:val="26"/>
        </w:rPr>
        <w:pPrChange w:id="6612" w:author="Ngoc Le Van Truong" w:date="2023-04-28T11:31:00Z">
          <w:pPr>
            <w:pStyle w:val="ListParagraph"/>
            <w:numPr>
              <w:ilvl w:val="2"/>
              <w:numId w:val="43"/>
            </w:numPr>
            <w:spacing w:after="160" w:line="259" w:lineRule="auto"/>
            <w:ind w:left="409" w:hanging="409"/>
          </w:pPr>
        </w:pPrChange>
      </w:pPr>
      <w:ins w:id="6613" w:author="Ngoc Le Van Truong" w:date="2023-04-28T11:31:00Z">
        <w:r w:rsidRPr="00C92CE1">
          <w:rPr>
            <w:sz w:val="26"/>
            <w:szCs w:val="26"/>
          </w:rPr>
          <w:t>1 chai/ túi Gelofusin/ Vovuven 6% 500ml</w:t>
        </w:r>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30791421" w14:textId="0DE877AA" w:rsidR="006A1A1F" w:rsidRPr="00C92CE1" w:rsidRDefault="006A1A1F">
      <w:pPr>
        <w:pStyle w:val="ListParagraph"/>
        <w:numPr>
          <w:ilvl w:val="0"/>
          <w:numId w:val="52"/>
        </w:numPr>
        <w:spacing w:before="60"/>
        <w:rPr>
          <w:ins w:id="6614" w:author="Ngoc Le Van Truong" w:date="2023-04-28T11:31:00Z"/>
          <w:sz w:val="26"/>
          <w:szCs w:val="26"/>
        </w:rPr>
        <w:pPrChange w:id="6615" w:author="Ngoc Le Van Truong" w:date="2023-04-28T11:31:00Z">
          <w:pPr>
            <w:pStyle w:val="ListParagraph"/>
            <w:numPr>
              <w:ilvl w:val="2"/>
              <w:numId w:val="43"/>
            </w:numPr>
            <w:spacing w:after="160" w:line="259" w:lineRule="auto"/>
            <w:ind w:left="409" w:hanging="409"/>
          </w:pPr>
        </w:pPrChange>
      </w:pPr>
      <w:ins w:id="6616" w:author="Ngoc Le Van Truong" w:date="2023-04-28T11:31:00Z">
        <w:r w:rsidRPr="00C92CE1">
          <w:rPr>
            <w:sz w:val="26"/>
            <w:szCs w:val="26"/>
          </w:rPr>
          <w:t>1 chai/ túi Natriclorid 0.9%</w:t>
        </w:r>
      </w:ins>
      <w:ins w:id="6617" w:author="Ngoc Le Van Truong" w:date="2023-04-28T11:32:00Z">
        <w:r>
          <w:rPr>
            <w:sz w:val="26"/>
            <w:szCs w:val="26"/>
          </w:rPr>
          <w:t xml:space="preserve">: </w:t>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r>
          <w:rPr>
            <w:sz w:val="26"/>
            <w:szCs w:val="26"/>
          </w:rPr>
          <w:tab/>
        </w:r>
      </w:ins>
    </w:p>
    <w:p w14:paraId="300603D7" w14:textId="3D106B72" w:rsidR="006A1A1F" w:rsidRPr="00C92CE1" w:rsidRDefault="006A1A1F">
      <w:pPr>
        <w:pStyle w:val="ListParagraph"/>
        <w:numPr>
          <w:ilvl w:val="0"/>
          <w:numId w:val="52"/>
        </w:numPr>
        <w:spacing w:before="60"/>
        <w:rPr>
          <w:ins w:id="6618" w:author="Ngoc Le Van Truong" w:date="2023-04-28T11:31:00Z"/>
          <w:sz w:val="26"/>
          <w:szCs w:val="26"/>
        </w:rPr>
        <w:pPrChange w:id="6619" w:author="Ngoc Le Van Truong" w:date="2023-04-28T11:31:00Z">
          <w:pPr>
            <w:pStyle w:val="ListParagraph"/>
            <w:numPr>
              <w:ilvl w:val="2"/>
              <w:numId w:val="43"/>
            </w:numPr>
            <w:spacing w:after="160" w:line="259" w:lineRule="auto"/>
            <w:ind w:left="409" w:hanging="409"/>
          </w:pPr>
        </w:pPrChange>
      </w:pPr>
      <w:ins w:id="6620" w:author="Ngoc Le Van Truong" w:date="2023-04-28T11:31:00Z">
        <w:r w:rsidRPr="00C92CE1">
          <w:rPr>
            <w:sz w:val="26"/>
            <w:szCs w:val="26"/>
          </w:rPr>
          <w:t xml:space="preserve">2 ống Noradrenaline 4mg hoặc 10 ống Noradrenaline 1mg (Có thể thay thế bằng 10 ống Adrenaline 1mg/1ml theo </w:t>
        </w:r>
        <w:r w:rsidRPr="00C92CE1">
          <w:rPr>
            <w:rFonts w:hint="eastAsia"/>
            <w:sz w:val="26"/>
            <w:szCs w:val="26"/>
          </w:rPr>
          <w:t>đ</w:t>
        </w:r>
        <w:r w:rsidRPr="00C92CE1">
          <w:rPr>
            <w:sz w:val="26"/>
            <w:szCs w:val="26"/>
          </w:rPr>
          <w:t>iều kiện)</w:t>
        </w:r>
      </w:ins>
      <w:ins w:id="6621" w:author="Ngoc Le Van Truong" w:date="2023-04-28T11:32: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71CE1E60" w14:textId="6FB803ED" w:rsidR="006A1A1F" w:rsidRPr="00C92CE1" w:rsidRDefault="006A1A1F">
      <w:pPr>
        <w:pStyle w:val="ListParagraph"/>
        <w:numPr>
          <w:ilvl w:val="0"/>
          <w:numId w:val="52"/>
        </w:numPr>
        <w:spacing w:before="60"/>
        <w:rPr>
          <w:ins w:id="6622" w:author="Ngoc Le Van Truong" w:date="2023-04-28T11:31:00Z"/>
          <w:sz w:val="26"/>
          <w:szCs w:val="26"/>
        </w:rPr>
        <w:pPrChange w:id="6623" w:author="Ngoc Le Van Truong" w:date="2023-04-28T11:31:00Z">
          <w:pPr>
            <w:pStyle w:val="ListParagraph"/>
            <w:numPr>
              <w:ilvl w:val="2"/>
              <w:numId w:val="43"/>
            </w:numPr>
            <w:spacing w:after="160" w:line="259" w:lineRule="auto"/>
            <w:ind w:left="409" w:hanging="409"/>
          </w:pPr>
        </w:pPrChange>
      </w:pPr>
      <w:ins w:id="6624" w:author="Ngoc Le Van Truong" w:date="2023-04-28T11:31:00Z">
        <w:r w:rsidRPr="00C92CE1">
          <w:rPr>
            <w:sz w:val="26"/>
            <w:szCs w:val="26"/>
          </w:rPr>
          <w:t>1 ga rô</w:t>
        </w:r>
      </w:ins>
      <w:ins w:id="6625" w:author="Ngoc Le Van Truong" w:date="2023-04-28T11:32:00Z">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0B704FD3" w14:textId="1B35DD99" w:rsidR="006A1A1F" w:rsidRPr="00C92CE1" w:rsidRDefault="006A1A1F">
      <w:pPr>
        <w:pStyle w:val="ListParagraph"/>
        <w:numPr>
          <w:ilvl w:val="0"/>
          <w:numId w:val="52"/>
        </w:numPr>
        <w:spacing w:before="60"/>
        <w:rPr>
          <w:ins w:id="6626" w:author="Ngoc Le Van Truong" w:date="2023-04-28T11:31:00Z"/>
          <w:sz w:val="26"/>
          <w:szCs w:val="26"/>
        </w:rPr>
        <w:pPrChange w:id="6627" w:author="Ngoc Le Van Truong" w:date="2023-04-28T11:31:00Z">
          <w:pPr>
            <w:pStyle w:val="ListParagraph"/>
            <w:numPr>
              <w:ilvl w:val="2"/>
              <w:numId w:val="43"/>
            </w:numPr>
            <w:spacing w:after="160" w:line="259" w:lineRule="auto"/>
            <w:ind w:left="409" w:hanging="409"/>
          </w:pPr>
        </w:pPrChange>
      </w:pPr>
      <w:ins w:id="6628" w:author="Ngoc Le Van Truong" w:date="2023-04-28T11:31:00Z">
        <w:r w:rsidRPr="00C92CE1">
          <w:rPr>
            <w:sz w:val="26"/>
            <w:szCs w:val="26"/>
          </w:rPr>
          <w:t xml:space="preserve">1 máy + 1 kim </w:t>
        </w:r>
        <w:r w:rsidRPr="00C92CE1">
          <w:rPr>
            <w:rFonts w:hint="eastAsia"/>
            <w:sz w:val="26"/>
            <w:szCs w:val="26"/>
          </w:rPr>
          <w:t>đư</w:t>
        </w:r>
        <w:r w:rsidRPr="00C92CE1">
          <w:rPr>
            <w:sz w:val="26"/>
            <w:szCs w:val="26"/>
          </w:rPr>
          <w:t>ờng truyền trong x</w:t>
        </w:r>
        <w:r w:rsidRPr="00C92CE1">
          <w:rPr>
            <w:rFonts w:hint="eastAsia"/>
            <w:sz w:val="26"/>
            <w:szCs w:val="26"/>
          </w:rPr>
          <w:t>ươ</w:t>
        </w:r>
        <w:r w:rsidRPr="00C92CE1">
          <w:rPr>
            <w:sz w:val="26"/>
            <w:szCs w:val="26"/>
          </w:rPr>
          <w:t xml:space="preserve">ng </w:t>
        </w:r>
      </w:ins>
      <w:ins w:id="6629" w:author="Ngoc Le Van Truong" w:date="2023-04-28T11:32:00Z">
        <w:r>
          <w:rPr>
            <w:sz w:val="26"/>
            <w:szCs w:val="26"/>
          </w:rPr>
          <w:t>(</w:t>
        </w:r>
      </w:ins>
      <w:ins w:id="6630" w:author="Ngoc Le Van Truong" w:date="2023-04-28T11:31:00Z">
        <w:r w:rsidRPr="00C92CE1">
          <w:rPr>
            <w:sz w:val="26"/>
            <w:szCs w:val="26"/>
          </w:rPr>
          <w:t>nếu</w:t>
        </w:r>
      </w:ins>
      <w:ins w:id="6631" w:author="Ngoc Le Van Truong" w:date="2023-04-28T11:32:00Z">
        <w:r>
          <w:rPr>
            <w:sz w:val="26"/>
            <w:szCs w:val="26"/>
          </w:rPr>
          <w:t xml:space="preserve"> có</w:t>
        </w:r>
      </w:ins>
      <w:ins w:id="6632" w:author="Ngoc Le Van Truong" w:date="2023-04-28T11:31:00Z">
        <w:r w:rsidRPr="00C92CE1">
          <w:rPr>
            <w:sz w:val="26"/>
            <w:szCs w:val="26"/>
          </w:rPr>
          <w:t>)</w:t>
        </w:r>
      </w:ins>
      <w:ins w:id="6633" w:author="Ngoc Le Van Truong" w:date="2023-04-28T11:32:00Z">
        <w:r>
          <w:rPr>
            <w:sz w:val="26"/>
            <w:szCs w:val="26"/>
          </w:rPr>
          <w:t xml:space="preserve">: </w:t>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EB30A5F" w14:textId="384ACEDF" w:rsidR="006A1A1F" w:rsidRPr="00C92CE1" w:rsidRDefault="006A1A1F">
      <w:pPr>
        <w:pStyle w:val="ListParagraph"/>
        <w:numPr>
          <w:ilvl w:val="0"/>
          <w:numId w:val="52"/>
        </w:numPr>
        <w:spacing w:before="60"/>
        <w:rPr>
          <w:ins w:id="6634" w:author="Ngoc Le Van Truong" w:date="2023-04-28T11:31:00Z"/>
          <w:sz w:val="26"/>
          <w:szCs w:val="26"/>
        </w:rPr>
        <w:pPrChange w:id="6635" w:author="Ngoc Le Van Truong" w:date="2023-04-28T11:31:00Z">
          <w:pPr>
            <w:pStyle w:val="ListParagraph"/>
            <w:numPr>
              <w:ilvl w:val="2"/>
              <w:numId w:val="43"/>
            </w:numPr>
            <w:spacing w:after="160" w:line="259" w:lineRule="auto"/>
            <w:ind w:left="409" w:hanging="409"/>
          </w:pPr>
        </w:pPrChange>
      </w:pPr>
      <w:ins w:id="6636" w:author="Ngoc Le Van Truong" w:date="2023-04-28T11:31:00Z">
        <w:r w:rsidRPr="00C92CE1">
          <w:rPr>
            <w:sz w:val="26"/>
            <w:szCs w:val="26"/>
          </w:rPr>
          <w:t xml:space="preserve">1 máy sốc </w:t>
        </w:r>
        <w:r w:rsidRPr="00C92CE1">
          <w:rPr>
            <w:rFonts w:hint="eastAsia"/>
            <w:sz w:val="26"/>
            <w:szCs w:val="26"/>
          </w:rPr>
          <w:t>đ</w:t>
        </w:r>
        <w:r w:rsidRPr="00C92CE1">
          <w:rPr>
            <w:sz w:val="26"/>
            <w:szCs w:val="26"/>
          </w:rPr>
          <w:t xml:space="preserve">iện bán tự </w:t>
        </w:r>
        <w:r w:rsidRPr="00C92CE1">
          <w:rPr>
            <w:rFonts w:hint="eastAsia"/>
            <w:sz w:val="26"/>
            <w:szCs w:val="26"/>
          </w:rPr>
          <w:t>đ</w:t>
        </w:r>
        <w:r w:rsidRPr="00C92CE1">
          <w:rPr>
            <w:sz w:val="26"/>
            <w:szCs w:val="26"/>
          </w:rPr>
          <w:t>ộng (AED) (nếu có)</w:t>
        </w:r>
      </w:ins>
      <w:ins w:id="6637" w:author="Ngoc Le Van Truong" w:date="2023-04-28T11:32:00Z">
        <w:r>
          <w:rPr>
            <w:sz w:val="26"/>
            <w:szCs w:val="26"/>
          </w:rPr>
          <w:t xml:space="preserve">: </w:t>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65A1CB9B" w14:textId="70DF1EC1" w:rsidR="006A1A1F" w:rsidRPr="00C92CE1" w:rsidRDefault="006A1A1F">
      <w:pPr>
        <w:pStyle w:val="ListParagraph"/>
        <w:numPr>
          <w:ilvl w:val="0"/>
          <w:numId w:val="52"/>
        </w:numPr>
        <w:spacing w:before="60"/>
        <w:rPr>
          <w:ins w:id="6638" w:author="Ngoc Le Van Truong" w:date="2023-04-28T11:31:00Z"/>
          <w:sz w:val="26"/>
          <w:szCs w:val="26"/>
        </w:rPr>
        <w:pPrChange w:id="6639" w:author="Ngoc Le Van Truong" w:date="2023-04-28T11:31:00Z">
          <w:pPr>
            <w:pStyle w:val="ListParagraph"/>
            <w:numPr>
              <w:ilvl w:val="2"/>
              <w:numId w:val="43"/>
            </w:numPr>
            <w:spacing w:after="160" w:line="259" w:lineRule="auto"/>
            <w:ind w:left="409" w:hanging="409"/>
          </w:pPr>
        </w:pPrChange>
      </w:pPr>
      <w:ins w:id="6640" w:author="Ngoc Le Van Truong" w:date="2023-04-28T11:31:00Z">
        <w:r w:rsidRPr="00C92CE1">
          <w:rPr>
            <w:sz w:val="26"/>
            <w:szCs w:val="26"/>
          </w:rPr>
          <w:t>1 b</w:t>
        </w:r>
        <w:r w:rsidRPr="00C92CE1">
          <w:rPr>
            <w:rFonts w:hint="eastAsia"/>
            <w:sz w:val="26"/>
            <w:szCs w:val="26"/>
          </w:rPr>
          <w:t>ơ</w:t>
        </w:r>
        <w:r w:rsidRPr="00C92CE1">
          <w:rPr>
            <w:sz w:val="26"/>
            <w:szCs w:val="26"/>
          </w:rPr>
          <w:t xml:space="preserve">m tiêm </w:t>
        </w:r>
        <w:r w:rsidRPr="00C92CE1">
          <w:rPr>
            <w:rFonts w:hint="eastAsia"/>
            <w:sz w:val="26"/>
            <w:szCs w:val="26"/>
          </w:rPr>
          <w:t>đ</w:t>
        </w:r>
        <w:r w:rsidRPr="00C92CE1">
          <w:rPr>
            <w:sz w:val="26"/>
            <w:szCs w:val="26"/>
          </w:rPr>
          <w:t>iện + 1 b</w:t>
        </w:r>
        <w:r w:rsidRPr="00C92CE1">
          <w:rPr>
            <w:rFonts w:hint="eastAsia"/>
            <w:sz w:val="26"/>
            <w:szCs w:val="26"/>
          </w:rPr>
          <w:t>ơ</w:t>
        </w:r>
        <w:r w:rsidRPr="00C92CE1">
          <w:rPr>
            <w:sz w:val="26"/>
            <w:szCs w:val="26"/>
          </w:rPr>
          <w:t>m 50ml (nếu có</w:t>
        </w:r>
      </w:ins>
      <w:ins w:id="6641" w:author="Ngoc Le Van Truong" w:date="2023-04-28T11:32:00Z">
        <w:r>
          <w:rPr>
            <w:sz w:val="26"/>
            <w:szCs w:val="26"/>
          </w:rPr>
          <w:t xml:space="preserve">): </w:t>
        </w:r>
        <w:r>
          <w:rPr>
            <w:sz w:val="26"/>
            <w:szCs w:val="26"/>
          </w:rPr>
          <w:tab/>
        </w:r>
        <w:r>
          <w:rPr>
            <w:sz w:val="26"/>
            <w:szCs w:val="26"/>
          </w:rPr>
          <w:tab/>
        </w:r>
        <w:r w:rsidRPr="009A7CF2">
          <w:rPr>
            <w:rFonts w:ascii="Times New Roman" w:hAnsi="Times New Roman"/>
            <w:bCs/>
            <w:sz w:val="26"/>
            <w:szCs w:val="26"/>
          </w:rPr>
          <w:t xml:space="preserve">Không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Có: </w:t>
        </w:r>
        <w:r w:rsidRPr="009A7CF2">
          <w:rPr>
            <w:rFonts w:ascii="Segoe UI Symbol" w:hAnsi="Segoe UI Symbol" w:cs="Segoe UI Symbol"/>
            <w:color w:val="111111"/>
            <w:sz w:val="26"/>
            <w:szCs w:val="26"/>
            <w:lang w:val="vi-VN"/>
          </w:rPr>
          <w:t>☐</w:t>
        </w:r>
        <w:r w:rsidRPr="009A7CF2">
          <w:rPr>
            <w:rFonts w:ascii="Times New Roman" w:hAnsi="Times New Roman"/>
            <w:bCs/>
            <w:sz w:val="26"/>
            <w:szCs w:val="26"/>
          </w:rPr>
          <w:t xml:space="preserve">   </w:t>
        </w:r>
      </w:ins>
    </w:p>
    <w:p w14:paraId="55FD0C36" w14:textId="60031348" w:rsidR="006A1A1F" w:rsidRPr="00C92CE1" w:rsidRDefault="006A1A1F" w:rsidP="006A1A1F">
      <w:pPr>
        <w:spacing w:after="160" w:line="259" w:lineRule="auto"/>
        <w:rPr>
          <w:ins w:id="6642" w:author="Ngoc Le Van Truong" w:date="2023-04-28T11:33:00Z"/>
          <w:sz w:val="26"/>
          <w:szCs w:val="26"/>
        </w:rPr>
      </w:pPr>
      <w:ins w:id="6643" w:author="Ngoc Le Van Truong" w:date="2023-04-28T11:33:00Z">
        <w:r w:rsidRPr="009A7CF2">
          <w:rPr>
            <w:rFonts w:ascii="Times New Roman" w:hAnsi="Times New Roman"/>
            <w:bCs/>
            <w:sz w:val="26"/>
            <w:szCs w:val="26"/>
          </w:rPr>
          <w:t>14.</w:t>
        </w:r>
        <w:r>
          <w:rPr>
            <w:rFonts w:ascii="Times New Roman" w:hAnsi="Times New Roman"/>
            <w:bCs/>
            <w:sz w:val="26"/>
            <w:szCs w:val="26"/>
          </w:rPr>
          <w:t>4</w:t>
        </w:r>
        <w:r w:rsidRPr="009A7CF2">
          <w:rPr>
            <w:rFonts w:ascii="Times New Roman" w:hAnsi="Times New Roman"/>
            <w:bCs/>
            <w:sz w:val="26"/>
            <w:szCs w:val="26"/>
          </w:rPr>
          <w:t xml:space="preserve">. Gói cấp cứu </w:t>
        </w:r>
        <w:r>
          <w:rPr>
            <w:sz w:val="26"/>
            <w:szCs w:val="26"/>
          </w:rPr>
          <w:t>chấn thương</w:t>
        </w:r>
      </w:ins>
    </w:p>
    <w:p w14:paraId="337ED631" w14:textId="75238549" w:rsidR="006A1A1F" w:rsidRPr="00C92CE1" w:rsidRDefault="006A1A1F" w:rsidP="006A1A1F">
      <w:pPr>
        <w:pStyle w:val="ListParagraph"/>
        <w:numPr>
          <w:ilvl w:val="2"/>
          <w:numId w:val="59"/>
        </w:numPr>
        <w:spacing w:after="160" w:line="259" w:lineRule="auto"/>
        <w:ind w:left="296" w:hanging="296"/>
        <w:rPr>
          <w:ins w:id="6644" w:author="Ngoc Le Van Truong" w:date="2023-04-28T11:33:00Z"/>
          <w:sz w:val="26"/>
          <w:szCs w:val="26"/>
        </w:rPr>
      </w:pPr>
      <w:ins w:id="6645" w:author="Ngoc Le Van Truong" w:date="2023-04-28T11:33:00Z">
        <w:r w:rsidRPr="009A7CF2">
          <w:rPr>
            <w:sz w:val="26"/>
            <w:szCs w:val="26"/>
          </w:rPr>
          <w:t xml:space="preserve">Tổng số </w:t>
        </w:r>
        <w:r w:rsidRPr="00C92CE1">
          <w:rPr>
            <w:sz w:val="26"/>
            <w:szCs w:val="26"/>
          </w:rPr>
          <w:t>Hộp cấp cứu chấn th</w:t>
        </w:r>
        <w:r w:rsidRPr="00C92CE1">
          <w:rPr>
            <w:rFonts w:hint="eastAsia"/>
            <w:sz w:val="26"/>
            <w:szCs w:val="26"/>
          </w:rPr>
          <w:t>ươ</w:t>
        </w:r>
        <w:r w:rsidRPr="00C92CE1">
          <w:rPr>
            <w:sz w:val="26"/>
            <w:szCs w:val="26"/>
          </w:rPr>
          <w:t>ng ngoại viện (BN có chấn th</w:t>
        </w:r>
        <w:r w:rsidRPr="00C92CE1">
          <w:rPr>
            <w:rFonts w:hint="eastAsia"/>
            <w:sz w:val="26"/>
            <w:szCs w:val="26"/>
          </w:rPr>
          <w:t>ươ</w:t>
        </w:r>
        <w:r w:rsidRPr="00C92CE1">
          <w:rPr>
            <w:sz w:val="26"/>
            <w:szCs w:val="26"/>
          </w:rPr>
          <w:t xml:space="preserve">ng theo báo cáo ban </w:t>
        </w:r>
        <w:r w:rsidRPr="00C92CE1">
          <w:rPr>
            <w:rFonts w:hint="eastAsia"/>
            <w:sz w:val="26"/>
            <w:szCs w:val="26"/>
          </w:rPr>
          <w:t>đ</w:t>
        </w:r>
        <w:r w:rsidRPr="00C92CE1">
          <w:rPr>
            <w:sz w:val="26"/>
            <w:szCs w:val="26"/>
          </w:rPr>
          <w:t>ầu)</w:t>
        </w:r>
        <w:r>
          <w:rPr>
            <w:sz w:val="26"/>
            <w:szCs w:val="26"/>
          </w:rPr>
          <w:t>: ….</w:t>
        </w:r>
      </w:ins>
    </w:p>
    <w:p w14:paraId="5332AF12" w14:textId="77777777" w:rsidR="006A1A1F" w:rsidRPr="006A1A1F" w:rsidRDefault="006A1A1F" w:rsidP="006A1A1F">
      <w:pPr>
        <w:pStyle w:val="ListParagraph"/>
        <w:numPr>
          <w:ilvl w:val="2"/>
          <w:numId w:val="59"/>
        </w:numPr>
        <w:spacing w:after="160" w:line="259" w:lineRule="auto"/>
        <w:ind w:left="296" w:hanging="296"/>
        <w:rPr>
          <w:ins w:id="6646" w:author="Ngoc Le Van Truong" w:date="2023-04-28T11:34:00Z"/>
          <w:sz w:val="26"/>
          <w:szCs w:val="26"/>
          <w:highlight w:val="yellow"/>
          <w:rPrChange w:id="6647" w:author="Ngoc Le Van Truong" w:date="2023-04-28T11:34:00Z">
            <w:rPr>
              <w:ins w:id="6648" w:author="Ngoc Le Van Truong" w:date="2023-04-28T11:34:00Z"/>
              <w:sz w:val="26"/>
              <w:szCs w:val="26"/>
            </w:rPr>
          </w:rPrChange>
        </w:rPr>
      </w:pPr>
      <w:ins w:id="6649" w:author="Ngoc Le Van Truong" w:date="2023-04-28T11:33:00Z">
        <w:r w:rsidRPr="00C92CE1">
          <w:rPr>
            <w:sz w:val="26"/>
            <w:szCs w:val="26"/>
          </w:rPr>
          <w:t xml:space="preserve">Nhóm cấp cứu: </w:t>
        </w:r>
      </w:ins>
    </w:p>
    <w:p w14:paraId="18D368B1" w14:textId="45D86DA9" w:rsidR="006A1A1F" w:rsidRPr="00C92CE1" w:rsidRDefault="006A1A1F">
      <w:pPr>
        <w:pStyle w:val="ListParagraph"/>
        <w:numPr>
          <w:ilvl w:val="0"/>
          <w:numId w:val="60"/>
        </w:numPr>
        <w:spacing w:before="60"/>
        <w:rPr>
          <w:ins w:id="6650" w:author="Ngoc Le Van Truong" w:date="2023-04-28T11:34:00Z"/>
          <w:sz w:val="26"/>
          <w:szCs w:val="26"/>
        </w:rPr>
        <w:pPrChange w:id="6651" w:author="Ngoc Le Van Truong" w:date="2023-04-28T11:34:00Z">
          <w:pPr>
            <w:pStyle w:val="ListParagraph"/>
            <w:numPr>
              <w:numId w:val="59"/>
            </w:numPr>
            <w:spacing w:before="60"/>
            <w:ind w:left="360" w:hanging="360"/>
          </w:pPr>
        </w:pPrChange>
      </w:pPr>
      <w:ins w:id="6652" w:author="Ngoc Le Van Truong" w:date="2023-04-28T11:34:00Z">
        <w:r>
          <w:rPr>
            <w:sz w:val="26"/>
            <w:szCs w:val="26"/>
          </w:rPr>
          <w:t xml:space="preserve">01-02 </w:t>
        </w:r>
        <w:r w:rsidRPr="00ED4E3A">
          <w:rPr>
            <w:rFonts w:hint="eastAsia"/>
            <w:sz w:val="26"/>
            <w:szCs w:val="26"/>
          </w:rPr>
          <w:t>Đ</w:t>
        </w:r>
        <w:r w:rsidRPr="00ED4E3A">
          <w:rPr>
            <w:sz w:val="26"/>
            <w:szCs w:val="26"/>
          </w:rPr>
          <w:t>iều d</w:t>
        </w:r>
        <w:r w:rsidRPr="00ED4E3A">
          <w:rPr>
            <w:rFonts w:hint="eastAsia"/>
            <w:sz w:val="26"/>
            <w:szCs w:val="26"/>
          </w:rPr>
          <w:t>ư</w:t>
        </w:r>
        <w:r w:rsidRPr="00ED4E3A">
          <w:rPr>
            <w:sz w:val="26"/>
            <w:szCs w:val="26"/>
          </w:rPr>
          <w:t xml:space="preserve">ỡng: </w:t>
        </w:r>
        <w:r w:rsidRPr="00ED4E3A">
          <w:rPr>
            <w:sz w:val="26"/>
            <w:szCs w:val="26"/>
          </w:rPr>
          <w:tab/>
        </w:r>
      </w:ins>
      <w:ins w:id="6653" w:author="Ngoc Le Van Truong" w:date="2023-04-28T11:36:00Z">
        <w:r>
          <w:rPr>
            <w:sz w:val="26"/>
            <w:szCs w:val="26"/>
          </w:rPr>
          <w:tab/>
        </w:r>
        <w:r>
          <w:rPr>
            <w:sz w:val="26"/>
            <w:szCs w:val="26"/>
          </w:rPr>
          <w:tab/>
        </w:r>
      </w:ins>
      <w:ins w:id="6654" w:author="Ngoc Le Van Truong" w:date="2023-04-28T11:34: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01640D52" w14:textId="55887DF9" w:rsidR="006A1A1F" w:rsidRPr="00C92CE1" w:rsidRDefault="006A1A1F">
      <w:pPr>
        <w:pStyle w:val="ListParagraph"/>
        <w:numPr>
          <w:ilvl w:val="0"/>
          <w:numId w:val="60"/>
        </w:numPr>
        <w:spacing w:before="60"/>
        <w:rPr>
          <w:ins w:id="6655" w:author="Ngoc Le Van Truong" w:date="2023-04-28T11:34:00Z"/>
          <w:sz w:val="26"/>
          <w:szCs w:val="26"/>
        </w:rPr>
        <w:pPrChange w:id="6656" w:author="Ngoc Le Van Truong" w:date="2023-04-28T11:34:00Z">
          <w:pPr>
            <w:pStyle w:val="ListParagraph"/>
            <w:numPr>
              <w:numId w:val="59"/>
            </w:numPr>
            <w:spacing w:before="60"/>
            <w:ind w:left="360" w:hanging="360"/>
          </w:pPr>
        </w:pPrChange>
      </w:pPr>
      <w:ins w:id="6657" w:author="Ngoc Le Van Truong" w:date="2023-04-28T11:34:00Z">
        <w:r>
          <w:rPr>
            <w:rFonts w:ascii="Times New Roman" w:hAnsi="Times New Roman"/>
            <w:bCs/>
            <w:sz w:val="26"/>
            <w:szCs w:val="26"/>
          </w:rPr>
          <w:t xml:space="preserve">01 </w:t>
        </w:r>
        <w:r w:rsidRPr="00C92CE1">
          <w:rPr>
            <w:rFonts w:ascii="Times New Roman" w:hAnsi="Times New Roman"/>
            <w:bCs/>
            <w:sz w:val="26"/>
            <w:szCs w:val="26"/>
          </w:rPr>
          <w:t>Bác sỹ</w:t>
        </w:r>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r>
      </w:ins>
      <w:ins w:id="6658" w:author="Ngoc Le Van Truong" w:date="2023-04-28T11:36:00Z">
        <w:r>
          <w:rPr>
            <w:rFonts w:ascii="Times New Roman" w:hAnsi="Times New Roman"/>
            <w:bCs/>
            <w:sz w:val="26"/>
            <w:szCs w:val="26"/>
          </w:rPr>
          <w:tab/>
        </w:r>
        <w:r>
          <w:rPr>
            <w:rFonts w:ascii="Times New Roman" w:hAnsi="Times New Roman"/>
            <w:bCs/>
            <w:sz w:val="26"/>
            <w:szCs w:val="26"/>
          </w:rPr>
          <w:tab/>
        </w:r>
      </w:ins>
      <w:ins w:id="6659" w:author="Ngoc Le Van Truong" w:date="2023-04-28T11:34: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2FFE9F6E" w14:textId="76F8165A" w:rsidR="006A1A1F" w:rsidRPr="00C92CE1" w:rsidRDefault="006A1A1F">
      <w:pPr>
        <w:pStyle w:val="ListParagraph"/>
        <w:numPr>
          <w:ilvl w:val="2"/>
          <w:numId w:val="59"/>
        </w:numPr>
        <w:spacing w:after="160" w:line="259" w:lineRule="auto"/>
        <w:ind w:left="296" w:hanging="296"/>
        <w:rPr>
          <w:ins w:id="6660" w:author="Ngoc Le Van Truong" w:date="2023-04-28T11:35:00Z"/>
          <w:sz w:val="26"/>
          <w:szCs w:val="26"/>
        </w:rPr>
        <w:pPrChange w:id="6661" w:author="Ngoc Le Van Truong" w:date="2023-04-28T11:35:00Z">
          <w:pPr>
            <w:pStyle w:val="ListParagraph"/>
            <w:numPr>
              <w:ilvl w:val="2"/>
              <w:numId w:val="60"/>
            </w:numPr>
            <w:spacing w:after="160" w:line="259" w:lineRule="auto"/>
            <w:ind w:left="1080" w:hanging="360"/>
          </w:pPr>
        </w:pPrChange>
      </w:pPr>
      <w:ins w:id="6662" w:author="Ngoc Le Van Truong" w:date="2023-04-28T11:35:00Z">
        <w:r w:rsidRPr="00C92CE1">
          <w:rPr>
            <w:sz w:val="26"/>
            <w:szCs w:val="26"/>
          </w:rPr>
          <w:t>Danh mục thiết bị, vật tư, thuốc</w:t>
        </w:r>
      </w:ins>
      <w:ins w:id="6663" w:author="Ngoc Le Van Truong" w:date="2023-04-28T11:42:00Z">
        <w:r w:rsidR="00607C7D">
          <w:rPr>
            <w:sz w:val="26"/>
            <w:szCs w:val="26"/>
          </w:rPr>
          <w:t xml:space="preserve"> </w:t>
        </w:r>
        <w:r w:rsidR="00607C7D" w:rsidRPr="00C92CE1">
          <w:rPr>
            <w:rFonts w:ascii="Times New Roman" w:hAnsi="Times New Roman"/>
            <w:bCs/>
            <w:sz w:val="26"/>
            <w:szCs w:val="26"/>
            <w:highlight w:val="yellow"/>
          </w:rPr>
          <w:t xml:space="preserve">(kiểm tra ngẫu nhiên 01 hộp cấp cứu </w:t>
        </w:r>
        <w:r w:rsidR="00607C7D">
          <w:rPr>
            <w:rFonts w:ascii="Times New Roman" w:hAnsi="Times New Roman"/>
            <w:bCs/>
            <w:sz w:val="26"/>
            <w:szCs w:val="26"/>
            <w:highlight w:val="yellow"/>
          </w:rPr>
          <w:t>chấn thương</w:t>
        </w:r>
        <w:r w:rsidR="00607C7D" w:rsidRPr="00C92CE1">
          <w:rPr>
            <w:rFonts w:ascii="Times New Roman" w:hAnsi="Times New Roman"/>
            <w:bCs/>
            <w:sz w:val="26"/>
            <w:szCs w:val="26"/>
            <w:highlight w:val="yellow"/>
          </w:rPr>
          <w:t>)</w:t>
        </w:r>
      </w:ins>
    </w:p>
    <w:p w14:paraId="6A611547" w14:textId="644B8093" w:rsidR="006A1A1F" w:rsidRPr="00C92CE1" w:rsidRDefault="006A1A1F">
      <w:pPr>
        <w:pStyle w:val="ListParagraph"/>
        <w:numPr>
          <w:ilvl w:val="0"/>
          <w:numId w:val="60"/>
        </w:numPr>
        <w:spacing w:before="60"/>
        <w:rPr>
          <w:ins w:id="6664" w:author="Ngoc Le Van Truong" w:date="2023-04-28T11:35:00Z"/>
          <w:sz w:val="26"/>
          <w:szCs w:val="26"/>
        </w:rPr>
        <w:pPrChange w:id="6665" w:author="Ngoc Le Van Truong" w:date="2023-04-28T11:35:00Z">
          <w:pPr>
            <w:pStyle w:val="ListParagraph"/>
            <w:numPr>
              <w:ilvl w:val="2"/>
              <w:numId w:val="60"/>
            </w:numPr>
            <w:spacing w:after="160" w:line="259" w:lineRule="auto"/>
            <w:ind w:left="1080" w:hanging="360"/>
          </w:pPr>
        </w:pPrChange>
      </w:pPr>
      <w:ins w:id="6666" w:author="Ngoc Le Van Truong" w:date="2023-04-28T11:35:00Z">
        <w:r w:rsidRPr="00C92CE1">
          <w:rPr>
            <w:sz w:val="26"/>
            <w:szCs w:val="26"/>
          </w:rPr>
          <w:t>3 gói gạc 10cm</w:t>
        </w:r>
        <w:r>
          <w:rPr>
            <w:sz w:val="26"/>
            <w:szCs w:val="26"/>
          </w:rPr>
          <w:t xml:space="preserve">: </w:t>
        </w:r>
        <w:r>
          <w:rPr>
            <w:sz w:val="26"/>
            <w:szCs w:val="26"/>
          </w:rPr>
          <w:tab/>
        </w:r>
        <w:r>
          <w:rPr>
            <w:sz w:val="26"/>
            <w:szCs w:val="26"/>
          </w:rPr>
          <w:tab/>
        </w:r>
      </w:ins>
      <w:ins w:id="6667" w:author="Ngoc Le Van Truong" w:date="2023-04-28T11:36:00Z">
        <w:r>
          <w:rPr>
            <w:sz w:val="26"/>
            <w:szCs w:val="26"/>
          </w:rPr>
          <w:tab/>
        </w:r>
        <w:r>
          <w:rPr>
            <w:sz w:val="26"/>
            <w:szCs w:val="26"/>
          </w:rPr>
          <w:tab/>
        </w:r>
      </w:ins>
      <w:ins w:id="6668"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297A2933" w14:textId="2882DC0C" w:rsidR="006A1A1F" w:rsidRPr="00C92CE1" w:rsidRDefault="006A1A1F">
      <w:pPr>
        <w:pStyle w:val="ListParagraph"/>
        <w:numPr>
          <w:ilvl w:val="0"/>
          <w:numId w:val="60"/>
        </w:numPr>
        <w:spacing w:before="60"/>
        <w:rPr>
          <w:ins w:id="6669" w:author="Ngoc Le Van Truong" w:date="2023-04-28T11:35:00Z"/>
          <w:sz w:val="26"/>
          <w:szCs w:val="26"/>
        </w:rPr>
        <w:pPrChange w:id="6670" w:author="Ngoc Le Van Truong" w:date="2023-04-28T11:35:00Z">
          <w:pPr>
            <w:pStyle w:val="ListParagraph"/>
            <w:numPr>
              <w:ilvl w:val="2"/>
              <w:numId w:val="60"/>
            </w:numPr>
            <w:spacing w:after="160" w:line="259" w:lineRule="auto"/>
            <w:ind w:left="1080" w:hanging="360"/>
          </w:pPr>
        </w:pPrChange>
      </w:pPr>
      <w:ins w:id="6671" w:author="Ngoc Le Van Truong" w:date="2023-04-28T11:35:00Z">
        <w:r w:rsidRPr="00C92CE1">
          <w:rPr>
            <w:sz w:val="26"/>
            <w:szCs w:val="26"/>
          </w:rPr>
          <w:t>1 ga rô</w:t>
        </w:r>
        <w:r>
          <w:rPr>
            <w:sz w:val="26"/>
            <w:szCs w:val="26"/>
          </w:rPr>
          <w:t xml:space="preserve">: </w:t>
        </w:r>
        <w:r>
          <w:rPr>
            <w:sz w:val="26"/>
            <w:szCs w:val="26"/>
          </w:rPr>
          <w:tab/>
        </w:r>
        <w:r>
          <w:rPr>
            <w:sz w:val="26"/>
            <w:szCs w:val="26"/>
          </w:rPr>
          <w:tab/>
        </w:r>
        <w:r>
          <w:rPr>
            <w:sz w:val="26"/>
            <w:szCs w:val="26"/>
          </w:rPr>
          <w:tab/>
        </w:r>
      </w:ins>
      <w:ins w:id="6672" w:author="Ngoc Le Van Truong" w:date="2023-04-28T11:36:00Z">
        <w:r>
          <w:rPr>
            <w:sz w:val="26"/>
            <w:szCs w:val="26"/>
          </w:rPr>
          <w:tab/>
        </w:r>
        <w:r>
          <w:rPr>
            <w:sz w:val="26"/>
            <w:szCs w:val="26"/>
          </w:rPr>
          <w:tab/>
        </w:r>
      </w:ins>
      <w:ins w:id="6673"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4E8B4C4A" w14:textId="5DC838DF" w:rsidR="006A1A1F" w:rsidRPr="00C92CE1" w:rsidRDefault="006A1A1F">
      <w:pPr>
        <w:pStyle w:val="ListParagraph"/>
        <w:numPr>
          <w:ilvl w:val="0"/>
          <w:numId w:val="60"/>
        </w:numPr>
        <w:spacing w:before="60"/>
        <w:rPr>
          <w:ins w:id="6674" w:author="Ngoc Le Van Truong" w:date="2023-04-28T11:35:00Z"/>
          <w:sz w:val="26"/>
          <w:szCs w:val="26"/>
        </w:rPr>
        <w:pPrChange w:id="6675" w:author="Ngoc Le Van Truong" w:date="2023-04-28T11:35:00Z">
          <w:pPr>
            <w:pStyle w:val="ListParagraph"/>
            <w:numPr>
              <w:ilvl w:val="2"/>
              <w:numId w:val="60"/>
            </w:numPr>
            <w:spacing w:after="160" w:line="259" w:lineRule="auto"/>
            <w:ind w:left="1080" w:hanging="360"/>
          </w:pPr>
        </w:pPrChange>
      </w:pPr>
      <w:ins w:id="6676" w:author="Ngoc Le Van Truong" w:date="2023-04-28T11:35:00Z">
        <w:r w:rsidRPr="00C92CE1">
          <w:rPr>
            <w:sz w:val="26"/>
            <w:szCs w:val="26"/>
          </w:rPr>
          <w:t>3 b</w:t>
        </w:r>
        <w:r w:rsidRPr="00C92CE1">
          <w:rPr>
            <w:rFonts w:hint="eastAsia"/>
            <w:sz w:val="26"/>
            <w:szCs w:val="26"/>
          </w:rPr>
          <w:t>ă</w:t>
        </w:r>
        <w:r w:rsidRPr="00C92CE1">
          <w:rPr>
            <w:sz w:val="26"/>
            <w:szCs w:val="26"/>
          </w:rPr>
          <w:t>ng cuộn</w:t>
        </w:r>
        <w:r>
          <w:rPr>
            <w:sz w:val="26"/>
            <w:szCs w:val="26"/>
          </w:rPr>
          <w:t xml:space="preserve">: </w:t>
        </w:r>
        <w:r>
          <w:rPr>
            <w:sz w:val="26"/>
            <w:szCs w:val="26"/>
          </w:rPr>
          <w:tab/>
        </w:r>
        <w:r>
          <w:rPr>
            <w:sz w:val="26"/>
            <w:szCs w:val="26"/>
          </w:rPr>
          <w:tab/>
        </w:r>
      </w:ins>
      <w:ins w:id="6677" w:author="Ngoc Le Van Truong" w:date="2023-04-28T11:36:00Z">
        <w:r>
          <w:rPr>
            <w:sz w:val="26"/>
            <w:szCs w:val="26"/>
          </w:rPr>
          <w:tab/>
        </w:r>
        <w:r>
          <w:rPr>
            <w:sz w:val="26"/>
            <w:szCs w:val="26"/>
          </w:rPr>
          <w:tab/>
        </w:r>
      </w:ins>
      <w:ins w:id="6678"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50FA86A7" w14:textId="798912EF" w:rsidR="006A1A1F" w:rsidRPr="00C92CE1" w:rsidRDefault="006A1A1F">
      <w:pPr>
        <w:pStyle w:val="ListParagraph"/>
        <w:numPr>
          <w:ilvl w:val="0"/>
          <w:numId w:val="60"/>
        </w:numPr>
        <w:spacing w:before="60"/>
        <w:rPr>
          <w:ins w:id="6679" w:author="Ngoc Le Van Truong" w:date="2023-04-28T11:35:00Z"/>
          <w:sz w:val="26"/>
          <w:szCs w:val="26"/>
        </w:rPr>
        <w:pPrChange w:id="6680" w:author="Ngoc Le Van Truong" w:date="2023-04-28T11:35:00Z">
          <w:pPr>
            <w:pStyle w:val="ListParagraph"/>
            <w:numPr>
              <w:ilvl w:val="2"/>
              <w:numId w:val="60"/>
            </w:numPr>
            <w:spacing w:after="160" w:line="259" w:lineRule="auto"/>
            <w:ind w:left="1080" w:hanging="360"/>
          </w:pPr>
        </w:pPrChange>
      </w:pPr>
      <w:ins w:id="6681" w:author="Ngoc Le Van Truong" w:date="2023-04-28T11:35:00Z">
        <w:r w:rsidRPr="00C92CE1">
          <w:rPr>
            <w:sz w:val="26"/>
            <w:szCs w:val="26"/>
          </w:rPr>
          <w:t>1 cuộn b</w:t>
        </w:r>
        <w:r w:rsidRPr="00C92CE1">
          <w:rPr>
            <w:rFonts w:hint="eastAsia"/>
            <w:sz w:val="26"/>
            <w:szCs w:val="26"/>
          </w:rPr>
          <w:t>ă</w:t>
        </w:r>
        <w:r w:rsidRPr="00C92CE1">
          <w:rPr>
            <w:sz w:val="26"/>
            <w:szCs w:val="26"/>
          </w:rPr>
          <w:t>ng dính y tế</w:t>
        </w:r>
        <w:r>
          <w:rPr>
            <w:sz w:val="26"/>
            <w:szCs w:val="26"/>
          </w:rPr>
          <w:t>:</w:t>
        </w:r>
        <w:r>
          <w:rPr>
            <w:sz w:val="26"/>
            <w:szCs w:val="26"/>
          </w:rPr>
          <w:tab/>
        </w:r>
      </w:ins>
      <w:ins w:id="6682" w:author="Ngoc Le Van Truong" w:date="2023-04-28T11:36:00Z">
        <w:r>
          <w:rPr>
            <w:sz w:val="26"/>
            <w:szCs w:val="26"/>
          </w:rPr>
          <w:tab/>
        </w:r>
        <w:r>
          <w:rPr>
            <w:sz w:val="26"/>
            <w:szCs w:val="26"/>
          </w:rPr>
          <w:tab/>
        </w:r>
      </w:ins>
      <w:ins w:id="6683"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360C915B" w14:textId="6F7D208C" w:rsidR="006A1A1F" w:rsidRPr="00C92CE1" w:rsidRDefault="006A1A1F">
      <w:pPr>
        <w:pStyle w:val="ListParagraph"/>
        <w:numPr>
          <w:ilvl w:val="0"/>
          <w:numId w:val="60"/>
        </w:numPr>
        <w:spacing w:before="60"/>
        <w:rPr>
          <w:ins w:id="6684" w:author="Ngoc Le Van Truong" w:date="2023-04-28T11:35:00Z"/>
          <w:sz w:val="26"/>
          <w:szCs w:val="26"/>
        </w:rPr>
        <w:pPrChange w:id="6685" w:author="Ngoc Le Van Truong" w:date="2023-04-28T11:35:00Z">
          <w:pPr>
            <w:pStyle w:val="ListParagraph"/>
            <w:numPr>
              <w:ilvl w:val="2"/>
              <w:numId w:val="60"/>
            </w:numPr>
            <w:spacing w:after="160" w:line="259" w:lineRule="auto"/>
            <w:ind w:left="1080" w:hanging="360"/>
          </w:pPr>
        </w:pPrChange>
      </w:pPr>
      <w:ins w:id="6686" w:author="Ngoc Le Van Truong" w:date="2023-04-28T11:35:00Z">
        <w:r w:rsidRPr="00C92CE1">
          <w:rPr>
            <w:sz w:val="26"/>
            <w:szCs w:val="26"/>
          </w:rPr>
          <w:lastRenderedPageBreak/>
          <w:t>2 b</w:t>
        </w:r>
        <w:r w:rsidRPr="00C92CE1">
          <w:rPr>
            <w:rFonts w:hint="eastAsia"/>
            <w:sz w:val="26"/>
            <w:szCs w:val="26"/>
          </w:rPr>
          <w:t>ơ</w:t>
        </w:r>
        <w:r w:rsidRPr="00C92CE1">
          <w:rPr>
            <w:sz w:val="26"/>
            <w:szCs w:val="26"/>
          </w:rPr>
          <w:t>m tiêm 5ml</w:t>
        </w:r>
        <w:r>
          <w:rPr>
            <w:sz w:val="26"/>
            <w:szCs w:val="26"/>
          </w:rPr>
          <w:t xml:space="preserve">: </w:t>
        </w:r>
        <w:r>
          <w:rPr>
            <w:sz w:val="26"/>
            <w:szCs w:val="26"/>
          </w:rPr>
          <w:tab/>
        </w:r>
        <w:r>
          <w:rPr>
            <w:sz w:val="26"/>
            <w:szCs w:val="26"/>
          </w:rPr>
          <w:tab/>
        </w:r>
      </w:ins>
      <w:ins w:id="6687" w:author="Ngoc Le Van Truong" w:date="2023-04-28T11:36:00Z">
        <w:r>
          <w:rPr>
            <w:sz w:val="26"/>
            <w:szCs w:val="26"/>
          </w:rPr>
          <w:tab/>
        </w:r>
        <w:r>
          <w:rPr>
            <w:sz w:val="26"/>
            <w:szCs w:val="26"/>
          </w:rPr>
          <w:tab/>
        </w:r>
      </w:ins>
      <w:ins w:id="6688"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1B311DFD" w14:textId="2248E16F" w:rsidR="006A1A1F" w:rsidRPr="00C92CE1" w:rsidRDefault="006A1A1F">
      <w:pPr>
        <w:pStyle w:val="ListParagraph"/>
        <w:numPr>
          <w:ilvl w:val="0"/>
          <w:numId w:val="60"/>
        </w:numPr>
        <w:spacing w:before="60"/>
        <w:rPr>
          <w:ins w:id="6689" w:author="Ngoc Le Van Truong" w:date="2023-04-28T11:35:00Z"/>
          <w:sz w:val="26"/>
          <w:szCs w:val="26"/>
        </w:rPr>
        <w:pPrChange w:id="6690" w:author="Ngoc Le Van Truong" w:date="2023-04-28T11:35:00Z">
          <w:pPr>
            <w:pStyle w:val="ListParagraph"/>
            <w:numPr>
              <w:ilvl w:val="2"/>
              <w:numId w:val="60"/>
            </w:numPr>
            <w:spacing w:after="160" w:line="259" w:lineRule="auto"/>
            <w:ind w:left="1080" w:hanging="360"/>
          </w:pPr>
        </w:pPrChange>
      </w:pPr>
      <w:ins w:id="6691" w:author="Ngoc Le Van Truong" w:date="2023-04-28T11:35:00Z">
        <w:r w:rsidRPr="00C92CE1">
          <w:rPr>
            <w:sz w:val="26"/>
            <w:szCs w:val="26"/>
          </w:rPr>
          <w:t xml:space="preserve">1 </w:t>
        </w:r>
        <w:r w:rsidRPr="00C92CE1">
          <w:rPr>
            <w:rFonts w:hint="eastAsia"/>
            <w:sz w:val="26"/>
            <w:szCs w:val="26"/>
          </w:rPr>
          <w:t>đô</w:t>
        </w:r>
        <w:r w:rsidRPr="00C92CE1">
          <w:rPr>
            <w:sz w:val="26"/>
            <w:szCs w:val="26"/>
          </w:rPr>
          <w:t>i g</w:t>
        </w:r>
        <w:r w:rsidRPr="00C92CE1">
          <w:rPr>
            <w:rFonts w:hint="eastAsia"/>
            <w:sz w:val="26"/>
            <w:szCs w:val="26"/>
          </w:rPr>
          <w:t>ă</w:t>
        </w:r>
        <w:r w:rsidRPr="00C92CE1">
          <w:rPr>
            <w:sz w:val="26"/>
            <w:szCs w:val="26"/>
          </w:rPr>
          <w:t>ng tay y tế</w:t>
        </w:r>
        <w:r>
          <w:rPr>
            <w:sz w:val="26"/>
            <w:szCs w:val="26"/>
          </w:rPr>
          <w:t xml:space="preserve">: </w:t>
        </w:r>
        <w:r>
          <w:rPr>
            <w:sz w:val="26"/>
            <w:szCs w:val="26"/>
          </w:rPr>
          <w:tab/>
        </w:r>
      </w:ins>
      <w:ins w:id="6692" w:author="Ngoc Le Van Truong" w:date="2023-04-28T11:36:00Z">
        <w:r>
          <w:rPr>
            <w:sz w:val="26"/>
            <w:szCs w:val="26"/>
          </w:rPr>
          <w:tab/>
        </w:r>
        <w:r>
          <w:rPr>
            <w:sz w:val="26"/>
            <w:szCs w:val="26"/>
          </w:rPr>
          <w:tab/>
        </w:r>
      </w:ins>
      <w:ins w:id="6693" w:author="Ngoc Le Van Truong" w:date="2023-04-28T11:35: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465822CA" w14:textId="1A414BCC" w:rsidR="006A1A1F" w:rsidRPr="00C92CE1" w:rsidRDefault="006A1A1F">
      <w:pPr>
        <w:pStyle w:val="ListParagraph"/>
        <w:numPr>
          <w:ilvl w:val="0"/>
          <w:numId w:val="60"/>
        </w:numPr>
        <w:spacing w:before="60"/>
        <w:rPr>
          <w:ins w:id="6694" w:author="Ngoc Le Van Truong" w:date="2023-04-28T11:35:00Z"/>
          <w:sz w:val="26"/>
          <w:szCs w:val="26"/>
        </w:rPr>
        <w:pPrChange w:id="6695" w:author="Ngoc Le Van Truong" w:date="2023-04-28T11:35:00Z">
          <w:pPr>
            <w:pStyle w:val="ListParagraph"/>
            <w:numPr>
              <w:ilvl w:val="2"/>
              <w:numId w:val="60"/>
            </w:numPr>
            <w:spacing w:after="160" w:line="259" w:lineRule="auto"/>
            <w:ind w:left="1080" w:hanging="360"/>
          </w:pPr>
        </w:pPrChange>
      </w:pPr>
      <w:ins w:id="6696" w:author="Ngoc Le Van Truong" w:date="2023-04-28T11:35:00Z">
        <w:r w:rsidRPr="00C92CE1">
          <w:rPr>
            <w:sz w:val="26"/>
            <w:szCs w:val="26"/>
          </w:rPr>
          <w:t>1 nẹp cổ cứng (colier cổ)</w:t>
        </w:r>
      </w:ins>
      <w:ins w:id="6697" w:author="Ngoc Le Van Truong" w:date="2023-04-28T11:36:00Z">
        <w:r>
          <w:rPr>
            <w:sz w:val="26"/>
            <w:szCs w:val="26"/>
          </w:rPr>
          <w:t xml:space="preserve">: </w:t>
        </w:r>
        <w:r>
          <w:rPr>
            <w:sz w:val="26"/>
            <w:szCs w:val="26"/>
          </w:rPr>
          <w:tab/>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3E3B7BD8" w14:textId="77777777" w:rsidR="006A1A1F" w:rsidRDefault="006A1A1F" w:rsidP="006A1A1F">
      <w:pPr>
        <w:pStyle w:val="ListParagraph"/>
        <w:numPr>
          <w:ilvl w:val="0"/>
          <w:numId w:val="60"/>
        </w:numPr>
        <w:spacing w:before="60"/>
        <w:rPr>
          <w:ins w:id="6698" w:author="Ngoc Le Van Truong" w:date="2023-04-28T11:36:00Z"/>
          <w:sz w:val="26"/>
          <w:szCs w:val="26"/>
        </w:rPr>
      </w:pPr>
      <w:ins w:id="6699" w:author="Ngoc Le Van Truong" w:date="2023-04-28T11:35:00Z">
        <w:r w:rsidRPr="00C92CE1">
          <w:rPr>
            <w:sz w:val="26"/>
            <w:szCs w:val="26"/>
          </w:rPr>
          <w:t>1 bộ nẹp gỗ gồm 8 nẹp: 2 nẹp 30cm, 2 nẹp 40cm, 2 nẹp 70cm, 2 nẹp 90cm</w:t>
        </w:r>
      </w:ins>
    </w:p>
    <w:p w14:paraId="64344CDA" w14:textId="3B7E9796" w:rsidR="006A1A1F" w:rsidRPr="00C92CE1" w:rsidRDefault="006A1A1F">
      <w:pPr>
        <w:pStyle w:val="ListParagraph"/>
        <w:spacing w:before="60"/>
        <w:ind w:left="3600" w:firstLine="720"/>
        <w:rPr>
          <w:ins w:id="6700" w:author="Ngoc Le Van Truong" w:date="2023-04-28T11:35:00Z"/>
          <w:sz w:val="26"/>
          <w:szCs w:val="26"/>
        </w:rPr>
        <w:pPrChange w:id="6701" w:author="Ngoc Le Van Truong" w:date="2023-04-28T11:36:00Z">
          <w:pPr>
            <w:pStyle w:val="ListParagraph"/>
            <w:numPr>
              <w:ilvl w:val="2"/>
              <w:numId w:val="60"/>
            </w:numPr>
            <w:spacing w:after="160" w:line="259" w:lineRule="auto"/>
            <w:ind w:left="1080" w:hanging="360"/>
          </w:pPr>
        </w:pPrChange>
      </w:pPr>
      <w:ins w:id="6702" w:author="Ngoc Le Van Truong" w:date="2023-04-28T11:36:00Z">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0B0AECDB" w14:textId="45967909" w:rsidR="006A1A1F" w:rsidRPr="00C92CE1" w:rsidRDefault="006A1A1F">
      <w:pPr>
        <w:pStyle w:val="ListParagraph"/>
        <w:numPr>
          <w:ilvl w:val="0"/>
          <w:numId w:val="60"/>
        </w:numPr>
        <w:spacing w:before="60"/>
        <w:rPr>
          <w:ins w:id="6703" w:author="Ngoc Le Van Truong" w:date="2023-04-28T11:35:00Z"/>
          <w:sz w:val="26"/>
          <w:szCs w:val="26"/>
        </w:rPr>
        <w:pPrChange w:id="6704" w:author="Ngoc Le Van Truong" w:date="2023-04-28T11:35:00Z">
          <w:pPr>
            <w:pStyle w:val="ListParagraph"/>
            <w:numPr>
              <w:ilvl w:val="2"/>
              <w:numId w:val="60"/>
            </w:numPr>
            <w:spacing w:after="160" w:line="259" w:lineRule="auto"/>
            <w:ind w:left="1080" w:hanging="360"/>
          </w:pPr>
        </w:pPrChange>
      </w:pPr>
      <w:ins w:id="6705" w:author="Ngoc Le Van Truong" w:date="2023-04-28T11:35:00Z">
        <w:r w:rsidRPr="00C92CE1">
          <w:rPr>
            <w:sz w:val="26"/>
            <w:szCs w:val="26"/>
          </w:rPr>
          <w:t>1 ván cứng/ b</w:t>
        </w:r>
        <w:r w:rsidRPr="00C92CE1">
          <w:rPr>
            <w:rFonts w:hint="eastAsia"/>
            <w:sz w:val="26"/>
            <w:szCs w:val="26"/>
          </w:rPr>
          <w:t>ă</w:t>
        </w:r>
        <w:r w:rsidRPr="00C92CE1">
          <w:rPr>
            <w:sz w:val="26"/>
            <w:szCs w:val="26"/>
          </w:rPr>
          <w:t>ng vận chuyển cứng</w:t>
        </w:r>
      </w:ins>
      <w:ins w:id="6706" w:author="Ngoc Le Van Truong" w:date="2023-04-28T11:36:00Z">
        <w:r>
          <w:rPr>
            <w:sz w:val="26"/>
            <w:szCs w:val="26"/>
          </w:rPr>
          <w:t xml:space="preserve">: </w:t>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3D2D49CD" w14:textId="3E22F669" w:rsidR="006A1A1F" w:rsidRPr="00C92CE1" w:rsidRDefault="006A1A1F">
      <w:pPr>
        <w:pStyle w:val="ListParagraph"/>
        <w:numPr>
          <w:ilvl w:val="0"/>
          <w:numId w:val="60"/>
        </w:numPr>
        <w:spacing w:before="60"/>
        <w:rPr>
          <w:ins w:id="6707" w:author="Ngoc Le Van Truong" w:date="2023-04-28T11:35:00Z"/>
          <w:sz w:val="26"/>
          <w:szCs w:val="26"/>
        </w:rPr>
        <w:pPrChange w:id="6708" w:author="Ngoc Le Van Truong" w:date="2023-04-28T11:35:00Z">
          <w:pPr>
            <w:pStyle w:val="ListParagraph"/>
            <w:numPr>
              <w:ilvl w:val="2"/>
              <w:numId w:val="60"/>
            </w:numPr>
            <w:spacing w:after="160" w:line="259" w:lineRule="auto"/>
            <w:ind w:left="1080" w:hanging="360"/>
          </w:pPr>
        </w:pPrChange>
      </w:pPr>
      <w:ins w:id="6709" w:author="Ngoc Le Van Truong" w:date="2023-04-28T11:35:00Z">
        <w:r w:rsidRPr="00C92CE1">
          <w:rPr>
            <w:sz w:val="26"/>
            <w:szCs w:val="26"/>
          </w:rPr>
          <w:t>1 tấm ủ ấm (emergency blanket)</w:t>
        </w:r>
      </w:ins>
      <w:ins w:id="6710" w:author="Ngoc Le Van Truong" w:date="2023-04-28T11:36:00Z">
        <w:r>
          <w:rPr>
            <w:sz w:val="26"/>
            <w:szCs w:val="26"/>
          </w:rPr>
          <w:t xml:space="preserve">: </w:t>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0D7518D0" w14:textId="5265F150" w:rsidR="006A1A1F" w:rsidRPr="00C92CE1" w:rsidRDefault="006A1A1F">
      <w:pPr>
        <w:pStyle w:val="ListParagraph"/>
        <w:numPr>
          <w:ilvl w:val="0"/>
          <w:numId w:val="60"/>
        </w:numPr>
        <w:spacing w:before="60"/>
        <w:rPr>
          <w:ins w:id="6711" w:author="Ngoc Le Van Truong" w:date="2023-04-28T11:35:00Z"/>
          <w:sz w:val="26"/>
          <w:szCs w:val="26"/>
        </w:rPr>
        <w:pPrChange w:id="6712" w:author="Ngoc Le Van Truong" w:date="2023-04-28T11:35:00Z">
          <w:pPr>
            <w:pStyle w:val="ListParagraph"/>
            <w:numPr>
              <w:ilvl w:val="2"/>
              <w:numId w:val="60"/>
            </w:numPr>
            <w:spacing w:after="160" w:line="259" w:lineRule="auto"/>
            <w:ind w:left="1080" w:hanging="360"/>
          </w:pPr>
        </w:pPrChange>
      </w:pPr>
      <w:ins w:id="6713" w:author="Ngoc Le Van Truong" w:date="2023-04-28T11:35:00Z">
        <w:r w:rsidRPr="00C92CE1">
          <w:rPr>
            <w:sz w:val="26"/>
            <w:szCs w:val="26"/>
          </w:rPr>
          <w:t>1 chai/ túi paracetamol 1g</w:t>
        </w:r>
      </w:ins>
      <w:ins w:id="6714" w:author="Ngoc Le Van Truong" w:date="2023-04-28T11:36:00Z">
        <w:r>
          <w:rPr>
            <w:sz w:val="26"/>
            <w:szCs w:val="26"/>
          </w:rPr>
          <w:t xml:space="preserve">: </w:t>
        </w:r>
        <w:r>
          <w:rPr>
            <w:sz w:val="26"/>
            <w:szCs w:val="26"/>
          </w:rPr>
          <w:tab/>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0A445F49" w14:textId="2818D3F6" w:rsidR="006A1A1F" w:rsidRPr="006A1A1F" w:rsidRDefault="006A1A1F">
      <w:pPr>
        <w:pStyle w:val="ListParagraph"/>
        <w:numPr>
          <w:ilvl w:val="0"/>
          <w:numId w:val="60"/>
        </w:numPr>
        <w:spacing w:before="60"/>
        <w:rPr>
          <w:ins w:id="6715" w:author="Ngoc Le Van Truong" w:date="2023-04-28T11:33:00Z"/>
          <w:sz w:val="26"/>
          <w:szCs w:val="26"/>
          <w:rPrChange w:id="6716" w:author="Ngoc Le Van Truong" w:date="2023-04-28T11:35:00Z">
            <w:rPr>
              <w:ins w:id="6717" w:author="Ngoc Le Van Truong" w:date="2023-04-28T11:33:00Z"/>
              <w:sz w:val="26"/>
              <w:szCs w:val="26"/>
              <w:highlight w:val="yellow"/>
            </w:rPr>
          </w:rPrChange>
        </w:rPr>
        <w:pPrChange w:id="6718" w:author="Ngoc Le Van Truong" w:date="2023-04-28T11:35:00Z">
          <w:pPr>
            <w:pStyle w:val="ListParagraph"/>
            <w:numPr>
              <w:ilvl w:val="2"/>
              <w:numId w:val="43"/>
            </w:numPr>
            <w:spacing w:after="160" w:line="259" w:lineRule="auto"/>
            <w:ind w:left="296" w:hanging="296"/>
          </w:pPr>
        </w:pPrChange>
      </w:pPr>
      <w:ins w:id="6719" w:author="Ngoc Le Van Truong" w:date="2023-04-28T11:35:00Z">
        <w:r w:rsidRPr="00C92CE1">
          <w:rPr>
            <w:sz w:val="26"/>
            <w:szCs w:val="26"/>
          </w:rPr>
          <w:t>1 ống fentanyl 100mcg</w:t>
        </w:r>
      </w:ins>
      <w:ins w:id="6720" w:author="Ngoc Le Van Truong" w:date="2023-04-28T11:36:00Z">
        <w:r>
          <w:rPr>
            <w:sz w:val="26"/>
            <w:szCs w:val="26"/>
          </w:rPr>
          <w:t xml:space="preserve">: </w:t>
        </w:r>
        <w:r>
          <w:rPr>
            <w:sz w:val="26"/>
            <w:szCs w:val="26"/>
          </w:rPr>
          <w:tab/>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668AD5BC" w14:textId="48965FF1" w:rsidR="000F77A3" w:rsidRPr="00C92CE1" w:rsidRDefault="000F77A3" w:rsidP="000F77A3">
      <w:pPr>
        <w:spacing w:after="160" w:line="259" w:lineRule="auto"/>
        <w:rPr>
          <w:ins w:id="6721" w:author="Ngoc Le Van Truong" w:date="2023-04-28T11:37:00Z"/>
          <w:sz w:val="26"/>
          <w:szCs w:val="26"/>
        </w:rPr>
      </w:pPr>
      <w:ins w:id="6722" w:author="Ngoc Le Van Truong" w:date="2023-04-28T11:37:00Z">
        <w:r w:rsidRPr="009A7CF2">
          <w:rPr>
            <w:rFonts w:ascii="Times New Roman" w:hAnsi="Times New Roman"/>
            <w:bCs/>
            <w:sz w:val="26"/>
            <w:szCs w:val="26"/>
          </w:rPr>
          <w:t>14.</w:t>
        </w:r>
        <w:r>
          <w:rPr>
            <w:rFonts w:ascii="Times New Roman" w:hAnsi="Times New Roman"/>
            <w:bCs/>
            <w:sz w:val="26"/>
            <w:szCs w:val="26"/>
          </w:rPr>
          <w:t>5</w:t>
        </w:r>
        <w:r w:rsidRPr="009A7CF2">
          <w:rPr>
            <w:rFonts w:ascii="Times New Roman" w:hAnsi="Times New Roman"/>
            <w:bCs/>
            <w:sz w:val="26"/>
            <w:szCs w:val="26"/>
          </w:rPr>
          <w:t xml:space="preserve">. Gói cấp cứu </w:t>
        </w:r>
        <w:r>
          <w:rPr>
            <w:sz w:val="26"/>
            <w:szCs w:val="26"/>
          </w:rPr>
          <w:t>sản khoa</w:t>
        </w:r>
      </w:ins>
      <w:ins w:id="6723" w:author="Ngoc Le Van Truong" w:date="2023-04-28T11:42:00Z">
        <w:r w:rsidR="00607C7D">
          <w:rPr>
            <w:sz w:val="26"/>
            <w:szCs w:val="26"/>
          </w:rPr>
          <w:t xml:space="preserve"> </w:t>
        </w:r>
      </w:ins>
    </w:p>
    <w:p w14:paraId="0B884548" w14:textId="77777777" w:rsidR="000F77A3" w:rsidRDefault="000F77A3" w:rsidP="000F77A3">
      <w:pPr>
        <w:pStyle w:val="ListParagraph"/>
        <w:numPr>
          <w:ilvl w:val="0"/>
          <w:numId w:val="61"/>
        </w:numPr>
        <w:spacing w:after="160" w:line="259" w:lineRule="auto"/>
        <w:rPr>
          <w:ins w:id="6724" w:author="Ngoc Le Van Truong" w:date="2023-04-28T11:37:00Z"/>
          <w:sz w:val="26"/>
          <w:szCs w:val="26"/>
        </w:rPr>
      </w:pPr>
      <w:ins w:id="6725" w:author="Ngoc Le Van Truong" w:date="2023-04-28T11:37:00Z">
        <w:r w:rsidRPr="000F77A3">
          <w:rPr>
            <w:sz w:val="26"/>
            <w:szCs w:val="26"/>
            <w:rPrChange w:id="6726" w:author="Ngoc Le Van Truong" w:date="2023-04-28T11:37:00Z">
              <w:rPr/>
            </w:rPrChange>
          </w:rPr>
          <w:t xml:space="preserve">Tổng số Hộp cấp cứu sản khoa ngoại viện (BN có thai 3 tháng cuối có tình trạng cấp cứu: ra máu âm </w:t>
        </w:r>
        <w:r w:rsidRPr="000F77A3">
          <w:rPr>
            <w:rFonts w:hint="eastAsia"/>
            <w:sz w:val="26"/>
            <w:szCs w:val="26"/>
            <w:rPrChange w:id="6727" w:author="Ngoc Le Van Truong" w:date="2023-04-28T11:37:00Z">
              <w:rPr>
                <w:rFonts w:hint="eastAsia"/>
              </w:rPr>
            </w:rPrChange>
          </w:rPr>
          <w:t>đ</w:t>
        </w:r>
        <w:r w:rsidRPr="000F77A3">
          <w:rPr>
            <w:sz w:val="26"/>
            <w:szCs w:val="26"/>
            <w:rPrChange w:id="6728" w:author="Ngoc Le Van Truong" w:date="2023-04-28T11:37:00Z">
              <w:rPr/>
            </w:rPrChange>
          </w:rPr>
          <w:t>ạo, chuyển dạ, co giật, hôn mê): ….</w:t>
        </w:r>
      </w:ins>
    </w:p>
    <w:p w14:paraId="02CDF9F4" w14:textId="669F623A" w:rsidR="000F77A3" w:rsidRPr="000F77A3" w:rsidRDefault="000F77A3">
      <w:pPr>
        <w:pStyle w:val="ListParagraph"/>
        <w:numPr>
          <w:ilvl w:val="0"/>
          <w:numId w:val="61"/>
        </w:numPr>
        <w:spacing w:after="160" w:line="259" w:lineRule="auto"/>
        <w:rPr>
          <w:ins w:id="6729" w:author="Ngoc Le Van Truong" w:date="2023-04-28T11:37:00Z"/>
          <w:sz w:val="26"/>
          <w:szCs w:val="26"/>
          <w:rPrChange w:id="6730" w:author="Ngoc Le Van Truong" w:date="2023-04-28T11:37:00Z">
            <w:rPr>
              <w:ins w:id="6731" w:author="Ngoc Le Van Truong" w:date="2023-04-28T11:37:00Z"/>
              <w:highlight w:val="yellow"/>
            </w:rPr>
          </w:rPrChange>
        </w:rPr>
        <w:pPrChange w:id="6732" w:author="Ngoc Le Van Truong" w:date="2023-04-28T11:37:00Z">
          <w:pPr>
            <w:pStyle w:val="ListParagraph"/>
            <w:numPr>
              <w:ilvl w:val="2"/>
              <w:numId w:val="59"/>
            </w:numPr>
            <w:spacing w:after="160" w:line="259" w:lineRule="auto"/>
            <w:ind w:left="296" w:hanging="296"/>
          </w:pPr>
        </w:pPrChange>
      </w:pPr>
      <w:ins w:id="6733" w:author="Ngoc Le Van Truong" w:date="2023-04-28T11:37:00Z">
        <w:r w:rsidRPr="000F77A3">
          <w:rPr>
            <w:sz w:val="26"/>
            <w:szCs w:val="26"/>
            <w:rPrChange w:id="6734" w:author="Ngoc Le Van Truong" w:date="2023-04-28T11:37:00Z">
              <w:rPr/>
            </w:rPrChange>
          </w:rPr>
          <w:t xml:space="preserve">Nhóm cấp cứu: </w:t>
        </w:r>
      </w:ins>
    </w:p>
    <w:p w14:paraId="32FAAB08" w14:textId="77777777" w:rsidR="000F77A3" w:rsidRPr="00C92CE1" w:rsidRDefault="000F77A3" w:rsidP="000F77A3">
      <w:pPr>
        <w:pStyle w:val="ListParagraph"/>
        <w:numPr>
          <w:ilvl w:val="0"/>
          <w:numId w:val="60"/>
        </w:numPr>
        <w:spacing w:before="60"/>
        <w:rPr>
          <w:ins w:id="6735" w:author="Ngoc Le Van Truong" w:date="2023-04-28T11:37:00Z"/>
          <w:sz w:val="26"/>
          <w:szCs w:val="26"/>
        </w:rPr>
      </w:pPr>
      <w:ins w:id="6736" w:author="Ngoc Le Van Truong" w:date="2023-04-28T11:37:00Z">
        <w:r>
          <w:rPr>
            <w:sz w:val="26"/>
            <w:szCs w:val="26"/>
          </w:rPr>
          <w:t xml:space="preserve">01-02 </w:t>
        </w:r>
        <w:r w:rsidRPr="00ED4E3A">
          <w:rPr>
            <w:rFonts w:hint="eastAsia"/>
            <w:sz w:val="26"/>
            <w:szCs w:val="26"/>
          </w:rPr>
          <w:t>Đ</w:t>
        </w:r>
        <w:r w:rsidRPr="00ED4E3A">
          <w:rPr>
            <w:sz w:val="26"/>
            <w:szCs w:val="26"/>
          </w:rPr>
          <w:t>iều d</w:t>
        </w:r>
        <w:r w:rsidRPr="00ED4E3A">
          <w:rPr>
            <w:rFonts w:hint="eastAsia"/>
            <w:sz w:val="26"/>
            <w:szCs w:val="26"/>
          </w:rPr>
          <w:t>ư</w:t>
        </w:r>
        <w:r w:rsidRPr="00ED4E3A">
          <w:rPr>
            <w:sz w:val="26"/>
            <w:szCs w:val="26"/>
          </w:rPr>
          <w:t xml:space="preserve">ỡng: </w:t>
        </w:r>
        <w:r w:rsidRPr="00ED4E3A">
          <w:rPr>
            <w:sz w:val="26"/>
            <w:szCs w:val="26"/>
          </w:rPr>
          <w:tab/>
        </w:r>
        <w:r>
          <w:rPr>
            <w:sz w:val="26"/>
            <w:szCs w:val="26"/>
          </w:rPr>
          <w:tab/>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14819F9F" w14:textId="77777777" w:rsidR="000F77A3" w:rsidRPr="000F77A3" w:rsidRDefault="000F77A3" w:rsidP="000F77A3">
      <w:pPr>
        <w:pStyle w:val="ListParagraph"/>
        <w:numPr>
          <w:ilvl w:val="0"/>
          <w:numId w:val="60"/>
        </w:numPr>
        <w:spacing w:before="60"/>
        <w:rPr>
          <w:ins w:id="6737" w:author="Ngoc Le Van Truong" w:date="2023-04-28T11:38:00Z"/>
          <w:sz w:val="26"/>
          <w:szCs w:val="26"/>
          <w:rPrChange w:id="6738" w:author="Ngoc Le Van Truong" w:date="2023-04-28T11:38:00Z">
            <w:rPr>
              <w:ins w:id="6739" w:author="Ngoc Le Van Truong" w:date="2023-04-28T11:38:00Z"/>
              <w:rFonts w:ascii="Times New Roman" w:hAnsi="Times New Roman"/>
              <w:bCs/>
              <w:sz w:val="26"/>
              <w:szCs w:val="26"/>
            </w:rPr>
          </w:rPrChange>
        </w:rPr>
      </w:pPr>
      <w:ins w:id="6740" w:author="Ngoc Le Van Truong" w:date="2023-04-28T11:37:00Z">
        <w:r>
          <w:rPr>
            <w:rFonts w:ascii="Times New Roman" w:hAnsi="Times New Roman"/>
            <w:bCs/>
            <w:sz w:val="26"/>
            <w:szCs w:val="26"/>
          </w:rPr>
          <w:t xml:space="preserve">01 </w:t>
        </w:r>
        <w:r w:rsidRPr="00C92CE1">
          <w:rPr>
            <w:rFonts w:ascii="Times New Roman" w:hAnsi="Times New Roman"/>
            <w:bCs/>
            <w:sz w:val="26"/>
            <w:szCs w:val="26"/>
          </w:rPr>
          <w:t>Bác sỹ</w:t>
        </w:r>
        <w:r>
          <w:rPr>
            <w:rFonts w:ascii="Times New Roman" w:hAnsi="Times New Roman"/>
            <w:bCs/>
            <w:sz w:val="26"/>
            <w:szCs w:val="26"/>
          </w:rPr>
          <w:tab/>
          <w:t>cấp cứu</w:t>
        </w:r>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t>K</w:t>
        </w:r>
        <w:r w:rsidRPr="00C92CE1">
          <w:rPr>
            <w:rFonts w:ascii="Times New Roman" w:hAnsi="Times New Roman"/>
            <w:bCs/>
            <w:sz w:val="26"/>
            <w:szCs w:val="26"/>
          </w:rPr>
          <w:t xml:space="preserve">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1A7EFA60" w14:textId="13685438" w:rsidR="000F77A3" w:rsidRPr="000F77A3" w:rsidRDefault="000F77A3" w:rsidP="000F77A3">
      <w:pPr>
        <w:pStyle w:val="ListParagraph"/>
        <w:numPr>
          <w:ilvl w:val="0"/>
          <w:numId w:val="60"/>
        </w:numPr>
        <w:spacing w:before="60"/>
        <w:rPr>
          <w:ins w:id="6741" w:author="Ngoc Le Van Truong" w:date="2023-04-28T11:38:00Z"/>
          <w:sz w:val="26"/>
          <w:szCs w:val="26"/>
          <w:rPrChange w:id="6742" w:author="Ngoc Le Van Truong" w:date="2023-04-28T11:38:00Z">
            <w:rPr>
              <w:ins w:id="6743" w:author="Ngoc Le Van Truong" w:date="2023-04-28T11:38:00Z"/>
              <w:rFonts w:ascii="Times New Roman" w:hAnsi="Times New Roman"/>
              <w:bCs/>
              <w:sz w:val="26"/>
              <w:szCs w:val="26"/>
            </w:rPr>
          </w:rPrChange>
        </w:rPr>
      </w:pPr>
      <w:ins w:id="6744" w:author="Ngoc Le Van Truong" w:date="2023-04-28T11:38:00Z">
        <w:r>
          <w:rPr>
            <w:rFonts w:ascii="Times New Roman" w:hAnsi="Times New Roman"/>
            <w:bCs/>
            <w:sz w:val="26"/>
            <w:szCs w:val="26"/>
          </w:rPr>
          <w:t>Bác sỹ sản khoa</w:t>
        </w:r>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t>K</w:t>
        </w:r>
        <w:r w:rsidRPr="00C92CE1">
          <w:rPr>
            <w:rFonts w:ascii="Times New Roman" w:hAnsi="Times New Roman"/>
            <w:bCs/>
            <w:sz w:val="26"/>
            <w:szCs w:val="26"/>
          </w:rPr>
          <w:t xml:space="preserve">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ins>
    </w:p>
    <w:p w14:paraId="55801DE3" w14:textId="5AC3B8B7" w:rsidR="000F77A3" w:rsidRPr="00C92CE1" w:rsidRDefault="000F77A3" w:rsidP="000F77A3">
      <w:pPr>
        <w:pStyle w:val="ListParagraph"/>
        <w:numPr>
          <w:ilvl w:val="0"/>
          <w:numId w:val="60"/>
        </w:numPr>
        <w:spacing w:before="60"/>
        <w:rPr>
          <w:ins w:id="6745" w:author="Ngoc Le Van Truong" w:date="2023-04-28T11:37:00Z"/>
          <w:sz w:val="26"/>
          <w:szCs w:val="26"/>
        </w:rPr>
      </w:pPr>
      <w:ins w:id="6746" w:author="Ngoc Le Van Truong" w:date="2023-04-28T11:38:00Z">
        <w:r>
          <w:rPr>
            <w:rFonts w:ascii="Times New Roman" w:hAnsi="Times New Roman"/>
            <w:bCs/>
            <w:sz w:val="26"/>
            <w:szCs w:val="26"/>
          </w:rPr>
          <w:t>Bác sỹ nhi khoa</w:t>
        </w:r>
      </w:ins>
      <w:ins w:id="6747" w:author="Ngoc Le Van Truong" w:date="2023-04-28T11:37:00Z">
        <w:r w:rsidRPr="00C92CE1">
          <w:rPr>
            <w:rFonts w:ascii="Times New Roman" w:hAnsi="Times New Roman"/>
            <w:bCs/>
            <w:sz w:val="26"/>
            <w:szCs w:val="26"/>
          </w:rPr>
          <w:t xml:space="preserve">  </w:t>
        </w:r>
      </w:ins>
      <w:ins w:id="6748" w:author="Ngoc Le Van Truong" w:date="2023-04-28T11:38:00Z">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r>
        <w:r>
          <w:rPr>
            <w:rFonts w:ascii="Times New Roman" w:hAnsi="Times New Roman"/>
            <w:bCs/>
            <w:sz w:val="26"/>
            <w:szCs w:val="26"/>
          </w:rPr>
          <w:tab/>
          <w:t>K</w:t>
        </w:r>
        <w:r w:rsidRPr="00C92CE1">
          <w:rPr>
            <w:rFonts w:ascii="Times New Roman" w:hAnsi="Times New Roman"/>
            <w:bCs/>
            <w:sz w:val="26"/>
            <w:szCs w:val="26"/>
          </w:rPr>
          <w:t xml:space="preserve">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ins>
    </w:p>
    <w:p w14:paraId="2F075EFD" w14:textId="0EF48DA9" w:rsidR="000F77A3" w:rsidRPr="00C92CE1" w:rsidRDefault="000F77A3">
      <w:pPr>
        <w:pStyle w:val="ListParagraph"/>
        <w:numPr>
          <w:ilvl w:val="2"/>
          <w:numId w:val="61"/>
        </w:numPr>
        <w:spacing w:after="160" w:line="259" w:lineRule="auto"/>
        <w:ind w:left="296" w:hanging="296"/>
        <w:rPr>
          <w:ins w:id="6749" w:author="Ngoc Le Van Truong" w:date="2023-04-28T11:37:00Z"/>
          <w:sz w:val="26"/>
          <w:szCs w:val="26"/>
        </w:rPr>
        <w:pPrChange w:id="6750" w:author="Ngoc Le Van Truong" w:date="2023-04-28T11:37:00Z">
          <w:pPr>
            <w:pStyle w:val="ListParagraph"/>
            <w:numPr>
              <w:ilvl w:val="2"/>
              <w:numId w:val="59"/>
            </w:numPr>
            <w:spacing w:after="160" w:line="259" w:lineRule="auto"/>
            <w:ind w:left="296" w:hanging="296"/>
          </w:pPr>
        </w:pPrChange>
      </w:pPr>
      <w:ins w:id="6751" w:author="Ngoc Le Van Truong" w:date="2023-04-28T11:37:00Z">
        <w:r w:rsidRPr="00C92CE1">
          <w:rPr>
            <w:sz w:val="26"/>
            <w:szCs w:val="26"/>
          </w:rPr>
          <w:t>Danh mục thiết bị, vật tư, thuốc</w:t>
        </w:r>
      </w:ins>
      <w:ins w:id="6752" w:author="Ngoc Le Van Truong" w:date="2023-04-28T11:42:00Z">
        <w:r w:rsidR="00607C7D">
          <w:rPr>
            <w:sz w:val="26"/>
            <w:szCs w:val="26"/>
          </w:rPr>
          <w:t xml:space="preserve"> </w:t>
        </w:r>
        <w:r w:rsidR="00607C7D" w:rsidRPr="00C92CE1">
          <w:rPr>
            <w:rFonts w:ascii="Times New Roman" w:hAnsi="Times New Roman"/>
            <w:bCs/>
            <w:sz w:val="26"/>
            <w:szCs w:val="26"/>
            <w:highlight w:val="yellow"/>
          </w:rPr>
          <w:t xml:space="preserve">(kiểm tra ngẫu nhiên 01 hộp cấp cứu </w:t>
        </w:r>
        <w:r w:rsidR="00607C7D">
          <w:rPr>
            <w:rFonts w:ascii="Times New Roman" w:hAnsi="Times New Roman"/>
            <w:bCs/>
            <w:sz w:val="26"/>
            <w:szCs w:val="26"/>
            <w:highlight w:val="yellow"/>
          </w:rPr>
          <w:t>sản khoa</w:t>
        </w:r>
        <w:r w:rsidR="00607C7D" w:rsidRPr="00C92CE1">
          <w:rPr>
            <w:rFonts w:ascii="Times New Roman" w:hAnsi="Times New Roman"/>
            <w:bCs/>
            <w:sz w:val="26"/>
            <w:szCs w:val="26"/>
            <w:highlight w:val="yellow"/>
          </w:rPr>
          <w:t>)</w:t>
        </w:r>
      </w:ins>
    </w:p>
    <w:p w14:paraId="48D3DB5D" w14:textId="77777777" w:rsidR="000F77A3" w:rsidRPr="000F77A3" w:rsidRDefault="000F77A3" w:rsidP="000F77A3">
      <w:pPr>
        <w:pStyle w:val="ListParagraph"/>
        <w:numPr>
          <w:ilvl w:val="0"/>
          <w:numId w:val="60"/>
        </w:numPr>
        <w:spacing w:before="60"/>
        <w:rPr>
          <w:ins w:id="6753" w:author="Ngoc Le Van Truong" w:date="2023-04-28T11:38:00Z"/>
          <w:sz w:val="26"/>
          <w:szCs w:val="26"/>
          <w:rPrChange w:id="6754" w:author="Ngoc Le Van Truong" w:date="2023-04-28T11:38:00Z">
            <w:rPr>
              <w:ins w:id="6755" w:author="Ngoc Le Van Truong" w:date="2023-04-28T11:38:00Z"/>
              <w:rFonts w:ascii="Times New Roman" w:hAnsi="Times New Roman"/>
              <w:bCs/>
              <w:sz w:val="26"/>
              <w:szCs w:val="26"/>
            </w:rPr>
          </w:rPrChange>
        </w:rPr>
      </w:pPr>
      <w:ins w:id="6756" w:author="Ngoc Le Van Truong" w:date="2023-04-28T11:37:00Z">
        <w:r w:rsidRPr="00C92CE1">
          <w:rPr>
            <w:sz w:val="26"/>
            <w:szCs w:val="26"/>
          </w:rPr>
          <w:t>3 gói gạc 10cm</w:t>
        </w:r>
        <w:r>
          <w:rPr>
            <w:sz w:val="26"/>
            <w:szCs w:val="26"/>
          </w:rPr>
          <w:t xml:space="preserve">: </w:t>
        </w:r>
        <w:r>
          <w:rPr>
            <w:sz w:val="26"/>
            <w:szCs w:val="26"/>
          </w:rPr>
          <w:tab/>
        </w:r>
        <w:r>
          <w:rPr>
            <w:sz w:val="26"/>
            <w:szCs w:val="26"/>
          </w:rPr>
          <w:tab/>
        </w:r>
        <w:r>
          <w:rPr>
            <w:sz w:val="26"/>
            <w:szCs w:val="26"/>
          </w:rPr>
          <w:tab/>
        </w:r>
        <w:r>
          <w:rPr>
            <w:sz w:val="26"/>
            <w:szCs w:val="26"/>
          </w:rPr>
          <w:tab/>
        </w:r>
        <w:r w:rsidRPr="00C92CE1">
          <w:rPr>
            <w:rFonts w:ascii="Times New Roman" w:hAnsi="Times New Roman"/>
            <w:bCs/>
            <w:sz w:val="26"/>
            <w:szCs w:val="26"/>
          </w:rPr>
          <w:t xml:space="preserve">Không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Có: </w:t>
        </w:r>
        <w:r w:rsidRPr="00C92CE1">
          <w:rPr>
            <w:rFonts w:ascii="Segoe UI Symbol" w:hAnsi="Segoe UI Symbol" w:cs="Segoe UI Symbol"/>
            <w:color w:val="111111"/>
            <w:sz w:val="26"/>
            <w:szCs w:val="26"/>
            <w:lang w:val="vi-VN"/>
          </w:rPr>
          <w:t>☐</w:t>
        </w:r>
        <w:r w:rsidRPr="00C92CE1">
          <w:rPr>
            <w:rFonts w:ascii="Times New Roman" w:hAnsi="Times New Roman"/>
            <w:bCs/>
            <w:sz w:val="26"/>
            <w:szCs w:val="26"/>
          </w:rPr>
          <w:t xml:space="preserve">   </w:t>
        </w:r>
      </w:ins>
    </w:p>
    <w:p w14:paraId="4F239C28" w14:textId="1C0348B0" w:rsidR="000F77A3" w:rsidRPr="00C92CE1" w:rsidRDefault="000F77A3">
      <w:pPr>
        <w:pStyle w:val="ListParagraph"/>
        <w:numPr>
          <w:ilvl w:val="0"/>
          <w:numId w:val="60"/>
        </w:numPr>
        <w:spacing w:before="60"/>
        <w:rPr>
          <w:ins w:id="6757" w:author="Ngoc Le Van Truong" w:date="2023-04-28T11:38:00Z"/>
          <w:sz w:val="26"/>
          <w:szCs w:val="26"/>
        </w:rPr>
        <w:pPrChange w:id="6758" w:author="Ngoc Le Van Truong" w:date="2023-04-28T11:38:00Z">
          <w:pPr>
            <w:pStyle w:val="ListParagraph"/>
            <w:numPr>
              <w:ilvl w:val="2"/>
              <w:numId w:val="61"/>
            </w:numPr>
            <w:spacing w:after="160" w:line="259" w:lineRule="auto"/>
            <w:ind w:left="409" w:hanging="409"/>
          </w:pPr>
        </w:pPrChange>
      </w:pPr>
      <w:ins w:id="6759" w:author="Ngoc Le Van Truong" w:date="2023-04-28T11:38:00Z">
        <w:r w:rsidRPr="00C92CE1">
          <w:rPr>
            <w:sz w:val="26"/>
            <w:szCs w:val="26"/>
          </w:rPr>
          <w:t>5 ống oxytocin 5UI</w:t>
        </w:r>
      </w:ins>
      <w:ins w:id="6760"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242A820D" w14:textId="3C2C72E5" w:rsidR="000F77A3" w:rsidRPr="00C92CE1" w:rsidRDefault="000F77A3">
      <w:pPr>
        <w:pStyle w:val="ListParagraph"/>
        <w:numPr>
          <w:ilvl w:val="0"/>
          <w:numId w:val="60"/>
        </w:numPr>
        <w:spacing w:before="60"/>
        <w:rPr>
          <w:ins w:id="6761" w:author="Ngoc Le Van Truong" w:date="2023-04-28T11:38:00Z"/>
          <w:sz w:val="26"/>
          <w:szCs w:val="26"/>
        </w:rPr>
        <w:pPrChange w:id="6762" w:author="Ngoc Le Van Truong" w:date="2023-04-28T11:38:00Z">
          <w:pPr>
            <w:pStyle w:val="ListParagraph"/>
            <w:numPr>
              <w:ilvl w:val="2"/>
              <w:numId w:val="61"/>
            </w:numPr>
            <w:spacing w:after="160" w:line="259" w:lineRule="auto"/>
            <w:ind w:left="409" w:hanging="409"/>
          </w:pPr>
        </w:pPrChange>
      </w:pPr>
      <w:ins w:id="6763" w:author="Ngoc Le Van Truong" w:date="2023-04-28T11:38:00Z">
        <w:r w:rsidRPr="00C92CE1">
          <w:rPr>
            <w:sz w:val="26"/>
            <w:szCs w:val="26"/>
          </w:rPr>
          <w:t>2 ống Magnesium sulfat 1g</w:t>
        </w:r>
      </w:ins>
      <w:ins w:id="6764" w:author="Ngoc Le Van Truong" w:date="2023-04-28T11:39:00Z">
        <w:r w:rsidR="000E6F32">
          <w:rPr>
            <w:sz w:val="26"/>
            <w:szCs w:val="26"/>
          </w:rPr>
          <w:t xml:space="preserve">: </w:t>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0DCBE632" w14:textId="2C929886" w:rsidR="000F77A3" w:rsidRPr="00C92CE1" w:rsidRDefault="000F77A3">
      <w:pPr>
        <w:pStyle w:val="ListParagraph"/>
        <w:numPr>
          <w:ilvl w:val="0"/>
          <w:numId w:val="60"/>
        </w:numPr>
        <w:spacing w:before="60"/>
        <w:rPr>
          <w:ins w:id="6765" w:author="Ngoc Le Van Truong" w:date="2023-04-28T11:38:00Z"/>
          <w:sz w:val="26"/>
          <w:szCs w:val="26"/>
        </w:rPr>
        <w:pPrChange w:id="6766" w:author="Ngoc Le Van Truong" w:date="2023-04-28T11:38:00Z">
          <w:pPr>
            <w:pStyle w:val="ListParagraph"/>
            <w:numPr>
              <w:ilvl w:val="2"/>
              <w:numId w:val="61"/>
            </w:numPr>
            <w:spacing w:after="160" w:line="259" w:lineRule="auto"/>
            <w:ind w:left="409" w:hanging="409"/>
          </w:pPr>
        </w:pPrChange>
      </w:pPr>
      <w:ins w:id="6767" w:author="Ngoc Le Van Truong" w:date="2023-04-28T11:38:00Z">
        <w:r w:rsidRPr="00C92CE1">
          <w:rPr>
            <w:sz w:val="26"/>
            <w:szCs w:val="26"/>
          </w:rPr>
          <w:t>1 chai cồn Iod 10%</w:t>
        </w:r>
      </w:ins>
      <w:ins w:id="6768"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624ACBDA" w14:textId="37866B12" w:rsidR="000F77A3" w:rsidRPr="00C92CE1" w:rsidRDefault="000F77A3">
      <w:pPr>
        <w:pStyle w:val="ListParagraph"/>
        <w:numPr>
          <w:ilvl w:val="0"/>
          <w:numId w:val="60"/>
        </w:numPr>
        <w:spacing w:before="60"/>
        <w:rPr>
          <w:ins w:id="6769" w:author="Ngoc Le Van Truong" w:date="2023-04-28T11:38:00Z"/>
          <w:sz w:val="26"/>
          <w:szCs w:val="26"/>
        </w:rPr>
        <w:pPrChange w:id="6770" w:author="Ngoc Le Van Truong" w:date="2023-04-28T11:38:00Z">
          <w:pPr>
            <w:pStyle w:val="ListParagraph"/>
            <w:numPr>
              <w:ilvl w:val="2"/>
              <w:numId w:val="61"/>
            </w:numPr>
            <w:spacing w:after="160" w:line="259" w:lineRule="auto"/>
            <w:ind w:left="409" w:hanging="409"/>
          </w:pPr>
        </w:pPrChange>
      </w:pPr>
      <w:ins w:id="6771" w:author="Ngoc Le Van Truong" w:date="2023-04-28T11:38:00Z">
        <w:r w:rsidRPr="00C92CE1">
          <w:rPr>
            <w:sz w:val="26"/>
            <w:szCs w:val="26"/>
          </w:rPr>
          <w:t>1 b</w:t>
        </w:r>
        <w:r w:rsidRPr="00C92CE1">
          <w:rPr>
            <w:rFonts w:hint="eastAsia"/>
            <w:sz w:val="26"/>
            <w:szCs w:val="26"/>
          </w:rPr>
          <w:t>ă</w:t>
        </w:r>
        <w:r w:rsidRPr="00C92CE1">
          <w:rPr>
            <w:sz w:val="26"/>
            <w:szCs w:val="26"/>
          </w:rPr>
          <w:t>ng kẹp rốn</w:t>
        </w:r>
      </w:ins>
      <w:ins w:id="6772" w:author="Ngoc Le Van Truong" w:date="2023-04-28T11:39:00Z">
        <w:r w:rsidR="000E6F32">
          <w:rPr>
            <w:sz w:val="26"/>
            <w:szCs w:val="26"/>
          </w:rPr>
          <w:t>:</w:t>
        </w:r>
        <w:r w:rsidR="000E6F32">
          <w:rPr>
            <w:sz w:val="26"/>
            <w:szCs w:val="26"/>
          </w:rPr>
          <w:tab/>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6A7B532B" w14:textId="77F55A71" w:rsidR="000F77A3" w:rsidRPr="00C92CE1" w:rsidRDefault="000F77A3">
      <w:pPr>
        <w:pStyle w:val="ListParagraph"/>
        <w:numPr>
          <w:ilvl w:val="0"/>
          <w:numId w:val="60"/>
        </w:numPr>
        <w:spacing w:before="60"/>
        <w:rPr>
          <w:ins w:id="6773" w:author="Ngoc Le Van Truong" w:date="2023-04-28T11:38:00Z"/>
          <w:sz w:val="26"/>
          <w:szCs w:val="26"/>
        </w:rPr>
        <w:pPrChange w:id="6774" w:author="Ngoc Le Van Truong" w:date="2023-04-28T11:38:00Z">
          <w:pPr>
            <w:pStyle w:val="ListParagraph"/>
            <w:numPr>
              <w:ilvl w:val="2"/>
              <w:numId w:val="61"/>
            </w:numPr>
            <w:spacing w:after="160" w:line="259" w:lineRule="auto"/>
            <w:ind w:left="409" w:hanging="409"/>
          </w:pPr>
        </w:pPrChange>
      </w:pPr>
      <w:ins w:id="6775" w:author="Ngoc Le Van Truong" w:date="2023-04-28T11:38:00Z">
        <w:r w:rsidRPr="00C92CE1">
          <w:rPr>
            <w:sz w:val="26"/>
            <w:szCs w:val="26"/>
          </w:rPr>
          <w:t>5 gói gạc 10cm</w:t>
        </w:r>
      </w:ins>
      <w:ins w:id="6776"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183284D2" w14:textId="6D07F785" w:rsidR="000F77A3" w:rsidRPr="00C92CE1" w:rsidRDefault="000F77A3">
      <w:pPr>
        <w:pStyle w:val="ListParagraph"/>
        <w:numPr>
          <w:ilvl w:val="0"/>
          <w:numId w:val="60"/>
        </w:numPr>
        <w:spacing w:before="60"/>
        <w:rPr>
          <w:ins w:id="6777" w:author="Ngoc Le Van Truong" w:date="2023-04-28T11:38:00Z"/>
          <w:sz w:val="26"/>
          <w:szCs w:val="26"/>
        </w:rPr>
        <w:pPrChange w:id="6778" w:author="Ngoc Le Van Truong" w:date="2023-04-28T11:38:00Z">
          <w:pPr>
            <w:pStyle w:val="ListParagraph"/>
            <w:numPr>
              <w:ilvl w:val="2"/>
              <w:numId w:val="61"/>
            </w:numPr>
            <w:spacing w:after="160" w:line="259" w:lineRule="auto"/>
            <w:ind w:left="409" w:hanging="409"/>
          </w:pPr>
        </w:pPrChange>
      </w:pPr>
      <w:ins w:id="6779" w:author="Ngoc Le Van Truong" w:date="2023-04-28T11:38:00Z">
        <w:r w:rsidRPr="00C92CE1">
          <w:rPr>
            <w:sz w:val="26"/>
            <w:szCs w:val="26"/>
          </w:rPr>
          <w:t>1 ch</w:t>
        </w:r>
        <w:r w:rsidRPr="00C92CE1">
          <w:rPr>
            <w:rFonts w:hint="eastAsia"/>
            <w:sz w:val="26"/>
            <w:szCs w:val="26"/>
          </w:rPr>
          <w:t>ă</w:t>
        </w:r>
        <w:r w:rsidRPr="00C92CE1">
          <w:rPr>
            <w:sz w:val="26"/>
            <w:szCs w:val="26"/>
          </w:rPr>
          <w:t>n vải</w:t>
        </w:r>
      </w:ins>
      <w:ins w:id="6780"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651E2ADA" w14:textId="27A8F8A3" w:rsidR="000F77A3" w:rsidRPr="00C92CE1" w:rsidRDefault="000F77A3">
      <w:pPr>
        <w:pStyle w:val="ListParagraph"/>
        <w:numPr>
          <w:ilvl w:val="0"/>
          <w:numId w:val="60"/>
        </w:numPr>
        <w:spacing w:before="60"/>
        <w:rPr>
          <w:ins w:id="6781" w:author="Ngoc Le Van Truong" w:date="2023-04-28T11:38:00Z"/>
          <w:sz w:val="26"/>
          <w:szCs w:val="26"/>
        </w:rPr>
        <w:pPrChange w:id="6782" w:author="Ngoc Le Van Truong" w:date="2023-04-28T11:38:00Z">
          <w:pPr>
            <w:pStyle w:val="ListParagraph"/>
            <w:numPr>
              <w:ilvl w:val="2"/>
              <w:numId w:val="61"/>
            </w:numPr>
            <w:spacing w:after="160" w:line="259" w:lineRule="auto"/>
            <w:ind w:left="409" w:hanging="409"/>
          </w:pPr>
        </w:pPrChange>
      </w:pPr>
      <w:ins w:id="6783" w:author="Ngoc Le Van Truong" w:date="2023-04-28T11:38:00Z">
        <w:r w:rsidRPr="00C92CE1">
          <w:rPr>
            <w:sz w:val="26"/>
            <w:szCs w:val="26"/>
          </w:rPr>
          <w:t>1 bộ tiểu phẫu:</w:t>
        </w:r>
      </w:ins>
      <w:ins w:id="6784" w:author="Ngoc Le Van Truong" w:date="2023-04-28T11:39:00Z">
        <w:r w:rsidR="000E6F32">
          <w:rPr>
            <w:sz w:val="26"/>
            <w:szCs w:val="26"/>
          </w:rPr>
          <w:tab/>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515EE0BC" w14:textId="693C4B32" w:rsidR="000F77A3" w:rsidRPr="00C92CE1" w:rsidRDefault="000F77A3">
      <w:pPr>
        <w:pStyle w:val="ListParagraph"/>
        <w:numPr>
          <w:ilvl w:val="3"/>
          <w:numId w:val="44"/>
        </w:numPr>
        <w:spacing w:after="160" w:line="259" w:lineRule="auto"/>
        <w:ind w:left="630" w:hanging="263"/>
        <w:rPr>
          <w:ins w:id="6785" w:author="Ngoc Le Van Truong" w:date="2023-04-28T11:38:00Z"/>
          <w:sz w:val="26"/>
          <w:szCs w:val="26"/>
        </w:rPr>
        <w:pPrChange w:id="6786" w:author="Ngoc Le Van Truong" w:date="2023-04-28T11:39:00Z">
          <w:pPr>
            <w:pStyle w:val="ListParagraph"/>
            <w:numPr>
              <w:ilvl w:val="3"/>
              <w:numId w:val="44"/>
            </w:numPr>
            <w:spacing w:after="160" w:line="259" w:lineRule="auto"/>
            <w:ind w:left="934" w:hanging="567"/>
          </w:pPr>
        </w:pPrChange>
      </w:pPr>
      <w:ins w:id="6787" w:author="Ngoc Le Van Truong" w:date="2023-04-28T11:38:00Z">
        <w:r w:rsidRPr="00C92CE1">
          <w:rPr>
            <w:sz w:val="26"/>
            <w:szCs w:val="26"/>
          </w:rPr>
          <w:t>1 l</w:t>
        </w:r>
        <w:r w:rsidRPr="00C92CE1">
          <w:rPr>
            <w:rFonts w:hint="eastAsia"/>
            <w:sz w:val="26"/>
            <w:szCs w:val="26"/>
          </w:rPr>
          <w:t>ư</w:t>
        </w:r>
        <w:r w:rsidRPr="00C92CE1">
          <w:rPr>
            <w:sz w:val="26"/>
            <w:szCs w:val="26"/>
          </w:rPr>
          <w:t>ỡi dao phẫu thuật</w:t>
        </w:r>
      </w:ins>
      <w:ins w:id="6788" w:author="Ngoc Le Van Truong" w:date="2023-04-28T11:39:00Z">
        <w:r w:rsidR="000E6F32">
          <w:rPr>
            <w:sz w:val="26"/>
            <w:szCs w:val="26"/>
          </w:rPr>
          <w:t xml:space="preserve">: </w:t>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3FE06995" w14:textId="0AE767BF" w:rsidR="000F77A3" w:rsidRPr="00C92CE1" w:rsidRDefault="000F77A3">
      <w:pPr>
        <w:pStyle w:val="ListParagraph"/>
        <w:numPr>
          <w:ilvl w:val="3"/>
          <w:numId w:val="44"/>
        </w:numPr>
        <w:spacing w:after="160" w:line="259" w:lineRule="auto"/>
        <w:ind w:left="630" w:hanging="263"/>
        <w:rPr>
          <w:ins w:id="6789" w:author="Ngoc Le Van Truong" w:date="2023-04-28T11:38:00Z"/>
          <w:sz w:val="26"/>
          <w:szCs w:val="26"/>
        </w:rPr>
        <w:pPrChange w:id="6790" w:author="Ngoc Le Van Truong" w:date="2023-04-28T11:39:00Z">
          <w:pPr>
            <w:pStyle w:val="ListParagraph"/>
            <w:numPr>
              <w:ilvl w:val="3"/>
              <w:numId w:val="44"/>
            </w:numPr>
            <w:spacing w:after="160" w:line="259" w:lineRule="auto"/>
            <w:ind w:left="934" w:hanging="567"/>
          </w:pPr>
        </w:pPrChange>
      </w:pPr>
      <w:ins w:id="6791" w:author="Ngoc Le Van Truong" w:date="2023-04-28T11:38:00Z">
        <w:r w:rsidRPr="00C92CE1">
          <w:rPr>
            <w:sz w:val="26"/>
            <w:szCs w:val="26"/>
          </w:rPr>
          <w:t>1 cán dao phẫu thuật</w:t>
        </w:r>
      </w:ins>
      <w:ins w:id="6792" w:author="Ngoc Le Van Truong" w:date="2023-04-28T11:39:00Z">
        <w:r w:rsidR="000E6F32">
          <w:rPr>
            <w:sz w:val="26"/>
            <w:szCs w:val="26"/>
          </w:rPr>
          <w:t xml:space="preserve">: </w:t>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1F3F5871" w14:textId="584AA4F9" w:rsidR="000F77A3" w:rsidRPr="00C92CE1" w:rsidRDefault="000F77A3">
      <w:pPr>
        <w:pStyle w:val="ListParagraph"/>
        <w:numPr>
          <w:ilvl w:val="3"/>
          <w:numId w:val="44"/>
        </w:numPr>
        <w:spacing w:after="160" w:line="259" w:lineRule="auto"/>
        <w:ind w:left="630" w:hanging="263"/>
        <w:rPr>
          <w:ins w:id="6793" w:author="Ngoc Le Van Truong" w:date="2023-04-28T11:38:00Z"/>
          <w:sz w:val="26"/>
          <w:szCs w:val="26"/>
        </w:rPr>
        <w:pPrChange w:id="6794" w:author="Ngoc Le Van Truong" w:date="2023-04-28T11:39:00Z">
          <w:pPr>
            <w:pStyle w:val="ListParagraph"/>
            <w:numPr>
              <w:ilvl w:val="3"/>
              <w:numId w:val="44"/>
            </w:numPr>
            <w:spacing w:after="160" w:line="259" w:lineRule="auto"/>
            <w:ind w:left="934" w:hanging="567"/>
          </w:pPr>
        </w:pPrChange>
      </w:pPr>
      <w:ins w:id="6795" w:author="Ngoc Le Van Truong" w:date="2023-04-28T11:38:00Z">
        <w:r w:rsidRPr="00C92CE1">
          <w:rPr>
            <w:sz w:val="26"/>
            <w:szCs w:val="26"/>
          </w:rPr>
          <w:t>1 kẹp phẫu thuật</w:t>
        </w:r>
      </w:ins>
      <w:ins w:id="6796"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5C309C53" w14:textId="4AE3468F" w:rsidR="000F77A3" w:rsidRPr="00C92CE1" w:rsidRDefault="000F77A3">
      <w:pPr>
        <w:pStyle w:val="ListParagraph"/>
        <w:numPr>
          <w:ilvl w:val="3"/>
          <w:numId w:val="44"/>
        </w:numPr>
        <w:spacing w:after="160" w:line="259" w:lineRule="auto"/>
        <w:ind w:left="630" w:hanging="263"/>
        <w:rPr>
          <w:ins w:id="6797" w:author="Ngoc Le Van Truong" w:date="2023-04-28T11:38:00Z"/>
          <w:sz w:val="26"/>
          <w:szCs w:val="26"/>
        </w:rPr>
        <w:pPrChange w:id="6798" w:author="Ngoc Le Van Truong" w:date="2023-04-28T11:39:00Z">
          <w:pPr>
            <w:pStyle w:val="ListParagraph"/>
            <w:numPr>
              <w:ilvl w:val="3"/>
              <w:numId w:val="44"/>
            </w:numPr>
            <w:spacing w:after="160" w:line="259" w:lineRule="auto"/>
            <w:ind w:left="934" w:hanging="567"/>
          </w:pPr>
        </w:pPrChange>
      </w:pPr>
      <w:ins w:id="6799" w:author="Ngoc Le Van Truong" w:date="2023-04-28T11:38:00Z">
        <w:r w:rsidRPr="00C92CE1">
          <w:rPr>
            <w:sz w:val="26"/>
            <w:szCs w:val="26"/>
          </w:rPr>
          <w:t>2 panh phẫu thuật</w:t>
        </w:r>
      </w:ins>
      <w:ins w:id="6800" w:author="Ngoc Le Van Truong" w:date="2023-04-28T11:39: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4FE9FB9C" w14:textId="73865BF9" w:rsidR="000F77A3" w:rsidRPr="00C92CE1" w:rsidRDefault="000F77A3">
      <w:pPr>
        <w:pStyle w:val="ListParagraph"/>
        <w:numPr>
          <w:ilvl w:val="3"/>
          <w:numId w:val="44"/>
        </w:numPr>
        <w:spacing w:after="160" w:line="259" w:lineRule="auto"/>
        <w:ind w:left="630" w:hanging="263"/>
        <w:rPr>
          <w:ins w:id="6801" w:author="Ngoc Le Van Truong" w:date="2023-04-28T11:38:00Z"/>
          <w:sz w:val="26"/>
          <w:szCs w:val="26"/>
        </w:rPr>
        <w:pPrChange w:id="6802" w:author="Ngoc Le Van Truong" w:date="2023-04-28T11:39:00Z">
          <w:pPr>
            <w:pStyle w:val="ListParagraph"/>
            <w:numPr>
              <w:ilvl w:val="3"/>
              <w:numId w:val="44"/>
            </w:numPr>
            <w:spacing w:after="160" w:line="259" w:lineRule="auto"/>
            <w:ind w:left="934" w:hanging="567"/>
          </w:pPr>
        </w:pPrChange>
      </w:pPr>
      <w:ins w:id="6803" w:author="Ngoc Le Van Truong" w:date="2023-04-28T11:38:00Z">
        <w:r w:rsidRPr="00C92CE1">
          <w:rPr>
            <w:sz w:val="26"/>
            <w:szCs w:val="26"/>
          </w:rPr>
          <w:t>1 kìm kẹp kim</w:t>
        </w:r>
      </w:ins>
      <w:ins w:id="6804" w:author="Ngoc Le Van Truong" w:date="2023-04-28T11:40: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5E66793F" w14:textId="01932EEB" w:rsidR="000F77A3" w:rsidRPr="00C92CE1" w:rsidRDefault="000F77A3">
      <w:pPr>
        <w:pStyle w:val="ListParagraph"/>
        <w:numPr>
          <w:ilvl w:val="3"/>
          <w:numId w:val="44"/>
        </w:numPr>
        <w:spacing w:after="160" w:line="259" w:lineRule="auto"/>
        <w:ind w:left="630" w:hanging="263"/>
        <w:rPr>
          <w:ins w:id="6805" w:author="Ngoc Le Van Truong" w:date="2023-04-28T11:38:00Z"/>
          <w:sz w:val="26"/>
          <w:szCs w:val="26"/>
        </w:rPr>
        <w:pPrChange w:id="6806" w:author="Ngoc Le Van Truong" w:date="2023-04-28T11:39:00Z">
          <w:pPr>
            <w:pStyle w:val="ListParagraph"/>
            <w:numPr>
              <w:ilvl w:val="3"/>
              <w:numId w:val="44"/>
            </w:numPr>
            <w:spacing w:after="160" w:line="259" w:lineRule="auto"/>
            <w:ind w:left="934" w:hanging="567"/>
          </w:pPr>
        </w:pPrChange>
      </w:pPr>
      <w:ins w:id="6807" w:author="Ngoc Le Van Truong" w:date="2023-04-28T11:38:00Z">
        <w:r w:rsidRPr="00C92CE1">
          <w:rPr>
            <w:sz w:val="26"/>
            <w:szCs w:val="26"/>
          </w:rPr>
          <w:t>2 kéo y tế</w:t>
        </w:r>
      </w:ins>
      <w:ins w:id="6808" w:author="Ngoc Le Van Truong" w:date="2023-04-28T11:40: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1C463D1B" w14:textId="789A8644" w:rsidR="000F77A3" w:rsidRPr="00C92CE1" w:rsidRDefault="000F77A3">
      <w:pPr>
        <w:pStyle w:val="ListParagraph"/>
        <w:numPr>
          <w:ilvl w:val="3"/>
          <w:numId w:val="44"/>
        </w:numPr>
        <w:spacing w:after="160" w:line="259" w:lineRule="auto"/>
        <w:ind w:left="630" w:hanging="263"/>
        <w:rPr>
          <w:ins w:id="6809" w:author="Ngoc Le Van Truong" w:date="2023-04-28T11:38:00Z"/>
          <w:sz w:val="26"/>
          <w:szCs w:val="26"/>
        </w:rPr>
        <w:pPrChange w:id="6810" w:author="Ngoc Le Van Truong" w:date="2023-04-28T11:39:00Z">
          <w:pPr>
            <w:pStyle w:val="ListParagraph"/>
            <w:numPr>
              <w:ilvl w:val="3"/>
              <w:numId w:val="44"/>
            </w:numPr>
            <w:spacing w:after="160" w:line="259" w:lineRule="auto"/>
            <w:ind w:left="934" w:hanging="567"/>
          </w:pPr>
        </w:pPrChange>
      </w:pPr>
      <w:ins w:id="6811" w:author="Ngoc Le Van Truong" w:date="2023-04-28T11:38:00Z">
        <w:r w:rsidRPr="00C92CE1">
          <w:rPr>
            <w:sz w:val="26"/>
            <w:szCs w:val="26"/>
          </w:rPr>
          <w:t>1 sợi chỉ sợi (Vicryl) liền kim hoặc + 1 kim phẫu thuật</w:t>
        </w:r>
      </w:ins>
      <w:ins w:id="6812" w:author="Ngoc Le Van Truong" w:date="2023-04-28T11:40:00Z">
        <w:r w:rsidR="000E6F32">
          <w:rPr>
            <w:sz w:val="26"/>
            <w:szCs w:val="26"/>
          </w:rPr>
          <w:t xml:space="preserve">: </w:t>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4DA2F8C5" w14:textId="4FC1A3B2" w:rsidR="000F77A3" w:rsidRPr="00C92CE1" w:rsidRDefault="000F77A3">
      <w:pPr>
        <w:pStyle w:val="ListParagraph"/>
        <w:numPr>
          <w:ilvl w:val="0"/>
          <w:numId w:val="60"/>
        </w:numPr>
        <w:spacing w:before="60"/>
        <w:rPr>
          <w:ins w:id="6813" w:author="Ngoc Le Van Truong" w:date="2023-04-28T11:38:00Z"/>
          <w:sz w:val="26"/>
          <w:szCs w:val="26"/>
        </w:rPr>
        <w:pPrChange w:id="6814" w:author="Ngoc Le Van Truong" w:date="2023-04-28T11:39:00Z">
          <w:pPr>
            <w:pStyle w:val="ListParagraph"/>
            <w:numPr>
              <w:ilvl w:val="2"/>
              <w:numId w:val="61"/>
            </w:numPr>
            <w:spacing w:after="160" w:line="259" w:lineRule="auto"/>
            <w:ind w:left="409" w:hanging="409"/>
          </w:pPr>
        </w:pPrChange>
      </w:pPr>
      <w:ins w:id="6815" w:author="Ngoc Le Van Truong" w:date="2023-04-28T11:38:00Z">
        <w:r w:rsidRPr="00C92CE1">
          <w:rPr>
            <w:sz w:val="26"/>
            <w:szCs w:val="26"/>
          </w:rPr>
          <w:t>1 nội khí quản cỡ số 3</w:t>
        </w:r>
      </w:ins>
      <w:ins w:id="6816" w:author="Ngoc Le Van Truong" w:date="2023-04-28T11:40:00Z">
        <w:r w:rsidR="000E6F32">
          <w:rPr>
            <w:sz w:val="26"/>
            <w:szCs w:val="26"/>
          </w:rPr>
          <w:t xml:space="preserve">: </w:t>
        </w:r>
        <w:r w:rsidR="000E6F32">
          <w:rPr>
            <w:sz w:val="26"/>
            <w:szCs w:val="26"/>
          </w:rPr>
          <w:tab/>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002E6DBE" w14:textId="660EAFC3" w:rsidR="000F77A3" w:rsidRPr="00C92CE1" w:rsidRDefault="000F77A3">
      <w:pPr>
        <w:pStyle w:val="ListParagraph"/>
        <w:numPr>
          <w:ilvl w:val="0"/>
          <w:numId w:val="60"/>
        </w:numPr>
        <w:spacing w:before="60"/>
        <w:rPr>
          <w:ins w:id="6817" w:author="Ngoc Le Van Truong" w:date="2023-04-28T11:38:00Z"/>
          <w:sz w:val="26"/>
          <w:szCs w:val="26"/>
        </w:rPr>
        <w:pPrChange w:id="6818" w:author="Ngoc Le Van Truong" w:date="2023-04-28T11:39:00Z">
          <w:pPr>
            <w:pStyle w:val="ListParagraph"/>
            <w:numPr>
              <w:ilvl w:val="2"/>
              <w:numId w:val="61"/>
            </w:numPr>
            <w:spacing w:after="160" w:line="259" w:lineRule="auto"/>
            <w:ind w:left="409" w:hanging="409"/>
          </w:pPr>
        </w:pPrChange>
      </w:pPr>
      <w:ins w:id="6819" w:author="Ngoc Le Van Truong" w:date="2023-04-28T11:38:00Z">
        <w:r w:rsidRPr="00C92CE1">
          <w:rPr>
            <w:sz w:val="26"/>
            <w:szCs w:val="26"/>
          </w:rPr>
          <w:t xml:space="preserve">1 </w:t>
        </w:r>
        <w:r w:rsidRPr="00C92CE1">
          <w:rPr>
            <w:rFonts w:hint="eastAsia"/>
            <w:sz w:val="26"/>
            <w:szCs w:val="26"/>
          </w:rPr>
          <w:t>đè</w:t>
        </w:r>
        <w:r w:rsidRPr="00C92CE1">
          <w:rPr>
            <w:sz w:val="26"/>
            <w:szCs w:val="26"/>
          </w:rPr>
          <w:t>n soi thanh quản s</w:t>
        </w:r>
        <w:r w:rsidRPr="00C92CE1">
          <w:rPr>
            <w:rFonts w:hint="eastAsia"/>
            <w:sz w:val="26"/>
            <w:szCs w:val="26"/>
          </w:rPr>
          <w:t>ơ</w:t>
        </w:r>
        <w:r w:rsidRPr="00C92CE1">
          <w:rPr>
            <w:sz w:val="26"/>
            <w:szCs w:val="26"/>
          </w:rPr>
          <w:t xml:space="preserve"> sinh</w:t>
        </w:r>
      </w:ins>
      <w:ins w:id="6820" w:author="Ngoc Le Van Truong" w:date="2023-04-28T11:40:00Z">
        <w:r w:rsidR="000E6F32">
          <w:rPr>
            <w:sz w:val="26"/>
            <w:szCs w:val="26"/>
          </w:rPr>
          <w:t xml:space="preserve">: </w:t>
        </w:r>
        <w:r w:rsidR="000E6F32">
          <w:rPr>
            <w:sz w:val="26"/>
            <w:szCs w:val="26"/>
          </w:rPr>
          <w:tab/>
        </w:r>
        <w:r w:rsidR="000E6F32">
          <w:rPr>
            <w:sz w:val="26"/>
            <w:szCs w:val="26"/>
          </w:rPr>
          <w:tab/>
        </w:r>
        <w:r w:rsidR="000E6F32" w:rsidRPr="00C92CE1">
          <w:rPr>
            <w:rFonts w:ascii="Times New Roman" w:hAnsi="Times New Roman"/>
            <w:bCs/>
            <w:sz w:val="26"/>
            <w:szCs w:val="26"/>
          </w:rPr>
          <w:t xml:space="preserve">Không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Có: </w:t>
        </w:r>
        <w:r w:rsidR="000E6F32" w:rsidRPr="00C92CE1">
          <w:rPr>
            <w:rFonts w:ascii="Segoe UI Symbol" w:hAnsi="Segoe UI Symbol" w:cs="Segoe UI Symbol"/>
            <w:color w:val="111111"/>
            <w:sz w:val="26"/>
            <w:szCs w:val="26"/>
            <w:lang w:val="vi-VN"/>
          </w:rPr>
          <w:t>☐</w:t>
        </w:r>
        <w:r w:rsidR="000E6F32" w:rsidRPr="00C92CE1">
          <w:rPr>
            <w:rFonts w:ascii="Times New Roman" w:hAnsi="Times New Roman"/>
            <w:bCs/>
            <w:sz w:val="26"/>
            <w:szCs w:val="26"/>
          </w:rPr>
          <w:t xml:space="preserve">   </w:t>
        </w:r>
      </w:ins>
    </w:p>
    <w:p w14:paraId="6C92BAC4" w14:textId="73466DE4" w:rsidR="006A1A1F" w:rsidRPr="006A1A1F" w:rsidDel="00830B9F" w:rsidRDefault="006A1A1F" w:rsidP="006A1A1F">
      <w:pPr>
        <w:spacing w:before="60"/>
        <w:rPr>
          <w:ins w:id="6821" w:author="Thu Do" w:date="2023-04-21T09:48:00Z"/>
          <w:del w:id="6822" w:author="Ngoc Le Van Truong" w:date="2023-04-28T11:40:00Z"/>
          <w:sz w:val="26"/>
          <w:szCs w:val="26"/>
          <w:rPrChange w:id="6823" w:author="Ngoc Le Van Truong" w:date="2023-04-28T11:33:00Z">
            <w:rPr>
              <w:ins w:id="6824" w:author="Thu Do" w:date="2023-04-21T09:48:00Z"/>
              <w:del w:id="6825" w:author="Ngoc Le Van Truong" w:date="2023-04-28T11:40:00Z"/>
            </w:rPr>
          </w:rPrChange>
        </w:rPr>
      </w:pPr>
    </w:p>
    <w:tbl>
      <w:tblPr>
        <w:tblStyle w:val="TableGrid"/>
        <w:tblW w:w="10201" w:type="dxa"/>
        <w:tblLook w:val="04A0" w:firstRow="1" w:lastRow="0" w:firstColumn="1" w:lastColumn="0" w:noHBand="0" w:noVBand="1"/>
        <w:tblPrChange w:id="6826" w:author="Thu Do" w:date="2023-04-21T09:58:00Z">
          <w:tblPr>
            <w:tblStyle w:val="TableGrid"/>
            <w:tblW w:w="0" w:type="auto"/>
            <w:tblLook w:val="04A0" w:firstRow="1" w:lastRow="0" w:firstColumn="1" w:lastColumn="0" w:noHBand="0" w:noVBand="1"/>
          </w:tblPr>
        </w:tblPrChange>
      </w:tblPr>
      <w:tblGrid>
        <w:gridCol w:w="1555"/>
        <w:gridCol w:w="2409"/>
        <w:gridCol w:w="2694"/>
        <w:gridCol w:w="3543"/>
        <w:tblGridChange w:id="6827">
          <w:tblGrid>
            <w:gridCol w:w="2362"/>
            <w:gridCol w:w="2363"/>
            <w:gridCol w:w="2363"/>
            <w:gridCol w:w="2363"/>
          </w:tblGrid>
        </w:tblGridChange>
      </w:tblGrid>
      <w:tr w:rsidR="00F24037" w:rsidRPr="00584A03" w:rsidDel="00830B9F" w14:paraId="5FBC22CB" w14:textId="593486B5" w:rsidTr="00584A03">
        <w:trPr>
          <w:tblHeader/>
          <w:ins w:id="6828" w:author="Thu Do" w:date="2023-04-21T09:48:00Z"/>
          <w:del w:id="6829" w:author="Ngoc Le Van Truong" w:date="2023-04-28T11:40:00Z"/>
        </w:trPr>
        <w:tc>
          <w:tcPr>
            <w:tcW w:w="1555" w:type="dxa"/>
            <w:tcPrChange w:id="6830" w:author="Thu Do" w:date="2023-04-21T09:58:00Z">
              <w:tcPr>
                <w:tcW w:w="2362" w:type="dxa"/>
              </w:tcPr>
            </w:tcPrChange>
          </w:tcPr>
          <w:p w14:paraId="73F6C5DB" w14:textId="18A17D2B" w:rsidR="00F24037" w:rsidRPr="00584A03" w:rsidDel="00830B9F" w:rsidRDefault="00F24037">
            <w:pPr>
              <w:spacing w:before="60"/>
              <w:jc w:val="center"/>
              <w:rPr>
                <w:ins w:id="6831" w:author="Thu Do" w:date="2023-04-21T09:48:00Z"/>
                <w:del w:id="6832" w:author="Ngoc Le Van Truong" w:date="2023-04-28T11:40:00Z"/>
                <w:rFonts w:ascii="Times New Roman" w:hAnsi="Times New Roman"/>
                <w:b/>
                <w:bCs/>
                <w:sz w:val="26"/>
                <w:szCs w:val="26"/>
                <w:rPrChange w:id="6833" w:author="Thu Do" w:date="2023-04-21T09:58:00Z">
                  <w:rPr>
                    <w:ins w:id="6834" w:author="Thu Do" w:date="2023-04-21T09:48:00Z"/>
                    <w:del w:id="6835" w:author="Ngoc Le Van Truong" w:date="2023-04-28T11:40:00Z"/>
                    <w:rFonts w:ascii="Times New Roman" w:hAnsi="Times New Roman"/>
                    <w:bCs/>
                    <w:sz w:val="26"/>
                    <w:szCs w:val="26"/>
                  </w:rPr>
                </w:rPrChange>
              </w:rPr>
              <w:pPrChange w:id="6836" w:author="Thu Do" w:date="2023-04-21T09:57:00Z">
                <w:pPr>
                  <w:spacing w:before="60"/>
                </w:pPr>
              </w:pPrChange>
            </w:pPr>
            <w:ins w:id="6837" w:author="Thu Do" w:date="2023-04-21T09:48:00Z">
              <w:del w:id="6838" w:author="Ngoc Le Van Truong" w:date="2023-04-28T11:40:00Z">
                <w:r w:rsidRPr="00584A03" w:rsidDel="00830B9F">
                  <w:rPr>
                    <w:rFonts w:ascii="Times New Roman" w:hAnsi="Times New Roman"/>
                    <w:b/>
                    <w:bCs/>
                    <w:sz w:val="26"/>
                    <w:szCs w:val="26"/>
                    <w:rPrChange w:id="6839" w:author="Thu Do" w:date="2023-04-21T09:58:00Z">
                      <w:rPr>
                        <w:rFonts w:ascii="Times New Roman" w:hAnsi="Times New Roman"/>
                        <w:bCs/>
                        <w:sz w:val="26"/>
                        <w:szCs w:val="26"/>
                      </w:rPr>
                    </w:rPrChange>
                  </w:rPr>
                  <w:delText>Gói cấp cứu</w:delText>
                </w:r>
              </w:del>
            </w:ins>
          </w:p>
        </w:tc>
        <w:tc>
          <w:tcPr>
            <w:tcW w:w="2409" w:type="dxa"/>
            <w:tcPrChange w:id="6840" w:author="Thu Do" w:date="2023-04-21T09:58:00Z">
              <w:tcPr>
                <w:tcW w:w="2363" w:type="dxa"/>
              </w:tcPr>
            </w:tcPrChange>
          </w:tcPr>
          <w:p w14:paraId="5D116921" w14:textId="1B9CE67F" w:rsidR="00F24037" w:rsidRPr="00584A03" w:rsidDel="00830B9F" w:rsidRDefault="00F24037">
            <w:pPr>
              <w:spacing w:before="60"/>
              <w:jc w:val="center"/>
              <w:rPr>
                <w:ins w:id="6841" w:author="Thu Do" w:date="2023-04-21T09:48:00Z"/>
                <w:del w:id="6842" w:author="Ngoc Le Van Truong" w:date="2023-04-28T11:40:00Z"/>
                <w:rFonts w:ascii="Times New Roman" w:hAnsi="Times New Roman"/>
                <w:b/>
                <w:bCs/>
                <w:sz w:val="26"/>
                <w:szCs w:val="26"/>
                <w:rPrChange w:id="6843" w:author="Thu Do" w:date="2023-04-21T09:58:00Z">
                  <w:rPr>
                    <w:ins w:id="6844" w:author="Thu Do" w:date="2023-04-21T09:48:00Z"/>
                    <w:del w:id="6845" w:author="Ngoc Le Van Truong" w:date="2023-04-28T11:40:00Z"/>
                    <w:rFonts w:ascii="Times New Roman" w:hAnsi="Times New Roman"/>
                    <w:bCs/>
                    <w:sz w:val="26"/>
                    <w:szCs w:val="26"/>
                  </w:rPr>
                </w:rPrChange>
              </w:rPr>
              <w:pPrChange w:id="6846" w:author="Thu Do" w:date="2023-04-21T09:57:00Z">
                <w:pPr>
                  <w:spacing w:before="60"/>
                </w:pPr>
              </w:pPrChange>
            </w:pPr>
            <w:ins w:id="6847" w:author="Thu Do" w:date="2023-04-21T09:48:00Z">
              <w:del w:id="6848" w:author="Ngoc Le Van Truong" w:date="2023-04-28T11:40:00Z">
                <w:r w:rsidRPr="00584A03" w:rsidDel="00830B9F">
                  <w:rPr>
                    <w:rFonts w:ascii="Times New Roman" w:hAnsi="Times New Roman"/>
                    <w:b/>
                    <w:bCs/>
                    <w:sz w:val="26"/>
                    <w:szCs w:val="26"/>
                    <w:rPrChange w:id="6849" w:author="Thu Do" w:date="2023-04-21T09:58:00Z">
                      <w:rPr>
                        <w:rFonts w:ascii="Times New Roman" w:hAnsi="Times New Roman"/>
                        <w:bCs/>
                        <w:sz w:val="26"/>
                        <w:szCs w:val="26"/>
                      </w:rPr>
                    </w:rPrChange>
                  </w:rPr>
                  <w:delText>Áp dụng</w:delText>
                </w:r>
              </w:del>
            </w:ins>
          </w:p>
        </w:tc>
        <w:tc>
          <w:tcPr>
            <w:tcW w:w="2694" w:type="dxa"/>
            <w:tcPrChange w:id="6850" w:author="Thu Do" w:date="2023-04-21T09:58:00Z">
              <w:tcPr>
                <w:tcW w:w="2363" w:type="dxa"/>
              </w:tcPr>
            </w:tcPrChange>
          </w:tcPr>
          <w:p w14:paraId="7FFAF984" w14:textId="5F110EFF" w:rsidR="00F24037" w:rsidRPr="00584A03" w:rsidDel="00830B9F" w:rsidRDefault="00F24037">
            <w:pPr>
              <w:spacing w:before="60"/>
              <w:jc w:val="center"/>
              <w:rPr>
                <w:ins w:id="6851" w:author="Thu Do" w:date="2023-04-21T09:48:00Z"/>
                <w:del w:id="6852" w:author="Ngoc Le Van Truong" w:date="2023-04-28T11:40:00Z"/>
                <w:rFonts w:ascii="Times New Roman" w:hAnsi="Times New Roman"/>
                <w:b/>
                <w:bCs/>
                <w:sz w:val="26"/>
                <w:szCs w:val="26"/>
                <w:rPrChange w:id="6853" w:author="Thu Do" w:date="2023-04-21T09:58:00Z">
                  <w:rPr>
                    <w:ins w:id="6854" w:author="Thu Do" w:date="2023-04-21T09:48:00Z"/>
                    <w:del w:id="6855" w:author="Ngoc Le Van Truong" w:date="2023-04-28T11:40:00Z"/>
                    <w:rFonts w:ascii="Times New Roman" w:hAnsi="Times New Roman"/>
                    <w:bCs/>
                    <w:sz w:val="26"/>
                    <w:szCs w:val="26"/>
                  </w:rPr>
                </w:rPrChange>
              </w:rPr>
              <w:pPrChange w:id="6856" w:author="Thu Do" w:date="2023-04-21T09:57:00Z">
                <w:pPr>
                  <w:spacing w:before="60"/>
                </w:pPr>
              </w:pPrChange>
            </w:pPr>
            <w:ins w:id="6857" w:author="Thu Do" w:date="2023-04-21T09:49:00Z">
              <w:del w:id="6858" w:author="Ngoc Le Van Truong" w:date="2023-04-28T11:40:00Z">
                <w:r w:rsidRPr="00584A03" w:rsidDel="00830B9F">
                  <w:rPr>
                    <w:rFonts w:ascii="Times New Roman" w:hAnsi="Times New Roman"/>
                    <w:b/>
                    <w:bCs/>
                    <w:sz w:val="26"/>
                    <w:szCs w:val="26"/>
                    <w:rPrChange w:id="6859" w:author="Thu Do" w:date="2023-04-21T09:58:00Z">
                      <w:rPr>
                        <w:rFonts w:ascii="Times New Roman" w:hAnsi="Times New Roman"/>
                        <w:bCs/>
                        <w:sz w:val="26"/>
                        <w:szCs w:val="26"/>
                      </w:rPr>
                    </w:rPrChange>
                  </w:rPr>
                  <w:delText>Nhóm cấp cứu</w:delText>
                </w:r>
              </w:del>
            </w:ins>
          </w:p>
        </w:tc>
        <w:tc>
          <w:tcPr>
            <w:tcW w:w="3543" w:type="dxa"/>
            <w:tcPrChange w:id="6860" w:author="Thu Do" w:date="2023-04-21T09:58:00Z">
              <w:tcPr>
                <w:tcW w:w="2363" w:type="dxa"/>
              </w:tcPr>
            </w:tcPrChange>
          </w:tcPr>
          <w:p w14:paraId="5A4337AF" w14:textId="3E5B8CC7" w:rsidR="00F24037" w:rsidRPr="00584A03" w:rsidDel="00830B9F" w:rsidRDefault="00F24037">
            <w:pPr>
              <w:spacing w:before="60"/>
              <w:jc w:val="center"/>
              <w:rPr>
                <w:ins w:id="6861" w:author="Thu Do" w:date="2023-04-21T09:48:00Z"/>
                <w:del w:id="6862" w:author="Ngoc Le Van Truong" w:date="2023-04-28T11:40:00Z"/>
                <w:rFonts w:ascii="Times New Roman" w:hAnsi="Times New Roman"/>
                <w:b/>
                <w:bCs/>
                <w:sz w:val="26"/>
                <w:szCs w:val="26"/>
                <w:rPrChange w:id="6863" w:author="Thu Do" w:date="2023-04-21T09:58:00Z">
                  <w:rPr>
                    <w:ins w:id="6864" w:author="Thu Do" w:date="2023-04-21T09:48:00Z"/>
                    <w:del w:id="6865" w:author="Ngoc Le Van Truong" w:date="2023-04-28T11:40:00Z"/>
                    <w:rFonts w:ascii="Times New Roman" w:hAnsi="Times New Roman"/>
                    <w:bCs/>
                    <w:sz w:val="26"/>
                    <w:szCs w:val="26"/>
                  </w:rPr>
                </w:rPrChange>
              </w:rPr>
              <w:pPrChange w:id="6866" w:author="Thu Do" w:date="2023-04-21T09:57:00Z">
                <w:pPr>
                  <w:spacing w:before="60"/>
                </w:pPr>
              </w:pPrChange>
            </w:pPr>
            <w:ins w:id="6867" w:author="Thu Do" w:date="2023-04-21T09:49:00Z">
              <w:del w:id="6868" w:author="Ngoc Le Van Truong" w:date="2023-04-28T11:40:00Z">
                <w:r w:rsidRPr="00584A03" w:rsidDel="00830B9F">
                  <w:rPr>
                    <w:rFonts w:ascii="Times New Roman" w:hAnsi="Times New Roman"/>
                    <w:b/>
                    <w:bCs/>
                    <w:sz w:val="26"/>
                    <w:szCs w:val="26"/>
                    <w:rPrChange w:id="6869" w:author="Thu Do" w:date="2023-04-21T09:58:00Z">
                      <w:rPr>
                        <w:rFonts w:ascii="Times New Roman" w:hAnsi="Times New Roman"/>
                        <w:bCs/>
                        <w:sz w:val="26"/>
                        <w:szCs w:val="26"/>
                      </w:rPr>
                    </w:rPrChange>
                  </w:rPr>
                  <w:delText>Thiết bị, vật tư</w:delText>
                </w:r>
              </w:del>
            </w:ins>
          </w:p>
        </w:tc>
      </w:tr>
      <w:tr w:rsidR="00F24037" w:rsidRPr="00584A03" w:rsidDel="00830B9F" w14:paraId="3BBE3BC4" w14:textId="04761BF5" w:rsidTr="00584A03">
        <w:trPr>
          <w:ins w:id="6870" w:author="Thu Do" w:date="2023-04-21T09:48:00Z"/>
          <w:del w:id="6871" w:author="Ngoc Le Van Truong" w:date="2023-04-28T11:40:00Z"/>
        </w:trPr>
        <w:tc>
          <w:tcPr>
            <w:tcW w:w="1555" w:type="dxa"/>
            <w:tcPrChange w:id="6872" w:author="Thu Do" w:date="2023-04-21T09:57:00Z">
              <w:tcPr>
                <w:tcW w:w="2362" w:type="dxa"/>
              </w:tcPr>
            </w:tcPrChange>
          </w:tcPr>
          <w:p w14:paraId="4F8FA701" w14:textId="34B8ADA6" w:rsidR="00F24037" w:rsidRPr="00584A03" w:rsidDel="00830B9F" w:rsidRDefault="00F24037">
            <w:pPr>
              <w:numPr>
                <w:ilvl w:val="0"/>
                <w:numId w:val="61"/>
              </w:numPr>
              <w:spacing w:before="60"/>
              <w:rPr>
                <w:ins w:id="6873" w:author="Thu Do" w:date="2023-04-21T09:48:00Z"/>
                <w:del w:id="6874" w:author="Ngoc Le Van Truong" w:date="2023-04-28T11:40:00Z"/>
                <w:rFonts w:ascii="Times New Roman" w:hAnsi="Times New Roman"/>
                <w:bCs/>
                <w:sz w:val="26"/>
                <w:szCs w:val="26"/>
              </w:rPr>
              <w:pPrChange w:id="6875" w:author="Ngoc Le Van Truong" w:date="2023-04-28T11:37:00Z">
                <w:pPr>
                  <w:spacing w:before="60"/>
                </w:pPr>
              </w:pPrChange>
            </w:pPr>
            <w:ins w:id="6876" w:author="Thu Do" w:date="2023-04-21T09:50:00Z">
              <w:del w:id="6877" w:author="Ngoc Le Van Truong" w:date="2023-04-28T11:40:00Z">
                <w:r w:rsidRPr="00584A03" w:rsidDel="00830B9F">
                  <w:rPr>
                    <w:rFonts w:ascii="Times New Roman" w:hAnsi="Times New Roman"/>
                    <w:bCs/>
                    <w:sz w:val="26"/>
                    <w:szCs w:val="26"/>
                  </w:rPr>
                  <w:delText>Gói cấp cứu cơ bản</w:delText>
                </w:r>
              </w:del>
            </w:ins>
          </w:p>
        </w:tc>
        <w:tc>
          <w:tcPr>
            <w:tcW w:w="2409" w:type="dxa"/>
            <w:tcPrChange w:id="6878" w:author="Thu Do" w:date="2023-04-21T09:57:00Z">
              <w:tcPr>
                <w:tcW w:w="2363" w:type="dxa"/>
              </w:tcPr>
            </w:tcPrChange>
          </w:tcPr>
          <w:p w14:paraId="1CDEBE3A" w14:textId="5E4D2471" w:rsidR="00584A03" w:rsidRPr="00584A03" w:rsidDel="00830B9F" w:rsidRDefault="00584A03">
            <w:pPr>
              <w:pStyle w:val="ListParagraph"/>
              <w:numPr>
                <w:ilvl w:val="2"/>
                <w:numId w:val="61"/>
              </w:numPr>
              <w:spacing w:after="160" w:line="259" w:lineRule="auto"/>
              <w:ind w:left="296" w:hanging="296"/>
              <w:rPr>
                <w:ins w:id="6879" w:author="Thu Do" w:date="2023-04-21T09:50:00Z"/>
                <w:del w:id="6880" w:author="Ngoc Le Van Truong" w:date="2023-04-28T11:40:00Z"/>
                <w:sz w:val="26"/>
                <w:szCs w:val="26"/>
                <w:rPrChange w:id="6881" w:author="Thu Do" w:date="2023-04-21T09:57:00Z">
                  <w:rPr>
                    <w:ins w:id="6882" w:author="Thu Do" w:date="2023-04-21T09:50:00Z"/>
                    <w:del w:id="6883" w:author="Ngoc Le Van Truong" w:date="2023-04-28T11:40:00Z"/>
                  </w:rPr>
                </w:rPrChange>
              </w:rPr>
              <w:pPrChange w:id="6884" w:author="Ngoc Le Van Truong" w:date="2023-04-28T11:37:00Z">
                <w:pPr>
                  <w:pStyle w:val="ListParagraph"/>
                  <w:numPr>
                    <w:ilvl w:val="2"/>
                    <w:numId w:val="43"/>
                  </w:numPr>
                  <w:spacing w:after="160" w:line="259" w:lineRule="auto"/>
                  <w:ind w:left="1080" w:hanging="360"/>
                </w:pPr>
              </w:pPrChange>
            </w:pPr>
            <w:ins w:id="6885" w:author="Thu Do" w:date="2023-04-21T09:50:00Z">
              <w:del w:id="6886" w:author="Ngoc Le Van Truong" w:date="2023-04-28T11:40:00Z">
                <w:r w:rsidRPr="00584A03" w:rsidDel="00830B9F">
                  <w:rPr>
                    <w:sz w:val="26"/>
                    <w:szCs w:val="26"/>
                    <w:rPrChange w:id="6887" w:author="Thu Do" w:date="2023-04-21T09:57:00Z">
                      <w:rPr/>
                    </w:rPrChange>
                  </w:rPr>
                  <w:delText>Hộp cấp cứu tại các vị trí thực hiện thuốc</w:delText>
                </w:r>
              </w:del>
            </w:ins>
          </w:p>
          <w:p w14:paraId="28346F1E" w14:textId="3FAFB0A2" w:rsidR="00584A03" w:rsidRPr="00584A03" w:rsidDel="00830B9F" w:rsidRDefault="00584A03">
            <w:pPr>
              <w:pStyle w:val="ListParagraph"/>
              <w:numPr>
                <w:ilvl w:val="2"/>
                <w:numId w:val="61"/>
              </w:numPr>
              <w:spacing w:after="160" w:line="259" w:lineRule="auto"/>
              <w:ind w:left="296" w:hanging="296"/>
              <w:rPr>
                <w:ins w:id="6888" w:author="Thu Do" w:date="2023-04-21T09:50:00Z"/>
                <w:del w:id="6889" w:author="Ngoc Le Van Truong" w:date="2023-04-28T11:40:00Z"/>
                <w:sz w:val="26"/>
                <w:szCs w:val="26"/>
                <w:rPrChange w:id="6890" w:author="Thu Do" w:date="2023-04-21T09:57:00Z">
                  <w:rPr>
                    <w:ins w:id="6891" w:author="Thu Do" w:date="2023-04-21T09:50:00Z"/>
                    <w:del w:id="6892" w:author="Ngoc Le Van Truong" w:date="2023-04-28T11:40:00Z"/>
                  </w:rPr>
                </w:rPrChange>
              </w:rPr>
              <w:pPrChange w:id="6893" w:author="Ngoc Le Van Truong" w:date="2023-04-28T11:37:00Z">
                <w:pPr>
                  <w:pStyle w:val="ListParagraph"/>
                  <w:numPr>
                    <w:ilvl w:val="2"/>
                    <w:numId w:val="43"/>
                  </w:numPr>
                  <w:spacing w:after="160" w:line="259" w:lineRule="auto"/>
                  <w:ind w:left="1080" w:hanging="360"/>
                </w:pPr>
              </w:pPrChange>
            </w:pPr>
            <w:ins w:id="6894" w:author="Thu Do" w:date="2023-04-21T09:50:00Z">
              <w:del w:id="6895" w:author="Ngoc Le Van Truong" w:date="2023-04-28T11:40:00Z">
                <w:r w:rsidRPr="00584A03" w:rsidDel="00830B9F">
                  <w:rPr>
                    <w:sz w:val="26"/>
                    <w:szCs w:val="26"/>
                    <w:rPrChange w:id="6896" w:author="Thu Do" w:date="2023-04-21T09:57:00Z">
                      <w:rPr/>
                    </w:rPrChange>
                  </w:rPr>
                  <w:delText>Hộp cấp cứu vận chuyển BN (chụp chiếu, chuyển khoa, chuyển viện…)</w:delText>
                </w:r>
              </w:del>
            </w:ins>
          </w:p>
          <w:p w14:paraId="7E97A6A4" w14:textId="09C7CBBE" w:rsidR="00584A03" w:rsidRPr="00584A03" w:rsidDel="00830B9F" w:rsidRDefault="00584A03">
            <w:pPr>
              <w:pStyle w:val="ListParagraph"/>
              <w:numPr>
                <w:ilvl w:val="2"/>
                <w:numId w:val="61"/>
              </w:numPr>
              <w:spacing w:after="160" w:line="259" w:lineRule="auto"/>
              <w:ind w:left="296" w:hanging="296"/>
              <w:rPr>
                <w:ins w:id="6897" w:author="Thu Do" w:date="2023-04-21T09:50:00Z"/>
                <w:del w:id="6898" w:author="Ngoc Le Van Truong" w:date="2023-04-28T11:40:00Z"/>
                <w:sz w:val="26"/>
                <w:szCs w:val="26"/>
                <w:rPrChange w:id="6899" w:author="Thu Do" w:date="2023-04-21T09:57:00Z">
                  <w:rPr>
                    <w:ins w:id="6900" w:author="Thu Do" w:date="2023-04-21T09:50:00Z"/>
                    <w:del w:id="6901" w:author="Ngoc Le Van Truong" w:date="2023-04-28T11:40:00Z"/>
                  </w:rPr>
                </w:rPrChange>
              </w:rPr>
              <w:pPrChange w:id="6902" w:author="Ngoc Le Van Truong" w:date="2023-04-28T11:37:00Z">
                <w:pPr>
                  <w:pStyle w:val="ListParagraph"/>
                  <w:numPr>
                    <w:ilvl w:val="2"/>
                    <w:numId w:val="43"/>
                  </w:numPr>
                  <w:spacing w:after="160" w:line="259" w:lineRule="auto"/>
                  <w:ind w:left="1080" w:hanging="360"/>
                </w:pPr>
              </w:pPrChange>
            </w:pPr>
            <w:ins w:id="6903" w:author="Thu Do" w:date="2023-04-21T09:50:00Z">
              <w:del w:id="6904" w:author="Ngoc Le Van Truong" w:date="2023-04-28T11:40:00Z">
                <w:r w:rsidRPr="00584A03" w:rsidDel="00830B9F">
                  <w:rPr>
                    <w:sz w:val="26"/>
                    <w:szCs w:val="26"/>
                    <w:rPrChange w:id="6905" w:author="Thu Do" w:date="2023-04-21T09:57:00Z">
                      <w:rPr/>
                    </w:rPrChange>
                  </w:rPr>
                  <w:delText>Hộp cấp cứu ngoại viện c</w:delText>
                </w:r>
                <w:r w:rsidRPr="00584A03" w:rsidDel="00830B9F">
                  <w:rPr>
                    <w:rFonts w:hint="eastAsia"/>
                    <w:sz w:val="26"/>
                    <w:szCs w:val="26"/>
                    <w:rPrChange w:id="6906" w:author="Thu Do" w:date="2023-04-21T09:57:00Z">
                      <w:rPr>
                        <w:rFonts w:hint="eastAsia"/>
                      </w:rPr>
                    </w:rPrChange>
                  </w:rPr>
                  <w:delText>ơ</w:delText>
                </w:r>
                <w:r w:rsidRPr="00584A03" w:rsidDel="00830B9F">
                  <w:rPr>
                    <w:sz w:val="26"/>
                    <w:szCs w:val="26"/>
                    <w:rPrChange w:id="6907" w:author="Thu Do" w:date="2023-04-21T09:57:00Z">
                      <w:rPr/>
                    </w:rPrChange>
                  </w:rPr>
                  <w:delText xml:space="preserve"> bản (mọi cấp cứu ngoại viện)</w:delText>
                </w:r>
              </w:del>
            </w:ins>
          </w:p>
          <w:p w14:paraId="5506A25C" w14:textId="50DFFD1B" w:rsidR="00F24037" w:rsidRPr="00584A03" w:rsidDel="00830B9F" w:rsidRDefault="00F24037">
            <w:pPr>
              <w:numPr>
                <w:ilvl w:val="0"/>
                <w:numId w:val="61"/>
              </w:numPr>
              <w:spacing w:before="60"/>
              <w:rPr>
                <w:ins w:id="6908" w:author="Thu Do" w:date="2023-04-21T09:48:00Z"/>
                <w:del w:id="6909" w:author="Ngoc Le Van Truong" w:date="2023-04-28T11:40:00Z"/>
                <w:rFonts w:ascii="Times New Roman" w:hAnsi="Times New Roman"/>
                <w:bCs/>
                <w:sz w:val="26"/>
                <w:szCs w:val="26"/>
              </w:rPr>
              <w:pPrChange w:id="6910" w:author="Ngoc Le Van Truong" w:date="2023-04-28T11:37:00Z">
                <w:pPr>
                  <w:spacing w:before="60"/>
                </w:pPr>
              </w:pPrChange>
            </w:pPr>
          </w:p>
        </w:tc>
        <w:tc>
          <w:tcPr>
            <w:tcW w:w="2694" w:type="dxa"/>
            <w:tcPrChange w:id="6911" w:author="Thu Do" w:date="2023-04-21T09:57:00Z">
              <w:tcPr>
                <w:tcW w:w="2363" w:type="dxa"/>
              </w:tcPr>
            </w:tcPrChange>
          </w:tcPr>
          <w:p w14:paraId="74C999BE" w14:textId="569B2BC9" w:rsidR="00584A03" w:rsidRPr="00584A03" w:rsidDel="00830B9F" w:rsidRDefault="00584A03">
            <w:pPr>
              <w:pStyle w:val="ListParagraph"/>
              <w:numPr>
                <w:ilvl w:val="2"/>
                <w:numId w:val="61"/>
              </w:numPr>
              <w:spacing w:after="160" w:line="259" w:lineRule="auto"/>
              <w:ind w:left="409" w:hanging="409"/>
              <w:rPr>
                <w:ins w:id="6912" w:author="Thu Do" w:date="2023-04-21T09:50:00Z"/>
                <w:del w:id="6913" w:author="Ngoc Le Van Truong" w:date="2023-04-28T11:40:00Z"/>
                <w:sz w:val="26"/>
                <w:szCs w:val="26"/>
                <w:rPrChange w:id="6914" w:author="Thu Do" w:date="2023-04-21T09:57:00Z">
                  <w:rPr>
                    <w:ins w:id="6915" w:author="Thu Do" w:date="2023-04-21T09:50:00Z"/>
                    <w:del w:id="6916" w:author="Ngoc Le Van Truong" w:date="2023-04-28T11:40:00Z"/>
                  </w:rPr>
                </w:rPrChange>
              </w:rPr>
              <w:pPrChange w:id="6917" w:author="Ngoc Le Van Truong" w:date="2023-04-28T11:37:00Z">
                <w:pPr>
                  <w:pStyle w:val="ListParagraph"/>
                  <w:numPr>
                    <w:ilvl w:val="2"/>
                    <w:numId w:val="43"/>
                  </w:numPr>
                  <w:spacing w:after="160" w:line="259" w:lineRule="auto"/>
                  <w:ind w:left="1080" w:hanging="360"/>
                </w:pPr>
              </w:pPrChange>
            </w:pPr>
            <w:ins w:id="6918" w:author="Thu Do" w:date="2023-04-21T09:50:00Z">
              <w:del w:id="6919" w:author="Ngoc Le Van Truong" w:date="2023-04-28T11:40:00Z">
                <w:r w:rsidRPr="00584A03" w:rsidDel="00830B9F">
                  <w:rPr>
                    <w:sz w:val="26"/>
                    <w:szCs w:val="26"/>
                    <w:rPrChange w:id="6920" w:author="Thu Do" w:date="2023-04-21T09:57:00Z">
                      <w:rPr/>
                    </w:rPrChange>
                  </w:rPr>
                  <w:delText xml:space="preserve">1-2 </w:delText>
                </w:r>
                <w:r w:rsidRPr="00584A03" w:rsidDel="00830B9F">
                  <w:rPr>
                    <w:rFonts w:hint="eastAsia"/>
                    <w:sz w:val="26"/>
                    <w:szCs w:val="26"/>
                    <w:rPrChange w:id="6921" w:author="Thu Do" w:date="2023-04-21T09:57:00Z">
                      <w:rPr>
                        <w:rFonts w:hint="eastAsia"/>
                      </w:rPr>
                    </w:rPrChange>
                  </w:rPr>
                  <w:delText>đ</w:delText>
                </w:r>
                <w:r w:rsidRPr="00584A03" w:rsidDel="00830B9F">
                  <w:rPr>
                    <w:sz w:val="26"/>
                    <w:szCs w:val="26"/>
                    <w:rPrChange w:id="6922" w:author="Thu Do" w:date="2023-04-21T09:57:00Z">
                      <w:rPr/>
                    </w:rPrChange>
                  </w:rPr>
                  <w:delText>iều d</w:delText>
                </w:r>
                <w:r w:rsidRPr="00584A03" w:rsidDel="00830B9F">
                  <w:rPr>
                    <w:rFonts w:hint="eastAsia"/>
                    <w:sz w:val="26"/>
                    <w:szCs w:val="26"/>
                    <w:rPrChange w:id="6923" w:author="Thu Do" w:date="2023-04-21T09:57:00Z">
                      <w:rPr>
                        <w:rFonts w:hint="eastAsia"/>
                      </w:rPr>
                    </w:rPrChange>
                  </w:rPr>
                  <w:delText>ư</w:delText>
                </w:r>
                <w:r w:rsidRPr="00584A03" w:rsidDel="00830B9F">
                  <w:rPr>
                    <w:sz w:val="26"/>
                    <w:szCs w:val="26"/>
                    <w:rPrChange w:id="6924" w:author="Thu Do" w:date="2023-04-21T09:57:00Z">
                      <w:rPr/>
                    </w:rPrChange>
                  </w:rPr>
                  <w:delText>ỡng</w:delText>
                </w:r>
              </w:del>
            </w:ins>
          </w:p>
          <w:p w14:paraId="751C01EF" w14:textId="7CF172D1" w:rsidR="00584A03" w:rsidRPr="00584A03" w:rsidDel="00830B9F" w:rsidRDefault="00584A03">
            <w:pPr>
              <w:pStyle w:val="ListParagraph"/>
              <w:numPr>
                <w:ilvl w:val="2"/>
                <w:numId w:val="61"/>
              </w:numPr>
              <w:spacing w:after="160" w:line="259" w:lineRule="auto"/>
              <w:ind w:left="409" w:hanging="409"/>
              <w:rPr>
                <w:ins w:id="6925" w:author="Thu Do" w:date="2023-04-21T09:50:00Z"/>
                <w:del w:id="6926" w:author="Ngoc Le Van Truong" w:date="2023-04-28T11:40:00Z"/>
                <w:sz w:val="26"/>
                <w:szCs w:val="26"/>
                <w:rPrChange w:id="6927" w:author="Thu Do" w:date="2023-04-21T09:57:00Z">
                  <w:rPr>
                    <w:ins w:id="6928" w:author="Thu Do" w:date="2023-04-21T09:50:00Z"/>
                    <w:del w:id="6929" w:author="Ngoc Le Van Truong" w:date="2023-04-28T11:40:00Z"/>
                  </w:rPr>
                </w:rPrChange>
              </w:rPr>
              <w:pPrChange w:id="6930" w:author="Ngoc Le Van Truong" w:date="2023-04-28T11:37:00Z">
                <w:pPr>
                  <w:pStyle w:val="ListParagraph"/>
                  <w:numPr>
                    <w:ilvl w:val="2"/>
                    <w:numId w:val="43"/>
                  </w:numPr>
                  <w:spacing w:after="160" w:line="259" w:lineRule="auto"/>
                  <w:ind w:left="1080" w:hanging="360"/>
                </w:pPr>
              </w:pPrChange>
            </w:pPr>
            <w:ins w:id="6931" w:author="Thu Do" w:date="2023-04-21T09:50:00Z">
              <w:del w:id="6932" w:author="Ngoc Le Van Truong" w:date="2023-04-28T11:40:00Z">
                <w:r w:rsidRPr="00584A03" w:rsidDel="00830B9F">
                  <w:rPr>
                    <w:sz w:val="26"/>
                    <w:szCs w:val="26"/>
                    <w:rPrChange w:id="6933" w:author="Thu Do" w:date="2023-04-21T09:57:00Z">
                      <w:rPr/>
                    </w:rPrChange>
                  </w:rPr>
                  <w:delText>có hoặc không có bác sĩ</w:delText>
                </w:r>
              </w:del>
            </w:ins>
          </w:p>
          <w:p w14:paraId="7A8F8AD2" w14:textId="55CEB4A2" w:rsidR="00584A03" w:rsidRPr="00584A03" w:rsidDel="00830B9F" w:rsidRDefault="00584A03">
            <w:pPr>
              <w:numPr>
                <w:ilvl w:val="0"/>
                <w:numId w:val="61"/>
              </w:numPr>
              <w:spacing w:before="60"/>
              <w:rPr>
                <w:ins w:id="6934" w:author="Thu Do" w:date="2023-04-21T09:50:00Z"/>
                <w:del w:id="6935" w:author="Ngoc Le Van Truong" w:date="2023-04-28T11:40:00Z"/>
                <w:rFonts w:ascii="Times New Roman" w:hAnsi="Times New Roman"/>
                <w:bCs/>
                <w:sz w:val="26"/>
                <w:szCs w:val="26"/>
              </w:rPr>
              <w:pPrChange w:id="6936" w:author="Ngoc Le Van Truong" w:date="2023-04-28T11:37:00Z">
                <w:pPr>
                  <w:spacing w:before="60"/>
                </w:pPr>
              </w:pPrChange>
            </w:pPr>
          </w:p>
          <w:p w14:paraId="28342DB1" w14:textId="75F49CAA" w:rsidR="00F24037" w:rsidRPr="00AB43B1" w:rsidDel="00830B9F" w:rsidRDefault="00F24037">
            <w:pPr>
              <w:numPr>
                <w:ilvl w:val="0"/>
                <w:numId w:val="61"/>
              </w:numPr>
              <w:rPr>
                <w:ins w:id="6937" w:author="Thu Do" w:date="2023-04-21T09:48:00Z"/>
                <w:del w:id="6938" w:author="Ngoc Le Van Truong" w:date="2023-04-28T11:40:00Z"/>
                <w:rFonts w:ascii="Times New Roman" w:hAnsi="Times New Roman"/>
                <w:sz w:val="26"/>
                <w:szCs w:val="26"/>
              </w:rPr>
              <w:pPrChange w:id="6939" w:author="Ngoc Le Van Truong" w:date="2023-04-28T11:37:00Z">
                <w:pPr>
                  <w:spacing w:before="60"/>
                </w:pPr>
              </w:pPrChange>
            </w:pPr>
          </w:p>
        </w:tc>
        <w:tc>
          <w:tcPr>
            <w:tcW w:w="3543" w:type="dxa"/>
            <w:tcPrChange w:id="6940" w:author="Thu Do" w:date="2023-04-21T09:57:00Z">
              <w:tcPr>
                <w:tcW w:w="2363" w:type="dxa"/>
              </w:tcPr>
            </w:tcPrChange>
          </w:tcPr>
          <w:p w14:paraId="14EEC325" w14:textId="49E70B69" w:rsidR="00584A03" w:rsidRPr="00584A03" w:rsidDel="00830B9F" w:rsidRDefault="00584A03">
            <w:pPr>
              <w:pStyle w:val="ListParagraph"/>
              <w:numPr>
                <w:ilvl w:val="2"/>
                <w:numId w:val="61"/>
              </w:numPr>
              <w:spacing w:after="160" w:line="259" w:lineRule="auto"/>
              <w:ind w:left="409" w:hanging="409"/>
              <w:rPr>
                <w:ins w:id="6941" w:author="Thu Do" w:date="2023-04-21T09:51:00Z"/>
                <w:del w:id="6942" w:author="Ngoc Le Van Truong" w:date="2023-04-28T11:40:00Z"/>
                <w:sz w:val="26"/>
                <w:szCs w:val="26"/>
                <w:rPrChange w:id="6943" w:author="Thu Do" w:date="2023-04-21T09:57:00Z">
                  <w:rPr>
                    <w:ins w:id="6944" w:author="Thu Do" w:date="2023-04-21T09:51:00Z"/>
                    <w:del w:id="6945" w:author="Ngoc Le Van Truong" w:date="2023-04-28T11:40:00Z"/>
                  </w:rPr>
                </w:rPrChange>
              </w:rPr>
              <w:pPrChange w:id="6946" w:author="Ngoc Le Van Truong" w:date="2023-04-28T11:37:00Z">
                <w:pPr>
                  <w:pStyle w:val="ListParagraph"/>
                  <w:numPr>
                    <w:ilvl w:val="2"/>
                    <w:numId w:val="43"/>
                  </w:numPr>
                  <w:spacing w:after="160" w:line="259" w:lineRule="auto"/>
                  <w:ind w:left="1080" w:hanging="360"/>
                </w:pPr>
              </w:pPrChange>
            </w:pPr>
            <w:ins w:id="6947" w:author="Thu Do" w:date="2023-04-21T09:51:00Z">
              <w:del w:id="6948" w:author="Ngoc Le Van Truong" w:date="2023-04-28T11:40:00Z">
                <w:r w:rsidRPr="00584A03" w:rsidDel="00830B9F">
                  <w:rPr>
                    <w:sz w:val="26"/>
                    <w:szCs w:val="26"/>
                    <w:rPrChange w:id="6949" w:author="Thu Do" w:date="2023-04-21T09:57:00Z">
                      <w:rPr/>
                    </w:rPrChange>
                  </w:rPr>
                  <w:delText>2 kim luồn/ kim b</w:delText>
                </w:r>
                <w:r w:rsidRPr="00584A03" w:rsidDel="00830B9F">
                  <w:rPr>
                    <w:rFonts w:hint="eastAsia"/>
                    <w:sz w:val="26"/>
                    <w:szCs w:val="26"/>
                    <w:rPrChange w:id="6950" w:author="Thu Do" w:date="2023-04-21T09:57:00Z">
                      <w:rPr>
                        <w:rFonts w:hint="eastAsia"/>
                      </w:rPr>
                    </w:rPrChange>
                  </w:rPr>
                  <w:delText>ư</w:delText>
                </w:r>
                <w:r w:rsidRPr="00584A03" w:rsidDel="00830B9F">
                  <w:rPr>
                    <w:sz w:val="26"/>
                    <w:szCs w:val="26"/>
                    <w:rPrChange w:id="6951" w:author="Thu Do" w:date="2023-04-21T09:57:00Z">
                      <w:rPr/>
                    </w:rPrChange>
                  </w:rPr>
                  <w:delText>ớm 16-18G</w:delText>
                </w:r>
              </w:del>
            </w:ins>
          </w:p>
          <w:p w14:paraId="26C11552" w14:textId="001FA5E6" w:rsidR="00584A03" w:rsidRPr="00584A03" w:rsidDel="00830B9F" w:rsidRDefault="00584A03">
            <w:pPr>
              <w:pStyle w:val="ListParagraph"/>
              <w:numPr>
                <w:ilvl w:val="2"/>
                <w:numId w:val="61"/>
              </w:numPr>
              <w:spacing w:after="160" w:line="259" w:lineRule="auto"/>
              <w:ind w:left="409" w:hanging="409"/>
              <w:rPr>
                <w:ins w:id="6952" w:author="Thu Do" w:date="2023-04-21T09:51:00Z"/>
                <w:del w:id="6953" w:author="Ngoc Le Van Truong" w:date="2023-04-28T11:40:00Z"/>
                <w:sz w:val="26"/>
                <w:szCs w:val="26"/>
                <w:rPrChange w:id="6954" w:author="Thu Do" w:date="2023-04-21T09:57:00Z">
                  <w:rPr>
                    <w:ins w:id="6955" w:author="Thu Do" w:date="2023-04-21T09:51:00Z"/>
                    <w:del w:id="6956" w:author="Ngoc Le Van Truong" w:date="2023-04-28T11:40:00Z"/>
                  </w:rPr>
                </w:rPrChange>
              </w:rPr>
              <w:pPrChange w:id="6957" w:author="Ngoc Le Van Truong" w:date="2023-04-28T11:37:00Z">
                <w:pPr>
                  <w:pStyle w:val="ListParagraph"/>
                  <w:numPr>
                    <w:ilvl w:val="2"/>
                    <w:numId w:val="43"/>
                  </w:numPr>
                  <w:spacing w:after="160" w:line="259" w:lineRule="auto"/>
                  <w:ind w:left="1080" w:hanging="360"/>
                </w:pPr>
              </w:pPrChange>
            </w:pPr>
            <w:ins w:id="6958" w:author="Thu Do" w:date="2023-04-21T09:51:00Z">
              <w:del w:id="6959" w:author="Ngoc Le Van Truong" w:date="2023-04-28T11:40:00Z">
                <w:r w:rsidRPr="00584A03" w:rsidDel="00830B9F">
                  <w:rPr>
                    <w:sz w:val="26"/>
                    <w:szCs w:val="26"/>
                    <w:rPrChange w:id="6960" w:author="Thu Do" w:date="2023-04-21T09:57:00Z">
                      <w:rPr/>
                    </w:rPrChange>
                  </w:rPr>
                  <w:delText>1 bộ dây truyền dịch</w:delText>
                </w:r>
              </w:del>
            </w:ins>
          </w:p>
          <w:p w14:paraId="585BAB14" w14:textId="097350A8" w:rsidR="00584A03" w:rsidRPr="00584A03" w:rsidDel="00830B9F" w:rsidRDefault="00584A03">
            <w:pPr>
              <w:pStyle w:val="ListParagraph"/>
              <w:numPr>
                <w:ilvl w:val="2"/>
                <w:numId w:val="61"/>
              </w:numPr>
              <w:spacing w:after="160" w:line="259" w:lineRule="auto"/>
              <w:ind w:left="409" w:hanging="409"/>
              <w:rPr>
                <w:ins w:id="6961" w:author="Thu Do" w:date="2023-04-21T09:51:00Z"/>
                <w:del w:id="6962" w:author="Ngoc Le Van Truong" w:date="2023-04-28T11:40:00Z"/>
                <w:sz w:val="26"/>
                <w:szCs w:val="26"/>
                <w:rPrChange w:id="6963" w:author="Thu Do" w:date="2023-04-21T09:57:00Z">
                  <w:rPr>
                    <w:ins w:id="6964" w:author="Thu Do" w:date="2023-04-21T09:51:00Z"/>
                    <w:del w:id="6965" w:author="Ngoc Le Van Truong" w:date="2023-04-28T11:40:00Z"/>
                  </w:rPr>
                </w:rPrChange>
              </w:rPr>
              <w:pPrChange w:id="6966" w:author="Ngoc Le Van Truong" w:date="2023-04-28T11:37:00Z">
                <w:pPr>
                  <w:pStyle w:val="ListParagraph"/>
                  <w:numPr>
                    <w:ilvl w:val="2"/>
                    <w:numId w:val="43"/>
                  </w:numPr>
                  <w:spacing w:after="160" w:line="259" w:lineRule="auto"/>
                  <w:ind w:left="1080" w:hanging="360"/>
                </w:pPr>
              </w:pPrChange>
            </w:pPr>
            <w:ins w:id="6967" w:author="Thu Do" w:date="2023-04-21T09:51:00Z">
              <w:del w:id="6968" w:author="Ngoc Le Van Truong" w:date="2023-04-28T11:40:00Z">
                <w:r w:rsidRPr="00584A03" w:rsidDel="00830B9F">
                  <w:rPr>
                    <w:sz w:val="26"/>
                    <w:szCs w:val="26"/>
                    <w:rPrChange w:id="6969" w:author="Thu Do" w:date="2023-04-21T09:57:00Z">
                      <w:rPr/>
                    </w:rPrChange>
                  </w:rPr>
                  <w:delText>1 dây ga rô</w:delText>
                </w:r>
              </w:del>
            </w:ins>
          </w:p>
          <w:p w14:paraId="4FBEF242" w14:textId="3B631E8C" w:rsidR="00584A03" w:rsidRPr="00584A03" w:rsidDel="00830B9F" w:rsidRDefault="00584A03">
            <w:pPr>
              <w:pStyle w:val="ListParagraph"/>
              <w:numPr>
                <w:ilvl w:val="2"/>
                <w:numId w:val="61"/>
              </w:numPr>
              <w:spacing w:after="160" w:line="259" w:lineRule="auto"/>
              <w:ind w:left="409" w:hanging="409"/>
              <w:rPr>
                <w:ins w:id="6970" w:author="Thu Do" w:date="2023-04-21T09:51:00Z"/>
                <w:del w:id="6971" w:author="Ngoc Le Van Truong" w:date="2023-04-28T11:40:00Z"/>
                <w:sz w:val="26"/>
                <w:szCs w:val="26"/>
                <w:rPrChange w:id="6972" w:author="Thu Do" w:date="2023-04-21T09:57:00Z">
                  <w:rPr>
                    <w:ins w:id="6973" w:author="Thu Do" w:date="2023-04-21T09:51:00Z"/>
                    <w:del w:id="6974" w:author="Ngoc Le Van Truong" w:date="2023-04-28T11:40:00Z"/>
                  </w:rPr>
                </w:rPrChange>
              </w:rPr>
              <w:pPrChange w:id="6975" w:author="Ngoc Le Van Truong" w:date="2023-04-28T11:37:00Z">
                <w:pPr>
                  <w:pStyle w:val="ListParagraph"/>
                  <w:numPr>
                    <w:ilvl w:val="2"/>
                    <w:numId w:val="43"/>
                  </w:numPr>
                  <w:spacing w:after="160" w:line="259" w:lineRule="auto"/>
                  <w:ind w:left="1080" w:hanging="360"/>
                </w:pPr>
              </w:pPrChange>
            </w:pPr>
            <w:ins w:id="6976" w:author="Thu Do" w:date="2023-04-21T09:51:00Z">
              <w:del w:id="6977" w:author="Ngoc Le Van Truong" w:date="2023-04-28T11:40:00Z">
                <w:r w:rsidRPr="00584A03" w:rsidDel="00830B9F">
                  <w:rPr>
                    <w:sz w:val="26"/>
                    <w:szCs w:val="26"/>
                    <w:rPrChange w:id="6978" w:author="Thu Do" w:date="2023-04-21T09:57:00Z">
                      <w:rPr/>
                    </w:rPrChange>
                  </w:rPr>
                  <w:delText>1 cuộn b</w:delText>
                </w:r>
                <w:r w:rsidRPr="00584A03" w:rsidDel="00830B9F">
                  <w:rPr>
                    <w:rFonts w:hint="eastAsia"/>
                    <w:sz w:val="26"/>
                    <w:szCs w:val="26"/>
                    <w:rPrChange w:id="6979" w:author="Thu Do" w:date="2023-04-21T09:57:00Z">
                      <w:rPr>
                        <w:rFonts w:hint="eastAsia"/>
                      </w:rPr>
                    </w:rPrChange>
                  </w:rPr>
                  <w:delText>ă</w:delText>
                </w:r>
                <w:r w:rsidRPr="00584A03" w:rsidDel="00830B9F">
                  <w:rPr>
                    <w:sz w:val="26"/>
                    <w:szCs w:val="26"/>
                    <w:rPrChange w:id="6980" w:author="Thu Do" w:date="2023-04-21T09:57:00Z">
                      <w:rPr/>
                    </w:rPrChange>
                  </w:rPr>
                  <w:delText>ng dính y tế</w:delText>
                </w:r>
              </w:del>
            </w:ins>
          </w:p>
          <w:p w14:paraId="6B60BF91" w14:textId="02F38D2F" w:rsidR="00584A03" w:rsidRPr="00584A03" w:rsidDel="00830B9F" w:rsidRDefault="00584A03">
            <w:pPr>
              <w:pStyle w:val="ListParagraph"/>
              <w:numPr>
                <w:ilvl w:val="2"/>
                <w:numId w:val="61"/>
              </w:numPr>
              <w:spacing w:after="160" w:line="259" w:lineRule="auto"/>
              <w:ind w:left="409" w:hanging="409"/>
              <w:rPr>
                <w:ins w:id="6981" w:author="Thu Do" w:date="2023-04-21T09:51:00Z"/>
                <w:del w:id="6982" w:author="Ngoc Le Van Truong" w:date="2023-04-28T11:40:00Z"/>
                <w:sz w:val="26"/>
                <w:szCs w:val="26"/>
                <w:rPrChange w:id="6983" w:author="Thu Do" w:date="2023-04-21T09:57:00Z">
                  <w:rPr>
                    <w:ins w:id="6984" w:author="Thu Do" w:date="2023-04-21T09:51:00Z"/>
                    <w:del w:id="6985" w:author="Ngoc Le Van Truong" w:date="2023-04-28T11:40:00Z"/>
                  </w:rPr>
                </w:rPrChange>
              </w:rPr>
              <w:pPrChange w:id="6986" w:author="Ngoc Le Van Truong" w:date="2023-04-28T11:37:00Z">
                <w:pPr>
                  <w:pStyle w:val="ListParagraph"/>
                  <w:numPr>
                    <w:ilvl w:val="2"/>
                    <w:numId w:val="43"/>
                  </w:numPr>
                  <w:spacing w:after="160" w:line="259" w:lineRule="auto"/>
                  <w:ind w:left="1080" w:hanging="360"/>
                </w:pPr>
              </w:pPrChange>
            </w:pPr>
            <w:ins w:id="6987" w:author="Thu Do" w:date="2023-04-21T09:51:00Z">
              <w:del w:id="6988" w:author="Ngoc Le Van Truong" w:date="2023-04-28T11:40:00Z">
                <w:r w:rsidRPr="00584A03" w:rsidDel="00830B9F">
                  <w:rPr>
                    <w:sz w:val="26"/>
                    <w:szCs w:val="26"/>
                    <w:rPrChange w:id="6989" w:author="Thu Do" w:date="2023-04-21T09:57:00Z">
                      <w:rPr/>
                    </w:rPrChange>
                  </w:rPr>
                  <w:delText xml:space="preserve">2 </w:delText>
                </w:r>
                <w:r w:rsidRPr="00584A03" w:rsidDel="00830B9F">
                  <w:rPr>
                    <w:rFonts w:hint="eastAsia"/>
                    <w:sz w:val="26"/>
                    <w:szCs w:val="26"/>
                    <w:rPrChange w:id="6990" w:author="Thu Do" w:date="2023-04-21T09:57:00Z">
                      <w:rPr>
                        <w:rFonts w:hint="eastAsia"/>
                      </w:rPr>
                    </w:rPrChange>
                  </w:rPr>
                  <w:delText>đô</w:delText>
                </w:r>
                <w:r w:rsidRPr="00584A03" w:rsidDel="00830B9F">
                  <w:rPr>
                    <w:sz w:val="26"/>
                    <w:szCs w:val="26"/>
                    <w:rPrChange w:id="6991" w:author="Thu Do" w:date="2023-04-21T09:57:00Z">
                      <w:rPr/>
                    </w:rPrChange>
                  </w:rPr>
                  <w:delText>i g</w:delText>
                </w:r>
                <w:r w:rsidRPr="00584A03" w:rsidDel="00830B9F">
                  <w:rPr>
                    <w:rFonts w:hint="eastAsia"/>
                    <w:sz w:val="26"/>
                    <w:szCs w:val="26"/>
                    <w:rPrChange w:id="6992" w:author="Thu Do" w:date="2023-04-21T09:57:00Z">
                      <w:rPr>
                        <w:rFonts w:hint="eastAsia"/>
                      </w:rPr>
                    </w:rPrChange>
                  </w:rPr>
                  <w:delText>ă</w:delText>
                </w:r>
                <w:r w:rsidRPr="00584A03" w:rsidDel="00830B9F">
                  <w:rPr>
                    <w:sz w:val="26"/>
                    <w:szCs w:val="26"/>
                    <w:rPrChange w:id="6993" w:author="Thu Do" w:date="2023-04-21T09:57:00Z">
                      <w:rPr/>
                    </w:rPrChange>
                  </w:rPr>
                  <w:delText>ng tay y tế</w:delText>
                </w:r>
              </w:del>
            </w:ins>
          </w:p>
          <w:p w14:paraId="79A20599" w14:textId="3084888A" w:rsidR="00584A03" w:rsidRPr="00584A03" w:rsidDel="00830B9F" w:rsidRDefault="00584A03">
            <w:pPr>
              <w:pStyle w:val="ListParagraph"/>
              <w:numPr>
                <w:ilvl w:val="2"/>
                <w:numId w:val="61"/>
              </w:numPr>
              <w:spacing w:after="160" w:line="259" w:lineRule="auto"/>
              <w:ind w:left="409" w:hanging="409"/>
              <w:rPr>
                <w:ins w:id="6994" w:author="Thu Do" w:date="2023-04-21T09:51:00Z"/>
                <w:del w:id="6995" w:author="Ngoc Le Van Truong" w:date="2023-04-28T11:40:00Z"/>
                <w:sz w:val="26"/>
                <w:szCs w:val="26"/>
                <w:rPrChange w:id="6996" w:author="Thu Do" w:date="2023-04-21T09:57:00Z">
                  <w:rPr>
                    <w:ins w:id="6997" w:author="Thu Do" w:date="2023-04-21T09:51:00Z"/>
                    <w:del w:id="6998" w:author="Ngoc Le Van Truong" w:date="2023-04-28T11:40:00Z"/>
                  </w:rPr>
                </w:rPrChange>
              </w:rPr>
              <w:pPrChange w:id="6999" w:author="Ngoc Le Van Truong" w:date="2023-04-28T11:37:00Z">
                <w:pPr>
                  <w:pStyle w:val="ListParagraph"/>
                  <w:numPr>
                    <w:ilvl w:val="2"/>
                    <w:numId w:val="43"/>
                  </w:numPr>
                  <w:spacing w:after="160" w:line="259" w:lineRule="auto"/>
                  <w:ind w:left="1080" w:hanging="360"/>
                </w:pPr>
              </w:pPrChange>
            </w:pPr>
            <w:ins w:id="7000" w:author="Thu Do" w:date="2023-04-21T09:51:00Z">
              <w:del w:id="7001" w:author="Ngoc Le Van Truong" w:date="2023-04-28T11:40:00Z">
                <w:r w:rsidRPr="00584A03" w:rsidDel="00830B9F">
                  <w:rPr>
                    <w:sz w:val="26"/>
                    <w:szCs w:val="26"/>
                    <w:rPrChange w:id="7002" w:author="Thu Do" w:date="2023-04-21T09:57:00Z">
                      <w:rPr/>
                    </w:rPrChange>
                  </w:rPr>
                  <w:delText>1 gói bông</w:delText>
                </w:r>
              </w:del>
            </w:ins>
          </w:p>
          <w:p w14:paraId="57BDBC63" w14:textId="574027E1" w:rsidR="00584A03" w:rsidRPr="00584A03" w:rsidDel="00830B9F" w:rsidRDefault="00584A03">
            <w:pPr>
              <w:pStyle w:val="ListParagraph"/>
              <w:numPr>
                <w:ilvl w:val="2"/>
                <w:numId w:val="61"/>
              </w:numPr>
              <w:spacing w:after="160" w:line="259" w:lineRule="auto"/>
              <w:ind w:left="409" w:hanging="409"/>
              <w:rPr>
                <w:ins w:id="7003" w:author="Thu Do" w:date="2023-04-21T09:51:00Z"/>
                <w:del w:id="7004" w:author="Ngoc Le Van Truong" w:date="2023-04-28T11:40:00Z"/>
                <w:sz w:val="26"/>
                <w:szCs w:val="26"/>
                <w:rPrChange w:id="7005" w:author="Thu Do" w:date="2023-04-21T09:57:00Z">
                  <w:rPr>
                    <w:ins w:id="7006" w:author="Thu Do" w:date="2023-04-21T09:51:00Z"/>
                    <w:del w:id="7007" w:author="Ngoc Le Van Truong" w:date="2023-04-28T11:40:00Z"/>
                  </w:rPr>
                </w:rPrChange>
              </w:rPr>
              <w:pPrChange w:id="7008" w:author="Ngoc Le Van Truong" w:date="2023-04-28T11:37:00Z">
                <w:pPr>
                  <w:pStyle w:val="ListParagraph"/>
                  <w:numPr>
                    <w:ilvl w:val="2"/>
                    <w:numId w:val="43"/>
                  </w:numPr>
                  <w:spacing w:after="160" w:line="259" w:lineRule="auto"/>
                  <w:ind w:left="1080" w:hanging="360"/>
                </w:pPr>
              </w:pPrChange>
            </w:pPr>
            <w:ins w:id="7009" w:author="Thu Do" w:date="2023-04-21T09:51:00Z">
              <w:del w:id="7010" w:author="Ngoc Le Van Truong" w:date="2023-04-28T11:40:00Z">
                <w:r w:rsidRPr="00584A03" w:rsidDel="00830B9F">
                  <w:rPr>
                    <w:sz w:val="26"/>
                    <w:szCs w:val="26"/>
                    <w:rPrChange w:id="7011" w:author="Thu Do" w:date="2023-04-21T09:57:00Z">
                      <w:rPr/>
                    </w:rPrChange>
                  </w:rPr>
                  <w:delText>1 túi gạc 10cm</w:delText>
                </w:r>
              </w:del>
            </w:ins>
          </w:p>
          <w:p w14:paraId="24F0FAE8" w14:textId="05816B7C" w:rsidR="00584A03" w:rsidRPr="00584A03" w:rsidDel="00830B9F" w:rsidRDefault="00584A03">
            <w:pPr>
              <w:pStyle w:val="ListParagraph"/>
              <w:numPr>
                <w:ilvl w:val="2"/>
                <w:numId w:val="61"/>
              </w:numPr>
              <w:spacing w:after="160" w:line="259" w:lineRule="auto"/>
              <w:ind w:left="409" w:hanging="409"/>
              <w:rPr>
                <w:ins w:id="7012" w:author="Thu Do" w:date="2023-04-21T09:51:00Z"/>
                <w:del w:id="7013" w:author="Ngoc Le Van Truong" w:date="2023-04-28T11:40:00Z"/>
                <w:sz w:val="26"/>
                <w:szCs w:val="26"/>
                <w:rPrChange w:id="7014" w:author="Thu Do" w:date="2023-04-21T09:57:00Z">
                  <w:rPr>
                    <w:ins w:id="7015" w:author="Thu Do" w:date="2023-04-21T09:51:00Z"/>
                    <w:del w:id="7016" w:author="Ngoc Le Van Truong" w:date="2023-04-28T11:40:00Z"/>
                  </w:rPr>
                </w:rPrChange>
              </w:rPr>
              <w:pPrChange w:id="7017" w:author="Ngoc Le Van Truong" w:date="2023-04-28T11:37:00Z">
                <w:pPr>
                  <w:pStyle w:val="ListParagraph"/>
                  <w:numPr>
                    <w:ilvl w:val="2"/>
                    <w:numId w:val="43"/>
                  </w:numPr>
                  <w:spacing w:after="160" w:line="259" w:lineRule="auto"/>
                  <w:ind w:left="1080" w:hanging="360"/>
                </w:pPr>
              </w:pPrChange>
            </w:pPr>
            <w:ins w:id="7018" w:author="Thu Do" w:date="2023-04-21T09:51:00Z">
              <w:del w:id="7019" w:author="Ngoc Le Van Truong" w:date="2023-04-28T11:40:00Z">
                <w:r w:rsidRPr="00584A03" w:rsidDel="00830B9F">
                  <w:rPr>
                    <w:sz w:val="26"/>
                    <w:szCs w:val="26"/>
                    <w:rPrChange w:id="7020" w:author="Thu Do" w:date="2023-04-21T09:57:00Z">
                      <w:rPr/>
                    </w:rPrChange>
                  </w:rPr>
                  <w:delText>1 chai cồn sát khuẩn 70</w:delText>
                </w:r>
                <w:r w:rsidRPr="00584A03" w:rsidDel="00830B9F">
                  <w:rPr>
                    <w:sz w:val="26"/>
                    <w:szCs w:val="26"/>
                    <w:vertAlign w:val="superscript"/>
                    <w:rPrChange w:id="7021" w:author="Thu Do" w:date="2023-04-21T09:57:00Z">
                      <w:rPr>
                        <w:vertAlign w:val="superscript"/>
                      </w:rPr>
                    </w:rPrChange>
                  </w:rPr>
                  <w:delText>o</w:delText>
                </w:r>
              </w:del>
            </w:ins>
          </w:p>
          <w:p w14:paraId="4BD6610F" w14:textId="22449F57" w:rsidR="00584A03" w:rsidRPr="00584A03" w:rsidDel="00830B9F" w:rsidRDefault="00584A03">
            <w:pPr>
              <w:pStyle w:val="ListParagraph"/>
              <w:numPr>
                <w:ilvl w:val="2"/>
                <w:numId w:val="61"/>
              </w:numPr>
              <w:spacing w:after="160" w:line="259" w:lineRule="auto"/>
              <w:ind w:left="409" w:hanging="409"/>
              <w:rPr>
                <w:ins w:id="7022" w:author="Thu Do" w:date="2023-04-21T09:51:00Z"/>
                <w:del w:id="7023" w:author="Ngoc Le Van Truong" w:date="2023-04-28T11:40:00Z"/>
                <w:sz w:val="26"/>
                <w:szCs w:val="26"/>
                <w:rPrChange w:id="7024" w:author="Thu Do" w:date="2023-04-21T09:57:00Z">
                  <w:rPr>
                    <w:ins w:id="7025" w:author="Thu Do" w:date="2023-04-21T09:51:00Z"/>
                    <w:del w:id="7026" w:author="Ngoc Le Van Truong" w:date="2023-04-28T11:40:00Z"/>
                  </w:rPr>
                </w:rPrChange>
              </w:rPr>
              <w:pPrChange w:id="7027" w:author="Ngoc Le Van Truong" w:date="2023-04-28T11:37:00Z">
                <w:pPr>
                  <w:pStyle w:val="ListParagraph"/>
                  <w:numPr>
                    <w:ilvl w:val="2"/>
                    <w:numId w:val="43"/>
                  </w:numPr>
                  <w:spacing w:after="160" w:line="259" w:lineRule="auto"/>
                  <w:ind w:left="1080" w:hanging="360"/>
                </w:pPr>
              </w:pPrChange>
            </w:pPr>
            <w:ins w:id="7028" w:author="Thu Do" w:date="2023-04-21T09:51:00Z">
              <w:del w:id="7029" w:author="Ngoc Le Van Truong" w:date="2023-04-28T11:40:00Z">
                <w:r w:rsidRPr="00584A03" w:rsidDel="00830B9F">
                  <w:rPr>
                    <w:sz w:val="26"/>
                    <w:szCs w:val="26"/>
                    <w:rPrChange w:id="7030" w:author="Thu Do" w:date="2023-04-21T09:57:00Z">
                      <w:rPr/>
                    </w:rPrChange>
                  </w:rPr>
                  <w:delText>2 b</w:delText>
                </w:r>
                <w:r w:rsidRPr="00584A03" w:rsidDel="00830B9F">
                  <w:rPr>
                    <w:rFonts w:hint="eastAsia"/>
                    <w:sz w:val="26"/>
                    <w:szCs w:val="26"/>
                    <w:rPrChange w:id="7031" w:author="Thu Do" w:date="2023-04-21T09:57:00Z">
                      <w:rPr>
                        <w:rFonts w:hint="eastAsia"/>
                      </w:rPr>
                    </w:rPrChange>
                  </w:rPr>
                  <w:delText>ơ</w:delText>
                </w:r>
                <w:r w:rsidRPr="00584A03" w:rsidDel="00830B9F">
                  <w:rPr>
                    <w:sz w:val="26"/>
                    <w:szCs w:val="26"/>
                    <w:rPrChange w:id="7032" w:author="Thu Do" w:date="2023-04-21T09:57:00Z">
                      <w:rPr/>
                    </w:rPrChange>
                  </w:rPr>
                  <w:delText>m tiêm 5ml</w:delText>
                </w:r>
              </w:del>
            </w:ins>
          </w:p>
          <w:p w14:paraId="7A5660ED" w14:textId="2E7E9A64" w:rsidR="00584A03" w:rsidRPr="00584A03" w:rsidDel="00830B9F" w:rsidRDefault="00584A03">
            <w:pPr>
              <w:pStyle w:val="ListParagraph"/>
              <w:numPr>
                <w:ilvl w:val="2"/>
                <w:numId w:val="61"/>
              </w:numPr>
              <w:spacing w:after="160" w:line="259" w:lineRule="auto"/>
              <w:ind w:left="409" w:hanging="409"/>
              <w:rPr>
                <w:ins w:id="7033" w:author="Thu Do" w:date="2023-04-21T09:51:00Z"/>
                <w:del w:id="7034" w:author="Ngoc Le Van Truong" w:date="2023-04-28T11:40:00Z"/>
                <w:sz w:val="26"/>
                <w:szCs w:val="26"/>
                <w:rPrChange w:id="7035" w:author="Thu Do" w:date="2023-04-21T09:57:00Z">
                  <w:rPr>
                    <w:ins w:id="7036" w:author="Thu Do" w:date="2023-04-21T09:51:00Z"/>
                    <w:del w:id="7037" w:author="Ngoc Le Van Truong" w:date="2023-04-28T11:40:00Z"/>
                  </w:rPr>
                </w:rPrChange>
              </w:rPr>
              <w:pPrChange w:id="7038" w:author="Ngoc Le Van Truong" w:date="2023-04-28T11:37:00Z">
                <w:pPr>
                  <w:pStyle w:val="ListParagraph"/>
                  <w:numPr>
                    <w:ilvl w:val="2"/>
                    <w:numId w:val="43"/>
                  </w:numPr>
                  <w:spacing w:after="160" w:line="259" w:lineRule="auto"/>
                  <w:ind w:left="1080" w:hanging="360"/>
                </w:pPr>
              </w:pPrChange>
            </w:pPr>
            <w:ins w:id="7039" w:author="Thu Do" w:date="2023-04-21T09:51:00Z">
              <w:del w:id="7040" w:author="Ngoc Le Van Truong" w:date="2023-04-28T11:40:00Z">
                <w:r w:rsidRPr="00584A03" w:rsidDel="00830B9F">
                  <w:rPr>
                    <w:sz w:val="26"/>
                    <w:szCs w:val="26"/>
                    <w:rPrChange w:id="7041" w:author="Thu Do" w:date="2023-04-21T09:57:00Z">
                      <w:rPr/>
                    </w:rPrChange>
                  </w:rPr>
                  <w:delText>2 b</w:delText>
                </w:r>
                <w:r w:rsidRPr="00584A03" w:rsidDel="00830B9F">
                  <w:rPr>
                    <w:rFonts w:hint="eastAsia"/>
                    <w:sz w:val="26"/>
                    <w:szCs w:val="26"/>
                    <w:rPrChange w:id="7042" w:author="Thu Do" w:date="2023-04-21T09:57:00Z">
                      <w:rPr>
                        <w:rFonts w:hint="eastAsia"/>
                      </w:rPr>
                    </w:rPrChange>
                  </w:rPr>
                  <w:delText>ơ</w:delText>
                </w:r>
                <w:r w:rsidRPr="00584A03" w:rsidDel="00830B9F">
                  <w:rPr>
                    <w:sz w:val="26"/>
                    <w:szCs w:val="26"/>
                    <w:rPrChange w:id="7043" w:author="Thu Do" w:date="2023-04-21T09:57:00Z">
                      <w:rPr/>
                    </w:rPrChange>
                  </w:rPr>
                  <w:delText>m tiêm 10ml</w:delText>
                </w:r>
              </w:del>
            </w:ins>
          </w:p>
          <w:p w14:paraId="5ED15430" w14:textId="4B33F387" w:rsidR="00584A03" w:rsidRPr="00584A03" w:rsidDel="00830B9F" w:rsidRDefault="00584A03">
            <w:pPr>
              <w:pStyle w:val="ListParagraph"/>
              <w:numPr>
                <w:ilvl w:val="2"/>
                <w:numId w:val="61"/>
              </w:numPr>
              <w:spacing w:after="160" w:line="259" w:lineRule="auto"/>
              <w:ind w:left="409" w:hanging="409"/>
              <w:rPr>
                <w:ins w:id="7044" w:author="Thu Do" w:date="2023-04-21T09:51:00Z"/>
                <w:del w:id="7045" w:author="Ngoc Le Van Truong" w:date="2023-04-28T11:40:00Z"/>
                <w:sz w:val="26"/>
                <w:szCs w:val="26"/>
                <w:rPrChange w:id="7046" w:author="Thu Do" w:date="2023-04-21T09:57:00Z">
                  <w:rPr>
                    <w:ins w:id="7047" w:author="Thu Do" w:date="2023-04-21T09:51:00Z"/>
                    <w:del w:id="7048" w:author="Ngoc Le Van Truong" w:date="2023-04-28T11:40:00Z"/>
                  </w:rPr>
                </w:rPrChange>
              </w:rPr>
              <w:pPrChange w:id="7049" w:author="Ngoc Le Van Truong" w:date="2023-04-28T11:37:00Z">
                <w:pPr>
                  <w:pStyle w:val="ListParagraph"/>
                  <w:numPr>
                    <w:ilvl w:val="2"/>
                    <w:numId w:val="43"/>
                  </w:numPr>
                  <w:spacing w:after="160" w:line="259" w:lineRule="auto"/>
                  <w:ind w:left="1080" w:hanging="360"/>
                </w:pPr>
              </w:pPrChange>
            </w:pPr>
            <w:ins w:id="7050" w:author="Thu Do" w:date="2023-04-21T09:51:00Z">
              <w:del w:id="7051" w:author="Ngoc Le Van Truong" w:date="2023-04-28T11:40:00Z">
                <w:r w:rsidRPr="00584A03" w:rsidDel="00830B9F">
                  <w:rPr>
                    <w:sz w:val="26"/>
                    <w:szCs w:val="26"/>
                    <w:rPrChange w:id="7052" w:author="Thu Do" w:date="2023-04-21T09:57:00Z">
                      <w:rPr/>
                    </w:rPrChange>
                  </w:rPr>
                  <w:delText xml:space="preserve">1 máy test </w:delText>
                </w:r>
                <w:r w:rsidRPr="00584A03" w:rsidDel="00830B9F">
                  <w:rPr>
                    <w:rFonts w:hint="eastAsia"/>
                    <w:sz w:val="26"/>
                    <w:szCs w:val="26"/>
                    <w:rPrChange w:id="7053" w:author="Thu Do" w:date="2023-04-21T09:57:00Z">
                      <w:rPr>
                        <w:rFonts w:hint="eastAsia"/>
                      </w:rPr>
                    </w:rPrChange>
                  </w:rPr>
                  <w:delText>đư</w:delText>
                </w:r>
                <w:r w:rsidRPr="00584A03" w:rsidDel="00830B9F">
                  <w:rPr>
                    <w:sz w:val="26"/>
                    <w:szCs w:val="26"/>
                    <w:rPrChange w:id="7054" w:author="Thu Do" w:date="2023-04-21T09:57:00Z">
                      <w:rPr/>
                    </w:rPrChange>
                  </w:rPr>
                  <w:delText xml:space="preserve">ờng máu + 2 que test </w:delText>
                </w:r>
                <w:r w:rsidRPr="00584A03" w:rsidDel="00830B9F">
                  <w:rPr>
                    <w:rFonts w:hint="eastAsia"/>
                    <w:sz w:val="26"/>
                    <w:szCs w:val="26"/>
                    <w:rPrChange w:id="7055" w:author="Thu Do" w:date="2023-04-21T09:57:00Z">
                      <w:rPr>
                        <w:rFonts w:hint="eastAsia"/>
                      </w:rPr>
                    </w:rPrChange>
                  </w:rPr>
                  <w:delText>đư</w:delText>
                </w:r>
                <w:r w:rsidRPr="00584A03" w:rsidDel="00830B9F">
                  <w:rPr>
                    <w:sz w:val="26"/>
                    <w:szCs w:val="26"/>
                    <w:rPrChange w:id="7056" w:author="Thu Do" w:date="2023-04-21T09:57:00Z">
                      <w:rPr/>
                    </w:rPrChange>
                  </w:rPr>
                  <w:delText>ờng máu</w:delText>
                </w:r>
              </w:del>
            </w:ins>
          </w:p>
          <w:p w14:paraId="1F97AB74" w14:textId="76B03120" w:rsidR="00584A03" w:rsidRPr="00584A03" w:rsidDel="00830B9F" w:rsidRDefault="00584A03">
            <w:pPr>
              <w:pStyle w:val="ListParagraph"/>
              <w:numPr>
                <w:ilvl w:val="2"/>
                <w:numId w:val="61"/>
              </w:numPr>
              <w:spacing w:after="160" w:line="259" w:lineRule="auto"/>
              <w:ind w:left="409" w:hanging="409"/>
              <w:rPr>
                <w:ins w:id="7057" w:author="Thu Do" w:date="2023-04-21T09:51:00Z"/>
                <w:del w:id="7058" w:author="Ngoc Le Van Truong" w:date="2023-04-28T11:40:00Z"/>
                <w:sz w:val="26"/>
                <w:szCs w:val="26"/>
                <w:rPrChange w:id="7059" w:author="Thu Do" w:date="2023-04-21T09:57:00Z">
                  <w:rPr>
                    <w:ins w:id="7060" w:author="Thu Do" w:date="2023-04-21T09:51:00Z"/>
                    <w:del w:id="7061" w:author="Ngoc Le Van Truong" w:date="2023-04-28T11:40:00Z"/>
                  </w:rPr>
                </w:rPrChange>
              </w:rPr>
              <w:pPrChange w:id="7062" w:author="Ngoc Le Van Truong" w:date="2023-04-28T11:37:00Z">
                <w:pPr>
                  <w:pStyle w:val="ListParagraph"/>
                  <w:numPr>
                    <w:ilvl w:val="2"/>
                    <w:numId w:val="43"/>
                  </w:numPr>
                  <w:spacing w:after="160" w:line="259" w:lineRule="auto"/>
                  <w:ind w:left="1080" w:hanging="360"/>
                </w:pPr>
              </w:pPrChange>
            </w:pPr>
            <w:ins w:id="7063" w:author="Thu Do" w:date="2023-04-21T09:51:00Z">
              <w:del w:id="7064" w:author="Ngoc Le Van Truong" w:date="2023-04-28T11:40:00Z">
                <w:r w:rsidRPr="00584A03" w:rsidDel="00830B9F">
                  <w:rPr>
                    <w:sz w:val="26"/>
                    <w:szCs w:val="26"/>
                    <w:rPrChange w:id="7065" w:author="Thu Do" w:date="2023-04-21T09:57:00Z">
                      <w:rPr/>
                    </w:rPrChange>
                  </w:rPr>
                  <w:delText>1 b</w:delText>
                </w:r>
                <w:r w:rsidRPr="00584A03" w:rsidDel="00830B9F">
                  <w:rPr>
                    <w:rFonts w:hint="eastAsia"/>
                    <w:sz w:val="26"/>
                    <w:szCs w:val="26"/>
                    <w:rPrChange w:id="7066" w:author="Thu Do" w:date="2023-04-21T09:57:00Z">
                      <w:rPr>
                        <w:rFonts w:hint="eastAsia"/>
                      </w:rPr>
                    </w:rPrChange>
                  </w:rPr>
                  <w:delText>ă</w:delText>
                </w:r>
                <w:r w:rsidRPr="00584A03" w:rsidDel="00830B9F">
                  <w:rPr>
                    <w:sz w:val="26"/>
                    <w:szCs w:val="26"/>
                    <w:rPrChange w:id="7067" w:author="Thu Do" w:date="2023-04-21T09:57:00Z">
                      <w:rPr/>
                    </w:rPrChange>
                  </w:rPr>
                  <w:delText xml:space="preserve">ng </w:delText>
                </w:r>
                <w:r w:rsidRPr="00584A03" w:rsidDel="00830B9F">
                  <w:rPr>
                    <w:rFonts w:hint="eastAsia"/>
                    <w:sz w:val="26"/>
                    <w:szCs w:val="26"/>
                    <w:rPrChange w:id="7068" w:author="Thu Do" w:date="2023-04-21T09:57:00Z">
                      <w:rPr>
                        <w:rFonts w:hint="eastAsia"/>
                      </w:rPr>
                    </w:rPrChange>
                  </w:rPr>
                  <w:delText>đ</w:delText>
                </w:r>
                <w:r w:rsidRPr="00584A03" w:rsidDel="00830B9F">
                  <w:rPr>
                    <w:sz w:val="26"/>
                    <w:szCs w:val="26"/>
                    <w:rPrChange w:id="7069" w:author="Thu Do" w:date="2023-04-21T09:57:00Z">
                      <w:rPr/>
                    </w:rPrChange>
                  </w:rPr>
                  <w:delText xml:space="preserve">o huyết </w:delText>
                </w:r>
                <w:r w:rsidRPr="00584A03" w:rsidDel="00830B9F">
                  <w:rPr>
                    <w:rFonts w:hint="eastAsia"/>
                    <w:sz w:val="26"/>
                    <w:szCs w:val="26"/>
                    <w:rPrChange w:id="7070" w:author="Thu Do" w:date="2023-04-21T09:57:00Z">
                      <w:rPr>
                        <w:rFonts w:hint="eastAsia"/>
                      </w:rPr>
                    </w:rPrChange>
                  </w:rPr>
                  <w:delText>á</w:delText>
                </w:r>
                <w:r w:rsidRPr="00584A03" w:rsidDel="00830B9F">
                  <w:rPr>
                    <w:sz w:val="26"/>
                    <w:szCs w:val="26"/>
                    <w:rPrChange w:id="7071" w:author="Thu Do" w:date="2023-04-21T09:57:00Z">
                      <w:rPr/>
                    </w:rPrChange>
                  </w:rPr>
                  <w:delText>p + 1 ống nghe</w:delText>
                </w:r>
              </w:del>
            </w:ins>
          </w:p>
          <w:p w14:paraId="189937D7" w14:textId="68237084" w:rsidR="00584A03" w:rsidRPr="00584A03" w:rsidDel="00830B9F" w:rsidRDefault="00584A03">
            <w:pPr>
              <w:pStyle w:val="ListParagraph"/>
              <w:numPr>
                <w:ilvl w:val="2"/>
                <w:numId w:val="61"/>
              </w:numPr>
              <w:spacing w:after="160" w:line="259" w:lineRule="auto"/>
              <w:ind w:left="409" w:hanging="409"/>
              <w:rPr>
                <w:ins w:id="7072" w:author="Thu Do" w:date="2023-04-21T09:51:00Z"/>
                <w:del w:id="7073" w:author="Ngoc Le Van Truong" w:date="2023-04-28T11:40:00Z"/>
                <w:sz w:val="26"/>
                <w:szCs w:val="26"/>
                <w:rPrChange w:id="7074" w:author="Thu Do" w:date="2023-04-21T09:57:00Z">
                  <w:rPr>
                    <w:ins w:id="7075" w:author="Thu Do" w:date="2023-04-21T09:51:00Z"/>
                    <w:del w:id="7076" w:author="Ngoc Le Van Truong" w:date="2023-04-28T11:40:00Z"/>
                  </w:rPr>
                </w:rPrChange>
              </w:rPr>
              <w:pPrChange w:id="7077" w:author="Ngoc Le Van Truong" w:date="2023-04-28T11:37:00Z">
                <w:pPr>
                  <w:pStyle w:val="ListParagraph"/>
                  <w:numPr>
                    <w:ilvl w:val="2"/>
                    <w:numId w:val="43"/>
                  </w:numPr>
                  <w:spacing w:after="160" w:line="259" w:lineRule="auto"/>
                  <w:ind w:left="1080" w:hanging="360"/>
                </w:pPr>
              </w:pPrChange>
            </w:pPr>
            <w:ins w:id="7078" w:author="Thu Do" w:date="2023-04-21T09:51:00Z">
              <w:del w:id="7079" w:author="Ngoc Le Van Truong" w:date="2023-04-28T11:40:00Z">
                <w:r w:rsidRPr="00584A03" w:rsidDel="00830B9F">
                  <w:rPr>
                    <w:sz w:val="26"/>
                    <w:szCs w:val="26"/>
                    <w:rPrChange w:id="7080" w:author="Thu Do" w:date="2023-04-21T09:57:00Z">
                      <w:rPr/>
                    </w:rPrChange>
                  </w:rPr>
                  <w:delText>1 chai/ túi Natriclorid 0.9% 500ml</w:delText>
                </w:r>
              </w:del>
            </w:ins>
          </w:p>
          <w:p w14:paraId="48FFFD82" w14:textId="4FBB98E3" w:rsidR="00584A03" w:rsidRPr="00584A03" w:rsidDel="00830B9F" w:rsidRDefault="00584A03">
            <w:pPr>
              <w:pStyle w:val="ListParagraph"/>
              <w:numPr>
                <w:ilvl w:val="2"/>
                <w:numId w:val="61"/>
              </w:numPr>
              <w:spacing w:after="160" w:line="259" w:lineRule="auto"/>
              <w:ind w:left="409" w:hanging="409"/>
              <w:rPr>
                <w:ins w:id="7081" w:author="Thu Do" w:date="2023-04-21T09:51:00Z"/>
                <w:del w:id="7082" w:author="Ngoc Le Van Truong" w:date="2023-04-28T11:40:00Z"/>
                <w:sz w:val="26"/>
                <w:szCs w:val="26"/>
                <w:rPrChange w:id="7083" w:author="Thu Do" w:date="2023-04-21T09:57:00Z">
                  <w:rPr>
                    <w:ins w:id="7084" w:author="Thu Do" w:date="2023-04-21T09:51:00Z"/>
                    <w:del w:id="7085" w:author="Ngoc Le Van Truong" w:date="2023-04-28T11:40:00Z"/>
                  </w:rPr>
                </w:rPrChange>
              </w:rPr>
              <w:pPrChange w:id="7086" w:author="Ngoc Le Van Truong" w:date="2023-04-28T11:37:00Z">
                <w:pPr>
                  <w:pStyle w:val="ListParagraph"/>
                  <w:numPr>
                    <w:ilvl w:val="2"/>
                    <w:numId w:val="43"/>
                  </w:numPr>
                  <w:spacing w:after="160" w:line="259" w:lineRule="auto"/>
                  <w:ind w:left="1080" w:hanging="360"/>
                </w:pPr>
              </w:pPrChange>
            </w:pPr>
            <w:ins w:id="7087" w:author="Thu Do" w:date="2023-04-21T09:51:00Z">
              <w:del w:id="7088" w:author="Ngoc Le Van Truong" w:date="2023-04-28T11:40:00Z">
                <w:r w:rsidRPr="00584A03" w:rsidDel="00830B9F">
                  <w:rPr>
                    <w:sz w:val="26"/>
                    <w:szCs w:val="26"/>
                    <w:rPrChange w:id="7089" w:author="Thu Do" w:date="2023-04-21T09:57:00Z">
                      <w:rPr/>
                    </w:rPrChange>
                  </w:rPr>
                  <w:delText>5 ống Adrenaline 1mg/1ml</w:delText>
                </w:r>
              </w:del>
            </w:ins>
          </w:p>
          <w:p w14:paraId="1FAD4C3B" w14:textId="70B26A39" w:rsidR="00584A03" w:rsidRPr="00584A03" w:rsidDel="00830B9F" w:rsidRDefault="00584A03">
            <w:pPr>
              <w:pStyle w:val="ListParagraph"/>
              <w:numPr>
                <w:ilvl w:val="2"/>
                <w:numId w:val="61"/>
              </w:numPr>
              <w:spacing w:after="160" w:line="259" w:lineRule="auto"/>
              <w:ind w:left="409" w:hanging="409"/>
              <w:rPr>
                <w:ins w:id="7090" w:author="Thu Do" w:date="2023-04-21T09:51:00Z"/>
                <w:del w:id="7091" w:author="Ngoc Le Van Truong" w:date="2023-04-28T11:40:00Z"/>
                <w:sz w:val="26"/>
                <w:szCs w:val="26"/>
                <w:rPrChange w:id="7092" w:author="Thu Do" w:date="2023-04-21T09:57:00Z">
                  <w:rPr>
                    <w:ins w:id="7093" w:author="Thu Do" w:date="2023-04-21T09:51:00Z"/>
                    <w:del w:id="7094" w:author="Ngoc Le Van Truong" w:date="2023-04-28T11:40:00Z"/>
                  </w:rPr>
                </w:rPrChange>
              </w:rPr>
              <w:pPrChange w:id="7095" w:author="Ngoc Le Van Truong" w:date="2023-04-28T11:37:00Z">
                <w:pPr>
                  <w:pStyle w:val="ListParagraph"/>
                  <w:numPr>
                    <w:ilvl w:val="2"/>
                    <w:numId w:val="43"/>
                  </w:numPr>
                  <w:spacing w:after="160" w:line="259" w:lineRule="auto"/>
                  <w:ind w:left="1080" w:hanging="360"/>
                </w:pPr>
              </w:pPrChange>
            </w:pPr>
            <w:ins w:id="7096" w:author="Thu Do" w:date="2023-04-21T09:51:00Z">
              <w:del w:id="7097" w:author="Ngoc Le Van Truong" w:date="2023-04-28T11:40:00Z">
                <w:r w:rsidRPr="00584A03" w:rsidDel="00830B9F">
                  <w:rPr>
                    <w:sz w:val="26"/>
                    <w:szCs w:val="26"/>
                    <w:rPrChange w:id="7098" w:author="Thu Do" w:date="2023-04-21T09:57:00Z">
                      <w:rPr/>
                    </w:rPrChange>
                  </w:rPr>
                  <w:delText>1 ống Glucose 30% 5ml</w:delText>
                </w:r>
              </w:del>
            </w:ins>
          </w:p>
          <w:p w14:paraId="56522B67" w14:textId="6BD3BB0C" w:rsidR="00584A03" w:rsidRPr="00584A03" w:rsidDel="00830B9F" w:rsidRDefault="00584A03">
            <w:pPr>
              <w:pStyle w:val="ListParagraph"/>
              <w:numPr>
                <w:ilvl w:val="2"/>
                <w:numId w:val="61"/>
              </w:numPr>
              <w:spacing w:after="160" w:line="259" w:lineRule="auto"/>
              <w:ind w:left="409" w:hanging="409"/>
              <w:rPr>
                <w:ins w:id="7099" w:author="Thu Do" w:date="2023-04-21T09:51:00Z"/>
                <w:del w:id="7100" w:author="Ngoc Le Van Truong" w:date="2023-04-28T11:40:00Z"/>
                <w:sz w:val="26"/>
                <w:szCs w:val="26"/>
                <w:rPrChange w:id="7101" w:author="Thu Do" w:date="2023-04-21T09:57:00Z">
                  <w:rPr>
                    <w:ins w:id="7102" w:author="Thu Do" w:date="2023-04-21T09:51:00Z"/>
                    <w:del w:id="7103" w:author="Ngoc Le Van Truong" w:date="2023-04-28T11:40:00Z"/>
                  </w:rPr>
                </w:rPrChange>
              </w:rPr>
              <w:pPrChange w:id="7104" w:author="Ngoc Le Van Truong" w:date="2023-04-28T11:37:00Z">
                <w:pPr>
                  <w:pStyle w:val="ListParagraph"/>
                  <w:numPr>
                    <w:ilvl w:val="2"/>
                    <w:numId w:val="43"/>
                  </w:numPr>
                  <w:spacing w:after="160" w:line="259" w:lineRule="auto"/>
                  <w:ind w:left="1080" w:hanging="360"/>
                </w:pPr>
              </w:pPrChange>
            </w:pPr>
            <w:ins w:id="7105" w:author="Thu Do" w:date="2023-04-21T09:51:00Z">
              <w:del w:id="7106" w:author="Ngoc Le Van Truong" w:date="2023-04-28T11:40:00Z">
                <w:r w:rsidRPr="00584A03" w:rsidDel="00830B9F">
                  <w:rPr>
                    <w:sz w:val="26"/>
                    <w:szCs w:val="26"/>
                    <w:rPrChange w:id="7107" w:author="Thu Do" w:date="2023-04-21T09:57:00Z">
                      <w:rPr/>
                    </w:rPrChange>
                  </w:rPr>
                  <w:delText>1 ống Diazepam 5mg hoặc 1 ống Midazolam 5mg</w:delText>
                </w:r>
              </w:del>
            </w:ins>
          </w:p>
          <w:p w14:paraId="6FCD8D9A" w14:textId="35A48B05" w:rsidR="00F24037" w:rsidRPr="00584A03" w:rsidDel="00830B9F" w:rsidRDefault="00584A03">
            <w:pPr>
              <w:pStyle w:val="ListParagraph"/>
              <w:numPr>
                <w:ilvl w:val="2"/>
                <w:numId w:val="61"/>
              </w:numPr>
              <w:spacing w:after="160" w:line="259" w:lineRule="auto"/>
              <w:ind w:left="409" w:hanging="409"/>
              <w:rPr>
                <w:ins w:id="7108" w:author="Thu Do" w:date="2023-04-21T09:48:00Z"/>
                <w:del w:id="7109" w:author="Ngoc Le Van Truong" w:date="2023-04-28T11:40:00Z"/>
                <w:sz w:val="26"/>
                <w:szCs w:val="26"/>
                <w:rPrChange w:id="7110" w:author="Thu Do" w:date="2023-04-21T09:57:00Z">
                  <w:rPr>
                    <w:ins w:id="7111" w:author="Thu Do" w:date="2023-04-21T09:48:00Z"/>
                    <w:del w:id="7112" w:author="Ngoc Le Van Truong" w:date="2023-04-28T11:40:00Z"/>
                  </w:rPr>
                </w:rPrChange>
              </w:rPr>
              <w:pPrChange w:id="7113" w:author="Ngoc Le Van Truong" w:date="2023-04-28T11:37:00Z">
                <w:pPr>
                  <w:spacing w:before="60"/>
                </w:pPr>
              </w:pPrChange>
            </w:pPr>
            <w:ins w:id="7114" w:author="Thu Do" w:date="2023-04-21T09:51:00Z">
              <w:del w:id="7115" w:author="Ngoc Le Van Truong" w:date="2023-04-28T11:40:00Z">
                <w:r w:rsidRPr="00584A03" w:rsidDel="00830B9F">
                  <w:rPr>
                    <w:sz w:val="26"/>
                    <w:szCs w:val="26"/>
                    <w:rPrChange w:id="7116" w:author="Thu Do" w:date="2023-04-21T09:57:00Z">
                      <w:rPr/>
                    </w:rPrChange>
                  </w:rPr>
                  <w:delText xml:space="preserve">Phác </w:delText>
                </w:r>
                <w:r w:rsidRPr="00584A03" w:rsidDel="00830B9F">
                  <w:rPr>
                    <w:rFonts w:hint="eastAsia"/>
                    <w:sz w:val="26"/>
                    <w:szCs w:val="26"/>
                    <w:rPrChange w:id="7117" w:author="Thu Do" w:date="2023-04-21T09:57:00Z">
                      <w:rPr>
                        <w:rFonts w:hint="eastAsia"/>
                      </w:rPr>
                    </w:rPrChange>
                  </w:rPr>
                  <w:delText>đ</w:delText>
                </w:r>
                <w:r w:rsidRPr="00584A03" w:rsidDel="00830B9F">
                  <w:rPr>
                    <w:sz w:val="26"/>
                    <w:szCs w:val="26"/>
                    <w:rPrChange w:id="7118" w:author="Thu Do" w:date="2023-04-21T09:57:00Z">
                      <w:rPr/>
                    </w:rPrChange>
                  </w:rPr>
                  <w:delText xml:space="preserve">ồ cấp cứu ngừng tuần hoàn nâng cao và phác </w:delText>
                </w:r>
                <w:r w:rsidRPr="00584A03" w:rsidDel="00830B9F">
                  <w:rPr>
                    <w:rFonts w:hint="eastAsia"/>
                    <w:sz w:val="26"/>
                    <w:szCs w:val="26"/>
                    <w:rPrChange w:id="7119" w:author="Thu Do" w:date="2023-04-21T09:57:00Z">
                      <w:rPr>
                        <w:rFonts w:hint="eastAsia"/>
                      </w:rPr>
                    </w:rPrChange>
                  </w:rPr>
                  <w:delText>đ</w:delText>
                </w:r>
                <w:r w:rsidRPr="00584A03" w:rsidDel="00830B9F">
                  <w:rPr>
                    <w:sz w:val="26"/>
                    <w:szCs w:val="26"/>
                    <w:rPrChange w:id="7120" w:author="Thu Do" w:date="2023-04-21T09:57:00Z">
                      <w:rPr/>
                    </w:rPrChange>
                  </w:rPr>
                  <w:delText>ồ cấp cứu phản vệ</w:delText>
                </w:r>
              </w:del>
            </w:ins>
          </w:p>
        </w:tc>
      </w:tr>
      <w:tr w:rsidR="00F24037" w:rsidRPr="00584A03" w:rsidDel="0064325C" w14:paraId="6CF97E42" w14:textId="4BEA4A18" w:rsidTr="00584A03">
        <w:trPr>
          <w:ins w:id="7121" w:author="Thu Do" w:date="2023-04-21T09:48:00Z"/>
          <w:del w:id="7122" w:author="Ngoc Le Van Truong" w:date="2023-04-28T11:17:00Z"/>
        </w:trPr>
        <w:tc>
          <w:tcPr>
            <w:tcW w:w="1555" w:type="dxa"/>
            <w:tcPrChange w:id="7123" w:author="Thu Do" w:date="2023-04-21T09:57:00Z">
              <w:tcPr>
                <w:tcW w:w="2362" w:type="dxa"/>
              </w:tcPr>
            </w:tcPrChange>
          </w:tcPr>
          <w:p w14:paraId="0C079A8F" w14:textId="5937314C" w:rsidR="00F24037" w:rsidRPr="00584A03" w:rsidDel="0064325C" w:rsidRDefault="00584A03">
            <w:pPr>
              <w:numPr>
                <w:ilvl w:val="0"/>
                <w:numId w:val="61"/>
              </w:numPr>
              <w:spacing w:before="60"/>
              <w:rPr>
                <w:ins w:id="7124" w:author="Thu Do" w:date="2023-04-21T09:48:00Z"/>
                <w:del w:id="7125" w:author="Ngoc Le Van Truong" w:date="2023-04-28T11:17:00Z"/>
                <w:rFonts w:ascii="Times New Roman" w:hAnsi="Times New Roman"/>
                <w:bCs/>
                <w:sz w:val="26"/>
                <w:szCs w:val="26"/>
              </w:rPr>
              <w:pPrChange w:id="7126" w:author="Ngoc Le Van Truong" w:date="2023-04-28T11:37:00Z">
                <w:pPr>
                  <w:spacing w:before="60"/>
                </w:pPr>
              </w:pPrChange>
            </w:pPr>
            <w:ins w:id="7127" w:author="Thu Do" w:date="2023-04-21T09:51:00Z">
              <w:del w:id="7128" w:author="Ngoc Le Van Truong" w:date="2023-04-28T11:17:00Z">
                <w:r w:rsidRPr="00584A03" w:rsidDel="0064325C">
                  <w:rPr>
                    <w:rFonts w:ascii="Times New Roman" w:hAnsi="Times New Roman"/>
                    <w:bCs/>
                    <w:sz w:val="26"/>
                    <w:szCs w:val="26"/>
                  </w:rPr>
                  <w:delText>Gói cấp cứu hô hấp cơ bản</w:delText>
                </w:r>
              </w:del>
            </w:ins>
          </w:p>
        </w:tc>
        <w:tc>
          <w:tcPr>
            <w:tcW w:w="2409" w:type="dxa"/>
            <w:tcPrChange w:id="7129" w:author="Thu Do" w:date="2023-04-21T09:57:00Z">
              <w:tcPr>
                <w:tcW w:w="2363" w:type="dxa"/>
              </w:tcPr>
            </w:tcPrChange>
          </w:tcPr>
          <w:p w14:paraId="7F8E9F66" w14:textId="0989A738" w:rsidR="00584A03" w:rsidRPr="00584A03" w:rsidDel="0064325C" w:rsidRDefault="00584A03">
            <w:pPr>
              <w:pStyle w:val="ListParagraph"/>
              <w:numPr>
                <w:ilvl w:val="2"/>
                <w:numId w:val="61"/>
              </w:numPr>
              <w:spacing w:after="160" w:line="259" w:lineRule="auto"/>
              <w:ind w:left="296" w:hanging="296"/>
              <w:rPr>
                <w:ins w:id="7130" w:author="Thu Do" w:date="2023-04-21T09:51:00Z"/>
                <w:del w:id="7131" w:author="Ngoc Le Van Truong" w:date="2023-04-28T11:17:00Z"/>
                <w:sz w:val="26"/>
                <w:szCs w:val="26"/>
                <w:rPrChange w:id="7132" w:author="Thu Do" w:date="2023-04-21T09:57:00Z">
                  <w:rPr>
                    <w:ins w:id="7133" w:author="Thu Do" w:date="2023-04-21T09:51:00Z"/>
                    <w:del w:id="7134" w:author="Ngoc Le Van Truong" w:date="2023-04-28T11:17:00Z"/>
                  </w:rPr>
                </w:rPrChange>
              </w:rPr>
              <w:pPrChange w:id="7135" w:author="Ngoc Le Van Truong" w:date="2023-04-28T11:37:00Z">
                <w:pPr>
                  <w:pStyle w:val="ListParagraph"/>
                  <w:numPr>
                    <w:ilvl w:val="2"/>
                    <w:numId w:val="43"/>
                  </w:numPr>
                  <w:spacing w:after="160" w:line="259" w:lineRule="auto"/>
                  <w:ind w:left="1080" w:hanging="360"/>
                </w:pPr>
              </w:pPrChange>
            </w:pPr>
            <w:ins w:id="7136" w:author="Thu Do" w:date="2023-04-21T09:51:00Z">
              <w:del w:id="7137" w:author="Ngoc Le Van Truong" w:date="2023-04-28T11:17:00Z">
                <w:r w:rsidRPr="00584A03" w:rsidDel="0064325C">
                  <w:rPr>
                    <w:sz w:val="26"/>
                    <w:szCs w:val="26"/>
                    <w:rPrChange w:id="7138" w:author="Thu Do" w:date="2023-04-21T09:57:00Z">
                      <w:rPr/>
                    </w:rPrChange>
                  </w:rPr>
                  <w:delText xml:space="preserve">Hộp cấp cứu hô hấp tại các </w:delText>
                </w:r>
                <w:r w:rsidRPr="00584A03" w:rsidDel="0064325C">
                  <w:rPr>
                    <w:rFonts w:hint="eastAsia"/>
                    <w:sz w:val="26"/>
                    <w:szCs w:val="26"/>
                    <w:rPrChange w:id="7139" w:author="Thu Do" w:date="2023-04-21T09:57:00Z">
                      <w:rPr>
                        <w:rFonts w:hint="eastAsia"/>
                      </w:rPr>
                    </w:rPrChange>
                  </w:rPr>
                  <w:delText>đơ</w:delText>
                </w:r>
                <w:r w:rsidRPr="00584A03" w:rsidDel="0064325C">
                  <w:rPr>
                    <w:sz w:val="26"/>
                    <w:szCs w:val="26"/>
                    <w:rPrChange w:id="7140" w:author="Thu Do" w:date="2023-04-21T09:57:00Z">
                      <w:rPr/>
                    </w:rPrChange>
                  </w:rPr>
                  <w:delText xml:space="preserve">n vị không phải Hồi sức cấp cứu (tại </w:delText>
                </w:r>
                <w:r w:rsidRPr="00584A03" w:rsidDel="0064325C">
                  <w:rPr>
                    <w:rFonts w:hint="eastAsia"/>
                    <w:sz w:val="26"/>
                    <w:szCs w:val="26"/>
                    <w:rPrChange w:id="7141" w:author="Thu Do" w:date="2023-04-21T09:57:00Z">
                      <w:rPr>
                        <w:rFonts w:hint="eastAsia"/>
                      </w:rPr>
                    </w:rPrChange>
                  </w:rPr>
                  <w:delText>đơ</w:delText>
                </w:r>
                <w:r w:rsidRPr="00584A03" w:rsidDel="0064325C">
                  <w:rPr>
                    <w:sz w:val="26"/>
                    <w:szCs w:val="26"/>
                    <w:rPrChange w:id="7142" w:author="Thu Do" w:date="2023-04-21T09:57:00Z">
                      <w:rPr/>
                    </w:rPrChange>
                  </w:rPr>
                  <w:delText>n vị Cấp cứu, Hồi sức, Gây mê có Xe cấp cứu hô hấp chuyên khoa)</w:delText>
                </w:r>
              </w:del>
            </w:ins>
          </w:p>
          <w:p w14:paraId="1D85F8EE" w14:textId="530351C9" w:rsidR="00584A03" w:rsidRPr="00584A03" w:rsidDel="0064325C" w:rsidRDefault="00584A03">
            <w:pPr>
              <w:pStyle w:val="ListParagraph"/>
              <w:numPr>
                <w:ilvl w:val="2"/>
                <w:numId w:val="61"/>
              </w:numPr>
              <w:spacing w:after="160" w:line="259" w:lineRule="auto"/>
              <w:ind w:left="296" w:hanging="296"/>
              <w:rPr>
                <w:ins w:id="7143" w:author="Thu Do" w:date="2023-04-21T09:51:00Z"/>
                <w:del w:id="7144" w:author="Ngoc Le Van Truong" w:date="2023-04-28T11:17:00Z"/>
                <w:sz w:val="26"/>
                <w:szCs w:val="26"/>
                <w:rPrChange w:id="7145" w:author="Thu Do" w:date="2023-04-21T09:57:00Z">
                  <w:rPr>
                    <w:ins w:id="7146" w:author="Thu Do" w:date="2023-04-21T09:51:00Z"/>
                    <w:del w:id="7147" w:author="Ngoc Le Van Truong" w:date="2023-04-28T11:17:00Z"/>
                  </w:rPr>
                </w:rPrChange>
              </w:rPr>
              <w:pPrChange w:id="7148" w:author="Ngoc Le Van Truong" w:date="2023-04-28T11:37:00Z">
                <w:pPr>
                  <w:pStyle w:val="ListParagraph"/>
                  <w:numPr>
                    <w:ilvl w:val="2"/>
                    <w:numId w:val="43"/>
                  </w:numPr>
                  <w:spacing w:after="160" w:line="259" w:lineRule="auto"/>
                  <w:ind w:left="1080" w:hanging="360"/>
                </w:pPr>
              </w:pPrChange>
            </w:pPr>
            <w:ins w:id="7149" w:author="Thu Do" w:date="2023-04-21T09:51:00Z">
              <w:del w:id="7150" w:author="Ngoc Le Van Truong" w:date="2023-04-28T11:17:00Z">
                <w:r w:rsidRPr="00584A03" w:rsidDel="0064325C">
                  <w:rPr>
                    <w:sz w:val="26"/>
                    <w:szCs w:val="26"/>
                    <w:rPrChange w:id="7151" w:author="Thu Do" w:date="2023-04-21T09:57:00Z">
                      <w:rPr/>
                    </w:rPrChange>
                  </w:rPr>
                  <w:delText>Hộp cấp cứu hô hấp dùng cho vận chuyển (BN có suy hô hấp hoặc nguy c</w:delText>
                </w:r>
                <w:r w:rsidRPr="00584A03" w:rsidDel="0064325C">
                  <w:rPr>
                    <w:rFonts w:hint="eastAsia"/>
                    <w:sz w:val="26"/>
                    <w:szCs w:val="26"/>
                    <w:rPrChange w:id="7152" w:author="Thu Do" w:date="2023-04-21T09:57:00Z">
                      <w:rPr>
                        <w:rFonts w:hint="eastAsia"/>
                      </w:rPr>
                    </w:rPrChange>
                  </w:rPr>
                  <w:delText>ơ</w:delText>
                </w:r>
                <w:r w:rsidRPr="00584A03" w:rsidDel="0064325C">
                  <w:rPr>
                    <w:sz w:val="26"/>
                    <w:szCs w:val="26"/>
                    <w:rPrChange w:id="7153" w:author="Thu Do" w:date="2023-04-21T09:57:00Z">
                      <w:rPr/>
                    </w:rPrChange>
                  </w:rPr>
                  <w:delText xml:space="preserve"> suy hô hấp, </w:delText>
                </w:r>
                <w:r w:rsidRPr="00584A03" w:rsidDel="0064325C">
                  <w:rPr>
                    <w:rFonts w:hint="eastAsia"/>
                    <w:sz w:val="26"/>
                    <w:szCs w:val="26"/>
                    <w:rPrChange w:id="7154" w:author="Thu Do" w:date="2023-04-21T09:57:00Z">
                      <w:rPr>
                        <w:rFonts w:hint="eastAsia"/>
                      </w:rPr>
                    </w:rPrChange>
                  </w:rPr>
                  <w:delText>đ</w:delText>
                </w:r>
                <w:r w:rsidRPr="00584A03" w:rsidDel="0064325C">
                  <w:rPr>
                    <w:sz w:val="26"/>
                    <w:szCs w:val="26"/>
                    <w:rPrChange w:id="7155" w:author="Thu Do" w:date="2023-04-21T09:57:00Z">
                      <w:rPr/>
                    </w:rPrChange>
                  </w:rPr>
                  <w:delText xml:space="preserve">ang sử dụng liệu pháp oxy, </w:delText>
                </w:r>
                <w:r w:rsidRPr="00584A03" w:rsidDel="0064325C">
                  <w:rPr>
                    <w:rFonts w:hint="eastAsia"/>
                    <w:sz w:val="26"/>
                    <w:szCs w:val="26"/>
                    <w:rPrChange w:id="7156" w:author="Thu Do" w:date="2023-04-21T09:57:00Z">
                      <w:rPr>
                        <w:rFonts w:hint="eastAsia"/>
                      </w:rPr>
                    </w:rPrChange>
                  </w:rPr>
                  <w:delText>đ</w:delText>
                </w:r>
                <w:r w:rsidRPr="00584A03" w:rsidDel="0064325C">
                  <w:rPr>
                    <w:sz w:val="26"/>
                    <w:szCs w:val="26"/>
                    <w:rPrChange w:id="7157" w:author="Thu Do" w:date="2023-04-21T09:57:00Z">
                      <w:rPr/>
                    </w:rPrChange>
                  </w:rPr>
                  <w:delText>ang thở máy)</w:delText>
                </w:r>
              </w:del>
            </w:ins>
          </w:p>
          <w:p w14:paraId="37AB7317" w14:textId="0D40A4CE" w:rsidR="00584A03" w:rsidRPr="00584A03" w:rsidDel="0064325C" w:rsidRDefault="00584A03">
            <w:pPr>
              <w:pStyle w:val="ListParagraph"/>
              <w:numPr>
                <w:ilvl w:val="2"/>
                <w:numId w:val="61"/>
              </w:numPr>
              <w:spacing w:after="160" w:line="259" w:lineRule="auto"/>
              <w:ind w:left="296" w:hanging="296"/>
              <w:rPr>
                <w:ins w:id="7158" w:author="Thu Do" w:date="2023-04-21T09:51:00Z"/>
                <w:del w:id="7159" w:author="Ngoc Le Van Truong" w:date="2023-04-28T11:17:00Z"/>
                <w:sz w:val="26"/>
                <w:szCs w:val="26"/>
                <w:rPrChange w:id="7160" w:author="Thu Do" w:date="2023-04-21T09:57:00Z">
                  <w:rPr>
                    <w:ins w:id="7161" w:author="Thu Do" w:date="2023-04-21T09:51:00Z"/>
                    <w:del w:id="7162" w:author="Ngoc Le Van Truong" w:date="2023-04-28T11:17:00Z"/>
                  </w:rPr>
                </w:rPrChange>
              </w:rPr>
              <w:pPrChange w:id="7163" w:author="Ngoc Le Van Truong" w:date="2023-04-28T11:37:00Z">
                <w:pPr>
                  <w:pStyle w:val="ListParagraph"/>
                  <w:numPr>
                    <w:ilvl w:val="2"/>
                    <w:numId w:val="43"/>
                  </w:numPr>
                  <w:spacing w:after="160" w:line="259" w:lineRule="auto"/>
                  <w:ind w:left="1080" w:hanging="360"/>
                </w:pPr>
              </w:pPrChange>
            </w:pPr>
            <w:ins w:id="7164" w:author="Thu Do" w:date="2023-04-21T09:51:00Z">
              <w:del w:id="7165" w:author="Ngoc Le Van Truong" w:date="2023-04-28T11:17:00Z">
                <w:r w:rsidRPr="00584A03" w:rsidDel="0064325C">
                  <w:rPr>
                    <w:sz w:val="26"/>
                    <w:szCs w:val="26"/>
                    <w:rPrChange w:id="7166" w:author="Thu Do" w:date="2023-04-21T09:57:00Z">
                      <w:rPr/>
                    </w:rPrChange>
                  </w:rPr>
                  <w:delText xml:space="preserve">Hộp cấp cứu hô hấp ngoại viện/ báo </w:delText>
                </w:r>
                <w:r w:rsidRPr="00584A03" w:rsidDel="0064325C">
                  <w:rPr>
                    <w:rFonts w:hint="eastAsia"/>
                    <w:sz w:val="26"/>
                    <w:szCs w:val="26"/>
                    <w:rPrChange w:id="7167" w:author="Thu Do" w:date="2023-04-21T09:57:00Z">
                      <w:rPr>
                        <w:rFonts w:hint="eastAsia"/>
                      </w:rPr>
                    </w:rPrChange>
                  </w:rPr>
                  <w:delText>đ</w:delText>
                </w:r>
                <w:r w:rsidRPr="00584A03" w:rsidDel="0064325C">
                  <w:rPr>
                    <w:sz w:val="26"/>
                    <w:szCs w:val="26"/>
                    <w:rPrChange w:id="7168" w:author="Thu Do" w:date="2023-04-21T09:57:00Z">
                      <w:rPr/>
                    </w:rPrChange>
                  </w:rPr>
                  <w:delText xml:space="preserve">ộng </w:delText>
                </w:r>
                <w:r w:rsidRPr="00584A03" w:rsidDel="0064325C">
                  <w:rPr>
                    <w:rFonts w:hint="eastAsia"/>
                    <w:sz w:val="26"/>
                    <w:szCs w:val="26"/>
                    <w:rPrChange w:id="7169" w:author="Thu Do" w:date="2023-04-21T09:57:00Z">
                      <w:rPr>
                        <w:rFonts w:hint="eastAsia"/>
                      </w:rPr>
                    </w:rPrChange>
                  </w:rPr>
                  <w:delText>đ</w:delText>
                </w:r>
                <w:r w:rsidRPr="00584A03" w:rsidDel="0064325C">
                  <w:rPr>
                    <w:sz w:val="26"/>
                    <w:szCs w:val="26"/>
                    <w:rPrChange w:id="7170" w:author="Thu Do" w:date="2023-04-21T09:57:00Z">
                      <w:rPr/>
                    </w:rPrChange>
                  </w:rPr>
                  <w:delText>ỏ nội viện (BN có suy hô hấp/ nguy c</w:delText>
                </w:r>
                <w:r w:rsidRPr="00584A03" w:rsidDel="0064325C">
                  <w:rPr>
                    <w:rFonts w:hint="eastAsia"/>
                    <w:sz w:val="26"/>
                    <w:szCs w:val="26"/>
                    <w:rPrChange w:id="7171" w:author="Thu Do" w:date="2023-04-21T09:57:00Z">
                      <w:rPr>
                        <w:rFonts w:hint="eastAsia"/>
                      </w:rPr>
                    </w:rPrChange>
                  </w:rPr>
                  <w:delText>ơ</w:delText>
                </w:r>
                <w:r w:rsidRPr="00584A03" w:rsidDel="0064325C">
                  <w:rPr>
                    <w:sz w:val="26"/>
                    <w:szCs w:val="26"/>
                    <w:rPrChange w:id="7172" w:author="Thu Do" w:date="2023-04-21T09:57:00Z">
                      <w:rPr/>
                    </w:rPrChange>
                  </w:rPr>
                  <w:delText xml:space="preserve"> suy hô hấp theo báo cáo ban </w:delText>
                </w:r>
                <w:r w:rsidRPr="00584A03" w:rsidDel="0064325C">
                  <w:rPr>
                    <w:rFonts w:hint="eastAsia"/>
                    <w:sz w:val="26"/>
                    <w:szCs w:val="26"/>
                    <w:rPrChange w:id="7173" w:author="Thu Do" w:date="2023-04-21T09:57:00Z">
                      <w:rPr>
                        <w:rFonts w:hint="eastAsia"/>
                      </w:rPr>
                    </w:rPrChange>
                  </w:rPr>
                  <w:delText>đ</w:delText>
                </w:r>
                <w:r w:rsidRPr="00584A03" w:rsidDel="0064325C">
                  <w:rPr>
                    <w:sz w:val="26"/>
                    <w:szCs w:val="26"/>
                    <w:rPrChange w:id="7174" w:author="Thu Do" w:date="2023-04-21T09:57:00Z">
                      <w:rPr/>
                    </w:rPrChange>
                  </w:rPr>
                  <w:delText>ầu)</w:delText>
                </w:r>
              </w:del>
            </w:ins>
          </w:p>
          <w:p w14:paraId="1AC116F3" w14:textId="03FF3B98" w:rsidR="00F24037" w:rsidRPr="00584A03" w:rsidDel="0064325C" w:rsidRDefault="00F24037">
            <w:pPr>
              <w:numPr>
                <w:ilvl w:val="0"/>
                <w:numId w:val="61"/>
              </w:numPr>
              <w:spacing w:before="60"/>
              <w:rPr>
                <w:ins w:id="7175" w:author="Thu Do" w:date="2023-04-21T09:48:00Z"/>
                <w:del w:id="7176" w:author="Ngoc Le Van Truong" w:date="2023-04-28T11:17:00Z"/>
                <w:rFonts w:ascii="Times New Roman" w:hAnsi="Times New Roman"/>
                <w:bCs/>
                <w:sz w:val="26"/>
                <w:szCs w:val="26"/>
              </w:rPr>
              <w:pPrChange w:id="7177" w:author="Ngoc Le Van Truong" w:date="2023-04-28T11:37:00Z">
                <w:pPr>
                  <w:spacing w:before="60"/>
                </w:pPr>
              </w:pPrChange>
            </w:pPr>
          </w:p>
        </w:tc>
        <w:tc>
          <w:tcPr>
            <w:tcW w:w="2694" w:type="dxa"/>
            <w:tcPrChange w:id="7178" w:author="Thu Do" w:date="2023-04-21T09:57:00Z">
              <w:tcPr>
                <w:tcW w:w="2363" w:type="dxa"/>
              </w:tcPr>
            </w:tcPrChange>
          </w:tcPr>
          <w:p w14:paraId="58262195" w14:textId="14C04221" w:rsidR="00584A03" w:rsidRPr="00584A03" w:rsidDel="0064325C" w:rsidRDefault="00584A03">
            <w:pPr>
              <w:pStyle w:val="ListParagraph"/>
              <w:numPr>
                <w:ilvl w:val="2"/>
                <w:numId w:val="61"/>
              </w:numPr>
              <w:spacing w:after="160" w:line="259" w:lineRule="auto"/>
              <w:ind w:left="409" w:hanging="409"/>
              <w:rPr>
                <w:ins w:id="7179" w:author="Thu Do" w:date="2023-04-21T09:52:00Z"/>
                <w:del w:id="7180" w:author="Ngoc Le Van Truong" w:date="2023-04-28T11:17:00Z"/>
                <w:sz w:val="26"/>
                <w:szCs w:val="26"/>
                <w:rPrChange w:id="7181" w:author="Thu Do" w:date="2023-04-21T09:57:00Z">
                  <w:rPr>
                    <w:ins w:id="7182" w:author="Thu Do" w:date="2023-04-21T09:52:00Z"/>
                    <w:del w:id="7183" w:author="Ngoc Le Van Truong" w:date="2023-04-28T11:17:00Z"/>
                  </w:rPr>
                </w:rPrChange>
              </w:rPr>
              <w:pPrChange w:id="7184" w:author="Ngoc Le Van Truong" w:date="2023-04-28T11:37:00Z">
                <w:pPr>
                  <w:pStyle w:val="ListParagraph"/>
                  <w:numPr>
                    <w:ilvl w:val="2"/>
                    <w:numId w:val="43"/>
                  </w:numPr>
                  <w:spacing w:after="160" w:line="259" w:lineRule="auto"/>
                  <w:ind w:left="1080" w:hanging="360"/>
                </w:pPr>
              </w:pPrChange>
            </w:pPr>
            <w:ins w:id="7185" w:author="Thu Do" w:date="2023-04-21T09:52:00Z">
              <w:del w:id="7186" w:author="Ngoc Le Van Truong" w:date="2023-04-28T11:17:00Z">
                <w:r w:rsidRPr="00584A03" w:rsidDel="0064325C">
                  <w:rPr>
                    <w:sz w:val="26"/>
                    <w:szCs w:val="26"/>
                    <w:rPrChange w:id="7187" w:author="Thu Do" w:date="2023-04-21T09:57:00Z">
                      <w:rPr/>
                    </w:rPrChange>
                  </w:rPr>
                  <w:delText xml:space="preserve">1 </w:delText>
                </w:r>
                <w:r w:rsidRPr="00584A03" w:rsidDel="0064325C">
                  <w:rPr>
                    <w:rFonts w:hint="eastAsia"/>
                    <w:sz w:val="26"/>
                    <w:szCs w:val="26"/>
                    <w:rPrChange w:id="7188" w:author="Thu Do" w:date="2023-04-21T09:57:00Z">
                      <w:rPr>
                        <w:rFonts w:hint="eastAsia"/>
                      </w:rPr>
                    </w:rPrChange>
                  </w:rPr>
                  <w:delText>đ</w:delText>
                </w:r>
                <w:r w:rsidRPr="00584A03" w:rsidDel="0064325C">
                  <w:rPr>
                    <w:sz w:val="26"/>
                    <w:szCs w:val="26"/>
                    <w:rPrChange w:id="7189" w:author="Thu Do" w:date="2023-04-21T09:57:00Z">
                      <w:rPr/>
                    </w:rPrChange>
                  </w:rPr>
                  <w:delText>iều d</w:delText>
                </w:r>
                <w:r w:rsidRPr="00584A03" w:rsidDel="0064325C">
                  <w:rPr>
                    <w:rFonts w:hint="eastAsia"/>
                    <w:sz w:val="26"/>
                    <w:szCs w:val="26"/>
                    <w:rPrChange w:id="7190" w:author="Thu Do" w:date="2023-04-21T09:57:00Z">
                      <w:rPr>
                        <w:rFonts w:hint="eastAsia"/>
                      </w:rPr>
                    </w:rPrChange>
                  </w:rPr>
                  <w:delText>ư</w:delText>
                </w:r>
                <w:r w:rsidRPr="00584A03" w:rsidDel="0064325C">
                  <w:rPr>
                    <w:sz w:val="26"/>
                    <w:szCs w:val="26"/>
                    <w:rPrChange w:id="7191" w:author="Thu Do" w:date="2023-04-21T09:57:00Z">
                      <w:rPr/>
                    </w:rPrChange>
                  </w:rPr>
                  <w:delText>ỡng</w:delText>
                </w:r>
              </w:del>
            </w:ins>
          </w:p>
          <w:p w14:paraId="49E32FC3" w14:textId="3F95C785" w:rsidR="00584A03" w:rsidRPr="00584A03" w:rsidDel="0064325C" w:rsidRDefault="00584A03">
            <w:pPr>
              <w:pStyle w:val="ListParagraph"/>
              <w:numPr>
                <w:ilvl w:val="2"/>
                <w:numId w:val="61"/>
              </w:numPr>
              <w:spacing w:after="160" w:line="259" w:lineRule="auto"/>
              <w:ind w:left="409" w:hanging="409"/>
              <w:rPr>
                <w:ins w:id="7192" w:author="Thu Do" w:date="2023-04-21T09:52:00Z"/>
                <w:del w:id="7193" w:author="Ngoc Le Van Truong" w:date="2023-04-28T11:17:00Z"/>
                <w:sz w:val="26"/>
                <w:szCs w:val="26"/>
                <w:rPrChange w:id="7194" w:author="Thu Do" w:date="2023-04-21T09:57:00Z">
                  <w:rPr>
                    <w:ins w:id="7195" w:author="Thu Do" w:date="2023-04-21T09:52:00Z"/>
                    <w:del w:id="7196" w:author="Ngoc Le Van Truong" w:date="2023-04-28T11:17:00Z"/>
                  </w:rPr>
                </w:rPrChange>
              </w:rPr>
              <w:pPrChange w:id="7197" w:author="Ngoc Le Van Truong" w:date="2023-04-28T11:37:00Z">
                <w:pPr>
                  <w:pStyle w:val="ListParagraph"/>
                  <w:numPr>
                    <w:ilvl w:val="2"/>
                    <w:numId w:val="43"/>
                  </w:numPr>
                  <w:spacing w:after="160" w:line="259" w:lineRule="auto"/>
                  <w:ind w:left="1080" w:hanging="360"/>
                </w:pPr>
              </w:pPrChange>
            </w:pPr>
            <w:ins w:id="7198" w:author="Thu Do" w:date="2023-04-21T09:52:00Z">
              <w:del w:id="7199" w:author="Ngoc Le Van Truong" w:date="2023-04-28T11:17:00Z">
                <w:r w:rsidRPr="00584A03" w:rsidDel="0064325C">
                  <w:rPr>
                    <w:sz w:val="26"/>
                    <w:szCs w:val="26"/>
                    <w:rPrChange w:id="7200" w:author="Thu Do" w:date="2023-04-21T09:57:00Z">
                      <w:rPr/>
                    </w:rPrChange>
                  </w:rPr>
                  <w:delText xml:space="preserve">1 bác sĩ cấp cứu/ </w:delText>
                </w:r>
                <w:r w:rsidRPr="00584A03" w:rsidDel="0064325C">
                  <w:rPr>
                    <w:rFonts w:hint="eastAsia"/>
                    <w:sz w:val="26"/>
                    <w:szCs w:val="26"/>
                    <w:rPrChange w:id="7201" w:author="Thu Do" w:date="2023-04-21T09:57:00Z">
                      <w:rPr>
                        <w:rFonts w:hint="eastAsia"/>
                      </w:rPr>
                    </w:rPrChange>
                  </w:rPr>
                  <w:delText>đư</w:delText>
                </w:r>
                <w:r w:rsidRPr="00584A03" w:rsidDel="0064325C">
                  <w:rPr>
                    <w:sz w:val="26"/>
                    <w:szCs w:val="26"/>
                    <w:rPrChange w:id="7202" w:author="Thu Do" w:date="2023-04-21T09:57:00Z">
                      <w:rPr/>
                    </w:rPrChange>
                  </w:rPr>
                  <w:delText xml:space="preserve">ợc </w:delText>
                </w:r>
                <w:r w:rsidRPr="00584A03" w:rsidDel="0064325C">
                  <w:rPr>
                    <w:rFonts w:hint="eastAsia"/>
                    <w:sz w:val="26"/>
                    <w:szCs w:val="26"/>
                    <w:rPrChange w:id="7203" w:author="Thu Do" w:date="2023-04-21T09:57:00Z">
                      <w:rPr>
                        <w:rFonts w:hint="eastAsia"/>
                      </w:rPr>
                    </w:rPrChange>
                  </w:rPr>
                  <w:delText>đà</w:delText>
                </w:r>
                <w:r w:rsidRPr="00584A03" w:rsidDel="0064325C">
                  <w:rPr>
                    <w:sz w:val="26"/>
                    <w:szCs w:val="26"/>
                    <w:rPrChange w:id="7204" w:author="Thu Do" w:date="2023-04-21T09:57:00Z">
                      <w:rPr/>
                    </w:rPrChange>
                  </w:rPr>
                  <w:delText>o tạo về cấp cứu có khả n</w:delText>
                </w:r>
                <w:r w:rsidRPr="00584A03" w:rsidDel="0064325C">
                  <w:rPr>
                    <w:rFonts w:hint="eastAsia"/>
                    <w:sz w:val="26"/>
                    <w:szCs w:val="26"/>
                    <w:rPrChange w:id="7205" w:author="Thu Do" w:date="2023-04-21T09:57:00Z">
                      <w:rPr>
                        <w:rFonts w:hint="eastAsia"/>
                      </w:rPr>
                    </w:rPrChange>
                  </w:rPr>
                  <w:delText>ă</w:delText>
                </w:r>
                <w:r w:rsidRPr="00584A03" w:rsidDel="0064325C">
                  <w:rPr>
                    <w:sz w:val="26"/>
                    <w:szCs w:val="26"/>
                    <w:rPrChange w:id="7206" w:author="Thu Do" w:date="2023-04-21T09:57:00Z">
                      <w:rPr/>
                    </w:rPrChange>
                  </w:rPr>
                  <w:delText xml:space="preserve">ng </w:delText>
                </w:r>
                <w:r w:rsidRPr="00584A03" w:rsidDel="0064325C">
                  <w:rPr>
                    <w:rFonts w:hint="eastAsia"/>
                    <w:sz w:val="26"/>
                    <w:szCs w:val="26"/>
                    <w:rPrChange w:id="7207" w:author="Thu Do" w:date="2023-04-21T09:57:00Z">
                      <w:rPr>
                        <w:rFonts w:hint="eastAsia"/>
                      </w:rPr>
                    </w:rPrChange>
                  </w:rPr>
                  <w:delText>đ</w:delText>
                </w:r>
                <w:r w:rsidRPr="00584A03" w:rsidDel="0064325C">
                  <w:rPr>
                    <w:sz w:val="26"/>
                    <w:szCs w:val="26"/>
                    <w:rPrChange w:id="7208" w:author="Thu Do" w:date="2023-04-21T09:57:00Z">
                      <w:rPr/>
                    </w:rPrChange>
                  </w:rPr>
                  <w:delText>ặt nội khí quản/ mask thanh quản</w:delText>
                </w:r>
              </w:del>
            </w:ins>
          </w:p>
          <w:p w14:paraId="7C9A2830" w14:textId="70140EF5" w:rsidR="00F24037" w:rsidRPr="00584A03" w:rsidDel="0064325C" w:rsidRDefault="00F24037">
            <w:pPr>
              <w:numPr>
                <w:ilvl w:val="0"/>
                <w:numId w:val="61"/>
              </w:numPr>
              <w:spacing w:before="60"/>
              <w:rPr>
                <w:ins w:id="7209" w:author="Thu Do" w:date="2023-04-21T09:48:00Z"/>
                <w:del w:id="7210" w:author="Ngoc Le Van Truong" w:date="2023-04-28T11:17:00Z"/>
                <w:rFonts w:ascii="Times New Roman" w:hAnsi="Times New Roman"/>
                <w:bCs/>
                <w:sz w:val="26"/>
                <w:szCs w:val="26"/>
              </w:rPr>
              <w:pPrChange w:id="7211" w:author="Ngoc Le Van Truong" w:date="2023-04-28T11:37:00Z">
                <w:pPr>
                  <w:spacing w:before="60"/>
                </w:pPr>
              </w:pPrChange>
            </w:pPr>
          </w:p>
        </w:tc>
        <w:tc>
          <w:tcPr>
            <w:tcW w:w="3543" w:type="dxa"/>
            <w:tcPrChange w:id="7212" w:author="Thu Do" w:date="2023-04-21T09:57:00Z">
              <w:tcPr>
                <w:tcW w:w="2363" w:type="dxa"/>
              </w:tcPr>
            </w:tcPrChange>
          </w:tcPr>
          <w:p w14:paraId="4C476DC6" w14:textId="56CAC178" w:rsidR="00584A03" w:rsidRPr="00584A03" w:rsidDel="0064325C" w:rsidRDefault="00584A03">
            <w:pPr>
              <w:pStyle w:val="ListParagraph"/>
              <w:numPr>
                <w:ilvl w:val="2"/>
                <w:numId w:val="61"/>
              </w:numPr>
              <w:spacing w:after="160" w:line="259" w:lineRule="auto"/>
              <w:ind w:left="409" w:hanging="409"/>
              <w:rPr>
                <w:ins w:id="7213" w:author="Thu Do" w:date="2023-04-21T09:52:00Z"/>
                <w:del w:id="7214" w:author="Ngoc Le Van Truong" w:date="2023-04-28T11:17:00Z"/>
                <w:sz w:val="26"/>
                <w:szCs w:val="26"/>
                <w:rPrChange w:id="7215" w:author="Thu Do" w:date="2023-04-21T09:57:00Z">
                  <w:rPr>
                    <w:ins w:id="7216" w:author="Thu Do" w:date="2023-04-21T09:52:00Z"/>
                    <w:del w:id="7217" w:author="Ngoc Le Van Truong" w:date="2023-04-28T11:17:00Z"/>
                  </w:rPr>
                </w:rPrChange>
              </w:rPr>
              <w:pPrChange w:id="7218" w:author="Ngoc Le Van Truong" w:date="2023-04-28T11:37:00Z">
                <w:pPr>
                  <w:pStyle w:val="ListParagraph"/>
                  <w:numPr>
                    <w:ilvl w:val="2"/>
                    <w:numId w:val="43"/>
                  </w:numPr>
                  <w:spacing w:after="160" w:line="259" w:lineRule="auto"/>
                  <w:ind w:left="1080" w:hanging="360"/>
                </w:pPr>
              </w:pPrChange>
            </w:pPr>
            <w:ins w:id="7219" w:author="Thu Do" w:date="2023-04-21T09:52:00Z">
              <w:del w:id="7220" w:author="Ngoc Le Van Truong" w:date="2023-04-28T11:17:00Z">
                <w:r w:rsidRPr="00584A03" w:rsidDel="0064325C">
                  <w:rPr>
                    <w:sz w:val="26"/>
                    <w:szCs w:val="26"/>
                    <w:rPrChange w:id="7221" w:author="Thu Do" w:date="2023-04-21T09:57:00Z">
                      <w:rPr/>
                    </w:rPrChange>
                  </w:rPr>
                  <w:delText xml:space="preserve">1 Ca nuyn miệng họng (Canuyn Mayo) cỡ theo </w:delText>
                </w:r>
                <w:r w:rsidRPr="00584A03" w:rsidDel="0064325C">
                  <w:rPr>
                    <w:rFonts w:hint="eastAsia"/>
                    <w:sz w:val="26"/>
                    <w:szCs w:val="26"/>
                    <w:rPrChange w:id="7222" w:author="Thu Do" w:date="2023-04-21T09:57:00Z">
                      <w:rPr>
                        <w:rFonts w:hint="eastAsia"/>
                      </w:rPr>
                    </w:rPrChange>
                  </w:rPr>
                  <w:delText>đ</w:delText>
                </w:r>
                <w:r w:rsidRPr="00584A03" w:rsidDel="0064325C">
                  <w:rPr>
                    <w:sz w:val="26"/>
                    <w:szCs w:val="26"/>
                    <w:rPrChange w:id="7223" w:author="Thu Do" w:date="2023-04-21T09:57:00Z">
                      <w:rPr/>
                    </w:rPrChange>
                  </w:rPr>
                  <w:delText>ộ tuổi</w:delText>
                </w:r>
              </w:del>
            </w:ins>
          </w:p>
          <w:p w14:paraId="6B4B280F" w14:textId="61D90D3D" w:rsidR="00584A03" w:rsidRPr="00584A03" w:rsidDel="0064325C" w:rsidRDefault="00584A03">
            <w:pPr>
              <w:pStyle w:val="ListParagraph"/>
              <w:numPr>
                <w:ilvl w:val="2"/>
                <w:numId w:val="61"/>
              </w:numPr>
              <w:spacing w:after="160" w:line="259" w:lineRule="auto"/>
              <w:ind w:left="409" w:hanging="409"/>
              <w:rPr>
                <w:ins w:id="7224" w:author="Thu Do" w:date="2023-04-21T09:52:00Z"/>
                <w:del w:id="7225" w:author="Ngoc Le Van Truong" w:date="2023-04-28T11:17:00Z"/>
                <w:sz w:val="26"/>
                <w:szCs w:val="26"/>
                <w:rPrChange w:id="7226" w:author="Thu Do" w:date="2023-04-21T09:57:00Z">
                  <w:rPr>
                    <w:ins w:id="7227" w:author="Thu Do" w:date="2023-04-21T09:52:00Z"/>
                    <w:del w:id="7228" w:author="Ngoc Le Van Truong" w:date="2023-04-28T11:17:00Z"/>
                  </w:rPr>
                </w:rPrChange>
              </w:rPr>
              <w:pPrChange w:id="7229" w:author="Ngoc Le Van Truong" w:date="2023-04-28T11:37:00Z">
                <w:pPr>
                  <w:pStyle w:val="ListParagraph"/>
                  <w:numPr>
                    <w:ilvl w:val="2"/>
                    <w:numId w:val="43"/>
                  </w:numPr>
                  <w:spacing w:after="160" w:line="259" w:lineRule="auto"/>
                  <w:ind w:left="1080" w:hanging="360"/>
                </w:pPr>
              </w:pPrChange>
            </w:pPr>
            <w:ins w:id="7230" w:author="Thu Do" w:date="2023-04-21T09:52:00Z">
              <w:del w:id="7231" w:author="Ngoc Le Van Truong" w:date="2023-04-28T11:17:00Z">
                <w:r w:rsidRPr="00584A03" w:rsidDel="0064325C">
                  <w:rPr>
                    <w:sz w:val="26"/>
                    <w:szCs w:val="26"/>
                    <w:rPrChange w:id="7232" w:author="Thu Do" w:date="2023-04-21T09:57:00Z">
                      <w:rPr/>
                    </w:rPrChange>
                  </w:rPr>
                  <w:delText>1 mask + bóng AMBU</w:delText>
                </w:r>
              </w:del>
            </w:ins>
          </w:p>
          <w:p w14:paraId="3D4CAD34" w14:textId="784C717E" w:rsidR="00584A03" w:rsidRPr="00584A03" w:rsidDel="0064325C" w:rsidRDefault="00584A03">
            <w:pPr>
              <w:pStyle w:val="ListParagraph"/>
              <w:numPr>
                <w:ilvl w:val="2"/>
                <w:numId w:val="61"/>
              </w:numPr>
              <w:spacing w:after="160" w:line="259" w:lineRule="auto"/>
              <w:ind w:left="409" w:hanging="409"/>
              <w:rPr>
                <w:ins w:id="7233" w:author="Thu Do" w:date="2023-04-21T09:52:00Z"/>
                <w:del w:id="7234" w:author="Ngoc Le Van Truong" w:date="2023-04-28T11:17:00Z"/>
                <w:sz w:val="26"/>
                <w:szCs w:val="26"/>
                <w:rPrChange w:id="7235" w:author="Thu Do" w:date="2023-04-21T09:57:00Z">
                  <w:rPr>
                    <w:ins w:id="7236" w:author="Thu Do" w:date="2023-04-21T09:52:00Z"/>
                    <w:del w:id="7237" w:author="Ngoc Le Van Truong" w:date="2023-04-28T11:17:00Z"/>
                  </w:rPr>
                </w:rPrChange>
              </w:rPr>
              <w:pPrChange w:id="7238" w:author="Ngoc Le Van Truong" w:date="2023-04-28T11:37:00Z">
                <w:pPr>
                  <w:pStyle w:val="ListParagraph"/>
                  <w:numPr>
                    <w:ilvl w:val="2"/>
                    <w:numId w:val="43"/>
                  </w:numPr>
                  <w:spacing w:after="160" w:line="259" w:lineRule="auto"/>
                  <w:ind w:left="1080" w:hanging="360"/>
                </w:pPr>
              </w:pPrChange>
            </w:pPr>
            <w:ins w:id="7239" w:author="Thu Do" w:date="2023-04-21T09:52:00Z">
              <w:del w:id="7240" w:author="Ngoc Le Van Truong" w:date="2023-04-28T11:17:00Z">
                <w:r w:rsidRPr="00584A03" w:rsidDel="0064325C">
                  <w:rPr>
                    <w:sz w:val="26"/>
                    <w:szCs w:val="26"/>
                    <w:rPrChange w:id="7241" w:author="Thu Do" w:date="2023-04-21T09:57:00Z">
                      <w:rPr/>
                    </w:rPrChange>
                  </w:rPr>
                  <w:delText xml:space="preserve">2 nội khí quản (cỡ theo </w:delText>
                </w:r>
                <w:r w:rsidRPr="00584A03" w:rsidDel="0064325C">
                  <w:rPr>
                    <w:rFonts w:hint="eastAsia"/>
                    <w:sz w:val="26"/>
                    <w:szCs w:val="26"/>
                    <w:rPrChange w:id="7242" w:author="Thu Do" w:date="2023-04-21T09:57:00Z">
                      <w:rPr>
                        <w:rFonts w:hint="eastAsia"/>
                      </w:rPr>
                    </w:rPrChange>
                  </w:rPr>
                  <w:delText>đ</w:delText>
                </w:r>
                <w:r w:rsidRPr="00584A03" w:rsidDel="0064325C">
                  <w:rPr>
                    <w:sz w:val="26"/>
                    <w:szCs w:val="26"/>
                    <w:rPrChange w:id="7243" w:author="Thu Do" w:date="2023-04-21T09:57:00Z">
                      <w:rPr/>
                    </w:rPrChange>
                  </w:rPr>
                  <w:delText>ộ tuổi)</w:delText>
                </w:r>
              </w:del>
            </w:ins>
          </w:p>
          <w:p w14:paraId="419D7124" w14:textId="02848FE4" w:rsidR="00584A03" w:rsidRPr="00584A03" w:rsidDel="0064325C" w:rsidRDefault="00584A03">
            <w:pPr>
              <w:pStyle w:val="ListParagraph"/>
              <w:numPr>
                <w:ilvl w:val="2"/>
                <w:numId w:val="61"/>
              </w:numPr>
              <w:spacing w:after="160" w:line="259" w:lineRule="auto"/>
              <w:ind w:left="409" w:hanging="409"/>
              <w:rPr>
                <w:ins w:id="7244" w:author="Thu Do" w:date="2023-04-21T09:52:00Z"/>
                <w:del w:id="7245" w:author="Ngoc Le Van Truong" w:date="2023-04-28T11:17:00Z"/>
                <w:sz w:val="26"/>
                <w:szCs w:val="26"/>
                <w:rPrChange w:id="7246" w:author="Thu Do" w:date="2023-04-21T09:57:00Z">
                  <w:rPr>
                    <w:ins w:id="7247" w:author="Thu Do" w:date="2023-04-21T09:52:00Z"/>
                    <w:del w:id="7248" w:author="Ngoc Le Van Truong" w:date="2023-04-28T11:17:00Z"/>
                  </w:rPr>
                </w:rPrChange>
              </w:rPr>
              <w:pPrChange w:id="7249" w:author="Ngoc Le Van Truong" w:date="2023-04-28T11:37:00Z">
                <w:pPr>
                  <w:pStyle w:val="ListParagraph"/>
                  <w:numPr>
                    <w:ilvl w:val="2"/>
                    <w:numId w:val="43"/>
                  </w:numPr>
                  <w:spacing w:after="160" w:line="259" w:lineRule="auto"/>
                  <w:ind w:left="1080" w:hanging="360"/>
                </w:pPr>
              </w:pPrChange>
            </w:pPr>
            <w:ins w:id="7250" w:author="Thu Do" w:date="2023-04-21T09:52:00Z">
              <w:del w:id="7251" w:author="Ngoc Le Van Truong" w:date="2023-04-28T11:17:00Z">
                <w:r w:rsidRPr="00584A03" w:rsidDel="0064325C">
                  <w:rPr>
                    <w:sz w:val="26"/>
                    <w:szCs w:val="26"/>
                    <w:rPrChange w:id="7252" w:author="Thu Do" w:date="2023-04-21T09:57:00Z">
                      <w:rPr/>
                    </w:rPrChange>
                  </w:rPr>
                  <w:delText xml:space="preserve">1 mask thanh quản (cỡ theo </w:delText>
                </w:r>
                <w:r w:rsidRPr="00584A03" w:rsidDel="0064325C">
                  <w:rPr>
                    <w:rFonts w:hint="eastAsia"/>
                    <w:sz w:val="26"/>
                    <w:szCs w:val="26"/>
                    <w:rPrChange w:id="7253" w:author="Thu Do" w:date="2023-04-21T09:57:00Z">
                      <w:rPr>
                        <w:rFonts w:hint="eastAsia"/>
                      </w:rPr>
                    </w:rPrChange>
                  </w:rPr>
                  <w:delText>đ</w:delText>
                </w:r>
                <w:r w:rsidRPr="00584A03" w:rsidDel="0064325C">
                  <w:rPr>
                    <w:sz w:val="26"/>
                    <w:szCs w:val="26"/>
                    <w:rPrChange w:id="7254" w:author="Thu Do" w:date="2023-04-21T09:57:00Z">
                      <w:rPr/>
                    </w:rPrChange>
                  </w:rPr>
                  <w:delText>ộ tuổi)</w:delText>
                </w:r>
              </w:del>
            </w:ins>
          </w:p>
          <w:p w14:paraId="500A5655" w14:textId="14052426" w:rsidR="00584A03" w:rsidRPr="00584A03" w:rsidDel="0064325C" w:rsidRDefault="00584A03">
            <w:pPr>
              <w:pStyle w:val="ListParagraph"/>
              <w:numPr>
                <w:ilvl w:val="2"/>
                <w:numId w:val="61"/>
              </w:numPr>
              <w:spacing w:after="160" w:line="259" w:lineRule="auto"/>
              <w:ind w:left="409" w:hanging="409"/>
              <w:rPr>
                <w:ins w:id="7255" w:author="Thu Do" w:date="2023-04-21T09:52:00Z"/>
                <w:del w:id="7256" w:author="Ngoc Le Van Truong" w:date="2023-04-28T11:17:00Z"/>
                <w:sz w:val="26"/>
                <w:szCs w:val="26"/>
                <w:rPrChange w:id="7257" w:author="Thu Do" w:date="2023-04-21T09:57:00Z">
                  <w:rPr>
                    <w:ins w:id="7258" w:author="Thu Do" w:date="2023-04-21T09:52:00Z"/>
                    <w:del w:id="7259" w:author="Ngoc Le Van Truong" w:date="2023-04-28T11:17:00Z"/>
                  </w:rPr>
                </w:rPrChange>
              </w:rPr>
              <w:pPrChange w:id="7260" w:author="Ngoc Le Van Truong" w:date="2023-04-28T11:37:00Z">
                <w:pPr>
                  <w:pStyle w:val="ListParagraph"/>
                  <w:numPr>
                    <w:ilvl w:val="2"/>
                    <w:numId w:val="43"/>
                  </w:numPr>
                  <w:spacing w:after="160" w:line="259" w:lineRule="auto"/>
                  <w:ind w:left="1080" w:hanging="360"/>
                </w:pPr>
              </w:pPrChange>
            </w:pPr>
            <w:ins w:id="7261" w:author="Thu Do" w:date="2023-04-21T09:52:00Z">
              <w:del w:id="7262" w:author="Ngoc Le Van Truong" w:date="2023-04-28T11:17:00Z">
                <w:r w:rsidRPr="00584A03" w:rsidDel="0064325C">
                  <w:rPr>
                    <w:sz w:val="26"/>
                    <w:szCs w:val="26"/>
                    <w:rPrChange w:id="7263" w:author="Thu Do" w:date="2023-04-21T09:57:00Z">
                      <w:rPr/>
                    </w:rPrChange>
                  </w:rPr>
                  <w:delText xml:space="preserve">1 </w:delText>
                </w:r>
                <w:r w:rsidRPr="00584A03" w:rsidDel="0064325C">
                  <w:rPr>
                    <w:rFonts w:hint="eastAsia"/>
                    <w:sz w:val="26"/>
                    <w:szCs w:val="26"/>
                    <w:rPrChange w:id="7264" w:author="Thu Do" w:date="2023-04-21T09:57:00Z">
                      <w:rPr>
                        <w:rFonts w:hint="eastAsia"/>
                      </w:rPr>
                    </w:rPrChange>
                  </w:rPr>
                  <w:delText>đè</w:delText>
                </w:r>
                <w:r w:rsidRPr="00584A03" w:rsidDel="0064325C">
                  <w:rPr>
                    <w:sz w:val="26"/>
                    <w:szCs w:val="26"/>
                    <w:rPrChange w:id="7265" w:author="Thu Do" w:date="2023-04-21T09:57:00Z">
                      <w:rPr/>
                    </w:rPrChange>
                  </w:rPr>
                  <w:delText>n soi thanh quản (l</w:delText>
                </w:r>
                <w:r w:rsidRPr="00584A03" w:rsidDel="0064325C">
                  <w:rPr>
                    <w:rFonts w:hint="eastAsia"/>
                    <w:sz w:val="26"/>
                    <w:szCs w:val="26"/>
                    <w:rPrChange w:id="7266" w:author="Thu Do" w:date="2023-04-21T09:57:00Z">
                      <w:rPr>
                        <w:rFonts w:hint="eastAsia"/>
                      </w:rPr>
                    </w:rPrChange>
                  </w:rPr>
                  <w:delText>ư</w:delText>
                </w:r>
                <w:r w:rsidRPr="00584A03" w:rsidDel="0064325C">
                  <w:rPr>
                    <w:sz w:val="26"/>
                    <w:szCs w:val="26"/>
                    <w:rPrChange w:id="7267" w:author="Thu Do" w:date="2023-04-21T09:57:00Z">
                      <w:rPr/>
                    </w:rPrChange>
                  </w:rPr>
                  <w:delText>ỡi Macintosh với ng</w:delText>
                </w:r>
                <w:r w:rsidRPr="00584A03" w:rsidDel="0064325C">
                  <w:rPr>
                    <w:rFonts w:hint="eastAsia"/>
                    <w:sz w:val="26"/>
                    <w:szCs w:val="26"/>
                    <w:rPrChange w:id="7268" w:author="Thu Do" w:date="2023-04-21T09:57:00Z">
                      <w:rPr>
                        <w:rFonts w:hint="eastAsia"/>
                      </w:rPr>
                    </w:rPrChange>
                  </w:rPr>
                  <w:delText>ư</w:delText>
                </w:r>
                <w:r w:rsidRPr="00584A03" w:rsidDel="0064325C">
                  <w:rPr>
                    <w:sz w:val="26"/>
                    <w:szCs w:val="26"/>
                    <w:rPrChange w:id="7269" w:author="Thu Do" w:date="2023-04-21T09:57:00Z">
                      <w:rPr/>
                    </w:rPrChange>
                  </w:rPr>
                  <w:delText>ời lớn, l</w:delText>
                </w:r>
                <w:r w:rsidRPr="00584A03" w:rsidDel="0064325C">
                  <w:rPr>
                    <w:rFonts w:hint="eastAsia"/>
                    <w:sz w:val="26"/>
                    <w:szCs w:val="26"/>
                    <w:rPrChange w:id="7270" w:author="Thu Do" w:date="2023-04-21T09:57:00Z">
                      <w:rPr>
                        <w:rFonts w:hint="eastAsia"/>
                      </w:rPr>
                    </w:rPrChange>
                  </w:rPr>
                  <w:delText>ư</w:delText>
                </w:r>
                <w:r w:rsidRPr="00584A03" w:rsidDel="0064325C">
                  <w:rPr>
                    <w:sz w:val="26"/>
                    <w:szCs w:val="26"/>
                    <w:rPrChange w:id="7271" w:author="Thu Do" w:date="2023-04-21T09:57:00Z">
                      <w:rPr/>
                    </w:rPrChange>
                  </w:rPr>
                  <w:delText>ỡi Miller với trẻ em)</w:delText>
                </w:r>
              </w:del>
            </w:ins>
          </w:p>
          <w:p w14:paraId="379ED611" w14:textId="2B7EFEC8" w:rsidR="00584A03" w:rsidRPr="00584A03" w:rsidDel="0064325C" w:rsidRDefault="00584A03">
            <w:pPr>
              <w:pStyle w:val="ListParagraph"/>
              <w:numPr>
                <w:ilvl w:val="2"/>
                <w:numId w:val="61"/>
              </w:numPr>
              <w:spacing w:after="160" w:line="259" w:lineRule="auto"/>
              <w:ind w:left="409" w:hanging="409"/>
              <w:rPr>
                <w:ins w:id="7272" w:author="Thu Do" w:date="2023-04-21T09:52:00Z"/>
                <w:del w:id="7273" w:author="Ngoc Le Van Truong" w:date="2023-04-28T11:17:00Z"/>
                <w:sz w:val="26"/>
                <w:szCs w:val="26"/>
                <w:rPrChange w:id="7274" w:author="Thu Do" w:date="2023-04-21T09:57:00Z">
                  <w:rPr>
                    <w:ins w:id="7275" w:author="Thu Do" w:date="2023-04-21T09:52:00Z"/>
                    <w:del w:id="7276" w:author="Ngoc Le Van Truong" w:date="2023-04-28T11:17:00Z"/>
                  </w:rPr>
                </w:rPrChange>
              </w:rPr>
              <w:pPrChange w:id="7277" w:author="Ngoc Le Van Truong" w:date="2023-04-28T11:37:00Z">
                <w:pPr>
                  <w:pStyle w:val="ListParagraph"/>
                  <w:numPr>
                    <w:ilvl w:val="2"/>
                    <w:numId w:val="43"/>
                  </w:numPr>
                  <w:spacing w:after="160" w:line="259" w:lineRule="auto"/>
                  <w:ind w:left="1080" w:hanging="360"/>
                </w:pPr>
              </w:pPrChange>
            </w:pPr>
            <w:ins w:id="7278" w:author="Thu Do" w:date="2023-04-21T09:52:00Z">
              <w:del w:id="7279" w:author="Ngoc Le Van Truong" w:date="2023-04-28T11:17:00Z">
                <w:r w:rsidRPr="00584A03" w:rsidDel="0064325C">
                  <w:rPr>
                    <w:sz w:val="26"/>
                    <w:szCs w:val="26"/>
                    <w:rPrChange w:id="7280" w:author="Thu Do" w:date="2023-04-21T09:57:00Z">
                      <w:rPr/>
                    </w:rPrChange>
                  </w:rPr>
                  <w:delText xml:space="preserve">2 </w:delText>
                </w:r>
                <w:r w:rsidRPr="00584A03" w:rsidDel="0064325C">
                  <w:rPr>
                    <w:rFonts w:hint="eastAsia"/>
                    <w:sz w:val="26"/>
                    <w:szCs w:val="26"/>
                    <w:rPrChange w:id="7281" w:author="Thu Do" w:date="2023-04-21T09:57:00Z">
                      <w:rPr>
                        <w:rFonts w:hint="eastAsia"/>
                      </w:rPr>
                    </w:rPrChange>
                  </w:rPr>
                  <w:delText>đô</w:delText>
                </w:r>
                <w:r w:rsidRPr="00584A03" w:rsidDel="0064325C">
                  <w:rPr>
                    <w:sz w:val="26"/>
                    <w:szCs w:val="26"/>
                    <w:rPrChange w:id="7282" w:author="Thu Do" w:date="2023-04-21T09:57:00Z">
                      <w:rPr/>
                    </w:rPrChange>
                  </w:rPr>
                  <w:delText>i g</w:delText>
                </w:r>
                <w:r w:rsidRPr="00584A03" w:rsidDel="0064325C">
                  <w:rPr>
                    <w:rFonts w:hint="eastAsia"/>
                    <w:sz w:val="26"/>
                    <w:szCs w:val="26"/>
                    <w:rPrChange w:id="7283" w:author="Thu Do" w:date="2023-04-21T09:57:00Z">
                      <w:rPr>
                        <w:rFonts w:hint="eastAsia"/>
                      </w:rPr>
                    </w:rPrChange>
                  </w:rPr>
                  <w:delText>ă</w:delText>
                </w:r>
                <w:r w:rsidRPr="00584A03" w:rsidDel="0064325C">
                  <w:rPr>
                    <w:sz w:val="26"/>
                    <w:szCs w:val="26"/>
                    <w:rPrChange w:id="7284" w:author="Thu Do" w:date="2023-04-21T09:57:00Z">
                      <w:rPr/>
                    </w:rPrChange>
                  </w:rPr>
                  <w:delText>ng tay y tế</w:delText>
                </w:r>
              </w:del>
            </w:ins>
          </w:p>
          <w:p w14:paraId="63872630" w14:textId="3D8EA366" w:rsidR="00584A03" w:rsidRPr="00584A03" w:rsidDel="0064325C" w:rsidRDefault="00584A03">
            <w:pPr>
              <w:pStyle w:val="ListParagraph"/>
              <w:numPr>
                <w:ilvl w:val="2"/>
                <w:numId w:val="61"/>
              </w:numPr>
              <w:spacing w:after="160" w:line="259" w:lineRule="auto"/>
              <w:ind w:left="409" w:hanging="409"/>
              <w:rPr>
                <w:ins w:id="7285" w:author="Thu Do" w:date="2023-04-21T09:52:00Z"/>
                <w:del w:id="7286" w:author="Ngoc Le Van Truong" w:date="2023-04-28T11:17:00Z"/>
                <w:sz w:val="26"/>
                <w:szCs w:val="26"/>
                <w:rPrChange w:id="7287" w:author="Thu Do" w:date="2023-04-21T09:57:00Z">
                  <w:rPr>
                    <w:ins w:id="7288" w:author="Thu Do" w:date="2023-04-21T09:52:00Z"/>
                    <w:del w:id="7289" w:author="Ngoc Le Van Truong" w:date="2023-04-28T11:17:00Z"/>
                  </w:rPr>
                </w:rPrChange>
              </w:rPr>
              <w:pPrChange w:id="7290" w:author="Ngoc Le Van Truong" w:date="2023-04-28T11:37:00Z">
                <w:pPr>
                  <w:pStyle w:val="ListParagraph"/>
                  <w:numPr>
                    <w:ilvl w:val="2"/>
                    <w:numId w:val="43"/>
                  </w:numPr>
                  <w:spacing w:after="160" w:line="259" w:lineRule="auto"/>
                  <w:ind w:left="1080" w:hanging="360"/>
                </w:pPr>
              </w:pPrChange>
            </w:pPr>
            <w:ins w:id="7291" w:author="Thu Do" w:date="2023-04-21T09:52:00Z">
              <w:del w:id="7292" w:author="Ngoc Le Van Truong" w:date="2023-04-28T11:17:00Z">
                <w:r w:rsidRPr="00584A03" w:rsidDel="0064325C">
                  <w:rPr>
                    <w:sz w:val="26"/>
                    <w:szCs w:val="26"/>
                    <w:rPrChange w:id="7293" w:author="Thu Do" w:date="2023-04-21T09:57:00Z">
                      <w:rPr/>
                    </w:rPrChange>
                  </w:rPr>
                  <w:delText>2 kim 16G</w:delText>
                </w:r>
              </w:del>
            </w:ins>
          </w:p>
          <w:p w14:paraId="52D0DB60" w14:textId="2601FD33" w:rsidR="00584A03" w:rsidRPr="00584A03" w:rsidDel="0064325C" w:rsidRDefault="00584A03">
            <w:pPr>
              <w:pStyle w:val="ListParagraph"/>
              <w:numPr>
                <w:ilvl w:val="2"/>
                <w:numId w:val="61"/>
              </w:numPr>
              <w:spacing w:after="160" w:line="259" w:lineRule="auto"/>
              <w:ind w:left="409" w:hanging="409"/>
              <w:rPr>
                <w:ins w:id="7294" w:author="Thu Do" w:date="2023-04-21T09:52:00Z"/>
                <w:del w:id="7295" w:author="Ngoc Le Van Truong" w:date="2023-04-28T11:17:00Z"/>
                <w:sz w:val="26"/>
                <w:szCs w:val="26"/>
                <w:rPrChange w:id="7296" w:author="Thu Do" w:date="2023-04-21T09:57:00Z">
                  <w:rPr>
                    <w:ins w:id="7297" w:author="Thu Do" w:date="2023-04-21T09:52:00Z"/>
                    <w:del w:id="7298" w:author="Ngoc Le Van Truong" w:date="2023-04-28T11:17:00Z"/>
                  </w:rPr>
                </w:rPrChange>
              </w:rPr>
              <w:pPrChange w:id="7299" w:author="Ngoc Le Van Truong" w:date="2023-04-28T11:37:00Z">
                <w:pPr>
                  <w:pStyle w:val="ListParagraph"/>
                  <w:numPr>
                    <w:ilvl w:val="2"/>
                    <w:numId w:val="43"/>
                  </w:numPr>
                  <w:spacing w:after="160" w:line="259" w:lineRule="auto"/>
                  <w:ind w:left="1080" w:hanging="360"/>
                </w:pPr>
              </w:pPrChange>
            </w:pPr>
            <w:ins w:id="7300" w:author="Thu Do" w:date="2023-04-21T09:52:00Z">
              <w:del w:id="7301" w:author="Ngoc Le Van Truong" w:date="2023-04-28T11:17:00Z">
                <w:r w:rsidRPr="00584A03" w:rsidDel="0064325C">
                  <w:rPr>
                    <w:sz w:val="26"/>
                    <w:szCs w:val="26"/>
                    <w:rPrChange w:id="7302" w:author="Thu Do" w:date="2023-04-21T09:57:00Z">
                      <w:rPr/>
                    </w:rPrChange>
                  </w:rPr>
                  <w:delText>1 dây thở oxy kính</w:delText>
                </w:r>
              </w:del>
            </w:ins>
          </w:p>
          <w:p w14:paraId="317CC6D8" w14:textId="0CCA87A5" w:rsidR="00584A03" w:rsidRPr="00584A03" w:rsidDel="0064325C" w:rsidRDefault="00584A03">
            <w:pPr>
              <w:pStyle w:val="ListParagraph"/>
              <w:numPr>
                <w:ilvl w:val="2"/>
                <w:numId w:val="61"/>
              </w:numPr>
              <w:spacing w:after="160" w:line="259" w:lineRule="auto"/>
              <w:ind w:left="409" w:hanging="409"/>
              <w:rPr>
                <w:ins w:id="7303" w:author="Thu Do" w:date="2023-04-21T09:52:00Z"/>
                <w:del w:id="7304" w:author="Ngoc Le Van Truong" w:date="2023-04-28T11:17:00Z"/>
                <w:sz w:val="26"/>
                <w:szCs w:val="26"/>
                <w:rPrChange w:id="7305" w:author="Thu Do" w:date="2023-04-21T09:57:00Z">
                  <w:rPr>
                    <w:ins w:id="7306" w:author="Thu Do" w:date="2023-04-21T09:52:00Z"/>
                    <w:del w:id="7307" w:author="Ngoc Le Van Truong" w:date="2023-04-28T11:17:00Z"/>
                  </w:rPr>
                </w:rPrChange>
              </w:rPr>
              <w:pPrChange w:id="7308" w:author="Ngoc Le Van Truong" w:date="2023-04-28T11:37:00Z">
                <w:pPr>
                  <w:pStyle w:val="ListParagraph"/>
                  <w:numPr>
                    <w:ilvl w:val="2"/>
                    <w:numId w:val="43"/>
                  </w:numPr>
                  <w:spacing w:after="160" w:line="259" w:lineRule="auto"/>
                  <w:ind w:left="1080" w:hanging="360"/>
                </w:pPr>
              </w:pPrChange>
            </w:pPr>
            <w:ins w:id="7309" w:author="Thu Do" w:date="2023-04-21T09:52:00Z">
              <w:del w:id="7310" w:author="Ngoc Le Van Truong" w:date="2023-04-28T11:17:00Z">
                <w:r w:rsidRPr="00584A03" w:rsidDel="0064325C">
                  <w:rPr>
                    <w:sz w:val="26"/>
                    <w:szCs w:val="26"/>
                    <w:rPrChange w:id="7311" w:author="Thu Do" w:date="2023-04-21T09:57:00Z">
                      <w:rPr/>
                    </w:rPrChange>
                  </w:rPr>
                  <w:delText>1 dây thở oxy mask túi</w:delText>
                </w:r>
              </w:del>
            </w:ins>
          </w:p>
          <w:p w14:paraId="1AE52590" w14:textId="7A779B16" w:rsidR="00584A03" w:rsidRPr="00584A03" w:rsidDel="0064325C" w:rsidRDefault="00584A03">
            <w:pPr>
              <w:pStyle w:val="ListParagraph"/>
              <w:numPr>
                <w:ilvl w:val="2"/>
                <w:numId w:val="61"/>
              </w:numPr>
              <w:spacing w:after="160" w:line="259" w:lineRule="auto"/>
              <w:ind w:left="409" w:hanging="409"/>
              <w:rPr>
                <w:ins w:id="7312" w:author="Thu Do" w:date="2023-04-21T09:52:00Z"/>
                <w:del w:id="7313" w:author="Ngoc Le Van Truong" w:date="2023-04-28T11:17:00Z"/>
                <w:sz w:val="26"/>
                <w:szCs w:val="26"/>
                <w:rPrChange w:id="7314" w:author="Thu Do" w:date="2023-04-21T09:57:00Z">
                  <w:rPr>
                    <w:ins w:id="7315" w:author="Thu Do" w:date="2023-04-21T09:52:00Z"/>
                    <w:del w:id="7316" w:author="Ngoc Le Van Truong" w:date="2023-04-28T11:17:00Z"/>
                  </w:rPr>
                </w:rPrChange>
              </w:rPr>
              <w:pPrChange w:id="7317" w:author="Ngoc Le Van Truong" w:date="2023-04-28T11:37:00Z">
                <w:pPr>
                  <w:pStyle w:val="ListParagraph"/>
                  <w:numPr>
                    <w:ilvl w:val="2"/>
                    <w:numId w:val="43"/>
                  </w:numPr>
                  <w:spacing w:after="160" w:line="259" w:lineRule="auto"/>
                  <w:ind w:left="1080" w:hanging="360"/>
                </w:pPr>
              </w:pPrChange>
            </w:pPr>
            <w:ins w:id="7318" w:author="Thu Do" w:date="2023-04-21T09:52:00Z">
              <w:del w:id="7319" w:author="Ngoc Le Van Truong" w:date="2023-04-28T11:17:00Z">
                <w:r w:rsidRPr="00584A03" w:rsidDel="0064325C">
                  <w:rPr>
                    <w:sz w:val="26"/>
                    <w:szCs w:val="26"/>
                    <w:rPrChange w:id="7320" w:author="Thu Do" w:date="2023-04-21T09:57:00Z">
                      <w:rPr/>
                    </w:rPrChange>
                  </w:rPr>
                  <w:delText>1 cuộn b</w:delText>
                </w:r>
                <w:r w:rsidRPr="00584A03" w:rsidDel="0064325C">
                  <w:rPr>
                    <w:rFonts w:hint="eastAsia"/>
                    <w:sz w:val="26"/>
                    <w:szCs w:val="26"/>
                    <w:rPrChange w:id="7321" w:author="Thu Do" w:date="2023-04-21T09:57:00Z">
                      <w:rPr>
                        <w:rFonts w:hint="eastAsia"/>
                      </w:rPr>
                    </w:rPrChange>
                  </w:rPr>
                  <w:delText>ă</w:delText>
                </w:r>
                <w:r w:rsidRPr="00584A03" w:rsidDel="0064325C">
                  <w:rPr>
                    <w:sz w:val="26"/>
                    <w:szCs w:val="26"/>
                    <w:rPrChange w:id="7322" w:author="Thu Do" w:date="2023-04-21T09:57:00Z">
                      <w:rPr/>
                    </w:rPrChange>
                  </w:rPr>
                  <w:delText>ng dính y tế</w:delText>
                </w:r>
              </w:del>
            </w:ins>
          </w:p>
          <w:p w14:paraId="63DEB7AA" w14:textId="7779E97E" w:rsidR="00584A03" w:rsidRPr="00584A03" w:rsidDel="0064325C" w:rsidRDefault="00584A03">
            <w:pPr>
              <w:pStyle w:val="ListParagraph"/>
              <w:numPr>
                <w:ilvl w:val="2"/>
                <w:numId w:val="61"/>
              </w:numPr>
              <w:spacing w:after="160" w:line="259" w:lineRule="auto"/>
              <w:ind w:left="409" w:hanging="409"/>
              <w:rPr>
                <w:ins w:id="7323" w:author="Thu Do" w:date="2023-04-21T09:52:00Z"/>
                <w:del w:id="7324" w:author="Ngoc Le Van Truong" w:date="2023-04-28T11:17:00Z"/>
                <w:sz w:val="26"/>
                <w:szCs w:val="26"/>
                <w:rPrChange w:id="7325" w:author="Thu Do" w:date="2023-04-21T09:57:00Z">
                  <w:rPr>
                    <w:ins w:id="7326" w:author="Thu Do" w:date="2023-04-21T09:52:00Z"/>
                    <w:del w:id="7327" w:author="Ngoc Le Van Truong" w:date="2023-04-28T11:17:00Z"/>
                  </w:rPr>
                </w:rPrChange>
              </w:rPr>
              <w:pPrChange w:id="7328" w:author="Ngoc Le Van Truong" w:date="2023-04-28T11:37:00Z">
                <w:pPr>
                  <w:pStyle w:val="ListParagraph"/>
                  <w:numPr>
                    <w:ilvl w:val="2"/>
                    <w:numId w:val="43"/>
                  </w:numPr>
                  <w:spacing w:after="160" w:line="259" w:lineRule="auto"/>
                  <w:ind w:left="1080" w:hanging="360"/>
                </w:pPr>
              </w:pPrChange>
            </w:pPr>
            <w:ins w:id="7329" w:author="Thu Do" w:date="2023-04-21T09:52:00Z">
              <w:del w:id="7330" w:author="Ngoc Le Van Truong" w:date="2023-04-28T11:17:00Z">
                <w:r w:rsidRPr="00584A03" w:rsidDel="0064325C">
                  <w:rPr>
                    <w:sz w:val="26"/>
                    <w:szCs w:val="26"/>
                    <w:rPrChange w:id="7331" w:author="Thu Do" w:date="2023-04-21T09:57:00Z">
                      <w:rPr/>
                    </w:rPrChange>
                  </w:rPr>
                  <w:delText xml:space="preserve">1 bình ventolin inhaler </w:delText>
                </w:r>
              </w:del>
            </w:ins>
          </w:p>
          <w:p w14:paraId="7238D0FE" w14:textId="596E052F" w:rsidR="00584A03" w:rsidRPr="00584A03" w:rsidDel="0064325C" w:rsidRDefault="00584A03">
            <w:pPr>
              <w:pStyle w:val="ListParagraph"/>
              <w:numPr>
                <w:ilvl w:val="2"/>
                <w:numId w:val="61"/>
              </w:numPr>
              <w:spacing w:after="160" w:line="259" w:lineRule="auto"/>
              <w:ind w:left="409" w:hanging="409"/>
              <w:rPr>
                <w:ins w:id="7332" w:author="Thu Do" w:date="2023-04-21T09:52:00Z"/>
                <w:del w:id="7333" w:author="Ngoc Le Van Truong" w:date="2023-04-28T11:17:00Z"/>
                <w:sz w:val="26"/>
                <w:szCs w:val="26"/>
                <w:rPrChange w:id="7334" w:author="Thu Do" w:date="2023-04-21T09:57:00Z">
                  <w:rPr>
                    <w:ins w:id="7335" w:author="Thu Do" w:date="2023-04-21T09:52:00Z"/>
                    <w:del w:id="7336" w:author="Ngoc Le Van Truong" w:date="2023-04-28T11:17:00Z"/>
                  </w:rPr>
                </w:rPrChange>
              </w:rPr>
              <w:pPrChange w:id="7337" w:author="Ngoc Le Van Truong" w:date="2023-04-28T11:37:00Z">
                <w:pPr>
                  <w:pStyle w:val="ListParagraph"/>
                  <w:numPr>
                    <w:ilvl w:val="2"/>
                    <w:numId w:val="43"/>
                  </w:numPr>
                  <w:spacing w:after="160" w:line="259" w:lineRule="auto"/>
                  <w:ind w:left="1080" w:hanging="360"/>
                </w:pPr>
              </w:pPrChange>
            </w:pPr>
            <w:ins w:id="7338" w:author="Thu Do" w:date="2023-04-21T09:52:00Z">
              <w:del w:id="7339" w:author="Ngoc Le Van Truong" w:date="2023-04-28T11:17:00Z">
                <w:r w:rsidRPr="00584A03" w:rsidDel="0064325C">
                  <w:rPr>
                    <w:sz w:val="26"/>
                    <w:szCs w:val="26"/>
                    <w:rPrChange w:id="7340" w:author="Thu Do" w:date="2023-04-21T09:57:00Z">
                      <w:rPr/>
                    </w:rPrChange>
                  </w:rPr>
                  <w:delText>1 bình oxy</w:delText>
                </w:r>
              </w:del>
            </w:ins>
          </w:p>
          <w:p w14:paraId="4104B751" w14:textId="10774DA4" w:rsidR="00F24037" w:rsidRPr="00584A03" w:rsidDel="0064325C" w:rsidRDefault="00584A03">
            <w:pPr>
              <w:pStyle w:val="ListParagraph"/>
              <w:numPr>
                <w:ilvl w:val="2"/>
                <w:numId w:val="61"/>
              </w:numPr>
              <w:spacing w:after="160" w:line="259" w:lineRule="auto"/>
              <w:ind w:left="409" w:hanging="409"/>
              <w:rPr>
                <w:ins w:id="7341" w:author="Thu Do" w:date="2023-04-21T09:48:00Z"/>
                <w:del w:id="7342" w:author="Ngoc Le Van Truong" w:date="2023-04-28T11:17:00Z"/>
                <w:sz w:val="26"/>
                <w:szCs w:val="26"/>
                <w:rPrChange w:id="7343" w:author="Thu Do" w:date="2023-04-21T09:57:00Z">
                  <w:rPr>
                    <w:ins w:id="7344" w:author="Thu Do" w:date="2023-04-21T09:48:00Z"/>
                    <w:del w:id="7345" w:author="Ngoc Le Van Truong" w:date="2023-04-28T11:17:00Z"/>
                  </w:rPr>
                </w:rPrChange>
              </w:rPr>
              <w:pPrChange w:id="7346" w:author="Ngoc Le Van Truong" w:date="2023-04-28T11:37:00Z">
                <w:pPr>
                  <w:spacing w:before="60"/>
                </w:pPr>
              </w:pPrChange>
            </w:pPr>
            <w:ins w:id="7347" w:author="Thu Do" w:date="2023-04-21T09:52:00Z">
              <w:del w:id="7348" w:author="Ngoc Le Van Truong" w:date="2023-04-28T11:17:00Z">
                <w:r w:rsidRPr="00584A03" w:rsidDel="0064325C">
                  <w:rPr>
                    <w:sz w:val="26"/>
                    <w:szCs w:val="26"/>
                    <w:rPrChange w:id="7349" w:author="Thu Do" w:date="2023-04-21T09:57:00Z">
                      <w:rPr/>
                    </w:rPrChange>
                  </w:rPr>
                  <w:delText>2 nang Combiven 2.5ml + 1 máy khí dung (nếu có thể)</w:delText>
                </w:r>
              </w:del>
            </w:ins>
          </w:p>
        </w:tc>
      </w:tr>
      <w:tr w:rsidR="00F24037" w:rsidRPr="00584A03" w:rsidDel="006A1A1F" w14:paraId="1D67C4E2" w14:textId="3033D1CC" w:rsidTr="00584A03">
        <w:trPr>
          <w:ins w:id="7350" w:author="Thu Do" w:date="2023-04-21T09:48:00Z"/>
          <w:del w:id="7351" w:author="Ngoc Le Van Truong" w:date="2023-04-28T11:33:00Z"/>
        </w:trPr>
        <w:tc>
          <w:tcPr>
            <w:tcW w:w="1555" w:type="dxa"/>
            <w:tcPrChange w:id="7352" w:author="Thu Do" w:date="2023-04-21T09:57:00Z">
              <w:tcPr>
                <w:tcW w:w="2362" w:type="dxa"/>
              </w:tcPr>
            </w:tcPrChange>
          </w:tcPr>
          <w:p w14:paraId="430839E2" w14:textId="1C5E1745" w:rsidR="00584A03" w:rsidRPr="00584A03" w:rsidDel="006A1A1F" w:rsidRDefault="00584A03">
            <w:pPr>
              <w:numPr>
                <w:ilvl w:val="0"/>
                <w:numId w:val="61"/>
              </w:numPr>
              <w:spacing w:after="160" w:line="259" w:lineRule="auto"/>
              <w:rPr>
                <w:ins w:id="7353" w:author="Thu Do" w:date="2023-04-21T09:52:00Z"/>
                <w:del w:id="7354" w:author="Ngoc Le Van Truong" w:date="2023-04-28T11:33:00Z"/>
                <w:sz w:val="26"/>
                <w:szCs w:val="26"/>
                <w:rPrChange w:id="7355" w:author="Thu Do" w:date="2023-04-21T09:57:00Z">
                  <w:rPr>
                    <w:ins w:id="7356" w:author="Thu Do" w:date="2023-04-21T09:52:00Z"/>
                    <w:del w:id="7357" w:author="Ngoc Le Van Truong" w:date="2023-04-28T11:33:00Z"/>
                  </w:rPr>
                </w:rPrChange>
              </w:rPr>
              <w:pPrChange w:id="7358" w:author="Ngoc Le Van Truong" w:date="2023-04-28T11:37:00Z">
                <w:pPr>
                  <w:pStyle w:val="ListParagraph"/>
                  <w:numPr>
                    <w:numId w:val="43"/>
                  </w:numPr>
                  <w:spacing w:after="160" w:line="259" w:lineRule="auto"/>
                  <w:ind w:left="360" w:hanging="360"/>
                </w:pPr>
              </w:pPrChange>
            </w:pPr>
            <w:ins w:id="7359" w:author="Thu Do" w:date="2023-04-21T09:52:00Z">
              <w:del w:id="7360" w:author="Ngoc Le Van Truong" w:date="2023-04-28T11:33:00Z">
                <w:r w:rsidRPr="00584A03" w:rsidDel="006A1A1F">
                  <w:rPr>
                    <w:sz w:val="26"/>
                    <w:szCs w:val="26"/>
                    <w:rPrChange w:id="7361" w:author="Thu Do" w:date="2023-04-21T09:57:00Z">
                      <w:rPr/>
                    </w:rPrChange>
                  </w:rPr>
                  <w:delText>Gói cấp cứu tuần hoàn c</w:delText>
                </w:r>
                <w:r w:rsidRPr="00584A03" w:rsidDel="006A1A1F">
                  <w:rPr>
                    <w:rFonts w:hint="eastAsia"/>
                    <w:sz w:val="26"/>
                    <w:szCs w:val="26"/>
                    <w:rPrChange w:id="7362" w:author="Thu Do" w:date="2023-04-21T09:57:00Z">
                      <w:rPr>
                        <w:rFonts w:hint="eastAsia"/>
                      </w:rPr>
                    </w:rPrChange>
                  </w:rPr>
                  <w:delText>ơ</w:delText>
                </w:r>
                <w:r w:rsidRPr="00584A03" w:rsidDel="006A1A1F">
                  <w:rPr>
                    <w:sz w:val="26"/>
                    <w:szCs w:val="26"/>
                    <w:rPrChange w:id="7363" w:author="Thu Do" w:date="2023-04-21T09:57:00Z">
                      <w:rPr/>
                    </w:rPrChange>
                  </w:rPr>
                  <w:delText xml:space="preserve"> bản (th</w:delText>
                </w:r>
                <w:r w:rsidRPr="00584A03" w:rsidDel="006A1A1F">
                  <w:rPr>
                    <w:rFonts w:hint="eastAsia"/>
                    <w:sz w:val="26"/>
                    <w:szCs w:val="26"/>
                    <w:rPrChange w:id="7364" w:author="Thu Do" w:date="2023-04-21T09:57:00Z">
                      <w:rPr>
                        <w:rFonts w:hint="eastAsia"/>
                      </w:rPr>
                    </w:rPrChange>
                  </w:rPr>
                  <w:delText>ư</w:delText>
                </w:r>
                <w:r w:rsidRPr="00584A03" w:rsidDel="006A1A1F">
                  <w:rPr>
                    <w:sz w:val="26"/>
                    <w:szCs w:val="26"/>
                    <w:rPrChange w:id="7365" w:author="Thu Do" w:date="2023-04-21T09:57:00Z">
                      <w:rPr/>
                    </w:rPrChange>
                  </w:rPr>
                  <w:delText>ờng gộp chung với gói cấp cứu hô hấp c</w:delText>
                </w:r>
                <w:r w:rsidRPr="00584A03" w:rsidDel="006A1A1F">
                  <w:rPr>
                    <w:rFonts w:hint="eastAsia"/>
                    <w:sz w:val="26"/>
                    <w:szCs w:val="26"/>
                    <w:rPrChange w:id="7366" w:author="Thu Do" w:date="2023-04-21T09:57:00Z">
                      <w:rPr>
                        <w:rFonts w:hint="eastAsia"/>
                      </w:rPr>
                    </w:rPrChange>
                  </w:rPr>
                  <w:delText>ơ</w:delText>
                </w:r>
                <w:r w:rsidRPr="00584A03" w:rsidDel="006A1A1F">
                  <w:rPr>
                    <w:sz w:val="26"/>
                    <w:szCs w:val="26"/>
                    <w:rPrChange w:id="7367" w:author="Thu Do" w:date="2023-04-21T09:57:00Z">
                      <w:rPr/>
                    </w:rPrChange>
                  </w:rPr>
                  <w:delText xml:space="preserve"> bản)</w:delText>
                </w:r>
              </w:del>
            </w:ins>
          </w:p>
          <w:p w14:paraId="3A6D9008" w14:textId="60AF634B" w:rsidR="00F24037" w:rsidRPr="00584A03" w:rsidDel="006A1A1F" w:rsidRDefault="00F24037">
            <w:pPr>
              <w:numPr>
                <w:ilvl w:val="0"/>
                <w:numId w:val="61"/>
              </w:numPr>
              <w:spacing w:before="60"/>
              <w:jc w:val="right"/>
              <w:rPr>
                <w:ins w:id="7368" w:author="Thu Do" w:date="2023-04-21T09:48:00Z"/>
                <w:del w:id="7369" w:author="Ngoc Le Van Truong" w:date="2023-04-28T11:33:00Z"/>
                <w:rFonts w:ascii="Times New Roman" w:hAnsi="Times New Roman"/>
                <w:bCs/>
                <w:sz w:val="26"/>
                <w:szCs w:val="26"/>
              </w:rPr>
              <w:pPrChange w:id="7370" w:author="Ngoc Le Van Truong" w:date="2023-04-28T11:37:00Z">
                <w:pPr>
                  <w:spacing w:before="60"/>
                </w:pPr>
              </w:pPrChange>
            </w:pPr>
          </w:p>
        </w:tc>
        <w:tc>
          <w:tcPr>
            <w:tcW w:w="2409" w:type="dxa"/>
            <w:tcPrChange w:id="7371" w:author="Thu Do" w:date="2023-04-21T09:57:00Z">
              <w:tcPr>
                <w:tcW w:w="2363" w:type="dxa"/>
              </w:tcPr>
            </w:tcPrChange>
          </w:tcPr>
          <w:p w14:paraId="379BD60F" w14:textId="5967E51B" w:rsidR="00584A03" w:rsidRPr="00584A03" w:rsidDel="006A1A1F" w:rsidRDefault="00584A03">
            <w:pPr>
              <w:pStyle w:val="ListParagraph"/>
              <w:numPr>
                <w:ilvl w:val="2"/>
                <w:numId w:val="61"/>
              </w:numPr>
              <w:spacing w:after="160" w:line="259" w:lineRule="auto"/>
              <w:ind w:left="296" w:hanging="296"/>
              <w:rPr>
                <w:ins w:id="7372" w:author="Thu Do" w:date="2023-04-21T09:52:00Z"/>
                <w:del w:id="7373" w:author="Ngoc Le Van Truong" w:date="2023-04-28T11:33:00Z"/>
                <w:sz w:val="26"/>
                <w:szCs w:val="26"/>
                <w:rPrChange w:id="7374" w:author="Thu Do" w:date="2023-04-21T09:57:00Z">
                  <w:rPr>
                    <w:ins w:id="7375" w:author="Thu Do" w:date="2023-04-21T09:52:00Z"/>
                    <w:del w:id="7376" w:author="Ngoc Le Van Truong" w:date="2023-04-28T11:33:00Z"/>
                  </w:rPr>
                </w:rPrChange>
              </w:rPr>
              <w:pPrChange w:id="7377" w:author="Ngoc Le Van Truong" w:date="2023-04-28T11:37:00Z">
                <w:pPr>
                  <w:pStyle w:val="ListParagraph"/>
                  <w:numPr>
                    <w:ilvl w:val="2"/>
                    <w:numId w:val="43"/>
                  </w:numPr>
                  <w:spacing w:after="160" w:line="259" w:lineRule="auto"/>
                  <w:ind w:left="1080" w:hanging="360"/>
                </w:pPr>
              </w:pPrChange>
            </w:pPr>
            <w:ins w:id="7378" w:author="Thu Do" w:date="2023-04-21T09:52:00Z">
              <w:del w:id="7379" w:author="Ngoc Le Van Truong" w:date="2023-04-28T11:33:00Z">
                <w:r w:rsidRPr="00584A03" w:rsidDel="006A1A1F">
                  <w:rPr>
                    <w:sz w:val="26"/>
                    <w:szCs w:val="26"/>
                    <w:rPrChange w:id="7380" w:author="Thu Do" w:date="2023-04-21T09:57:00Z">
                      <w:rPr/>
                    </w:rPrChange>
                  </w:rPr>
                  <w:delText xml:space="preserve">Hộp cấp cứu tuần hoàn tại các </w:delText>
                </w:r>
                <w:r w:rsidRPr="00584A03" w:rsidDel="006A1A1F">
                  <w:rPr>
                    <w:rFonts w:hint="eastAsia"/>
                    <w:sz w:val="26"/>
                    <w:szCs w:val="26"/>
                    <w:rPrChange w:id="7381" w:author="Thu Do" w:date="2023-04-21T09:57:00Z">
                      <w:rPr>
                        <w:rFonts w:hint="eastAsia"/>
                      </w:rPr>
                    </w:rPrChange>
                  </w:rPr>
                  <w:delText>đơ</w:delText>
                </w:r>
                <w:r w:rsidRPr="00584A03" w:rsidDel="006A1A1F">
                  <w:rPr>
                    <w:sz w:val="26"/>
                    <w:szCs w:val="26"/>
                    <w:rPrChange w:id="7382" w:author="Thu Do" w:date="2023-04-21T09:57:00Z">
                      <w:rPr/>
                    </w:rPrChange>
                  </w:rPr>
                  <w:delText>n vị không phải Hồi sức cấp cứu</w:delText>
                </w:r>
              </w:del>
            </w:ins>
          </w:p>
          <w:p w14:paraId="706FDA95" w14:textId="383D5E30" w:rsidR="00584A03" w:rsidRPr="00584A03" w:rsidDel="006A1A1F" w:rsidRDefault="00584A03">
            <w:pPr>
              <w:pStyle w:val="ListParagraph"/>
              <w:numPr>
                <w:ilvl w:val="2"/>
                <w:numId w:val="61"/>
              </w:numPr>
              <w:spacing w:after="160" w:line="259" w:lineRule="auto"/>
              <w:ind w:left="296" w:hanging="296"/>
              <w:rPr>
                <w:ins w:id="7383" w:author="Thu Do" w:date="2023-04-21T09:52:00Z"/>
                <w:del w:id="7384" w:author="Ngoc Le Van Truong" w:date="2023-04-28T11:33:00Z"/>
                <w:sz w:val="26"/>
                <w:szCs w:val="26"/>
                <w:rPrChange w:id="7385" w:author="Thu Do" w:date="2023-04-21T09:57:00Z">
                  <w:rPr>
                    <w:ins w:id="7386" w:author="Thu Do" w:date="2023-04-21T09:52:00Z"/>
                    <w:del w:id="7387" w:author="Ngoc Le Van Truong" w:date="2023-04-28T11:33:00Z"/>
                  </w:rPr>
                </w:rPrChange>
              </w:rPr>
              <w:pPrChange w:id="7388" w:author="Ngoc Le Van Truong" w:date="2023-04-28T11:37:00Z">
                <w:pPr>
                  <w:pStyle w:val="ListParagraph"/>
                  <w:numPr>
                    <w:ilvl w:val="2"/>
                    <w:numId w:val="43"/>
                  </w:numPr>
                  <w:spacing w:after="160" w:line="259" w:lineRule="auto"/>
                  <w:ind w:left="1080" w:hanging="360"/>
                </w:pPr>
              </w:pPrChange>
            </w:pPr>
            <w:ins w:id="7389" w:author="Thu Do" w:date="2023-04-21T09:52:00Z">
              <w:del w:id="7390" w:author="Ngoc Le Van Truong" w:date="2023-04-28T11:33:00Z">
                <w:r w:rsidRPr="00584A03" w:rsidDel="006A1A1F">
                  <w:rPr>
                    <w:sz w:val="26"/>
                    <w:szCs w:val="26"/>
                    <w:rPrChange w:id="7391" w:author="Thu Do" w:date="2023-04-21T09:57:00Z">
                      <w:rPr/>
                    </w:rPrChange>
                  </w:rPr>
                  <w:delText>Hộp cấp cứu tuần hoàn dùng cho vận chuyển (BN có tụt huyết áp, các tình trạng sốc)</w:delText>
                </w:r>
              </w:del>
            </w:ins>
          </w:p>
          <w:p w14:paraId="0E217DDE" w14:textId="4063D535" w:rsidR="00584A03" w:rsidRPr="00584A03" w:rsidDel="006A1A1F" w:rsidRDefault="00584A03">
            <w:pPr>
              <w:pStyle w:val="ListParagraph"/>
              <w:numPr>
                <w:ilvl w:val="2"/>
                <w:numId w:val="61"/>
              </w:numPr>
              <w:spacing w:after="160" w:line="259" w:lineRule="auto"/>
              <w:ind w:left="296" w:hanging="296"/>
              <w:rPr>
                <w:ins w:id="7392" w:author="Thu Do" w:date="2023-04-21T09:52:00Z"/>
                <w:del w:id="7393" w:author="Ngoc Le Van Truong" w:date="2023-04-28T11:33:00Z"/>
                <w:sz w:val="26"/>
                <w:szCs w:val="26"/>
                <w:rPrChange w:id="7394" w:author="Thu Do" w:date="2023-04-21T09:57:00Z">
                  <w:rPr>
                    <w:ins w:id="7395" w:author="Thu Do" w:date="2023-04-21T09:52:00Z"/>
                    <w:del w:id="7396" w:author="Ngoc Le Van Truong" w:date="2023-04-28T11:33:00Z"/>
                  </w:rPr>
                </w:rPrChange>
              </w:rPr>
              <w:pPrChange w:id="7397" w:author="Ngoc Le Van Truong" w:date="2023-04-28T11:37:00Z">
                <w:pPr>
                  <w:pStyle w:val="ListParagraph"/>
                  <w:numPr>
                    <w:ilvl w:val="2"/>
                    <w:numId w:val="43"/>
                  </w:numPr>
                  <w:spacing w:after="160" w:line="259" w:lineRule="auto"/>
                  <w:ind w:left="1080" w:hanging="360"/>
                </w:pPr>
              </w:pPrChange>
            </w:pPr>
            <w:ins w:id="7398" w:author="Thu Do" w:date="2023-04-21T09:52:00Z">
              <w:del w:id="7399" w:author="Ngoc Le Van Truong" w:date="2023-04-28T11:33:00Z">
                <w:r w:rsidRPr="00584A03" w:rsidDel="006A1A1F">
                  <w:rPr>
                    <w:sz w:val="26"/>
                    <w:szCs w:val="26"/>
                    <w:rPrChange w:id="7400" w:author="Thu Do" w:date="2023-04-21T09:57:00Z">
                      <w:rPr/>
                    </w:rPrChange>
                  </w:rPr>
                  <w:delText xml:space="preserve">Hộp cấp cứu tuần hoàn ngoại viện/ báo </w:delText>
                </w:r>
                <w:r w:rsidRPr="00584A03" w:rsidDel="006A1A1F">
                  <w:rPr>
                    <w:rFonts w:hint="eastAsia"/>
                    <w:sz w:val="26"/>
                    <w:szCs w:val="26"/>
                    <w:rPrChange w:id="7401" w:author="Thu Do" w:date="2023-04-21T09:57:00Z">
                      <w:rPr>
                        <w:rFonts w:hint="eastAsia"/>
                      </w:rPr>
                    </w:rPrChange>
                  </w:rPr>
                  <w:delText>đ</w:delText>
                </w:r>
                <w:r w:rsidRPr="00584A03" w:rsidDel="006A1A1F">
                  <w:rPr>
                    <w:sz w:val="26"/>
                    <w:szCs w:val="26"/>
                    <w:rPrChange w:id="7402" w:author="Thu Do" w:date="2023-04-21T09:57:00Z">
                      <w:rPr/>
                    </w:rPrChange>
                  </w:rPr>
                  <w:delText xml:space="preserve">ộng </w:delText>
                </w:r>
                <w:r w:rsidRPr="00584A03" w:rsidDel="006A1A1F">
                  <w:rPr>
                    <w:rFonts w:hint="eastAsia"/>
                    <w:sz w:val="26"/>
                    <w:szCs w:val="26"/>
                    <w:rPrChange w:id="7403" w:author="Thu Do" w:date="2023-04-21T09:57:00Z">
                      <w:rPr>
                        <w:rFonts w:hint="eastAsia"/>
                      </w:rPr>
                    </w:rPrChange>
                  </w:rPr>
                  <w:delText>đ</w:delText>
                </w:r>
                <w:r w:rsidRPr="00584A03" w:rsidDel="006A1A1F">
                  <w:rPr>
                    <w:sz w:val="26"/>
                    <w:szCs w:val="26"/>
                    <w:rPrChange w:id="7404" w:author="Thu Do" w:date="2023-04-21T09:57:00Z">
                      <w:rPr/>
                    </w:rPrChange>
                  </w:rPr>
                  <w:delText xml:space="preserve">ỏ nội viện (BN có sốc theo báo cáo ban </w:delText>
                </w:r>
                <w:r w:rsidRPr="00584A03" w:rsidDel="006A1A1F">
                  <w:rPr>
                    <w:rFonts w:hint="eastAsia"/>
                    <w:sz w:val="26"/>
                    <w:szCs w:val="26"/>
                    <w:rPrChange w:id="7405" w:author="Thu Do" w:date="2023-04-21T09:57:00Z">
                      <w:rPr>
                        <w:rFonts w:hint="eastAsia"/>
                      </w:rPr>
                    </w:rPrChange>
                  </w:rPr>
                  <w:delText>đ</w:delText>
                </w:r>
                <w:r w:rsidRPr="00584A03" w:rsidDel="006A1A1F">
                  <w:rPr>
                    <w:sz w:val="26"/>
                    <w:szCs w:val="26"/>
                    <w:rPrChange w:id="7406" w:author="Thu Do" w:date="2023-04-21T09:57:00Z">
                      <w:rPr/>
                    </w:rPrChange>
                  </w:rPr>
                  <w:delText>ầu)</w:delText>
                </w:r>
              </w:del>
            </w:ins>
          </w:p>
          <w:p w14:paraId="183B45AC" w14:textId="50F71936" w:rsidR="00F24037" w:rsidRPr="00584A03" w:rsidDel="006A1A1F" w:rsidRDefault="00F24037">
            <w:pPr>
              <w:numPr>
                <w:ilvl w:val="0"/>
                <w:numId w:val="61"/>
              </w:numPr>
              <w:spacing w:before="60"/>
              <w:rPr>
                <w:ins w:id="7407" w:author="Thu Do" w:date="2023-04-21T09:48:00Z"/>
                <w:del w:id="7408" w:author="Ngoc Le Van Truong" w:date="2023-04-28T11:33:00Z"/>
                <w:rFonts w:ascii="Times New Roman" w:hAnsi="Times New Roman"/>
                <w:bCs/>
                <w:sz w:val="26"/>
                <w:szCs w:val="26"/>
              </w:rPr>
              <w:pPrChange w:id="7409" w:author="Ngoc Le Van Truong" w:date="2023-04-28T11:37:00Z">
                <w:pPr>
                  <w:spacing w:before="60"/>
                </w:pPr>
              </w:pPrChange>
            </w:pPr>
          </w:p>
        </w:tc>
        <w:tc>
          <w:tcPr>
            <w:tcW w:w="2694" w:type="dxa"/>
            <w:tcPrChange w:id="7410" w:author="Thu Do" w:date="2023-04-21T09:57:00Z">
              <w:tcPr>
                <w:tcW w:w="2363" w:type="dxa"/>
              </w:tcPr>
            </w:tcPrChange>
          </w:tcPr>
          <w:p w14:paraId="0BEFE402" w14:textId="47D4AFD1" w:rsidR="00584A03" w:rsidRPr="00584A03" w:rsidDel="006A1A1F" w:rsidRDefault="00584A03">
            <w:pPr>
              <w:pStyle w:val="ListParagraph"/>
              <w:numPr>
                <w:ilvl w:val="2"/>
                <w:numId w:val="61"/>
              </w:numPr>
              <w:spacing w:after="160" w:line="259" w:lineRule="auto"/>
              <w:ind w:left="409" w:hanging="409"/>
              <w:rPr>
                <w:ins w:id="7411" w:author="Thu Do" w:date="2023-04-21T09:52:00Z"/>
                <w:del w:id="7412" w:author="Ngoc Le Van Truong" w:date="2023-04-28T11:33:00Z"/>
                <w:sz w:val="26"/>
                <w:szCs w:val="26"/>
                <w:rPrChange w:id="7413" w:author="Thu Do" w:date="2023-04-21T09:57:00Z">
                  <w:rPr>
                    <w:ins w:id="7414" w:author="Thu Do" w:date="2023-04-21T09:52:00Z"/>
                    <w:del w:id="7415" w:author="Ngoc Le Van Truong" w:date="2023-04-28T11:33:00Z"/>
                  </w:rPr>
                </w:rPrChange>
              </w:rPr>
              <w:pPrChange w:id="7416" w:author="Ngoc Le Van Truong" w:date="2023-04-28T11:37:00Z">
                <w:pPr>
                  <w:pStyle w:val="ListParagraph"/>
                  <w:numPr>
                    <w:ilvl w:val="2"/>
                    <w:numId w:val="43"/>
                  </w:numPr>
                  <w:spacing w:after="160" w:line="259" w:lineRule="auto"/>
                  <w:ind w:left="1080" w:hanging="360"/>
                </w:pPr>
              </w:pPrChange>
            </w:pPr>
            <w:ins w:id="7417" w:author="Thu Do" w:date="2023-04-21T09:52:00Z">
              <w:del w:id="7418" w:author="Ngoc Le Van Truong" w:date="2023-04-28T11:33:00Z">
                <w:r w:rsidRPr="00584A03" w:rsidDel="006A1A1F">
                  <w:rPr>
                    <w:sz w:val="26"/>
                    <w:szCs w:val="26"/>
                    <w:rPrChange w:id="7419" w:author="Thu Do" w:date="2023-04-21T09:57:00Z">
                      <w:rPr/>
                    </w:rPrChange>
                  </w:rPr>
                  <w:delText xml:space="preserve">1 </w:delText>
                </w:r>
                <w:r w:rsidRPr="00584A03" w:rsidDel="006A1A1F">
                  <w:rPr>
                    <w:rFonts w:hint="eastAsia"/>
                    <w:sz w:val="26"/>
                    <w:szCs w:val="26"/>
                    <w:rPrChange w:id="7420" w:author="Thu Do" w:date="2023-04-21T09:57:00Z">
                      <w:rPr>
                        <w:rFonts w:hint="eastAsia"/>
                      </w:rPr>
                    </w:rPrChange>
                  </w:rPr>
                  <w:delText>đ</w:delText>
                </w:r>
                <w:r w:rsidRPr="00584A03" w:rsidDel="006A1A1F">
                  <w:rPr>
                    <w:sz w:val="26"/>
                    <w:szCs w:val="26"/>
                    <w:rPrChange w:id="7421" w:author="Thu Do" w:date="2023-04-21T09:57:00Z">
                      <w:rPr/>
                    </w:rPrChange>
                  </w:rPr>
                  <w:delText>iều d</w:delText>
                </w:r>
                <w:r w:rsidRPr="00584A03" w:rsidDel="006A1A1F">
                  <w:rPr>
                    <w:rFonts w:hint="eastAsia"/>
                    <w:sz w:val="26"/>
                    <w:szCs w:val="26"/>
                    <w:rPrChange w:id="7422" w:author="Thu Do" w:date="2023-04-21T09:57:00Z">
                      <w:rPr>
                        <w:rFonts w:hint="eastAsia"/>
                      </w:rPr>
                    </w:rPrChange>
                  </w:rPr>
                  <w:delText>ư</w:delText>
                </w:r>
                <w:r w:rsidRPr="00584A03" w:rsidDel="006A1A1F">
                  <w:rPr>
                    <w:sz w:val="26"/>
                    <w:szCs w:val="26"/>
                    <w:rPrChange w:id="7423" w:author="Thu Do" w:date="2023-04-21T09:57:00Z">
                      <w:rPr/>
                    </w:rPrChange>
                  </w:rPr>
                  <w:delText>ỡng</w:delText>
                </w:r>
              </w:del>
            </w:ins>
          </w:p>
          <w:p w14:paraId="0D0AEAE9" w14:textId="45D078D3" w:rsidR="00584A03" w:rsidRPr="00584A03" w:rsidDel="006A1A1F" w:rsidRDefault="00584A03">
            <w:pPr>
              <w:pStyle w:val="ListParagraph"/>
              <w:numPr>
                <w:ilvl w:val="2"/>
                <w:numId w:val="61"/>
              </w:numPr>
              <w:spacing w:after="160" w:line="259" w:lineRule="auto"/>
              <w:ind w:left="409" w:hanging="409"/>
              <w:rPr>
                <w:ins w:id="7424" w:author="Thu Do" w:date="2023-04-21T09:52:00Z"/>
                <w:del w:id="7425" w:author="Ngoc Le Van Truong" w:date="2023-04-28T11:33:00Z"/>
                <w:sz w:val="26"/>
                <w:szCs w:val="26"/>
                <w:rPrChange w:id="7426" w:author="Thu Do" w:date="2023-04-21T09:57:00Z">
                  <w:rPr>
                    <w:ins w:id="7427" w:author="Thu Do" w:date="2023-04-21T09:52:00Z"/>
                    <w:del w:id="7428" w:author="Ngoc Le Van Truong" w:date="2023-04-28T11:33:00Z"/>
                  </w:rPr>
                </w:rPrChange>
              </w:rPr>
              <w:pPrChange w:id="7429" w:author="Ngoc Le Van Truong" w:date="2023-04-28T11:37:00Z">
                <w:pPr>
                  <w:pStyle w:val="ListParagraph"/>
                  <w:numPr>
                    <w:ilvl w:val="2"/>
                    <w:numId w:val="43"/>
                  </w:numPr>
                  <w:spacing w:after="160" w:line="259" w:lineRule="auto"/>
                  <w:ind w:left="1080" w:hanging="360"/>
                </w:pPr>
              </w:pPrChange>
            </w:pPr>
            <w:ins w:id="7430" w:author="Thu Do" w:date="2023-04-21T09:52:00Z">
              <w:del w:id="7431" w:author="Ngoc Le Van Truong" w:date="2023-04-28T11:33:00Z">
                <w:r w:rsidRPr="00584A03" w:rsidDel="006A1A1F">
                  <w:rPr>
                    <w:sz w:val="26"/>
                    <w:szCs w:val="26"/>
                    <w:rPrChange w:id="7432" w:author="Thu Do" w:date="2023-04-21T09:57:00Z">
                      <w:rPr/>
                    </w:rPrChange>
                  </w:rPr>
                  <w:delText xml:space="preserve">1 bác sĩ cấp cứu/ </w:delText>
                </w:r>
                <w:r w:rsidRPr="00584A03" w:rsidDel="006A1A1F">
                  <w:rPr>
                    <w:rFonts w:hint="eastAsia"/>
                    <w:sz w:val="26"/>
                    <w:szCs w:val="26"/>
                    <w:rPrChange w:id="7433" w:author="Thu Do" w:date="2023-04-21T09:57:00Z">
                      <w:rPr>
                        <w:rFonts w:hint="eastAsia"/>
                      </w:rPr>
                    </w:rPrChange>
                  </w:rPr>
                  <w:delText>đư</w:delText>
                </w:r>
                <w:r w:rsidRPr="00584A03" w:rsidDel="006A1A1F">
                  <w:rPr>
                    <w:sz w:val="26"/>
                    <w:szCs w:val="26"/>
                    <w:rPrChange w:id="7434" w:author="Thu Do" w:date="2023-04-21T09:57:00Z">
                      <w:rPr/>
                    </w:rPrChange>
                  </w:rPr>
                  <w:delText xml:space="preserve">ợc </w:delText>
                </w:r>
                <w:r w:rsidRPr="00584A03" w:rsidDel="006A1A1F">
                  <w:rPr>
                    <w:rFonts w:hint="eastAsia"/>
                    <w:sz w:val="26"/>
                    <w:szCs w:val="26"/>
                    <w:rPrChange w:id="7435" w:author="Thu Do" w:date="2023-04-21T09:57:00Z">
                      <w:rPr>
                        <w:rFonts w:hint="eastAsia"/>
                      </w:rPr>
                    </w:rPrChange>
                  </w:rPr>
                  <w:delText>đà</w:delText>
                </w:r>
                <w:r w:rsidRPr="00584A03" w:rsidDel="006A1A1F">
                  <w:rPr>
                    <w:sz w:val="26"/>
                    <w:szCs w:val="26"/>
                    <w:rPrChange w:id="7436" w:author="Thu Do" w:date="2023-04-21T09:57:00Z">
                      <w:rPr/>
                    </w:rPrChange>
                  </w:rPr>
                  <w:delText>o tạo về cấp cứu</w:delText>
                </w:r>
              </w:del>
            </w:ins>
          </w:p>
          <w:p w14:paraId="34EC84E4" w14:textId="69B8150F" w:rsidR="00584A03" w:rsidRPr="00584A03" w:rsidDel="006A1A1F" w:rsidRDefault="00584A03">
            <w:pPr>
              <w:numPr>
                <w:ilvl w:val="0"/>
                <w:numId w:val="61"/>
              </w:numPr>
              <w:spacing w:before="60"/>
              <w:rPr>
                <w:ins w:id="7437" w:author="Thu Do" w:date="2023-04-21T09:52:00Z"/>
                <w:del w:id="7438" w:author="Ngoc Le Van Truong" w:date="2023-04-28T11:33:00Z"/>
                <w:rFonts w:ascii="Times New Roman" w:hAnsi="Times New Roman"/>
                <w:bCs/>
                <w:sz w:val="26"/>
                <w:szCs w:val="26"/>
              </w:rPr>
              <w:pPrChange w:id="7439" w:author="Ngoc Le Van Truong" w:date="2023-04-28T11:37:00Z">
                <w:pPr>
                  <w:spacing w:before="60"/>
                </w:pPr>
              </w:pPrChange>
            </w:pPr>
          </w:p>
          <w:p w14:paraId="2D78BCCE" w14:textId="560CDB8E" w:rsidR="00F24037" w:rsidRPr="00AB43B1" w:rsidDel="006A1A1F" w:rsidRDefault="00F24037">
            <w:pPr>
              <w:numPr>
                <w:ilvl w:val="0"/>
                <w:numId w:val="61"/>
              </w:numPr>
              <w:jc w:val="center"/>
              <w:rPr>
                <w:ins w:id="7440" w:author="Thu Do" w:date="2023-04-21T09:48:00Z"/>
                <w:del w:id="7441" w:author="Ngoc Le Van Truong" w:date="2023-04-28T11:33:00Z"/>
                <w:rFonts w:ascii="Times New Roman" w:hAnsi="Times New Roman"/>
                <w:sz w:val="26"/>
                <w:szCs w:val="26"/>
              </w:rPr>
              <w:pPrChange w:id="7442" w:author="Ngoc Le Van Truong" w:date="2023-04-28T11:37:00Z">
                <w:pPr>
                  <w:spacing w:before="60"/>
                </w:pPr>
              </w:pPrChange>
            </w:pPr>
          </w:p>
        </w:tc>
        <w:tc>
          <w:tcPr>
            <w:tcW w:w="3543" w:type="dxa"/>
            <w:tcPrChange w:id="7443" w:author="Thu Do" w:date="2023-04-21T09:57:00Z">
              <w:tcPr>
                <w:tcW w:w="2363" w:type="dxa"/>
              </w:tcPr>
            </w:tcPrChange>
          </w:tcPr>
          <w:p w14:paraId="101BC106" w14:textId="7CB11A6D" w:rsidR="00584A03" w:rsidRPr="00584A03" w:rsidDel="006A1A1F" w:rsidRDefault="00584A03">
            <w:pPr>
              <w:pStyle w:val="ListParagraph"/>
              <w:numPr>
                <w:ilvl w:val="2"/>
                <w:numId w:val="61"/>
              </w:numPr>
              <w:spacing w:after="160" w:line="259" w:lineRule="auto"/>
              <w:ind w:left="409" w:hanging="409"/>
              <w:rPr>
                <w:ins w:id="7444" w:author="Thu Do" w:date="2023-04-21T09:53:00Z"/>
                <w:del w:id="7445" w:author="Ngoc Le Van Truong" w:date="2023-04-28T11:33:00Z"/>
                <w:sz w:val="26"/>
                <w:szCs w:val="26"/>
                <w:rPrChange w:id="7446" w:author="Thu Do" w:date="2023-04-21T09:57:00Z">
                  <w:rPr>
                    <w:ins w:id="7447" w:author="Thu Do" w:date="2023-04-21T09:53:00Z"/>
                    <w:del w:id="7448" w:author="Ngoc Le Van Truong" w:date="2023-04-28T11:33:00Z"/>
                  </w:rPr>
                </w:rPrChange>
              </w:rPr>
              <w:pPrChange w:id="7449" w:author="Ngoc Le Van Truong" w:date="2023-04-28T11:37:00Z">
                <w:pPr>
                  <w:pStyle w:val="ListParagraph"/>
                  <w:numPr>
                    <w:ilvl w:val="2"/>
                    <w:numId w:val="43"/>
                  </w:numPr>
                  <w:spacing w:after="160" w:line="259" w:lineRule="auto"/>
                  <w:ind w:left="1080" w:hanging="360"/>
                </w:pPr>
              </w:pPrChange>
            </w:pPr>
            <w:ins w:id="7450" w:author="Thu Do" w:date="2023-04-21T09:53:00Z">
              <w:del w:id="7451" w:author="Ngoc Le Van Truong" w:date="2023-04-28T11:33:00Z">
                <w:r w:rsidRPr="00584A03" w:rsidDel="006A1A1F">
                  <w:rPr>
                    <w:sz w:val="26"/>
                    <w:szCs w:val="26"/>
                    <w:rPrChange w:id="7452" w:author="Thu Do" w:date="2023-04-21T09:57:00Z">
                      <w:rPr/>
                    </w:rPrChange>
                  </w:rPr>
                  <w:delText>1 chai/ túi Gelofusin/ Vovuven 6% 500ml</w:delText>
                </w:r>
              </w:del>
            </w:ins>
          </w:p>
          <w:p w14:paraId="13C8B96E" w14:textId="5CE1B2F2" w:rsidR="00584A03" w:rsidRPr="00584A03" w:rsidDel="006A1A1F" w:rsidRDefault="00584A03">
            <w:pPr>
              <w:pStyle w:val="ListParagraph"/>
              <w:numPr>
                <w:ilvl w:val="2"/>
                <w:numId w:val="61"/>
              </w:numPr>
              <w:spacing w:after="160" w:line="259" w:lineRule="auto"/>
              <w:ind w:left="409" w:hanging="409"/>
              <w:rPr>
                <w:ins w:id="7453" w:author="Thu Do" w:date="2023-04-21T09:53:00Z"/>
                <w:del w:id="7454" w:author="Ngoc Le Van Truong" w:date="2023-04-28T11:33:00Z"/>
                <w:sz w:val="26"/>
                <w:szCs w:val="26"/>
                <w:rPrChange w:id="7455" w:author="Thu Do" w:date="2023-04-21T09:57:00Z">
                  <w:rPr>
                    <w:ins w:id="7456" w:author="Thu Do" w:date="2023-04-21T09:53:00Z"/>
                    <w:del w:id="7457" w:author="Ngoc Le Van Truong" w:date="2023-04-28T11:33:00Z"/>
                  </w:rPr>
                </w:rPrChange>
              </w:rPr>
              <w:pPrChange w:id="7458" w:author="Ngoc Le Van Truong" w:date="2023-04-28T11:37:00Z">
                <w:pPr>
                  <w:pStyle w:val="ListParagraph"/>
                  <w:numPr>
                    <w:ilvl w:val="2"/>
                    <w:numId w:val="43"/>
                  </w:numPr>
                  <w:spacing w:after="160" w:line="259" w:lineRule="auto"/>
                  <w:ind w:left="1080" w:hanging="360"/>
                </w:pPr>
              </w:pPrChange>
            </w:pPr>
            <w:ins w:id="7459" w:author="Thu Do" w:date="2023-04-21T09:53:00Z">
              <w:del w:id="7460" w:author="Ngoc Le Van Truong" w:date="2023-04-28T11:33:00Z">
                <w:r w:rsidRPr="00584A03" w:rsidDel="006A1A1F">
                  <w:rPr>
                    <w:sz w:val="26"/>
                    <w:szCs w:val="26"/>
                    <w:rPrChange w:id="7461" w:author="Thu Do" w:date="2023-04-21T09:57:00Z">
                      <w:rPr/>
                    </w:rPrChange>
                  </w:rPr>
                  <w:delText>1 chai/ túi Natriclorid 0.9%</w:delText>
                </w:r>
              </w:del>
            </w:ins>
          </w:p>
          <w:p w14:paraId="167E77EC" w14:textId="4412EB33" w:rsidR="00584A03" w:rsidRPr="00584A03" w:rsidDel="006A1A1F" w:rsidRDefault="00584A03">
            <w:pPr>
              <w:pStyle w:val="ListParagraph"/>
              <w:numPr>
                <w:ilvl w:val="2"/>
                <w:numId w:val="61"/>
              </w:numPr>
              <w:spacing w:after="160" w:line="259" w:lineRule="auto"/>
              <w:ind w:left="409" w:hanging="409"/>
              <w:rPr>
                <w:ins w:id="7462" w:author="Thu Do" w:date="2023-04-21T09:53:00Z"/>
                <w:del w:id="7463" w:author="Ngoc Le Van Truong" w:date="2023-04-28T11:33:00Z"/>
                <w:sz w:val="26"/>
                <w:szCs w:val="26"/>
                <w:rPrChange w:id="7464" w:author="Thu Do" w:date="2023-04-21T09:57:00Z">
                  <w:rPr>
                    <w:ins w:id="7465" w:author="Thu Do" w:date="2023-04-21T09:53:00Z"/>
                    <w:del w:id="7466" w:author="Ngoc Le Van Truong" w:date="2023-04-28T11:33:00Z"/>
                  </w:rPr>
                </w:rPrChange>
              </w:rPr>
              <w:pPrChange w:id="7467" w:author="Ngoc Le Van Truong" w:date="2023-04-28T11:37:00Z">
                <w:pPr>
                  <w:pStyle w:val="ListParagraph"/>
                  <w:numPr>
                    <w:ilvl w:val="2"/>
                    <w:numId w:val="43"/>
                  </w:numPr>
                  <w:spacing w:after="160" w:line="259" w:lineRule="auto"/>
                  <w:ind w:left="1080" w:hanging="360"/>
                </w:pPr>
              </w:pPrChange>
            </w:pPr>
            <w:ins w:id="7468" w:author="Thu Do" w:date="2023-04-21T09:53:00Z">
              <w:del w:id="7469" w:author="Ngoc Le Van Truong" w:date="2023-04-28T11:33:00Z">
                <w:r w:rsidRPr="00584A03" w:rsidDel="006A1A1F">
                  <w:rPr>
                    <w:sz w:val="26"/>
                    <w:szCs w:val="26"/>
                    <w:rPrChange w:id="7470" w:author="Thu Do" w:date="2023-04-21T09:57:00Z">
                      <w:rPr/>
                    </w:rPrChange>
                  </w:rPr>
                  <w:delText xml:space="preserve">2 ống Noradrenaline 4mg hoặc 10 ống Noradrenaline 1mg (Có thể thay thế bằng 10 ống Adrenaline 1mg/1ml theo </w:delText>
                </w:r>
                <w:r w:rsidRPr="00584A03" w:rsidDel="006A1A1F">
                  <w:rPr>
                    <w:rFonts w:hint="eastAsia"/>
                    <w:sz w:val="26"/>
                    <w:szCs w:val="26"/>
                    <w:rPrChange w:id="7471" w:author="Thu Do" w:date="2023-04-21T09:57:00Z">
                      <w:rPr>
                        <w:rFonts w:hint="eastAsia"/>
                      </w:rPr>
                    </w:rPrChange>
                  </w:rPr>
                  <w:delText>đ</w:delText>
                </w:r>
                <w:r w:rsidRPr="00584A03" w:rsidDel="006A1A1F">
                  <w:rPr>
                    <w:sz w:val="26"/>
                    <w:szCs w:val="26"/>
                    <w:rPrChange w:id="7472" w:author="Thu Do" w:date="2023-04-21T09:57:00Z">
                      <w:rPr/>
                    </w:rPrChange>
                  </w:rPr>
                  <w:delText>iều kiện)</w:delText>
                </w:r>
              </w:del>
            </w:ins>
          </w:p>
          <w:p w14:paraId="0CCB4CBD" w14:textId="3BAE4FEA" w:rsidR="00584A03" w:rsidRPr="00584A03" w:rsidDel="006A1A1F" w:rsidRDefault="00584A03">
            <w:pPr>
              <w:pStyle w:val="ListParagraph"/>
              <w:numPr>
                <w:ilvl w:val="2"/>
                <w:numId w:val="61"/>
              </w:numPr>
              <w:spacing w:after="160" w:line="259" w:lineRule="auto"/>
              <w:ind w:left="409" w:hanging="409"/>
              <w:rPr>
                <w:ins w:id="7473" w:author="Thu Do" w:date="2023-04-21T09:53:00Z"/>
                <w:del w:id="7474" w:author="Ngoc Le Van Truong" w:date="2023-04-28T11:33:00Z"/>
                <w:sz w:val="26"/>
                <w:szCs w:val="26"/>
                <w:rPrChange w:id="7475" w:author="Thu Do" w:date="2023-04-21T09:57:00Z">
                  <w:rPr>
                    <w:ins w:id="7476" w:author="Thu Do" w:date="2023-04-21T09:53:00Z"/>
                    <w:del w:id="7477" w:author="Ngoc Le Van Truong" w:date="2023-04-28T11:33:00Z"/>
                  </w:rPr>
                </w:rPrChange>
              </w:rPr>
              <w:pPrChange w:id="7478" w:author="Ngoc Le Van Truong" w:date="2023-04-28T11:37:00Z">
                <w:pPr>
                  <w:pStyle w:val="ListParagraph"/>
                  <w:numPr>
                    <w:ilvl w:val="2"/>
                    <w:numId w:val="43"/>
                  </w:numPr>
                  <w:spacing w:after="160" w:line="259" w:lineRule="auto"/>
                  <w:ind w:left="1080" w:hanging="360"/>
                </w:pPr>
              </w:pPrChange>
            </w:pPr>
            <w:ins w:id="7479" w:author="Thu Do" w:date="2023-04-21T09:53:00Z">
              <w:del w:id="7480" w:author="Ngoc Le Van Truong" w:date="2023-04-28T11:33:00Z">
                <w:r w:rsidRPr="00584A03" w:rsidDel="006A1A1F">
                  <w:rPr>
                    <w:sz w:val="26"/>
                    <w:szCs w:val="26"/>
                    <w:rPrChange w:id="7481" w:author="Thu Do" w:date="2023-04-21T09:57:00Z">
                      <w:rPr/>
                    </w:rPrChange>
                  </w:rPr>
                  <w:delText xml:space="preserve">1 ga rô </w:delText>
                </w:r>
              </w:del>
            </w:ins>
          </w:p>
          <w:p w14:paraId="6E4BA462" w14:textId="0D8A9521" w:rsidR="00584A03" w:rsidRPr="00584A03" w:rsidDel="006A1A1F" w:rsidRDefault="00584A03">
            <w:pPr>
              <w:pStyle w:val="ListParagraph"/>
              <w:numPr>
                <w:ilvl w:val="2"/>
                <w:numId w:val="61"/>
              </w:numPr>
              <w:spacing w:after="160" w:line="259" w:lineRule="auto"/>
              <w:ind w:left="409" w:hanging="409"/>
              <w:rPr>
                <w:ins w:id="7482" w:author="Thu Do" w:date="2023-04-21T09:53:00Z"/>
                <w:del w:id="7483" w:author="Ngoc Le Van Truong" w:date="2023-04-28T11:33:00Z"/>
                <w:sz w:val="26"/>
                <w:szCs w:val="26"/>
                <w:rPrChange w:id="7484" w:author="Thu Do" w:date="2023-04-21T09:57:00Z">
                  <w:rPr>
                    <w:ins w:id="7485" w:author="Thu Do" w:date="2023-04-21T09:53:00Z"/>
                    <w:del w:id="7486" w:author="Ngoc Le Van Truong" w:date="2023-04-28T11:33:00Z"/>
                  </w:rPr>
                </w:rPrChange>
              </w:rPr>
              <w:pPrChange w:id="7487" w:author="Ngoc Le Van Truong" w:date="2023-04-28T11:37:00Z">
                <w:pPr>
                  <w:pStyle w:val="ListParagraph"/>
                  <w:numPr>
                    <w:ilvl w:val="2"/>
                    <w:numId w:val="43"/>
                  </w:numPr>
                  <w:spacing w:after="160" w:line="259" w:lineRule="auto"/>
                  <w:ind w:left="1080" w:hanging="360"/>
                </w:pPr>
              </w:pPrChange>
            </w:pPr>
            <w:ins w:id="7488" w:author="Thu Do" w:date="2023-04-21T09:53:00Z">
              <w:del w:id="7489" w:author="Ngoc Le Van Truong" w:date="2023-04-28T11:33:00Z">
                <w:r w:rsidRPr="00584A03" w:rsidDel="006A1A1F">
                  <w:rPr>
                    <w:sz w:val="26"/>
                    <w:szCs w:val="26"/>
                    <w:rPrChange w:id="7490" w:author="Thu Do" w:date="2023-04-21T09:57:00Z">
                      <w:rPr/>
                    </w:rPrChange>
                  </w:rPr>
                  <w:delText xml:space="preserve">1 máy + 1 kim </w:delText>
                </w:r>
                <w:r w:rsidRPr="00584A03" w:rsidDel="006A1A1F">
                  <w:rPr>
                    <w:rFonts w:hint="eastAsia"/>
                    <w:sz w:val="26"/>
                    <w:szCs w:val="26"/>
                    <w:rPrChange w:id="7491" w:author="Thu Do" w:date="2023-04-21T09:57:00Z">
                      <w:rPr>
                        <w:rFonts w:hint="eastAsia"/>
                      </w:rPr>
                    </w:rPrChange>
                  </w:rPr>
                  <w:delText>đư</w:delText>
                </w:r>
                <w:r w:rsidRPr="00584A03" w:rsidDel="006A1A1F">
                  <w:rPr>
                    <w:sz w:val="26"/>
                    <w:szCs w:val="26"/>
                    <w:rPrChange w:id="7492" w:author="Thu Do" w:date="2023-04-21T09:57:00Z">
                      <w:rPr/>
                    </w:rPrChange>
                  </w:rPr>
                  <w:delText>ờng truyền trong x</w:delText>
                </w:r>
                <w:r w:rsidRPr="00584A03" w:rsidDel="006A1A1F">
                  <w:rPr>
                    <w:rFonts w:hint="eastAsia"/>
                    <w:sz w:val="26"/>
                    <w:szCs w:val="26"/>
                    <w:rPrChange w:id="7493" w:author="Thu Do" w:date="2023-04-21T09:57:00Z">
                      <w:rPr>
                        <w:rFonts w:hint="eastAsia"/>
                      </w:rPr>
                    </w:rPrChange>
                  </w:rPr>
                  <w:delText>ươ</w:delText>
                </w:r>
                <w:r w:rsidRPr="00584A03" w:rsidDel="006A1A1F">
                  <w:rPr>
                    <w:sz w:val="26"/>
                    <w:szCs w:val="26"/>
                    <w:rPrChange w:id="7494" w:author="Thu Do" w:date="2023-04-21T09:57:00Z">
                      <w:rPr/>
                    </w:rPrChange>
                  </w:rPr>
                  <w:delText>ng (nếu có thể)</w:delText>
                </w:r>
              </w:del>
            </w:ins>
          </w:p>
          <w:p w14:paraId="66EE2681" w14:textId="56FF77A4" w:rsidR="00584A03" w:rsidRPr="00584A03" w:rsidDel="006A1A1F" w:rsidRDefault="00584A03">
            <w:pPr>
              <w:pStyle w:val="ListParagraph"/>
              <w:numPr>
                <w:ilvl w:val="2"/>
                <w:numId w:val="61"/>
              </w:numPr>
              <w:spacing w:after="160" w:line="259" w:lineRule="auto"/>
              <w:ind w:left="409" w:hanging="409"/>
              <w:rPr>
                <w:ins w:id="7495" w:author="Thu Do" w:date="2023-04-21T09:53:00Z"/>
                <w:del w:id="7496" w:author="Ngoc Le Van Truong" w:date="2023-04-28T11:33:00Z"/>
                <w:sz w:val="26"/>
                <w:szCs w:val="26"/>
                <w:rPrChange w:id="7497" w:author="Thu Do" w:date="2023-04-21T09:57:00Z">
                  <w:rPr>
                    <w:ins w:id="7498" w:author="Thu Do" w:date="2023-04-21T09:53:00Z"/>
                    <w:del w:id="7499" w:author="Ngoc Le Van Truong" w:date="2023-04-28T11:33:00Z"/>
                  </w:rPr>
                </w:rPrChange>
              </w:rPr>
              <w:pPrChange w:id="7500" w:author="Ngoc Le Van Truong" w:date="2023-04-28T11:37:00Z">
                <w:pPr>
                  <w:pStyle w:val="ListParagraph"/>
                  <w:numPr>
                    <w:ilvl w:val="2"/>
                    <w:numId w:val="43"/>
                  </w:numPr>
                  <w:spacing w:after="160" w:line="259" w:lineRule="auto"/>
                  <w:ind w:left="1080" w:hanging="360"/>
                </w:pPr>
              </w:pPrChange>
            </w:pPr>
            <w:ins w:id="7501" w:author="Thu Do" w:date="2023-04-21T09:53:00Z">
              <w:del w:id="7502" w:author="Ngoc Le Van Truong" w:date="2023-04-28T11:33:00Z">
                <w:r w:rsidRPr="00584A03" w:rsidDel="006A1A1F">
                  <w:rPr>
                    <w:sz w:val="26"/>
                    <w:szCs w:val="26"/>
                    <w:rPrChange w:id="7503" w:author="Thu Do" w:date="2023-04-21T09:57:00Z">
                      <w:rPr/>
                    </w:rPrChange>
                  </w:rPr>
                  <w:delText xml:space="preserve">1 máy sốc </w:delText>
                </w:r>
                <w:r w:rsidRPr="00584A03" w:rsidDel="006A1A1F">
                  <w:rPr>
                    <w:rFonts w:hint="eastAsia"/>
                    <w:sz w:val="26"/>
                    <w:szCs w:val="26"/>
                    <w:rPrChange w:id="7504" w:author="Thu Do" w:date="2023-04-21T09:57:00Z">
                      <w:rPr>
                        <w:rFonts w:hint="eastAsia"/>
                      </w:rPr>
                    </w:rPrChange>
                  </w:rPr>
                  <w:delText>đ</w:delText>
                </w:r>
                <w:r w:rsidRPr="00584A03" w:rsidDel="006A1A1F">
                  <w:rPr>
                    <w:sz w:val="26"/>
                    <w:szCs w:val="26"/>
                    <w:rPrChange w:id="7505" w:author="Thu Do" w:date="2023-04-21T09:57:00Z">
                      <w:rPr/>
                    </w:rPrChange>
                  </w:rPr>
                  <w:delText xml:space="preserve">iện bán tự </w:delText>
                </w:r>
                <w:r w:rsidRPr="00584A03" w:rsidDel="006A1A1F">
                  <w:rPr>
                    <w:rFonts w:hint="eastAsia"/>
                    <w:sz w:val="26"/>
                    <w:szCs w:val="26"/>
                    <w:rPrChange w:id="7506" w:author="Thu Do" w:date="2023-04-21T09:57:00Z">
                      <w:rPr>
                        <w:rFonts w:hint="eastAsia"/>
                      </w:rPr>
                    </w:rPrChange>
                  </w:rPr>
                  <w:delText>đ</w:delText>
                </w:r>
                <w:r w:rsidRPr="00584A03" w:rsidDel="006A1A1F">
                  <w:rPr>
                    <w:sz w:val="26"/>
                    <w:szCs w:val="26"/>
                    <w:rPrChange w:id="7507" w:author="Thu Do" w:date="2023-04-21T09:57:00Z">
                      <w:rPr/>
                    </w:rPrChange>
                  </w:rPr>
                  <w:delText>ộng (AED) (nếu có thể)</w:delText>
                </w:r>
              </w:del>
            </w:ins>
          </w:p>
          <w:p w14:paraId="70B2FB83" w14:textId="0067FBCF" w:rsidR="00F24037" w:rsidRPr="00584A03" w:rsidDel="006A1A1F" w:rsidRDefault="00584A03">
            <w:pPr>
              <w:pStyle w:val="ListParagraph"/>
              <w:numPr>
                <w:ilvl w:val="2"/>
                <w:numId w:val="61"/>
              </w:numPr>
              <w:spacing w:after="160" w:line="259" w:lineRule="auto"/>
              <w:ind w:left="409" w:hanging="409"/>
              <w:rPr>
                <w:ins w:id="7508" w:author="Thu Do" w:date="2023-04-21T09:48:00Z"/>
                <w:del w:id="7509" w:author="Ngoc Le Van Truong" w:date="2023-04-28T11:33:00Z"/>
                <w:sz w:val="26"/>
                <w:szCs w:val="26"/>
                <w:rPrChange w:id="7510" w:author="Thu Do" w:date="2023-04-21T09:57:00Z">
                  <w:rPr>
                    <w:ins w:id="7511" w:author="Thu Do" w:date="2023-04-21T09:48:00Z"/>
                    <w:del w:id="7512" w:author="Ngoc Le Van Truong" w:date="2023-04-28T11:33:00Z"/>
                  </w:rPr>
                </w:rPrChange>
              </w:rPr>
              <w:pPrChange w:id="7513" w:author="Ngoc Le Van Truong" w:date="2023-04-28T11:37:00Z">
                <w:pPr>
                  <w:spacing w:before="60"/>
                </w:pPr>
              </w:pPrChange>
            </w:pPr>
            <w:ins w:id="7514" w:author="Thu Do" w:date="2023-04-21T09:53:00Z">
              <w:del w:id="7515" w:author="Ngoc Le Van Truong" w:date="2023-04-28T11:33:00Z">
                <w:r w:rsidRPr="00584A03" w:rsidDel="006A1A1F">
                  <w:rPr>
                    <w:sz w:val="26"/>
                    <w:szCs w:val="26"/>
                    <w:rPrChange w:id="7516" w:author="Thu Do" w:date="2023-04-21T09:57:00Z">
                      <w:rPr/>
                    </w:rPrChange>
                  </w:rPr>
                  <w:delText>1 b</w:delText>
                </w:r>
                <w:r w:rsidRPr="00584A03" w:rsidDel="006A1A1F">
                  <w:rPr>
                    <w:rFonts w:hint="eastAsia"/>
                    <w:sz w:val="26"/>
                    <w:szCs w:val="26"/>
                    <w:rPrChange w:id="7517" w:author="Thu Do" w:date="2023-04-21T09:57:00Z">
                      <w:rPr>
                        <w:rFonts w:hint="eastAsia"/>
                      </w:rPr>
                    </w:rPrChange>
                  </w:rPr>
                  <w:delText>ơ</w:delText>
                </w:r>
                <w:r w:rsidRPr="00584A03" w:rsidDel="006A1A1F">
                  <w:rPr>
                    <w:sz w:val="26"/>
                    <w:szCs w:val="26"/>
                    <w:rPrChange w:id="7518" w:author="Thu Do" w:date="2023-04-21T09:57:00Z">
                      <w:rPr/>
                    </w:rPrChange>
                  </w:rPr>
                  <w:delText xml:space="preserve">m tiêm </w:delText>
                </w:r>
                <w:r w:rsidRPr="00584A03" w:rsidDel="006A1A1F">
                  <w:rPr>
                    <w:rFonts w:hint="eastAsia"/>
                    <w:sz w:val="26"/>
                    <w:szCs w:val="26"/>
                    <w:rPrChange w:id="7519" w:author="Thu Do" w:date="2023-04-21T09:57:00Z">
                      <w:rPr>
                        <w:rFonts w:hint="eastAsia"/>
                      </w:rPr>
                    </w:rPrChange>
                  </w:rPr>
                  <w:delText>đ</w:delText>
                </w:r>
                <w:r w:rsidRPr="00584A03" w:rsidDel="006A1A1F">
                  <w:rPr>
                    <w:sz w:val="26"/>
                    <w:szCs w:val="26"/>
                    <w:rPrChange w:id="7520" w:author="Thu Do" w:date="2023-04-21T09:57:00Z">
                      <w:rPr/>
                    </w:rPrChange>
                  </w:rPr>
                  <w:delText>iện + 1 b</w:delText>
                </w:r>
                <w:r w:rsidRPr="00584A03" w:rsidDel="006A1A1F">
                  <w:rPr>
                    <w:rFonts w:hint="eastAsia"/>
                    <w:sz w:val="26"/>
                    <w:szCs w:val="26"/>
                    <w:rPrChange w:id="7521" w:author="Thu Do" w:date="2023-04-21T09:57:00Z">
                      <w:rPr>
                        <w:rFonts w:hint="eastAsia"/>
                      </w:rPr>
                    </w:rPrChange>
                  </w:rPr>
                  <w:delText>ơ</w:delText>
                </w:r>
                <w:r w:rsidRPr="00584A03" w:rsidDel="006A1A1F">
                  <w:rPr>
                    <w:sz w:val="26"/>
                    <w:szCs w:val="26"/>
                    <w:rPrChange w:id="7522" w:author="Thu Do" w:date="2023-04-21T09:57:00Z">
                      <w:rPr/>
                    </w:rPrChange>
                  </w:rPr>
                  <w:delText>m 50ml (nếu có thể)</w:delText>
                </w:r>
              </w:del>
            </w:ins>
          </w:p>
        </w:tc>
      </w:tr>
      <w:tr w:rsidR="00F24037" w:rsidRPr="00584A03" w:rsidDel="000F77A3" w14:paraId="5143C6D0" w14:textId="26FAD44B" w:rsidTr="00584A03">
        <w:trPr>
          <w:ins w:id="7523" w:author="Thu Do" w:date="2023-04-21T09:48:00Z"/>
          <w:del w:id="7524" w:author="Ngoc Le Van Truong" w:date="2023-04-28T11:36:00Z"/>
        </w:trPr>
        <w:tc>
          <w:tcPr>
            <w:tcW w:w="1555" w:type="dxa"/>
            <w:tcPrChange w:id="7525" w:author="Thu Do" w:date="2023-04-21T09:57:00Z">
              <w:tcPr>
                <w:tcW w:w="2362" w:type="dxa"/>
              </w:tcPr>
            </w:tcPrChange>
          </w:tcPr>
          <w:p w14:paraId="6A355355" w14:textId="742FBCA9" w:rsidR="00584A03" w:rsidRPr="00584A03" w:rsidDel="000F77A3" w:rsidRDefault="00584A03">
            <w:pPr>
              <w:pStyle w:val="ListParagraph"/>
              <w:numPr>
                <w:ilvl w:val="0"/>
                <w:numId w:val="61"/>
              </w:numPr>
              <w:spacing w:after="160" w:line="259" w:lineRule="auto"/>
              <w:rPr>
                <w:ins w:id="7526" w:author="Thu Do" w:date="2023-04-21T09:53:00Z"/>
                <w:del w:id="7527" w:author="Ngoc Le Van Truong" w:date="2023-04-28T11:36:00Z"/>
                <w:sz w:val="26"/>
                <w:szCs w:val="26"/>
                <w:rPrChange w:id="7528" w:author="Thu Do" w:date="2023-04-21T09:57:00Z">
                  <w:rPr>
                    <w:ins w:id="7529" w:author="Thu Do" w:date="2023-04-21T09:53:00Z"/>
                    <w:del w:id="7530" w:author="Ngoc Le Van Truong" w:date="2023-04-28T11:36:00Z"/>
                  </w:rPr>
                </w:rPrChange>
              </w:rPr>
              <w:pPrChange w:id="7531" w:author="Ngoc Le Van Truong" w:date="2023-04-28T11:37:00Z">
                <w:pPr>
                  <w:pStyle w:val="ListParagraph"/>
                  <w:numPr>
                    <w:numId w:val="43"/>
                  </w:numPr>
                  <w:spacing w:after="160" w:line="259" w:lineRule="auto"/>
                  <w:ind w:left="360" w:hanging="360"/>
                </w:pPr>
              </w:pPrChange>
            </w:pPr>
            <w:ins w:id="7532" w:author="Thu Do" w:date="2023-04-21T09:53:00Z">
              <w:del w:id="7533" w:author="Ngoc Le Van Truong" w:date="2023-04-28T11:36:00Z">
                <w:r w:rsidRPr="00584A03" w:rsidDel="000F77A3">
                  <w:rPr>
                    <w:sz w:val="26"/>
                    <w:szCs w:val="26"/>
                    <w:rPrChange w:id="7534" w:author="Thu Do" w:date="2023-04-21T09:57:00Z">
                      <w:rPr/>
                    </w:rPrChange>
                  </w:rPr>
                  <w:delText>Gói cấp cứu chấn th</w:delText>
                </w:r>
                <w:r w:rsidRPr="00584A03" w:rsidDel="000F77A3">
                  <w:rPr>
                    <w:rFonts w:hint="eastAsia"/>
                    <w:sz w:val="26"/>
                    <w:szCs w:val="26"/>
                    <w:rPrChange w:id="7535" w:author="Thu Do" w:date="2023-04-21T09:57:00Z">
                      <w:rPr>
                        <w:rFonts w:hint="eastAsia"/>
                      </w:rPr>
                    </w:rPrChange>
                  </w:rPr>
                  <w:delText>ươ</w:delText>
                </w:r>
                <w:r w:rsidRPr="00584A03" w:rsidDel="000F77A3">
                  <w:rPr>
                    <w:sz w:val="26"/>
                    <w:szCs w:val="26"/>
                    <w:rPrChange w:id="7536" w:author="Thu Do" w:date="2023-04-21T09:57:00Z">
                      <w:rPr/>
                    </w:rPrChange>
                  </w:rPr>
                  <w:delText>ng</w:delText>
                </w:r>
              </w:del>
            </w:ins>
          </w:p>
          <w:p w14:paraId="30F8C1FB" w14:textId="6665A4C4" w:rsidR="00F24037" w:rsidRPr="00584A03" w:rsidDel="000F77A3" w:rsidRDefault="00F24037">
            <w:pPr>
              <w:numPr>
                <w:ilvl w:val="0"/>
                <w:numId w:val="61"/>
              </w:numPr>
              <w:spacing w:before="60"/>
              <w:jc w:val="right"/>
              <w:rPr>
                <w:ins w:id="7537" w:author="Thu Do" w:date="2023-04-21T09:48:00Z"/>
                <w:del w:id="7538" w:author="Ngoc Le Van Truong" w:date="2023-04-28T11:36:00Z"/>
                <w:rFonts w:ascii="Times New Roman" w:hAnsi="Times New Roman"/>
                <w:bCs/>
                <w:sz w:val="26"/>
                <w:szCs w:val="26"/>
              </w:rPr>
              <w:pPrChange w:id="7539" w:author="Ngoc Le Van Truong" w:date="2023-04-28T11:37:00Z">
                <w:pPr>
                  <w:spacing w:before="60"/>
                </w:pPr>
              </w:pPrChange>
            </w:pPr>
          </w:p>
        </w:tc>
        <w:tc>
          <w:tcPr>
            <w:tcW w:w="2409" w:type="dxa"/>
            <w:tcPrChange w:id="7540" w:author="Thu Do" w:date="2023-04-21T09:57:00Z">
              <w:tcPr>
                <w:tcW w:w="2363" w:type="dxa"/>
              </w:tcPr>
            </w:tcPrChange>
          </w:tcPr>
          <w:p w14:paraId="7385F7D8" w14:textId="151E9597" w:rsidR="00584A03" w:rsidRPr="00584A03" w:rsidDel="000F77A3" w:rsidRDefault="00584A03">
            <w:pPr>
              <w:pStyle w:val="ListParagraph"/>
              <w:numPr>
                <w:ilvl w:val="2"/>
                <w:numId w:val="61"/>
              </w:numPr>
              <w:spacing w:after="160" w:line="259" w:lineRule="auto"/>
              <w:ind w:left="296" w:hanging="296"/>
              <w:rPr>
                <w:ins w:id="7541" w:author="Thu Do" w:date="2023-04-21T09:53:00Z"/>
                <w:del w:id="7542" w:author="Ngoc Le Van Truong" w:date="2023-04-28T11:36:00Z"/>
                <w:sz w:val="26"/>
                <w:szCs w:val="26"/>
                <w:rPrChange w:id="7543" w:author="Thu Do" w:date="2023-04-21T09:57:00Z">
                  <w:rPr>
                    <w:ins w:id="7544" w:author="Thu Do" w:date="2023-04-21T09:53:00Z"/>
                    <w:del w:id="7545" w:author="Ngoc Le Van Truong" w:date="2023-04-28T11:36:00Z"/>
                  </w:rPr>
                </w:rPrChange>
              </w:rPr>
              <w:pPrChange w:id="7546" w:author="Ngoc Le Van Truong" w:date="2023-04-28T11:37:00Z">
                <w:pPr>
                  <w:pStyle w:val="ListParagraph"/>
                  <w:numPr>
                    <w:ilvl w:val="2"/>
                    <w:numId w:val="43"/>
                  </w:numPr>
                  <w:spacing w:after="160" w:line="259" w:lineRule="auto"/>
                  <w:ind w:left="1080" w:hanging="360"/>
                </w:pPr>
              </w:pPrChange>
            </w:pPr>
            <w:ins w:id="7547" w:author="Thu Do" w:date="2023-04-21T09:53:00Z">
              <w:del w:id="7548" w:author="Ngoc Le Van Truong" w:date="2023-04-28T11:36:00Z">
                <w:r w:rsidRPr="00584A03" w:rsidDel="000F77A3">
                  <w:rPr>
                    <w:sz w:val="26"/>
                    <w:szCs w:val="26"/>
                    <w:rPrChange w:id="7549" w:author="Thu Do" w:date="2023-04-21T09:57:00Z">
                      <w:rPr/>
                    </w:rPrChange>
                  </w:rPr>
                  <w:delText>Hộp cấp cứu chấn th</w:delText>
                </w:r>
                <w:r w:rsidRPr="00584A03" w:rsidDel="000F77A3">
                  <w:rPr>
                    <w:rFonts w:hint="eastAsia"/>
                    <w:sz w:val="26"/>
                    <w:szCs w:val="26"/>
                    <w:rPrChange w:id="7550" w:author="Thu Do" w:date="2023-04-21T09:57:00Z">
                      <w:rPr>
                        <w:rFonts w:hint="eastAsia"/>
                      </w:rPr>
                    </w:rPrChange>
                  </w:rPr>
                  <w:delText>ươ</w:delText>
                </w:r>
                <w:r w:rsidRPr="00584A03" w:rsidDel="000F77A3">
                  <w:rPr>
                    <w:sz w:val="26"/>
                    <w:szCs w:val="26"/>
                    <w:rPrChange w:id="7551" w:author="Thu Do" w:date="2023-04-21T09:57:00Z">
                      <w:rPr/>
                    </w:rPrChange>
                  </w:rPr>
                  <w:delText>ng ngoại viện (BN có chấn th</w:delText>
                </w:r>
                <w:r w:rsidRPr="00584A03" w:rsidDel="000F77A3">
                  <w:rPr>
                    <w:rFonts w:hint="eastAsia"/>
                    <w:sz w:val="26"/>
                    <w:szCs w:val="26"/>
                    <w:rPrChange w:id="7552" w:author="Thu Do" w:date="2023-04-21T09:57:00Z">
                      <w:rPr>
                        <w:rFonts w:hint="eastAsia"/>
                      </w:rPr>
                    </w:rPrChange>
                  </w:rPr>
                  <w:delText>ươ</w:delText>
                </w:r>
                <w:r w:rsidRPr="00584A03" w:rsidDel="000F77A3">
                  <w:rPr>
                    <w:sz w:val="26"/>
                    <w:szCs w:val="26"/>
                    <w:rPrChange w:id="7553" w:author="Thu Do" w:date="2023-04-21T09:57:00Z">
                      <w:rPr/>
                    </w:rPrChange>
                  </w:rPr>
                  <w:delText xml:space="preserve">ng theo báo cáo ban </w:delText>
                </w:r>
                <w:r w:rsidRPr="00584A03" w:rsidDel="000F77A3">
                  <w:rPr>
                    <w:rFonts w:hint="eastAsia"/>
                    <w:sz w:val="26"/>
                    <w:szCs w:val="26"/>
                    <w:rPrChange w:id="7554" w:author="Thu Do" w:date="2023-04-21T09:57:00Z">
                      <w:rPr>
                        <w:rFonts w:hint="eastAsia"/>
                      </w:rPr>
                    </w:rPrChange>
                  </w:rPr>
                  <w:delText>đ</w:delText>
                </w:r>
                <w:r w:rsidRPr="00584A03" w:rsidDel="000F77A3">
                  <w:rPr>
                    <w:sz w:val="26"/>
                    <w:szCs w:val="26"/>
                    <w:rPrChange w:id="7555" w:author="Thu Do" w:date="2023-04-21T09:57:00Z">
                      <w:rPr/>
                    </w:rPrChange>
                  </w:rPr>
                  <w:delText>ầu)</w:delText>
                </w:r>
              </w:del>
            </w:ins>
          </w:p>
          <w:p w14:paraId="523696A5" w14:textId="515D8763" w:rsidR="00F24037" w:rsidRPr="00584A03" w:rsidDel="000F77A3" w:rsidRDefault="00F24037">
            <w:pPr>
              <w:numPr>
                <w:ilvl w:val="0"/>
                <w:numId w:val="61"/>
              </w:numPr>
              <w:spacing w:before="60"/>
              <w:rPr>
                <w:ins w:id="7556" w:author="Thu Do" w:date="2023-04-21T09:48:00Z"/>
                <w:del w:id="7557" w:author="Ngoc Le Van Truong" w:date="2023-04-28T11:36:00Z"/>
                <w:rFonts w:ascii="Times New Roman" w:hAnsi="Times New Roman"/>
                <w:bCs/>
                <w:sz w:val="26"/>
                <w:szCs w:val="26"/>
              </w:rPr>
              <w:pPrChange w:id="7558" w:author="Ngoc Le Van Truong" w:date="2023-04-28T11:37:00Z">
                <w:pPr>
                  <w:spacing w:before="60"/>
                </w:pPr>
              </w:pPrChange>
            </w:pPr>
          </w:p>
        </w:tc>
        <w:tc>
          <w:tcPr>
            <w:tcW w:w="2694" w:type="dxa"/>
            <w:tcPrChange w:id="7559" w:author="Thu Do" w:date="2023-04-21T09:57:00Z">
              <w:tcPr>
                <w:tcW w:w="2363" w:type="dxa"/>
              </w:tcPr>
            </w:tcPrChange>
          </w:tcPr>
          <w:p w14:paraId="2946F935" w14:textId="79D29C28" w:rsidR="00584A03" w:rsidRPr="00584A03" w:rsidDel="000F77A3" w:rsidRDefault="00584A03">
            <w:pPr>
              <w:pStyle w:val="ListParagraph"/>
              <w:numPr>
                <w:ilvl w:val="2"/>
                <w:numId w:val="61"/>
              </w:numPr>
              <w:spacing w:after="160" w:line="259" w:lineRule="auto"/>
              <w:ind w:left="409" w:hanging="409"/>
              <w:rPr>
                <w:ins w:id="7560" w:author="Thu Do" w:date="2023-04-21T09:53:00Z"/>
                <w:del w:id="7561" w:author="Ngoc Le Van Truong" w:date="2023-04-28T11:36:00Z"/>
                <w:sz w:val="26"/>
                <w:szCs w:val="26"/>
                <w:rPrChange w:id="7562" w:author="Thu Do" w:date="2023-04-21T09:57:00Z">
                  <w:rPr>
                    <w:ins w:id="7563" w:author="Thu Do" w:date="2023-04-21T09:53:00Z"/>
                    <w:del w:id="7564" w:author="Ngoc Le Van Truong" w:date="2023-04-28T11:36:00Z"/>
                  </w:rPr>
                </w:rPrChange>
              </w:rPr>
              <w:pPrChange w:id="7565" w:author="Ngoc Le Van Truong" w:date="2023-04-28T11:37:00Z">
                <w:pPr>
                  <w:pStyle w:val="ListParagraph"/>
                  <w:numPr>
                    <w:ilvl w:val="2"/>
                    <w:numId w:val="43"/>
                  </w:numPr>
                  <w:spacing w:after="160" w:line="259" w:lineRule="auto"/>
                  <w:ind w:left="1080" w:hanging="360"/>
                </w:pPr>
              </w:pPrChange>
            </w:pPr>
            <w:ins w:id="7566" w:author="Thu Do" w:date="2023-04-21T09:53:00Z">
              <w:del w:id="7567" w:author="Ngoc Le Van Truong" w:date="2023-04-28T11:36:00Z">
                <w:r w:rsidRPr="00584A03" w:rsidDel="000F77A3">
                  <w:rPr>
                    <w:sz w:val="26"/>
                    <w:szCs w:val="26"/>
                    <w:rPrChange w:id="7568" w:author="Thu Do" w:date="2023-04-21T09:57:00Z">
                      <w:rPr/>
                    </w:rPrChange>
                  </w:rPr>
                  <w:delText xml:space="preserve">1-2 </w:delText>
                </w:r>
                <w:r w:rsidRPr="00584A03" w:rsidDel="000F77A3">
                  <w:rPr>
                    <w:rFonts w:hint="eastAsia"/>
                    <w:sz w:val="26"/>
                    <w:szCs w:val="26"/>
                    <w:rPrChange w:id="7569" w:author="Thu Do" w:date="2023-04-21T09:57:00Z">
                      <w:rPr>
                        <w:rFonts w:hint="eastAsia"/>
                      </w:rPr>
                    </w:rPrChange>
                  </w:rPr>
                  <w:delText>đ</w:delText>
                </w:r>
                <w:r w:rsidRPr="00584A03" w:rsidDel="000F77A3">
                  <w:rPr>
                    <w:sz w:val="26"/>
                    <w:szCs w:val="26"/>
                    <w:rPrChange w:id="7570" w:author="Thu Do" w:date="2023-04-21T09:57:00Z">
                      <w:rPr/>
                    </w:rPrChange>
                  </w:rPr>
                  <w:delText>iều d</w:delText>
                </w:r>
                <w:r w:rsidRPr="00584A03" w:rsidDel="000F77A3">
                  <w:rPr>
                    <w:rFonts w:hint="eastAsia"/>
                    <w:sz w:val="26"/>
                    <w:szCs w:val="26"/>
                    <w:rPrChange w:id="7571" w:author="Thu Do" w:date="2023-04-21T09:57:00Z">
                      <w:rPr>
                        <w:rFonts w:hint="eastAsia"/>
                      </w:rPr>
                    </w:rPrChange>
                  </w:rPr>
                  <w:delText>ư</w:delText>
                </w:r>
                <w:r w:rsidRPr="00584A03" w:rsidDel="000F77A3">
                  <w:rPr>
                    <w:sz w:val="26"/>
                    <w:szCs w:val="26"/>
                    <w:rPrChange w:id="7572" w:author="Thu Do" w:date="2023-04-21T09:57:00Z">
                      <w:rPr/>
                    </w:rPrChange>
                  </w:rPr>
                  <w:delText>ỡng/ nhân viên s</w:delText>
                </w:r>
                <w:r w:rsidRPr="00584A03" w:rsidDel="000F77A3">
                  <w:rPr>
                    <w:rFonts w:hint="eastAsia"/>
                    <w:sz w:val="26"/>
                    <w:szCs w:val="26"/>
                    <w:rPrChange w:id="7573" w:author="Thu Do" w:date="2023-04-21T09:57:00Z">
                      <w:rPr>
                        <w:rFonts w:hint="eastAsia"/>
                      </w:rPr>
                    </w:rPrChange>
                  </w:rPr>
                  <w:delText>ơ</w:delText>
                </w:r>
                <w:r w:rsidRPr="00584A03" w:rsidDel="000F77A3">
                  <w:rPr>
                    <w:sz w:val="26"/>
                    <w:szCs w:val="26"/>
                    <w:rPrChange w:id="7574" w:author="Thu Do" w:date="2023-04-21T09:57:00Z">
                      <w:rPr/>
                    </w:rPrChange>
                  </w:rPr>
                  <w:delText xml:space="preserve"> cứu</w:delText>
                </w:r>
              </w:del>
            </w:ins>
          </w:p>
          <w:p w14:paraId="22D328CB" w14:textId="4726E441" w:rsidR="00584A03" w:rsidRPr="00584A03" w:rsidDel="000F77A3" w:rsidRDefault="00584A03">
            <w:pPr>
              <w:pStyle w:val="ListParagraph"/>
              <w:numPr>
                <w:ilvl w:val="2"/>
                <w:numId w:val="61"/>
              </w:numPr>
              <w:spacing w:after="160" w:line="259" w:lineRule="auto"/>
              <w:ind w:left="409" w:hanging="409"/>
              <w:rPr>
                <w:ins w:id="7575" w:author="Thu Do" w:date="2023-04-21T09:53:00Z"/>
                <w:del w:id="7576" w:author="Ngoc Le Van Truong" w:date="2023-04-28T11:36:00Z"/>
                <w:sz w:val="26"/>
                <w:szCs w:val="26"/>
                <w:rPrChange w:id="7577" w:author="Thu Do" w:date="2023-04-21T09:57:00Z">
                  <w:rPr>
                    <w:ins w:id="7578" w:author="Thu Do" w:date="2023-04-21T09:53:00Z"/>
                    <w:del w:id="7579" w:author="Ngoc Le Van Truong" w:date="2023-04-28T11:36:00Z"/>
                  </w:rPr>
                </w:rPrChange>
              </w:rPr>
              <w:pPrChange w:id="7580" w:author="Ngoc Le Van Truong" w:date="2023-04-28T11:37:00Z">
                <w:pPr>
                  <w:pStyle w:val="ListParagraph"/>
                  <w:numPr>
                    <w:ilvl w:val="2"/>
                    <w:numId w:val="43"/>
                  </w:numPr>
                  <w:spacing w:after="160" w:line="259" w:lineRule="auto"/>
                  <w:ind w:left="1080" w:hanging="360"/>
                </w:pPr>
              </w:pPrChange>
            </w:pPr>
            <w:ins w:id="7581" w:author="Thu Do" w:date="2023-04-21T09:53:00Z">
              <w:del w:id="7582" w:author="Ngoc Le Van Truong" w:date="2023-04-28T11:36:00Z">
                <w:r w:rsidRPr="00584A03" w:rsidDel="000F77A3">
                  <w:rPr>
                    <w:sz w:val="26"/>
                    <w:szCs w:val="26"/>
                    <w:rPrChange w:id="7583" w:author="Thu Do" w:date="2023-04-21T09:57:00Z">
                      <w:rPr/>
                    </w:rPrChange>
                  </w:rPr>
                  <w:delText>Có hoặc không có bác sĩ</w:delText>
                </w:r>
              </w:del>
            </w:ins>
          </w:p>
          <w:p w14:paraId="133E1754" w14:textId="3A0F74F8" w:rsidR="00584A03" w:rsidRPr="00584A03" w:rsidDel="000F77A3" w:rsidRDefault="00584A03">
            <w:pPr>
              <w:numPr>
                <w:ilvl w:val="0"/>
                <w:numId w:val="61"/>
              </w:numPr>
              <w:spacing w:before="60"/>
              <w:rPr>
                <w:ins w:id="7584" w:author="Thu Do" w:date="2023-04-21T09:53:00Z"/>
                <w:del w:id="7585" w:author="Ngoc Le Van Truong" w:date="2023-04-28T11:36:00Z"/>
                <w:rFonts w:ascii="Times New Roman" w:hAnsi="Times New Roman"/>
                <w:bCs/>
                <w:sz w:val="26"/>
                <w:szCs w:val="26"/>
              </w:rPr>
              <w:pPrChange w:id="7586" w:author="Ngoc Le Van Truong" w:date="2023-04-28T11:37:00Z">
                <w:pPr>
                  <w:spacing w:before="60"/>
                </w:pPr>
              </w:pPrChange>
            </w:pPr>
          </w:p>
          <w:p w14:paraId="173A0E65" w14:textId="7E072262" w:rsidR="00F24037" w:rsidRPr="00AB43B1" w:rsidDel="000F77A3" w:rsidRDefault="00F24037">
            <w:pPr>
              <w:numPr>
                <w:ilvl w:val="0"/>
                <w:numId w:val="61"/>
              </w:numPr>
              <w:rPr>
                <w:ins w:id="7587" w:author="Thu Do" w:date="2023-04-21T09:48:00Z"/>
                <w:del w:id="7588" w:author="Ngoc Le Van Truong" w:date="2023-04-28T11:36:00Z"/>
                <w:rFonts w:ascii="Times New Roman" w:hAnsi="Times New Roman"/>
                <w:sz w:val="26"/>
                <w:szCs w:val="26"/>
              </w:rPr>
              <w:pPrChange w:id="7589" w:author="Ngoc Le Van Truong" w:date="2023-04-28T11:37:00Z">
                <w:pPr>
                  <w:spacing w:before="60"/>
                </w:pPr>
              </w:pPrChange>
            </w:pPr>
          </w:p>
        </w:tc>
        <w:tc>
          <w:tcPr>
            <w:tcW w:w="3543" w:type="dxa"/>
            <w:tcPrChange w:id="7590" w:author="Thu Do" w:date="2023-04-21T09:57:00Z">
              <w:tcPr>
                <w:tcW w:w="2363" w:type="dxa"/>
              </w:tcPr>
            </w:tcPrChange>
          </w:tcPr>
          <w:p w14:paraId="772BC466" w14:textId="27E4BE9E" w:rsidR="00584A03" w:rsidRPr="00584A03" w:rsidDel="000F77A3" w:rsidRDefault="00584A03">
            <w:pPr>
              <w:pStyle w:val="ListParagraph"/>
              <w:numPr>
                <w:ilvl w:val="2"/>
                <w:numId w:val="61"/>
              </w:numPr>
              <w:spacing w:after="160" w:line="259" w:lineRule="auto"/>
              <w:ind w:left="409" w:hanging="409"/>
              <w:rPr>
                <w:ins w:id="7591" w:author="Thu Do" w:date="2023-04-21T09:53:00Z"/>
                <w:del w:id="7592" w:author="Ngoc Le Van Truong" w:date="2023-04-28T11:36:00Z"/>
                <w:sz w:val="26"/>
                <w:szCs w:val="26"/>
                <w:rPrChange w:id="7593" w:author="Thu Do" w:date="2023-04-21T09:57:00Z">
                  <w:rPr>
                    <w:ins w:id="7594" w:author="Thu Do" w:date="2023-04-21T09:53:00Z"/>
                    <w:del w:id="7595" w:author="Ngoc Le Van Truong" w:date="2023-04-28T11:36:00Z"/>
                  </w:rPr>
                </w:rPrChange>
              </w:rPr>
              <w:pPrChange w:id="7596" w:author="Ngoc Le Van Truong" w:date="2023-04-28T11:37:00Z">
                <w:pPr>
                  <w:pStyle w:val="ListParagraph"/>
                  <w:numPr>
                    <w:ilvl w:val="2"/>
                    <w:numId w:val="43"/>
                  </w:numPr>
                  <w:spacing w:after="160" w:line="259" w:lineRule="auto"/>
                  <w:ind w:left="1080" w:hanging="360"/>
                </w:pPr>
              </w:pPrChange>
            </w:pPr>
            <w:ins w:id="7597" w:author="Thu Do" w:date="2023-04-21T09:53:00Z">
              <w:del w:id="7598" w:author="Ngoc Le Van Truong" w:date="2023-04-28T11:36:00Z">
                <w:r w:rsidRPr="00584A03" w:rsidDel="000F77A3">
                  <w:rPr>
                    <w:sz w:val="26"/>
                    <w:szCs w:val="26"/>
                    <w:rPrChange w:id="7599" w:author="Thu Do" w:date="2023-04-21T09:57:00Z">
                      <w:rPr/>
                    </w:rPrChange>
                  </w:rPr>
                  <w:delText>3 gói gạc 10cm</w:delText>
                </w:r>
              </w:del>
            </w:ins>
          </w:p>
          <w:p w14:paraId="651A6607" w14:textId="5821B062" w:rsidR="00584A03" w:rsidRPr="00584A03" w:rsidDel="000F77A3" w:rsidRDefault="00584A03">
            <w:pPr>
              <w:pStyle w:val="ListParagraph"/>
              <w:numPr>
                <w:ilvl w:val="2"/>
                <w:numId w:val="61"/>
              </w:numPr>
              <w:spacing w:after="160" w:line="259" w:lineRule="auto"/>
              <w:ind w:left="409" w:hanging="409"/>
              <w:rPr>
                <w:ins w:id="7600" w:author="Thu Do" w:date="2023-04-21T09:53:00Z"/>
                <w:del w:id="7601" w:author="Ngoc Le Van Truong" w:date="2023-04-28T11:36:00Z"/>
                <w:sz w:val="26"/>
                <w:szCs w:val="26"/>
                <w:rPrChange w:id="7602" w:author="Thu Do" w:date="2023-04-21T09:57:00Z">
                  <w:rPr>
                    <w:ins w:id="7603" w:author="Thu Do" w:date="2023-04-21T09:53:00Z"/>
                    <w:del w:id="7604" w:author="Ngoc Le Van Truong" w:date="2023-04-28T11:36:00Z"/>
                  </w:rPr>
                </w:rPrChange>
              </w:rPr>
              <w:pPrChange w:id="7605" w:author="Ngoc Le Van Truong" w:date="2023-04-28T11:37:00Z">
                <w:pPr>
                  <w:pStyle w:val="ListParagraph"/>
                  <w:numPr>
                    <w:ilvl w:val="2"/>
                    <w:numId w:val="43"/>
                  </w:numPr>
                  <w:spacing w:after="160" w:line="259" w:lineRule="auto"/>
                  <w:ind w:left="1080" w:hanging="360"/>
                </w:pPr>
              </w:pPrChange>
            </w:pPr>
            <w:ins w:id="7606" w:author="Thu Do" w:date="2023-04-21T09:53:00Z">
              <w:del w:id="7607" w:author="Ngoc Le Van Truong" w:date="2023-04-28T11:36:00Z">
                <w:r w:rsidRPr="00584A03" w:rsidDel="000F77A3">
                  <w:rPr>
                    <w:sz w:val="26"/>
                    <w:szCs w:val="26"/>
                    <w:rPrChange w:id="7608" w:author="Thu Do" w:date="2023-04-21T09:57:00Z">
                      <w:rPr/>
                    </w:rPrChange>
                  </w:rPr>
                  <w:delText>1 ga rô</w:delText>
                </w:r>
              </w:del>
            </w:ins>
          </w:p>
          <w:p w14:paraId="40C906D1" w14:textId="4ADF5FAD" w:rsidR="00584A03" w:rsidRPr="00584A03" w:rsidDel="000F77A3" w:rsidRDefault="00584A03">
            <w:pPr>
              <w:pStyle w:val="ListParagraph"/>
              <w:numPr>
                <w:ilvl w:val="2"/>
                <w:numId w:val="61"/>
              </w:numPr>
              <w:spacing w:after="160" w:line="259" w:lineRule="auto"/>
              <w:ind w:left="409" w:hanging="409"/>
              <w:rPr>
                <w:ins w:id="7609" w:author="Thu Do" w:date="2023-04-21T09:53:00Z"/>
                <w:del w:id="7610" w:author="Ngoc Le Van Truong" w:date="2023-04-28T11:36:00Z"/>
                <w:sz w:val="26"/>
                <w:szCs w:val="26"/>
                <w:rPrChange w:id="7611" w:author="Thu Do" w:date="2023-04-21T09:57:00Z">
                  <w:rPr>
                    <w:ins w:id="7612" w:author="Thu Do" w:date="2023-04-21T09:53:00Z"/>
                    <w:del w:id="7613" w:author="Ngoc Le Van Truong" w:date="2023-04-28T11:36:00Z"/>
                  </w:rPr>
                </w:rPrChange>
              </w:rPr>
              <w:pPrChange w:id="7614" w:author="Ngoc Le Van Truong" w:date="2023-04-28T11:37:00Z">
                <w:pPr>
                  <w:pStyle w:val="ListParagraph"/>
                  <w:numPr>
                    <w:ilvl w:val="2"/>
                    <w:numId w:val="43"/>
                  </w:numPr>
                  <w:spacing w:after="160" w:line="259" w:lineRule="auto"/>
                  <w:ind w:left="1080" w:hanging="360"/>
                </w:pPr>
              </w:pPrChange>
            </w:pPr>
            <w:ins w:id="7615" w:author="Thu Do" w:date="2023-04-21T09:53:00Z">
              <w:del w:id="7616" w:author="Ngoc Le Van Truong" w:date="2023-04-28T11:36:00Z">
                <w:r w:rsidRPr="00584A03" w:rsidDel="000F77A3">
                  <w:rPr>
                    <w:sz w:val="26"/>
                    <w:szCs w:val="26"/>
                    <w:rPrChange w:id="7617" w:author="Thu Do" w:date="2023-04-21T09:57:00Z">
                      <w:rPr/>
                    </w:rPrChange>
                  </w:rPr>
                  <w:delText>3 b</w:delText>
                </w:r>
                <w:r w:rsidRPr="00584A03" w:rsidDel="000F77A3">
                  <w:rPr>
                    <w:rFonts w:hint="eastAsia"/>
                    <w:sz w:val="26"/>
                    <w:szCs w:val="26"/>
                    <w:rPrChange w:id="7618" w:author="Thu Do" w:date="2023-04-21T09:57:00Z">
                      <w:rPr>
                        <w:rFonts w:hint="eastAsia"/>
                      </w:rPr>
                    </w:rPrChange>
                  </w:rPr>
                  <w:delText>ă</w:delText>
                </w:r>
                <w:r w:rsidRPr="00584A03" w:rsidDel="000F77A3">
                  <w:rPr>
                    <w:sz w:val="26"/>
                    <w:szCs w:val="26"/>
                    <w:rPrChange w:id="7619" w:author="Thu Do" w:date="2023-04-21T09:57:00Z">
                      <w:rPr/>
                    </w:rPrChange>
                  </w:rPr>
                  <w:delText>ng cuộn</w:delText>
                </w:r>
              </w:del>
            </w:ins>
          </w:p>
          <w:p w14:paraId="7B174575" w14:textId="1A70D512" w:rsidR="00584A03" w:rsidRPr="00584A03" w:rsidDel="000F77A3" w:rsidRDefault="00584A03">
            <w:pPr>
              <w:pStyle w:val="ListParagraph"/>
              <w:numPr>
                <w:ilvl w:val="2"/>
                <w:numId w:val="61"/>
              </w:numPr>
              <w:spacing w:after="160" w:line="259" w:lineRule="auto"/>
              <w:ind w:left="409" w:hanging="409"/>
              <w:rPr>
                <w:ins w:id="7620" w:author="Thu Do" w:date="2023-04-21T09:53:00Z"/>
                <w:del w:id="7621" w:author="Ngoc Le Van Truong" w:date="2023-04-28T11:36:00Z"/>
                <w:sz w:val="26"/>
                <w:szCs w:val="26"/>
                <w:rPrChange w:id="7622" w:author="Thu Do" w:date="2023-04-21T09:57:00Z">
                  <w:rPr>
                    <w:ins w:id="7623" w:author="Thu Do" w:date="2023-04-21T09:53:00Z"/>
                    <w:del w:id="7624" w:author="Ngoc Le Van Truong" w:date="2023-04-28T11:36:00Z"/>
                  </w:rPr>
                </w:rPrChange>
              </w:rPr>
              <w:pPrChange w:id="7625" w:author="Ngoc Le Van Truong" w:date="2023-04-28T11:37:00Z">
                <w:pPr>
                  <w:pStyle w:val="ListParagraph"/>
                  <w:numPr>
                    <w:ilvl w:val="2"/>
                    <w:numId w:val="43"/>
                  </w:numPr>
                  <w:spacing w:after="160" w:line="259" w:lineRule="auto"/>
                  <w:ind w:left="1080" w:hanging="360"/>
                </w:pPr>
              </w:pPrChange>
            </w:pPr>
            <w:ins w:id="7626" w:author="Thu Do" w:date="2023-04-21T09:53:00Z">
              <w:del w:id="7627" w:author="Ngoc Le Van Truong" w:date="2023-04-28T11:36:00Z">
                <w:r w:rsidRPr="00584A03" w:rsidDel="000F77A3">
                  <w:rPr>
                    <w:sz w:val="26"/>
                    <w:szCs w:val="26"/>
                    <w:rPrChange w:id="7628" w:author="Thu Do" w:date="2023-04-21T09:57:00Z">
                      <w:rPr/>
                    </w:rPrChange>
                  </w:rPr>
                  <w:delText>1 cuộn b</w:delText>
                </w:r>
                <w:r w:rsidRPr="00584A03" w:rsidDel="000F77A3">
                  <w:rPr>
                    <w:rFonts w:hint="eastAsia"/>
                    <w:sz w:val="26"/>
                    <w:szCs w:val="26"/>
                    <w:rPrChange w:id="7629" w:author="Thu Do" w:date="2023-04-21T09:57:00Z">
                      <w:rPr>
                        <w:rFonts w:hint="eastAsia"/>
                      </w:rPr>
                    </w:rPrChange>
                  </w:rPr>
                  <w:delText>ă</w:delText>
                </w:r>
                <w:r w:rsidRPr="00584A03" w:rsidDel="000F77A3">
                  <w:rPr>
                    <w:sz w:val="26"/>
                    <w:szCs w:val="26"/>
                    <w:rPrChange w:id="7630" w:author="Thu Do" w:date="2023-04-21T09:57:00Z">
                      <w:rPr/>
                    </w:rPrChange>
                  </w:rPr>
                  <w:delText>ng dính y tế</w:delText>
                </w:r>
              </w:del>
            </w:ins>
          </w:p>
          <w:p w14:paraId="46D088EC" w14:textId="69A0C76A" w:rsidR="00584A03" w:rsidRPr="00584A03" w:rsidDel="000F77A3" w:rsidRDefault="00584A03">
            <w:pPr>
              <w:pStyle w:val="ListParagraph"/>
              <w:numPr>
                <w:ilvl w:val="2"/>
                <w:numId w:val="61"/>
              </w:numPr>
              <w:spacing w:after="160" w:line="259" w:lineRule="auto"/>
              <w:ind w:left="409" w:hanging="409"/>
              <w:rPr>
                <w:ins w:id="7631" w:author="Thu Do" w:date="2023-04-21T09:53:00Z"/>
                <w:del w:id="7632" w:author="Ngoc Le Van Truong" w:date="2023-04-28T11:36:00Z"/>
                <w:sz w:val="26"/>
                <w:szCs w:val="26"/>
                <w:rPrChange w:id="7633" w:author="Thu Do" w:date="2023-04-21T09:57:00Z">
                  <w:rPr>
                    <w:ins w:id="7634" w:author="Thu Do" w:date="2023-04-21T09:53:00Z"/>
                    <w:del w:id="7635" w:author="Ngoc Le Van Truong" w:date="2023-04-28T11:36:00Z"/>
                  </w:rPr>
                </w:rPrChange>
              </w:rPr>
              <w:pPrChange w:id="7636" w:author="Ngoc Le Van Truong" w:date="2023-04-28T11:37:00Z">
                <w:pPr>
                  <w:pStyle w:val="ListParagraph"/>
                  <w:numPr>
                    <w:ilvl w:val="2"/>
                    <w:numId w:val="43"/>
                  </w:numPr>
                  <w:spacing w:after="160" w:line="259" w:lineRule="auto"/>
                  <w:ind w:left="1080" w:hanging="360"/>
                </w:pPr>
              </w:pPrChange>
            </w:pPr>
            <w:ins w:id="7637" w:author="Thu Do" w:date="2023-04-21T09:53:00Z">
              <w:del w:id="7638" w:author="Ngoc Le Van Truong" w:date="2023-04-28T11:36:00Z">
                <w:r w:rsidRPr="00584A03" w:rsidDel="000F77A3">
                  <w:rPr>
                    <w:sz w:val="26"/>
                    <w:szCs w:val="26"/>
                    <w:rPrChange w:id="7639" w:author="Thu Do" w:date="2023-04-21T09:57:00Z">
                      <w:rPr/>
                    </w:rPrChange>
                  </w:rPr>
                  <w:delText>2 b</w:delText>
                </w:r>
                <w:r w:rsidRPr="00584A03" w:rsidDel="000F77A3">
                  <w:rPr>
                    <w:rFonts w:hint="eastAsia"/>
                    <w:sz w:val="26"/>
                    <w:szCs w:val="26"/>
                    <w:rPrChange w:id="7640" w:author="Thu Do" w:date="2023-04-21T09:57:00Z">
                      <w:rPr>
                        <w:rFonts w:hint="eastAsia"/>
                      </w:rPr>
                    </w:rPrChange>
                  </w:rPr>
                  <w:delText>ơ</w:delText>
                </w:r>
                <w:r w:rsidRPr="00584A03" w:rsidDel="000F77A3">
                  <w:rPr>
                    <w:sz w:val="26"/>
                    <w:szCs w:val="26"/>
                    <w:rPrChange w:id="7641" w:author="Thu Do" w:date="2023-04-21T09:57:00Z">
                      <w:rPr/>
                    </w:rPrChange>
                  </w:rPr>
                  <w:delText>m tiêm 5ml</w:delText>
                </w:r>
              </w:del>
            </w:ins>
          </w:p>
          <w:p w14:paraId="4921A378" w14:textId="50DB4C83" w:rsidR="00584A03" w:rsidRPr="00584A03" w:rsidDel="000F77A3" w:rsidRDefault="00584A03">
            <w:pPr>
              <w:pStyle w:val="ListParagraph"/>
              <w:numPr>
                <w:ilvl w:val="2"/>
                <w:numId w:val="61"/>
              </w:numPr>
              <w:spacing w:after="160" w:line="259" w:lineRule="auto"/>
              <w:ind w:left="409" w:hanging="409"/>
              <w:rPr>
                <w:ins w:id="7642" w:author="Thu Do" w:date="2023-04-21T09:53:00Z"/>
                <w:del w:id="7643" w:author="Ngoc Le Van Truong" w:date="2023-04-28T11:36:00Z"/>
                <w:sz w:val="26"/>
                <w:szCs w:val="26"/>
                <w:rPrChange w:id="7644" w:author="Thu Do" w:date="2023-04-21T09:57:00Z">
                  <w:rPr>
                    <w:ins w:id="7645" w:author="Thu Do" w:date="2023-04-21T09:53:00Z"/>
                    <w:del w:id="7646" w:author="Ngoc Le Van Truong" w:date="2023-04-28T11:36:00Z"/>
                  </w:rPr>
                </w:rPrChange>
              </w:rPr>
              <w:pPrChange w:id="7647" w:author="Ngoc Le Van Truong" w:date="2023-04-28T11:37:00Z">
                <w:pPr>
                  <w:pStyle w:val="ListParagraph"/>
                  <w:numPr>
                    <w:ilvl w:val="2"/>
                    <w:numId w:val="43"/>
                  </w:numPr>
                  <w:spacing w:after="160" w:line="259" w:lineRule="auto"/>
                  <w:ind w:left="1080" w:hanging="360"/>
                </w:pPr>
              </w:pPrChange>
            </w:pPr>
            <w:ins w:id="7648" w:author="Thu Do" w:date="2023-04-21T09:53:00Z">
              <w:del w:id="7649" w:author="Ngoc Le Van Truong" w:date="2023-04-28T11:36:00Z">
                <w:r w:rsidRPr="00584A03" w:rsidDel="000F77A3">
                  <w:rPr>
                    <w:sz w:val="26"/>
                    <w:szCs w:val="26"/>
                    <w:rPrChange w:id="7650" w:author="Thu Do" w:date="2023-04-21T09:57:00Z">
                      <w:rPr/>
                    </w:rPrChange>
                  </w:rPr>
                  <w:delText xml:space="preserve">1 </w:delText>
                </w:r>
                <w:r w:rsidRPr="00584A03" w:rsidDel="000F77A3">
                  <w:rPr>
                    <w:rFonts w:hint="eastAsia"/>
                    <w:sz w:val="26"/>
                    <w:szCs w:val="26"/>
                    <w:rPrChange w:id="7651" w:author="Thu Do" w:date="2023-04-21T09:57:00Z">
                      <w:rPr>
                        <w:rFonts w:hint="eastAsia"/>
                      </w:rPr>
                    </w:rPrChange>
                  </w:rPr>
                  <w:delText>đô</w:delText>
                </w:r>
                <w:r w:rsidRPr="00584A03" w:rsidDel="000F77A3">
                  <w:rPr>
                    <w:sz w:val="26"/>
                    <w:szCs w:val="26"/>
                    <w:rPrChange w:id="7652" w:author="Thu Do" w:date="2023-04-21T09:57:00Z">
                      <w:rPr/>
                    </w:rPrChange>
                  </w:rPr>
                  <w:delText>i g</w:delText>
                </w:r>
                <w:r w:rsidRPr="00584A03" w:rsidDel="000F77A3">
                  <w:rPr>
                    <w:rFonts w:hint="eastAsia"/>
                    <w:sz w:val="26"/>
                    <w:szCs w:val="26"/>
                    <w:rPrChange w:id="7653" w:author="Thu Do" w:date="2023-04-21T09:57:00Z">
                      <w:rPr>
                        <w:rFonts w:hint="eastAsia"/>
                      </w:rPr>
                    </w:rPrChange>
                  </w:rPr>
                  <w:delText>ă</w:delText>
                </w:r>
                <w:r w:rsidRPr="00584A03" w:rsidDel="000F77A3">
                  <w:rPr>
                    <w:sz w:val="26"/>
                    <w:szCs w:val="26"/>
                    <w:rPrChange w:id="7654" w:author="Thu Do" w:date="2023-04-21T09:57:00Z">
                      <w:rPr/>
                    </w:rPrChange>
                  </w:rPr>
                  <w:delText>ng tay y tế</w:delText>
                </w:r>
              </w:del>
            </w:ins>
          </w:p>
          <w:p w14:paraId="2A89155A" w14:textId="5DFB39B4" w:rsidR="00584A03" w:rsidRPr="00584A03" w:rsidDel="000F77A3" w:rsidRDefault="00584A03">
            <w:pPr>
              <w:pStyle w:val="ListParagraph"/>
              <w:numPr>
                <w:ilvl w:val="2"/>
                <w:numId w:val="61"/>
              </w:numPr>
              <w:spacing w:after="160" w:line="259" w:lineRule="auto"/>
              <w:ind w:left="409" w:hanging="409"/>
              <w:rPr>
                <w:ins w:id="7655" w:author="Thu Do" w:date="2023-04-21T09:53:00Z"/>
                <w:del w:id="7656" w:author="Ngoc Le Van Truong" w:date="2023-04-28T11:36:00Z"/>
                <w:sz w:val="26"/>
                <w:szCs w:val="26"/>
                <w:rPrChange w:id="7657" w:author="Thu Do" w:date="2023-04-21T09:57:00Z">
                  <w:rPr>
                    <w:ins w:id="7658" w:author="Thu Do" w:date="2023-04-21T09:53:00Z"/>
                    <w:del w:id="7659" w:author="Ngoc Le Van Truong" w:date="2023-04-28T11:36:00Z"/>
                  </w:rPr>
                </w:rPrChange>
              </w:rPr>
              <w:pPrChange w:id="7660" w:author="Ngoc Le Van Truong" w:date="2023-04-28T11:37:00Z">
                <w:pPr>
                  <w:pStyle w:val="ListParagraph"/>
                  <w:numPr>
                    <w:ilvl w:val="2"/>
                    <w:numId w:val="43"/>
                  </w:numPr>
                  <w:spacing w:after="160" w:line="259" w:lineRule="auto"/>
                  <w:ind w:left="1080" w:hanging="360"/>
                </w:pPr>
              </w:pPrChange>
            </w:pPr>
            <w:ins w:id="7661" w:author="Thu Do" w:date="2023-04-21T09:53:00Z">
              <w:del w:id="7662" w:author="Ngoc Le Van Truong" w:date="2023-04-28T11:36:00Z">
                <w:r w:rsidRPr="00584A03" w:rsidDel="000F77A3">
                  <w:rPr>
                    <w:sz w:val="26"/>
                    <w:szCs w:val="26"/>
                    <w:rPrChange w:id="7663" w:author="Thu Do" w:date="2023-04-21T09:57:00Z">
                      <w:rPr/>
                    </w:rPrChange>
                  </w:rPr>
                  <w:delText>1 nẹp cổ cứng (colier cổ)</w:delText>
                </w:r>
              </w:del>
            </w:ins>
          </w:p>
          <w:p w14:paraId="6804E09B" w14:textId="2D2B45FC" w:rsidR="00584A03" w:rsidRPr="00584A03" w:rsidDel="000F77A3" w:rsidRDefault="00584A03">
            <w:pPr>
              <w:pStyle w:val="ListParagraph"/>
              <w:numPr>
                <w:ilvl w:val="2"/>
                <w:numId w:val="61"/>
              </w:numPr>
              <w:spacing w:after="160" w:line="259" w:lineRule="auto"/>
              <w:ind w:left="409" w:hanging="409"/>
              <w:rPr>
                <w:ins w:id="7664" w:author="Thu Do" w:date="2023-04-21T09:53:00Z"/>
                <w:del w:id="7665" w:author="Ngoc Le Van Truong" w:date="2023-04-28T11:36:00Z"/>
                <w:sz w:val="26"/>
                <w:szCs w:val="26"/>
                <w:rPrChange w:id="7666" w:author="Thu Do" w:date="2023-04-21T09:57:00Z">
                  <w:rPr>
                    <w:ins w:id="7667" w:author="Thu Do" w:date="2023-04-21T09:53:00Z"/>
                    <w:del w:id="7668" w:author="Ngoc Le Van Truong" w:date="2023-04-28T11:36:00Z"/>
                  </w:rPr>
                </w:rPrChange>
              </w:rPr>
              <w:pPrChange w:id="7669" w:author="Ngoc Le Van Truong" w:date="2023-04-28T11:37:00Z">
                <w:pPr>
                  <w:pStyle w:val="ListParagraph"/>
                  <w:numPr>
                    <w:ilvl w:val="2"/>
                    <w:numId w:val="43"/>
                  </w:numPr>
                  <w:spacing w:after="160" w:line="259" w:lineRule="auto"/>
                  <w:ind w:left="1080" w:hanging="360"/>
                </w:pPr>
              </w:pPrChange>
            </w:pPr>
            <w:ins w:id="7670" w:author="Thu Do" w:date="2023-04-21T09:53:00Z">
              <w:del w:id="7671" w:author="Ngoc Le Van Truong" w:date="2023-04-28T11:36:00Z">
                <w:r w:rsidRPr="00584A03" w:rsidDel="000F77A3">
                  <w:rPr>
                    <w:sz w:val="26"/>
                    <w:szCs w:val="26"/>
                    <w:rPrChange w:id="7672" w:author="Thu Do" w:date="2023-04-21T09:57:00Z">
                      <w:rPr/>
                    </w:rPrChange>
                  </w:rPr>
                  <w:delText>1 bộ nẹp gỗ gồm 8 nẹp: 2 nẹp 30cm, 2 nẹp 40cm, 2 nẹp 70cm, 2 nẹp 90cm</w:delText>
                </w:r>
              </w:del>
            </w:ins>
          </w:p>
          <w:p w14:paraId="1E297C04" w14:textId="08ACA153" w:rsidR="00584A03" w:rsidRPr="00584A03" w:rsidDel="000F77A3" w:rsidRDefault="00584A03">
            <w:pPr>
              <w:pStyle w:val="ListParagraph"/>
              <w:numPr>
                <w:ilvl w:val="2"/>
                <w:numId w:val="61"/>
              </w:numPr>
              <w:spacing w:after="160" w:line="259" w:lineRule="auto"/>
              <w:ind w:left="409" w:hanging="409"/>
              <w:rPr>
                <w:ins w:id="7673" w:author="Thu Do" w:date="2023-04-21T09:53:00Z"/>
                <w:del w:id="7674" w:author="Ngoc Le Van Truong" w:date="2023-04-28T11:36:00Z"/>
                <w:sz w:val="26"/>
                <w:szCs w:val="26"/>
                <w:rPrChange w:id="7675" w:author="Thu Do" w:date="2023-04-21T09:57:00Z">
                  <w:rPr>
                    <w:ins w:id="7676" w:author="Thu Do" w:date="2023-04-21T09:53:00Z"/>
                    <w:del w:id="7677" w:author="Ngoc Le Van Truong" w:date="2023-04-28T11:36:00Z"/>
                  </w:rPr>
                </w:rPrChange>
              </w:rPr>
              <w:pPrChange w:id="7678" w:author="Ngoc Le Van Truong" w:date="2023-04-28T11:37:00Z">
                <w:pPr>
                  <w:pStyle w:val="ListParagraph"/>
                  <w:numPr>
                    <w:ilvl w:val="2"/>
                    <w:numId w:val="43"/>
                  </w:numPr>
                  <w:spacing w:after="160" w:line="259" w:lineRule="auto"/>
                  <w:ind w:left="1080" w:hanging="360"/>
                </w:pPr>
              </w:pPrChange>
            </w:pPr>
            <w:ins w:id="7679" w:author="Thu Do" w:date="2023-04-21T09:53:00Z">
              <w:del w:id="7680" w:author="Ngoc Le Van Truong" w:date="2023-04-28T11:36:00Z">
                <w:r w:rsidRPr="00584A03" w:rsidDel="000F77A3">
                  <w:rPr>
                    <w:sz w:val="26"/>
                    <w:szCs w:val="26"/>
                    <w:rPrChange w:id="7681" w:author="Thu Do" w:date="2023-04-21T09:57:00Z">
                      <w:rPr/>
                    </w:rPrChange>
                  </w:rPr>
                  <w:delText>1 ván cứng/ b</w:delText>
                </w:r>
                <w:r w:rsidRPr="00584A03" w:rsidDel="000F77A3">
                  <w:rPr>
                    <w:rFonts w:hint="eastAsia"/>
                    <w:sz w:val="26"/>
                    <w:szCs w:val="26"/>
                    <w:rPrChange w:id="7682" w:author="Thu Do" w:date="2023-04-21T09:57:00Z">
                      <w:rPr>
                        <w:rFonts w:hint="eastAsia"/>
                      </w:rPr>
                    </w:rPrChange>
                  </w:rPr>
                  <w:delText>ă</w:delText>
                </w:r>
                <w:r w:rsidRPr="00584A03" w:rsidDel="000F77A3">
                  <w:rPr>
                    <w:sz w:val="26"/>
                    <w:szCs w:val="26"/>
                    <w:rPrChange w:id="7683" w:author="Thu Do" w:date="2023-04-21T09:57:00Z">
                      <w:rPr/>
                    </w:rPrChange>
                  </w:rPr>
                  <w:delText>ng vận chuyển cứng</w:delText>
                </w:r>
              </w:del>
            </w:ins>
          </w:p>
          <w:p w14:paraId="388779E6" w14:textId="2DCD1AE2" w:rsidR="00584A03" w:rsidRPr="00584A03" w:rsidDel="000F77A3" w:rsidRDefault="00584A03">
            <w:pPr>
              <w:pStyle w:val="ListParagraph"/>
              <w:numPr>
                <w:ilvl w:val="2"/>
                <w:numId w:val="61"/>
              </w:numPr>
              <w:spacing w:after="160" w:line="259" w:lineRule="auto"/>
              <w:ind w:left="409" w:hanging="409"/>
              <w:rPr>
                <w:ins w:id="7684" w:author="Thu Do" w:date="2023-04-21T09:53:00Z"/>
                <w:del w:id="7685" w:author="Ngoc Le Van Truong" w:date="2023-04-28T11:36:00Z"/>
                <w:sz w:val="26"/>
                <w:szCs w:val="26"/>
                <w:rPrChange w:id="7686" w:author="Thu Do" w:date="2023-04-21T09:57:00Z">
                  <w:rPr>
                    <w:ins w:id="7687" w:author="Thu Do" w:date="2023-04-21T09:53:00Z"/>
                    <w:del w:id="7688" w:author="Ngoc Le Van Truong" w:date="2023-04-28T11:36:00Z"/>
                  </w:rPr>
                </w:rPrChange>
              </w:rPr>
              <w:pPrChange w:id="7689" w:author="Ngoc Le Van Truong" w:date="2023-04-28T11:37:00Z">
                <w:pPr>
                  <w:pStyle w:val="ListParagraph"/>
                  <w:numPr>
                    <w:ilvl w:val="2"/>
                    <w:numId w:val="43"/>
                  </w:numPr>
                  <w:spacing w:after="160" w:line="259" w:lineRule="auto"/>
                  <w:ind w:left="1080" w:hanging="360"/>
                </w:pPr>
              </w:pPrChange>
            </w:pPr>
            <w:ins w:id="7690" w:author="Thu Do" w:date="2023-04-21T09:53:00Z">
              <w:del w:id="7691" w:author="Ngoc Le Van Truong" w:date="2023-04-28T11:36:00Z">
                <w:r w:rsidRPr="00584A03" w:rsidDel="000F77A3">
                  <w:rPr>
                    <w:sz w:val="26"/>
                    <w:szCs w:val="26"/>
                    <w:rPrChange w:id="7692" w:author="Thu Do" w:date="2023-04-21T09:57:00Z">
                      <w:rPr/>
                    </w:rPrChange>
                  </w:rPr>
                  <w:delText xml:space="preserve">1 tấm ủ ấm (emergency blanket) </w:delText>
                </w:r>
              </w:del>
            </w:ins>
          </w:p>
          <w:p w14:paraId="405C3B3B" w14:textId="2FE592E0" w:rsidR="00584A03" w:rsidRPr="00584A03" w:rsidDel="000F77A3" w:rsidRDefault="00584A03">
            <w:pPr>
              <w:pStyle w:val="ListParagraph"/>
              <w:numPr>
                <w:ilvl w:val="2"/>
                <w:numId w:val="61"/>
              </w:numPr>
              <w:spacing w:after="160" w:line="259" w:lineRule="auto"/>
              <w:ind w:left="409" w:hanging="409"/>
              <w:rPr>
                <w:ins w:id="7693" w:author="Thu Do" w:date="2023-04-21T09:53:00Z"/>
                <w:del w:id="7694" w:author="Ngoc Le Van Truong" w:date="2023-04-28T11:36:00Z"/>
                <w:sz w:val="26"/>
                <w:szCs w:val="26"/>
                <w:rPrChange w:id="7695" w:author="Thu Do" w:date="2023-04-21T09:57:00Z">
                  <w:rPr>
                    <w:ins w:id="7696" w:author="Thu Do" w:date="2023-04-21T09:53:00Z"/>
                    <w:del w:id="7697" w:author="Ngoc Le Van Truong" w:date="2023-04-28T11:36:00Z"/>
                  </w:rPr>
                </w:rPrChange>
              </w:rPr>
              <w:pPrChange w:id="7698" w:author="Ngoc Le Van Truong" w:date="2023-04-28T11:37:00Z">
                <w:pPr>
                  <w:pStyle w:val="ListParagraph"/>
                  <w:numPr>
                    <w:ilvl w:val="2"/>
                    <w:numId w:val="43"/>
                  </w:numPr>
                  <w:spacing w:after="160" w:line="259" w:lineRule="auto"/>
                  <w:ind w:left="1080" w:hanging="360"/>
                </w:pPr>
              </w:pPrChange>
            </w:pPr>
            <w:ins w:id="7699" w:author="Thu Do" w:date="2023-04-21T09:53:00Z">
              <w:del w:id="7700" w:author="Ngoc Le Van Truong" w:date="2023-04-28T11:36:00Z">
                <w:r w:rsidRPr="00584A03" w:rsidDel="000F77A3">
                  <w:rPr>
                    <w:sz w:val="26"/>
                    <w:szCs w:val="26"/>
                    <w:rPrChange w:id="7701" w:author="Thu Do" w:date="2023-04-21T09:57:00Z">
                      <w:rPr/>
                    </w:rPrChange>
                  </w:rPr>
                  <w:delText>1 chai/ túi paracetamol 1g</w:delText>
                </w:r>
              </w:del>
            </w:ins>
          </w:p>
          <w:p w14:paraId="2D5915A2" w14:textId="61B01540" w:rsidR="00584A03" w:rsidRPr="00584A03" w:rsidDel="000F77A3" w:rsidRDefault="00584A03">
            <w:pPr>
              <w:pStyle w:val="ListParagraph"/>
              <w:numPr>
                <w:ilvl w:val="2"/>
                <w:numId w:val="61"/>
              </w:numPr>
              <w:spacing w:after="160" w:line="259" w:lineRule="auto"/>
              <w:ind w:left="409" w:hanging="409"/>
              <w:rPr>
                <w:ins w:id="7702" w:author="Thu Do" w:date="2023-04-21T09:53:00Z"/>
                <w:del w:id="7703" w:author="Ngoc Le Van Truong" w:date="2023-04-28T11:36:00Z"/>
                <w:sz w:val="26"/>
                <w:szCs w:val="26"/>
                <w:rPrChange w:id="7704" w:author="Thu Do" w:date="2023-04-21T09:57:00Z">
                  <w:rPr>
                    <w:ins w:id="7705" w:author="Thu Do" w:date="2023-04-21T09:53:00Z"/>
                    <w:del w:id="7706" w:author="Ngoc Le Van Truong" w:date="2023-04-28T11:36:00Z"/>
                  </w:rPr>
                </w:rPrChange>
              </w:rPr>
              <w:pPrChange w:id="7707" w:author="Ngoc Le Van Truong" w:date="2023-04-28T11:37:00Z">
                <w:pPr>
                  <w:pStyle w:val="ListParagraph"/>
                  <w:numPr>
                    <w:ilvl w:val="2"/>
                    <w:numId w:val="43"/>
                  </w:numPr>
                  <w:spacing w:after="160" w:line="259" w:lineRule="auto"/>
                  <w:ind w:left="1080" w:hanging="360"/>
                </w:pPr>
              </w:pPrChange>
            </w:pPr>
            <w:ins w:id="7708" w:author="Thu Do" w:date="2023-04-21T09:53:00Z">
              <w:del w:id="7709" w:author="Ngoc Le Van Truong" w:date="2023-04-28T11:36:00Z">
                <w:r w:rsidRPr="00584A03" w:rsidDel="000F77A3">
                  <w:rPr>
                    <w:sz w:val="26"/>
                    <w:szCs w:val="26"/>
                    <w:rPrChange w:id="7710" w:author="Thu Do" w:date="2023-04-21T09:57:00Z">
                      <w:rPr/>
                    </w:rPrChange>
                  </w:rPr>
                  <w:delText>1 ống fentanyl 100mcg</w:delText>
                </w:r>
              </w:del>
            </w:ins>
          </w:p>
          <w:p w14:paraId="5011ADC2" w14:textId="3B2C2100" w:rsidR="00F24037" w:rsidRPr="00584A03" w:rsidDel="000F77A3" w:rsidRDefault="00F24037">
            <w:pPr>
              <w:numPr>
                <w:ilvl w:val="0"/>
                <w:numId w:val="61"/>
              </w:numPr>
              <w:spacing w:before="60"/>
              <w:jc w:val="center"/>
              <w:rPr>
                <w:ins w:id="7711" w:author="Thu Do" w:date="2023-04-21T09:48:00Z"/>
                <w:del w:id="7712" w:author="Ngoc Le Van Truong" w:date="2023-04-28T11:36:00Z"/>
                <w:rFonts w:ascii="Times New Roman" w:hAnsi="Times New Roman"/>
                <w:bCs/>
                <w:sz w:val="26"/>
                <w:szCs w:val="26"/>
              </w:rPr>
              <w:pPrChange w:id="7713" w:author="Ngoc Le Van Truong" w:date="2023-04-28T11:37:00Z">
                <w:pPr>
                  <w:spacing w:before="60"/>
                </w:pPr>
              </w:pPrChange>
            </w:pPr>
          </w:p>
        </w:tc>
      </w:tr>
      <w:tr w:rsidR="00F24037" w:rsidRPr="00584A03" w:rsidDel="00830B9F" w14:paraId="340C571F" w14:textId="545FFB0C" w:rsidTr="00584A03">
        <w:trPr>
          <w:ins w:id="7714" w:author="Thu Do" w:date="2023-04-21T09:48:00Z"/>
          <w:del w:id="7715" w:author="Ngoc Le Van Truong" w:date="2023-04-28T11:40:00Z"/>
        </w:trPr>
        <w:tc>
          <w:tcPr>
            <w:tcW w:w="1555" w:type="dxa"/>
            <w:tcPrChange w:id="7716" w:author="Thu Do" w:date="2023-04-21T09:57:00Z">
              <w:tcPr>
                <w:tcW w:w="2362" w:type="dxa"/>
              </w:tcPr>
            </w:tcPrChange>
          </w:tcPr>
          <w:p w14:paraId="04CDD55D" w14:textId="72388EC3" w:rsidR="00584A03" w:rsidRPr="00584A03" w:rsidDel="00830B9F" w:rsidRDefault="00584A03">
            <w:pPr>
              <w:pStyle w:val="ListParagraph"/>
              <w:numPr>
                <w:ilvl w:val="0"/>
                <w:numId w:val="61"/>
              </w:numPr>
              <w:spacing w:after="160" w:line="259" w:lineRule="auto"/>
              <w:rPr>
                <w:ins w:id="7717" w:author="Thu Do" w:date="2023-04-21T09:53:00Z"/>
                <w:del w:id="7718" w:author="Ngoc Le Van Truong" w:date="2023-04-28T11:40:00Z"/>
                <w:sz w:val="26"/>
                <w:szCs w:val="26"/>
                <w:rPrChange w:id="7719" w:author="Thu Do" w:date="2023-04-21T09:57:00Z">
                  <w:rPr>
                    <w:ins w:id="7720" w:author="Thu Do" w:date="2023-04-21T09:53:00Z"/>
                    <w:del w:id="7721" w:author="Ngoc Le Van Truong" w:date="2023-04-28T11:40:00Z"/>
                  </w:rPr>
                </w:rPrChange>
              </w:rPr>
              <w:pPrChange w:id="7722" w:author="Ngoc Le Van Truong" w:date="2023-04-28T11:37:00Z">
                <w:pPr>
                  <w:pStyle w:val="ListParagraph"/>
                  <w:numPr>
                    <w:numId w:val="43"/>
                  </w:numPr>
                  <w:spacing w:after="160" w:line="259" w:lineRule="auto"/>
                  <w:ind w:left="360" w:hanging="360"/>
                </w:pPr>
              </w:pPrChange>
            </w:pPr>
            <w:ins w:id="7723" w:author="Thu Do" w:date="2023-04-21T09:53:00Z">
              <w:del w:id="7724" w:author="Ngoc Le Van Truong" w:date="2023-04-28T11:40:00Z">
                <w:r w:rsidRPr="00584A03" w:rsidDel="00830B9F">
                  <w:rPr>
                    <w:sz w:val="26"/>
                    <w:szCs w:val="26"/>
                    <w:rPrChange w:id="7725" w:author="Thu Do" w:date="2023-04-21T09:57:00Z">
                      <w:rPr/>
                    </w:rPrChange>
                  </w:rPr>
                  <w:delText>Gói cấp cứu sản khoa</w:delText>
                </w:r>
              </w:del>
            </w:ins>
          </w:p>
          <w:p w14:paraId="302F0383" w14:textId="7EC9D4F5" w:rsidR="00F24037" w:rsidRPr="00584A03" w:rsidDel="00830B9F" w:rsidRDefault="00F24037" w:rsidP="00F24037">
            <w:pPr>
              <w:spacing w:before="60"/>
              <w:rPr>
                <w:ins w:id="7726" w:author="Thu Do" w:date="2023-04-21T09:48:00Z"/>
                <w:del w:id="7727" w:author="Ngoc Le Van Truong" w:date="2023-04-28T11:40:00Z"/>
                <w:rFonts w:ascii="Times New Roman" w:hAnsi="Times New Roman"/>
                <w:bCs/>
                <w:sz w:val="26"/>
                <w:szCs w:val="26"/>
              </w:rPr>
            </w:pPr>
          </w:p>
        </w:tc>
        <w:tc>
          <w:tcPr>
            <w:tcW w:w="2409" w:type="dxa"/>
            <w:tcPrChange w:id="7728" w:author="Thu Do" w:date="2023-04-21T09:57:00Z">
              <w:tcPr>
                <w:tcW w:w="2363" w:type="dxa"/>
              </w:tcPr>
            </w:tcPrChange>
          </w:tcPr>
          <w:p w14:paraId="16A68C4A" w14:textId="44C54420" w:rsidR="00584A03" w:rsidRPr="00584A03" w:rsidDel="00830B9F" w:rsidRDefault="00584A03">
            <w:pPr>
              <w:pStyle w:val="ListParagraph"/>
              <w:numPr>
                <w:ilvl w:val="2"/>
                <w:numId w:val="61"/>
              </w:numPr>
              <w:spacing w:after="160" w:line="259" w:lineRule="auto"/>
              <w:ind w:left="296" w:hanging="296"/>
              <w:rPr>
                <w:ins w:id="7729" w:author="Thu Do" w:date="2023-04-21T09:53:00Z"/>
                <w:del w:id="7730" w:author="Ngoc Le Van Truong" w:date="2023-04-28T11:40:00Z"/>
                <w:sz w:val="26"/>
                <w:szCs w:val="26"/>
                <w:rPrChange w:id="7731" w:author="Thu Do" w:date="2023-04-21T09:57:00Z">
                  <w:rPr>
                    <w:ins w:id="7732" w:author="Thu Do" w:date="2023-04-21T09:53:00Z"/>
                    <w:del w:id="7733" w:author="Ngoc Le Van Truong" w:date="2023-04-28T11:40:00Z"/>
                  </w:rPr>
                </w:rPrChange>
              </w:rPr>
              <w:pPrChange w:id="7734" w:author="Ngoc Le Van Truong" w:date="2023-04-28T11:37:00Z">
                <w:pPr>
                  <w:spacing w:before="60"/>
                </w:pPr>
              </w:pPrChange>
            </w:pPr>
            <w:ins w:id="7735" w:author="Thu Do" w:date="2023-04-21T09:53:00Z">
              <w:del w:id="7736" w:author="Ngoc Le Van Truong" w:date="2023-04-28T11:40:00Z">
                <w:r w:rsidRPr="00584A03" w:rsidDel="00830B9F">
                  <w:rPr>
                    <w:sz w:val="26"/>
                    <w:szCs w:val="26"/>
                    <w:rPrChange w:id="7737" w:author="Thu Do" w:date="2023-04-21T09:57:00Z">
                      <w:rPr/>
                    </w:rPrChange>
                  </w:rPr>
                  <w:delText xml:space="preserve">Hộp cấp cứu sản khoa ngoại viện (BN có thai 3 tháng cuối có tình trạng cấp cứu: ra máu âm </w:delText>
                </w:r>
                <w:r w:rsidRPr="00584A03" w:rsidDel="00830B9F">
                  <w:rPr>
                    <w:rFonts w:hint="eastAsia"/>
                    <w:sz w:val="26"/>
                    <w:szCs w:val="26"/>
                    <w:rPrChange w:id="7738" w:author="Thu Do" w:date="2023-04-21T09:57:00Z">
                      <w:rPr>
                        <w:rFonts w:hint="eastAsia"/>
                      </w:rPr>
                    </w:rPrChange>
                  </w:rPr>
                  <w:delText>đ</w:delText>
                </w:r>
                <w:r w:rsidRPr="00584A03" w:rsidDel="00830B9F">
                  <w:rPr>
                    <w:sz w:val="26"/>
                    <w:szCs w:val="26"/>
                    <w:rPrChange w:id="7739" w:author="Thu Do" w:date="2023-04-21T09:57:00Z">
                      <w:rPr/>
                    </w:rPrChange>
                  </w:rPr>
                  <w:delText>ạo, chuyển dạ, co giật, hôn mê)</w:delText>
                </w:r>
              </w:del>
            </w:ins>
          </w:p>
          <w:p w14:paraId="596D2118" w14:textId="5ED35ABC" w:rsidR="00F24037" w:rsidRPr="00AB43B1" w:rsidDel="00830B9F" w:rsidRDefault="00F24037">
            <w:pPr>
              <w:ind w:left="296" w:hanging="296"/>
              <w:jc w:val="center"/>
              <w:rPr>
                <w:ins w:id="7740" w:author="Thu Do" w:date="2023-04-21T09:48:00Z"/>
                <w:del w:id="7741" w:author="Ngoc Le Van Truong" w:date="2023-04-28T11:40:00Z"/>
                <w:rFonts w:ascii="Times New Roman" w:hAnsi="Times New Roman"/>
                <w:sz w:val="26"/>
                <w:szCs w:val="26"/>
              </w:rPr>
              <w:pPrChange w:id="7742" w:author="Thu Do" w:date="2023-04-21T09:55:00Z">
                <w:pPr>
                  <w:spacing w:before="60"/>
                </w:pPr>
              </w:pPrChange>
            </w:pPr>
          </w:p>
        </w:tc>
        <w:tc>
          <w:tcPr>
            <w:tcW w:w="2694" w:type="dxa"/>
            <w:tcPrChange w:id="7743" w:author="Thu Do" w:date="2023-04-21T09:57:00Z">
              <w:tcPr>
                <w:tcW w:w="2363" w:type="dxa"/>
              </w:tcPr>
            </w:tcPrChange>
          </w:tcPr>
          <w:p w14:paraId="753A7B83" w14:textId="28F3D7E6" w:rsidR="00584A03" w:rsidRPr="00584A03" w:rsidDel="00830B9F" w:rsidRDefault="00584A03">
            <w:pPr>
              <w:pStyle w:val="ListParagraph"/>
              <w:numPr>
                <w:ilvl w:val="2"/>
                <w:numId w:val="61"/>
              </w:numPr>
              <w:spacing w:after="160" w:line="259" w:lineRule="auto"/>
              <w:ind w:left="409" w:hanging="409"/>
              <w:rPr>
                <w:ins w:id="7744" w:author="Thu Do" w:date="2023-04-21T09:53:00Z"/>
                <w:del w:id="7745" w:author="Ngoc Le Van Truong" w:date="2023-04-28T11:40:00Z"/>
                <w:sz w:val="26"/>
                <w:szCs w:val="26"/>
                <w:rPrChange w:id="7746" w:author="Thu Do" w:date="2023-04-21T09:57:00Z">
                  <w:rPr>
                    <w:ins w:id="7747" w:author="Thu Do" w:date="2023-04-21T09:53:00Z"/>
                    <w:del w:id="7748" w:author="Ngoc Le Van Truong" w:date="2023-04-28T11:40:00Z"/>
                  </w:rPr>
                </w:rPrChange>
              </w:rPr>
              <w:pPrChange w:id="7749" w:author="Ngoc Le Van Truong" w:date="2023-04-28T11:37:00Z">
                <w:pPr>
                  <w:pStyle w:val="ListParagraph"/>
                  <w:numPr>
                    <w:ilvl w:val="2"/>
                    <w:numId w:val="43"/>
                  </w:numPr>
                  <w:spacing w:after="160" w:line="259" w:lineRule="auto"/>
                  <w:ind w:left="1080" w:hanging="360"/>
                </w:pPr>
              </w:pPrChange>
            </w:pPr>
            <w:ins w:id="7750" w:author="Thu Do" w:date="2023-04-21T09:53:00Z">
              <w:del w:id="7751" w:author="Ngoc Le Van Truong" w:date="2023-04-28T11:40:00Z">
                <w:r w:rsidRPr="00584A03" w:rsidDel="00830B9F">
                  <w:rPr>
                    <w:sz w:val="26"/>
                    <w:szCs w:val="26"/>
                    <w:rPrChange w:id="7752" w:author="Thu Do" w:date="2023-04-21T09:57:00Z">
                      <w:rPr/>
                    </w:rPrChange>
                  </w:rPr>
                  <w:delText xml:space="preserve">1-2 </w:delText>
                </w:r>
                <w:r w:rsidRPr="00584A03" w:rsidDel="00830B9F">
                  <w:rPr>
                    <w:rFonts w:hint="eastAsia"/>
                    <w:sz w:val="26"/>
                    <w:szCs w:val="26"/>
                    <w:rPrChange w:id="7753" w:author="Thu Do" w:date="2023-04-21T09:57:00Z">
                      <w:rPr>
                        <w:rFonts w:hint="eastAsia"/>
                      </w:rPr>
                    </w:rPrChange>
                  </w:rPr>
                  <w:delText>đ</w:delText>
                </w:r>
                <w:r w:rsidRPr="00584A03" w:rsidDel="00830B9F">
                  <w:rPr>
                    <w:sz w:val="26"/>
                    <w:szCs w:val="26"/>
                    <w:rPrChange w:id="7754" w:author="Thu Do" w:date="2023-04-21T09:57:00Z">
                      <w:rPr/>
                    </w:rPrChange>
                  </w:rPr>
                  <w:delText>iều d</w:delText>
                </w:r>
                <w:r w:rsidRPr="00584A03" w:rsidDel="00830B9F">
                  <w:rPr>
                    <w:rFonts w:hint="eastAsia"/>
                    <w:sz w:val="26"/>
                    <w:szCs w:val="26"/>
                    <w:rPrChange w:id="7755" w:author="Thu Do" w:date="2023-04-21T09:57:00Z">
                      <w:rPr>
                        <w:rFonts w:hint="eastAsia"/>
                      </w:rPr>
                    </w:rPrChange>
                  </w:rPr>
                  <w:delText>ư</w:delText>
                </w:r>
                <w:r w:rsidRPr="00584A03" w:rsidDel="00830B9F">
                  <w:rPr>
                    <w:sz w:val="26"/>
                    <w:szCs w:val="26"/>
                    <w:rPrChange w:id="7756" w:author="Thu Do" w:date="2023-04-21T09:57:00Z">
                      <w:rPr/>
                    </w:rPrChange>
                  </w:rPr>
                  <w:delText>ỡng</w:delText>
                </w:r>
              </w:del>
            </w:ins>
          </w:p>
          <w:p w14:paraId="5FA149AC" w14:textId="16C938A5" w:rsidR="00584A03" w:rsidRPr="00584A03" w:rsidDel="00830B9F" w:rsidRDefault="00584A03">
            <w:pPr>
              <w:pStyle w:val="ListParagraph"/>
              <w:numPr>
                <w:ilvl w:val="2"/>
                <w:numId w:val="61"/>
              </w:numPr>
              <w:spacing w:after="160" w:line="259" w:lineRule="auto"/>
              <w:ind w:left="409" w:hanging="409"/>
              <w:rPr>
                <w:ins w:id="7757" w:author="Thu Do" w:date="2023-04-21T09:53:00Z"/>
                <w:del w:id="7758" w:author="Ngoc Le Van Truong" w:date="2023-04-28T11:40:00Z"/>
                <w:sz w:val="26"/>
                <w:szCs w:val="26"/>
                <w:rPrChange w:id="7759" w:author="Thu Do" w:date="2023-04-21T09:57:00Z">
                  <w:rPr>
                    <w:ins w:id="7760" w:author="Thu Do" w:date="2023-04-21T09:53:00Z"/>
                    <w:del w:id="7761" w:author="Ngoc Le Van Truong" w:date="2023-04-28T11:40:00Z"/>
                  </w:rPr>
                </w:rPrChange>
              </w:rPr>
              <w:pPrChange w:id="7762" w:author="Ngoc Le Van Truong" w:date="2023-04-28T11:37:00Z">
                <w:pPr>
                  <w:pStyle w:val="ListParagraph"/>
                  <w:numPr>
                    <w:ilvl w:val="2"/>
                    <w:numId w:val="43"/>
                  </w:numPr>
                  <w:spacing w:after="160" w:line="259" w:lineRule="auto"/>
                  <w:ind w:left="1080" w:hanging="360"/>
                </w:pPr>
              </w:pPrChange>
            </w:pPr>
            <w:ins w:id="7763" w:author="Thu Do" w:date="2023-04-21T09:53:00Z">
              <w:del w:id="7764" w:author="Ngoc Le Van Truong" w:date="2023-04-28T11:40:00Z">
                <w:r w:rsidRPr="00584A03" w:rsidDel="00830B9F">
                  <w:rPr>
                    <w:sz w:val="26"/>
                    <w:szCs w:val="26"/>
                    <w:rPrChange w:id="7765" w:author="Thu Do" w:date="2023-04-21T09:57:00Z">
                      <w:rPr/>
                    </w:rPrChange>
                  </w:rPr>
                  <w:delText>1 bác sĩ cấp cứu</w:delText>
                </w:r>
              </w:del>
            </w:ins>
          </w:p>
          <w:p w14:paraId="499439B4" w14:textId="3F6F3499" w:rsidR="00584A03" w:rsidRPr="00584A03" w:rsidDel="00830B9F" w:rsidRDefault="00584A03">
            <w:pPr>
              <w:pStyle w:val="ListParagraph"/>
              <w:numPr>
                <w:ilvl w:val="2"/>
                <w:numId w:val="61"/>
              </w:numPr>
              <w:spacing w:after="160" w:line="259" w:lineRule="auto"/>
              <w:ind w:left="409" w:hanging="409"/>
              <w:rPr>
                <w:ins w:id="7766" w:author="Thu Do" w:date="2023-04-21T09:53:00Z"/>
                <w:del w:id="7767" w:author="Ngoc Le Van Truong" w:date="2023-04-28T11:40:00Z"/>
                <w:sz w:val="26"/>
                <w:szCs w:val="26"/>
                <w:rPrChange w:id="7768" w:author="Thu Do" w:date="2023-04-21T09:57:00Z">
                  <w:rPr>
                    <w:ins w:id="7769" w:author="Thu Do" w:date="2023-04-21T09:53:00Z"/>
                    <w:del w:id="7770" w:author="Ngoc Le Van Truong" w:date="2023-04-28T11:40:00Z"/>
                  </w:rPr>
                </w:rPrChange>
              </w:rPr>
              <w:pPrChange w:id="7771" w:author="Ngoc Le Van Truong" w:date="2023-04-28T11:37:00Z">
                <w:pPr>
                  <w:pStyle w:val="ListParagraph"/>
                  <w:numPr>
                    <w:ilvl w:val="2"/>
                    <w:numId w:val="43"/>
                  </w:numPr>
                  <w:spacing w:after="160" w:line="259" w:lineRule="auto"/>
                  <w:ind w:left="1080" w:hanging="360"/>
                </w:pPr>
              </w:pPrChange>
            </w:pPr>
            <w:ins w:id="7772" w:author="Thu Do" w:date="2023-04-21T09:53:00Z">
              <w:del w:id="7773" w:author="Ngoc Le Van Truong" w:date="2023-04-28T11:40:00Z">
                <w:r w:rsidRPr="00584A03" w:rsidDel="00830B9F">
                  <w:rPr>
                    <w:sz w:val="26"/>
                    <w:szCs w:val="26"/>
                    <w:rPrChange w:id="7774" w:author="Thu Do" w:date="2023-04-21T09:57:00Z">
                      <w:rPr/>
                    </w:rPrChange>
                  </w:rPr>
                  <w:delText>Có hoặc không có bác sĩ sản khoa</w:delText>
                </w:r>
              </w:del>
            </w:ins>
          </w:p>
          <w:p w14:paraId="56768FA6" w14:textId="7785C07E" w:rsidR="00584A03" w:rsidRPr="00584A03" w:rsidDel="00830B9F" w:rsidRDefault="00584A03">
            <w:pPr>
              <w:pStyle w:val="ListParagraph"/>
              <w:numPr>
                <w:ilvl w:val="2"/>
                <w:numId w:val="61"/>
              </w:numPr>
              <w:spacing w:after="160" w:line="259" w:lineRule="auto"/>
              <w:ind w:left="409" w:hanging="409"/>
              <w:rPr>
                <w:ins w:id="7775" w:author="Thu Do" w:date="2023-04-21T09:53:00Z"/>
                <w:del w:id="7776" w:author="Ngoc Le Van Truong" w:date="2023-04-28T11:40:00Z"/>
                <w:sz w:val="26"/>
                <w:szCs w:val="26"/>
                <w:rPrChange w:id="7777" w:author="Thu Do" w:date="2023-04-21T09:57:00Z">
                  <w:rPr>
                    <w:ins w:id="7778" w:author="Thu Do" w:date="2023-04-21T09:53:00Z"/>
                    <w:del w:id="7779" w:author="Ngoc Le Van Truong" w:date="2023-04-28T11:40:00Z"/>
                  </w:rPr>
                </w:rPrChange>
              </w:rPr>
              <w:pPrChange w:id="7780" w:author="Ngoc Le Van Truong" w:date="2023-04-28T11:37:00Z">
                <w:pPr>
                  <w:pStyle w:val="ListParagraph"/>
                  <w:numPr>
                    <w:ilvl w:val="2"/>
                    <w:numId w:val="43"/>
                  </w:numPr>
                  <w:spacing w:after="160" w:line="259" w:lineRule="auto"/>
                  <w:ind w:left="1080" w:hanging="360"/>
                </w:pPr>
              </w:pPrChange>
            </w:pPr>
            <w:ins w:id="7781" w:author="Thu Do" w:date="2023-04-21T09:53:00Z">
              <w:del w:id="7782" w:author="Ngoc Le Van Truong" w:date="2023-04-28T11:40:00Z">
                <w:r w:rsidRPr="00584A03" w:rsidDel="00830B9F">
                  <w:rPr>
                    <w:sz w:val="26"/>
                    <w:szCs w:val="26"/>
                    <w:rPrChange w:id="7783" w:author="Thu Do" w:date="2023-04-21T09:57:00Z">
                      <w:rPr/>
                    </w:rPrChange>
                  </w:rPr>
                  <w:delText>Có hoặc không có bác sĩ nhi khoa</w:delText>
                </w:r>
              </w:del>
            </w:ins>
          </w:p>
          <w:p w14:paraId="0E60A23E" w14:textId="6136A439" w:rsidR="00584A03" w:rsidRPr="00584A03" w:rsidDel="00830B9F" w:rsidRDefault="00584A03">
            <w:pPr>
              <w:spacing w:before="60"/>
              <w:ind w:left="409" w:hanging="409"/>
              <w:rPr>
                <w:ins w:id="7784" w:author="Thu Do" w:date="2023-04-21T09:53:00Z"/>
                <w:del w:id="7785" w:author="Ngoc Le Van Truong" w:date="2023-04-28T11:40:00Z"/>
                <w:rFonts w:ascii="Times New Roman" w:hAnsi="Times New Roman"/>
                <w:bCs/>
                <w:sz w:val="26"/>
                <w:szCs w:val="26"/>
              </w:rPr>
              <w:pPrChange w:id="7786" w:author="Thu Do" w:date="2023-04-21T09:56:00Z">
                <w:pPr>
                  <w:spacing w:before="60"/>
                </w:pPr>
              </w:pPrChange>
            </w:pPr>
          </w:p>
          <w:p w14:paraId="4E9640A3" w14:textId="084701B1" w:rsidR="00F24037" w:rsidRPr="00AB43B1" w:rsidDel="00830B9F" w:rsidRDefault="00F24037">
            <w:pPr>
              <w:ind w:left="409" w:hanging="409"/>
              <w:jc w:val="center"/>
              <w:rPr>
                <w:ins w:id="7787" w:author="Thu Do" w:date="2023-04-21T09:48:00Z"/>
                <w:del w:id="7788" w:author="Ngoc Le Van Truong" w:date="2023-04-28T11:40:00Z"/>
                <w:rFonts w:ascii="Times New Roman" w:hAnsi="Times New Roman"/>
                <w:sz w:val="26"/>
                <w:szCs w:val="26"/>
              </w:rPr>
              <w:pPrChange w:id="7789" w:author="Thu Do" w:date="2023-04-21T09:56:00Z">
                <w:pPr>
                  <w:spacing w:before="60"/>
                </w:pPr>
              </w:pPrChange>
            </w:pPr>
          </w:p>
        </w:tc>
        <w:tc>
          <w:tcPr>
            <w:tcW w:w="3543" w:type="dxa"/>
            <w:tcPrChange w:id="7790" w:author="Thu Do" w:date="2023-04-21T09:57:00Z">
              <w:tcPr>
                <w:tcW w:w="2363" w:type="dxa"/>
              </w:tcPr>
            </w:tcPrChange>
          </w:tcPr>
          <w:p w14:paraId="6FF34C51" w14:textId="750F8574" w:rsidR="00584A03" w:rsidRPr="00584A03" w:rsidDel="00830B9F" w:rsidRDefault="00584A03">
            <w:pPr>
              <w:pStyle w:val="ListParagraph"/>
              <w:numPr>
                <w:ilvl w:val="2"/>
                <w:numId w:val="61"/>
              </w:numPr>
              <w:spacing w:after="160" w:line="259" w:lineRule="auto"/>
              <w:ind w:left="409" w:hanging="409"/>
              <w:rPr>
                <w:ins w:id="7791" w:author="Thu Do" w:date="2023-04-21T09:54:00Z"/>
                <w:del w:id="7792" w:author="Ngoc Le Van Truong" w:date="2023-04-28T11:40:00Z"/>
                <w:sz w:val="26"/>
                <w:szCs w:val="26"/>
                <w:rPrChange w:id="7793" w:author="Thu Do" w:date="2023-04-21T09:57:00Z">
                  <w:rPr>
                    <w:ins w:id="7794" w:author="Thu Do" w:date="2023-04-21T09:54:00Z"/>
                    <w:del w:id="7795" w:author="Ngoc Le Van Truong" w:date="2023-04-28T11:40:00Z"/>
                  </w:rPr>
                </w:rPrChange>
              </w:rPr>
              <w:pPrChange w:id="7796" w:author="Ngoc Le Van Truong" w:date="2023-04-28T11:37:00Z">
                <w:pPr>
                  <w:pStyle w:val="ListParagraph"/>
                  <w:numPr>
                    <w:ilvl w:val="2"/>
                    <w:numId w:val="43"/>
                  </w:numPr>
                  <w:spacing w:after="160" w:line="259" w:lineRule="auto"/>
                  <w:ind w:left="1080" w:hanging="360"/>
                </w:pPr>
              </w:pPrChange>
            </w:pPr>
            <w:ins w:id="7797" w:author="Thu Do" w:date="2023-04-21T09:54:00Z">
              <w:del w:id="7798" w:author="Ngoc Le Van Truong" w:date="2023-04-28T11:40:00Z">
                <w:r w:rsidRPr="00584A03" w:rsidDel="00830B9F">
                  <w:rPr>
                    <w:sz w:val="26"/>
                    <w:szCs w:val="26"/>
                    <w:rPrChange w:id="7799" w:author="Thu Do" w:date="2023-04-21T09:57:00Z">
                      <w:rPr/>
                    </w:rPrChange>
                  </w:rPr>
                  <w:delText>5 ống oxytocin 5UI</w:delText>
                </w:r>
              </w:del>
            </w:ins>
          </w:p>
          <w:p w14:paraId="63C3B4D6" w14:textId="21808105" w:rsidR="00584A03" w:rsidRPr="00584A03" w:rsidDel="00830B9F" w:rsidRDefault="00584A03">
            <w:pPr>
              <w:pStyle w:val="ListParagraph"/>
              <w:numPr>
                <w:ilvl w:val="2"/>
                <w:numId w:val="61"/>
              </w:numPr>
              <w:spacing w:after="160" w:line="259" w:lineRule="auto"/>
              <w:ind w:left="409" w:hanging="409"/>
              <w:rPr>
                <w:ins w:id="7800" w:author="Thu Do" w:date="2023-04-21T09:54:00Z"/>
                <w:del w:id="7801" w:author="Ngoc Le Van Truong" w:date="2023-04-28T11:40:00Z"/>
                <w:sz w:val="26"/>
                <w:szCs w:val="26"/>
                <w:rPrChange w:id="7802" w:author="Thu Do" w:date="2023-04-21T09:57:00Z">
                  <w:rPr>
                    <w:ins w:id="7803" w:author="Thu Do" w:date="2023-04-21T09:54:00Z"/>
                    <w:del w:id="7804" w:author="Ngoc Le Van Truong" w:date="2023-04-28T11:40:00Z"/>
                  </w:rPr>
                </w:rPrChange>
              </w:rPr>
              <w:pPrChange w:id="7805" w:author="Ngoc Le Van Truong" w:date="2023-04-28T11:37:00Z">
                <w:pPr>
                  <w:pStyle w:val="ListParagraph"/>
                  <w:numPr>
                    <w:ilvl w:val="2"/>
                    <w:numId w:val="43"/>
                  </w:numPr>
                  <w:spacing w:after="160" w:line="259" w:lineRule="auto"/>
                  <w:ind w:left="1080" w:hanging="360"/>
                </w:pPr>
              </w:pPrChange>
            </w:pPr>
            <w:ins w:id="7806" w:author="Thu Do" w:date="2023-04-21T09:54:00Z">
              <w:del w:id="7807" w:author="Ngoc Le Van Truong" w:date="2023-04-28T11:40:00Z">
                <w:r w:rsidRPr="00584A03" w:rsidDel="00830B9F">
                  <w:rPr>
                    <w:sz w:val="26"/>
                    <w:szCs w:val="26"/>
                    <w:rPrChange w:id="7808" w:author="Thu Do" w:date="2023-04-21T09:57:00Z">
                      <w:rPr/>
                    </w:rPrChange>
                  </w:rPr>
                  <w:delText>2 ống Magnesium sulfat 1g</w:delText>
                </w:r>
              </w:del>
            </w:ins>
          </w:p>
          <w:p w14:paraId="65FD67DB" w14:textId="5ACD37CE" w:rsidR="00584A03" w:rsidRPr="00584A03" w:rsidDel="00830B9F" w:rsidRDefault="00584A03">
            <w:pPr>
              <w:pStyle w:val="ListParagraph"/>
              <w:numPr>
                <w:ilvl w:val="2"/>
                <w:numId w:val="61"/>
              </w:numPr>
              <w:spacing w:after="160" w:line="259" w:lineRule="auto"/>
              <w:ind w:left="409" w:hanging="409"/>
              <w:rPr>
                <w:ins w:id="7809" w:author="Thu Do" w:date="2023-04-21T09:54:00Z"/>
                <w:del w:id="7810" w:author="Ngoc Le Van Truong" w:date="2023-04-28T11:40:00Z"/>
                <w:sz w:val="26"/>
                <w:szCs w:val="26"/>
                <w:rPrChange w:id="7811" w:author="Thu Do" w:date="2023-04-21T09:57:00Z">
                  <w:rPr>
                    <w:ins w:id="7812" w:author="Thu Do" w:date="2023-04-21T09:54:00Z"/>
                    <w:del w:id="7813" w:author="Ngoc Le Van Truong" w:date="2023-04-28T11:40:00Z"/>
                  </w:rPr>
                </w:rPrChange>
              </w:rPr>
              <w:pPrChange w:id="7814" w:author="Ngoc Le Van Truong" w:date="2023-04-28T11:37:00Z">
                <w:pPr>
                  <w:pStyle w:val="ListParagraph"/>
                  <w:numPr>
                    <w:ilvl w:val="2"/>
                    <w:numId w:val="43"/>
                  </w:numPr>
                  <w:spacing w:after="160" w:line="259" w:lineRule="auto"/>
                  <w:ind w:left="1080" w:hanging="360"/>
                </w:pPr>
              </w:pPrChange>
            </w:pPr>
            <w:ins w:id="7815" w:author="Thu Do" w:date="2023-04-21T09:54:00Z">
              <w:del w:id="7816" w:author="Ngoc Le Van Truong" w:date="2023-04-28T11:40:00Z">
                <w:r w:rsidRPr="00584A03" w:rsidDel="00830B9F">
                  <w:rPr>
                    <w:sz w:val="26"/>
                    <w:szCs w:val="26"/>
                    <w:rPrChange w:id="7817" w:author="Thu Do" w:date="2023-04-21T09:57:00Z">
                      <w:rPr/>
                    </w:rPrChange>
                  </w:rPr>
                  <w:delText>1 chai cồn Iod 10%</w:delText>
                </w:r>
              </w:del>
            </w:ins>
          </w:p>
          <w:p w14:paraId="45862EE6" w14:textId="72C9BE4A" w:rsidR="00584A03" w:rsidRPr="00584A03" w:rsidDel="00830B9F" w:rsidRDefault="00584A03">
            <w:pPr>
              <w:pStyle w:val="ListParagraph"/>
              <w:numPr>
                <w:ilvl w:val="2"/>
                <w:numId w:val="61"/>
              </w:numPr>
              <w:spacing w:after="160" w:line="259" w:lineRule="auto"/>
              <w:ind w:left="409" w:hanging="409"/>
              <w:rPr>
                <w:ins w:id="7818" w:author="Thu Do" w:date="2023-04-21T09:54:00Z"/>
                <w:del w:id="7819" w:author="Ngoc Le Van Truong" w:date="2023-04-28T11:40:00Z"/>
                <w:sz w:val="26"/>
                <w:szCs w:val="26"/>
                <w:rPrChange w:id="7820" w:author="Thu Do" w:date="2023-04-21T09:57:00Z">
                  <w:rPr>
                    <w:ins w:id="7821" w:author="Thu Do" w:date="2023-04-21T09:54:00Z"/>
                    <w:del w:id="7822" w:author="Ngoc Le Van Truong" w:date="2023-04-28T11:40:00Z"/>
                  </w:rPr>
                </w:rPrChange>
              </w:rPr>
              <w:pPrChange w:id="7823" w:author="Ngoc Le Van Truong" w:date="2023-04-28T11:37:00Z">
                <w:pPr>
                  <w:pStyle w:val="ListParagraph"/>
                  <w:numPr>
                    <w:ilvl w:val="2"/>
                    <w:numId w:val="43"/>
                  </w:numPr>
                  <w:spacing w:after="160" w:line="259" w:lineRule="auto"/>
                  <w:ind w:left="1080" w:hanging="360"/>
                </w:pPr>
              </w:pPrChange>
            </w:pPr>
            <w:ins w:id="7824" w:author="Thu Do" w:date="2023-04-21T09:54:00Z">
              <w:del w:id="7825" w:author="Ngoc Le Van Truong" w:date="2023-04-28T11:40:00Z">
                <w:r w:rsidRPr="00584A03" w:rsidDel="00830B9F">
                  <w:rPr>
                    <w:sz w:val="26"/>
                    <w:szCs w:val="26"/>
                    <w:rPrChange w:id="7826" w:author="Thu Do" w:date="2023-04-21T09:57:00Z">
                      <w:rPr/>
                    </w:rPrChange>
                  </w:rPr>
                  <w:delText>1 b</w:delText>
                </w:r>
                <w:r w:rsidRPr="00584A03" w:rsidDel="00830B9F">
                  <w:rPr>
                    <w:rFonts w:hint="eastAsia"/>
                    <w:sz w:val="26"/>
                    <w:szCs w:val="26"/>
                    <w:rPrChange w:id="7827" w:author="Thu Do" w:date="2023-04-21T09:57:00Z">
                      <w:rPr>
                        <w:rFonts w:hint="eastAsia"/>
                      </w:rPr>
                    </w:rPrChange>
                  </w:rPr>
                  <w:delText>ă</w:delText>
                </w:r>
                <w:r w:rsidRPr="00584A03" w:rsidDel="00830B9F">
                  <w:rPr>
                    <w:sz w:val="26"/>
                    <w:szCs w:val="26"/>
                    <w:rPrChange w:id="7828" w:author="Thu Do" w:date="2023-04-21T09:57:00Z">
                      <w:rPr/>
                    </w:rPrChange>
                  </w:rPr>
                  <w:delText>ng kẹp rốn</w:delText>
                </w:r>
              </w:del>
            </w:ins>
          </w:p>
          <w:p w14:paraId="47C20E70" w14:textId="59260F54" w:rsidR="00584A03" w:rsidRPr="00584A03" w:rsidDel="00830B9F" w:rsidRDefault="00584A03">
            <w:pPr>
              <w:pStyle w:val="ListParagraph"/>
              <w:numPr>
                <w:ilvl w:val="2"/>
                <w:numId w:val="61"/>
              </w:numPr>
              <w:spacing w:after="160" w:line="259" w:lineRule="auto"/>
              <w:ind w:left="409" w:hanging="409"/>
              <w:rPr>
                <w:ins w:id="7829" w:author="Thu Do" w:date="2023-04-21T09:54:00Z"/>
                <w:del w:id="7830" w:author="Ngoc Le Van Truong" w:date="2023-04-28T11:40:00Z"/>
                <w:sz w:val="26"/>
                <w:szCs w:val="26"/>
                <w:rPrChange w:id="7831" w:author="Thu Do" w:date="2023-04-21T09:57:00Z">
                  <w:rPr>
                    <w:ins w:id="7832" w:author="Thu Do" w:date="2023-04-21T09:54:00Z"/>
                    <w:del w:id="7833" w:author="Ngoc Le Van Truong" w:date="2023-04-28T11:40:00Z"/>
                  </w:rPr>
                </w:rPrChange>
              </w:rPr>
              <w:pPrChange w:id="7834" w:author="Ngoc Le Van Truong" w:date="2023-04-28T11:37:00Z">
                <w:pPr>
                  <w:pStyle w:val="ListParagraph"/>
                  <w:numPr>
                    <w:ilvl w:val="2"/>
                    <w:numId w:val="43"/>
                  </w:numPr>
                  <w:spacing w:after="160" w:line="259" w:lineRule="auto"/>
                  <w:ind w:left="1080" w:hanging="360"/>
                </w:pPr>
              </w:pPrChange>
            </w:pPr>
            <w:ins w:id="7835" w:author="Thu Do" w:date="2023-04-21T09:54:00Z">
              <w:del w:id="7836" w:author="Ngoc Le Van Truong" w:date="2023-04-28T11:40:00Z">
                <w:r w:rsidRPr="00584A03" w:rsidDel="00830B9F">
                  <w:rPr>
                    <w:sz w:val="26"/>
                    <w:szCs w:val="26"/>
                    <w:rPrChange w:id="7837" w:author="Thu Do" w:date="2023-04-21T09:57:00Z">
                      <w:rPr/>
                    </w:rPrChange>
                  </w:rPr>
                  <w:delText>5 gói gạc 10cm</w:delText>
                </w:r>
              </w:del>
            </w:ins>
          </w:p>
          <w:p w14:paraId="7AB0B334" w14:textId="4DE187A4" w:rsidR="00584A03" w:rsidRPr="00584A03" w:rsidDel="00830B9F" w:rsidRDefault="00584A03">
            <w:pPr>
              <w:pStyle w:val="ListParagraph"/>
              <w:numPr>
                <w:ilvl w:val="2"/>
                <w:numId w:val="61"/>
              </w:numPr>
              <w:spacing w:after="160" w:line="259" w:lineRule="auto"/>
              <w:ind w:left="409" w:hanging="409"/>
              <w:rPr>
                <w:ins w:id="7838" w:author="Thu Do" w:date="2023-04-21T09:54:00Z"/>
                <w:del w:id="7839" w:author="Ngoc Le Van Truong" w:date="2023-04-28T11:40:00Z"/>
                <w:sz w:val="26"/>
                <w:szCs w:val="26"/>
                <w:rPrChange w:id="7840" w:author="Thu Do" w:date="2023-04-21T09:57:00Z">
                  <w:rPr>
                    <w:ins w:id="7841" w:author="Thu Do" w:date="2023-04-21T09:54:00Z"/>
                    <w:del w:id="7842" w:author="Ngoc Le Van Truong" w:date="2023-04-28T11:40:00Z"/>
                  </w:rPr>
                </w:rPrChange>
              </w:rPr>
              <w:pPrChange w:id="7843" w:author="Ngoc Le Van Truong" w:date="2023-04-28T11:37:00Z">
                <w:pPr>
                  <w:pStyle w:val="ListParagraph"/>
                  <w:numPr>
                    <w:ilvl w:val="2"/>
                    <w:numId w:val="43"/>
                  </w:numPr>
                  <w:spacing w:after="160" w:line="259" w:lineRule="auto"/>
                  <w:ind w:left="1080" w:hanging="360"/>
                </w:pPr>
              </w:pPrChange>
            </w:pPr>
            <w:ins w:id="7844" w:author="Thu Do" w:date="2023-04-21T09:54:00Z">
              <w:del w:id="7845" w:author="Ngoc Le Van Truong" w:date="2023-04-28T11:40:00Z">
                <w:r w:rsidRPr="00584A03" w:rsidDel="00830B9F">
                  <w:rPr>
                    <w:sz w:val="26"/>
                    <w:szCs w:val="26"/>
                    <w:rPrChange w:id="7846" w:author="Thu Do" w:date="2023-04-21T09:57:00Z">
                      <w:rPr/>
                    </w:rPrChange>
                  </w:rPr>
                  <w:delText>1 ch</w:delText>
                </w:r>
                <w:r w:rsidRPr="00584A03" w:rsidDel="00830B9F">
                  <w:rPr>
                    <w:rFonts w:hint="eastAsia"/>
                    <w:sz w:val="26"/>
                    <w:szCs w:val="26"/>
                    <w:rPrChange w:id="7847" w:author="Thu Do" w:date="2023-04-21T09:57:00Z">
                      <w:rPr>
                        <w:rFonts w:hint="eastAsia"/>
                      </w:rPr>
                    </w:rPrChange>
                  </w:rPr>
                  <w:delText>ă</w:delText>
                </w:r>
                <w:r w:rsidRPr="00584A03" w:rsidDel="00830B9F">
                  <w:rPr>
                    <w:sz w:val="26"/>
                    <w:szCs w:val="26"/>
                    <w:rPrChange w:id="7848" w:author="Thu Do" w:date="2023-04-21T09:57:00Z">
                      <w:rPr/>
                    </w:rPrChange>
                  </w:rPr>
                  <w:delText>n vải</w:delText>
                </w:r>
              </w:del>
            </w:ins>
          </w:p>
          <w:p w14:paraId="67D7CDE5" w14:textId="6520185C" w:rsidR="00584A03" w:rsidRPr="00584A03" w:rsidDel="00830B9F" w:rsidRDefault="00584A03">
            <w:pPr>
              <w:pStyle w:val="ListParagraph"/>
              <w:numPr>
                <w:ilvl w:val="2"/>
                <w:numId w:val="61"/>
              </w:numPr>
              <w:spacing w:after="160" w:line="259" w:lineRule="auto"/>
              <w:ind w:left="409" w:hanging="409"/>
              <w:rPr>
                <w:ins w:id="7849" w:author="Thu Do" w:date="2023-04-21T09:54:00Z"/>
                <w:del w:id="7850" w:author="Ngoc Le Van Truong" w:date="2023-04-28T11:40:00Z"/>
                <w:sz w:val="26"/>
                <w:szCs w:val="26"/>
                <w:rPrChange w:id="7851" w:author="Thu Do" w:date="2023-04-21T09:57:00Z">
                  <w:rPr>
                    <w:ins w:id="7852" w:author="Thu Do" w:date="2023-04-21T09:54:00Z"/>
                    <w:del w:id="7853" w:author="Ngoc Le Van Truong" w:date="2023-04-28T11:40:00Z"/>
                  </w:rPr>
                </w:rPrChange>
              </w:rPr>
              <w:pPrChange w:id="7854" w:author="Ngoc Le Van Truong" w:date="2023-04-28T11:37:00Z">
                <w:pPr>
                  <w:pStyle w:val="ListParagraph"/>
                  <w:numPr>
                    <w:ilvl w:val="2"/>
                    <w:numId w:val="43"/>
                  </w:numPr>
                  <w:spacing w:after="160" w:line="259" w:lineRule="auto"/>
                  <w:ind w:left="1080" w:hanging="360"/>
                </w:pPr>
              </w:pPrChange>
            </w:pPr>
            <w:ins w:id="7855" w:author="Thu Do" w:date="2023-04-21T09:54:00Z">
              <w:del w:id="7856" w:author="Ngoc Le Van Truong" w:date="2023-04-28T11:40:00Z">
                <w:r w:rsidRPr="00584A03" w:rsidDel="00830B9F">
                  <w:rPr>
                    <w:sz w:val="26"/>
                    <w:szCs w:val="26"/>
                    <w:rPrChange w:id="7857" w:author="Thu Do" w:date="2023-04-21T09:57:00Z">
                      <w:rPr/>
                    </w:rPrChange>
                  </w:rPr>
                  <w:delText>1 bộ tiểu phẫu:</w:delText>
                </w:r>
              </w:del>
            </w:ins>
          </w:p>
          <w:p w14:paraId="5D02BBB5" w14:textId="46D3416C" w:rsidR="00584A03" w:rsidRPr="00584A03" w:rsidDel="00830B9F" w:rsidRDefault="00584A03">
            <w:pPr>
              <w:pStyle w:val="ListParagraph"/>
              <w:numPr>
                <w:ilvl w:val="3"/>
                <w:numId w:val="44"/>
              </w:numPr>
              <w:spacing w:after="160" w:line="259" w:lineRule="auto"/>
              <w:ind w:left="934" w:hanging="567"/>
              <w:rPr>
                <w:ins w:id="7858" w:author="Thu Do" w:date="2023-04-21T09:54:00Z"/>
                <w:del w:id="7859" w:author="Ngoc Le Van Truong" w:date="2023-04-28T11:40:00Z"/>
                <w:sz w:val="26"/>
                <w:szCs w:val="26"/>
                <w:rPrChange w:id="7860" w:author="Thu Do" w:date="2023-04-21T09:57:00Z">
                  <w:rPr>
                    <w:ins w:id="7861" w:author="Thu Do" w:date="2023-04-21T09:54:00Z"/>
                    <w:del w:id="7862" w:author="Ngoc Le Van Truong" w:date="2023-04-28T11:40:00Z"/>
                  </w:rPr>
                </w:rPrChange>
              </w:rPr>
              <w:pPrChange w:id="7863" w:author="Thu Do" w:date="2023-04-21T09:56:00Z">
                <w:pPr>
                  <w:pStyle w:val="ListParagraph"/>
                  <w:numPr>
                    <w:ilvl w:val="3"/>
                    <w:numId w:val="43"/>
                  </w:numPr>
                  <w:spacing w:after="160" w:line="259" w:lineRule="auto"/>
                  <w:ind w:left="1440" w:hanging="360"/>
                </w:pPr>
              </w:pPrChange>
            </w:pPr>
            <w:ins w:id="7864" w:author="Thu Do" w:date="2023-04-21T09:54:00Z">
              <w:del w:id="7865" w:author="Ngoc Le Van Truong" w:date="2023-04-28T11:40:00Z">
                <w:r w:rsidRPr="00584A03" w:rsidDel="00830B9F">
                  <w:rPr>
                    <w:sz w:val="26"/>
                    <w:szCs w:val="26"/>
                    <w:rPrChange w:id="7866" w:author="Thu Do" w:date="2023-04-21T09:57:00Z">
                      <w:rPr/>
                    </w:rPrChange>
                  </w:rPr>
                  <w:delText>1 l</w:delText>
                </w:r>
                <w:r w:rsidRPr="00584A03" w:rsidDel="00830B9F">
                  <w:rPr>
                    <w:rFonts w:hint="eastAsia"/>
                    <w:sz w:val="26"/>
                    <w:szCs w:val="26"/>
                    <w:rPrChange w:id="7867" w:author="Thu Do" w:date="2023-04-21T09:57:00Z">
                      <w:rPr>
                        <w:rFonts w:hint="eastAsia"/>
                      </w:rPr>
                    </w:rPrChange>
                  </w:rPr>
                  <w:delText>ư</w:delText>
                </w:r>
                <w:r w:rsidRPr="00584A03" w:rsidDel="00830B9F">
                  <w:rPr>
                    <w:sz w:val="26"/>
                    <w:szCs w:val="26"/>
                    <w:rPrChange w:id="7868" w:author="Thu Do" w:date="2023-04-21T09:57:00Z">
                      <w:rPr/>
                    </w:rPrChange>
                  </w:rPr>
                  <w:delText>ỡi dao phẫu thuật</w:delText>
                </w:r>
              </w:del>
            </w:ins>
          </w:p>
          <w:p w14:paraId="4CE7EFB6" w14:textId="57CF816C" w:rsidR="00584A03" w:rsidRPr="00584A03" w:rsidDel="00830B9F" w:rsidRDefault="00584A03">
            <w:pPr>
              <w:pStyle w:val="ListParagraph"/>
              <w:numPr>
                <w:ilvl w:val="3"/>
                <w:numId w:val="44"/>
              </w:numPr>
              <w:spacing w:after="160" w:line="259" w:lineRule="auto"/>
              <w:ind w:left="934" w:hanging="567"/>
              <w:rPr>
                <w:ins w:id="7869" w:author="Thu Do" w:date="2023-04-21T09:54:00Z"/>
                <w:del w:id="7870" w:author="Ngoc Le Van Truong" w:date="2023-04-28T11:40:00Z"/>
                <w:sz w:val="26"/>
                <w:szCs w:val="26"/>
                <w:rPrChange w:id="7871" w:author="Thu Do" w:date="2023-04-21T09:57:00Z">
                  <w:rPr>
                    <w:ins w:id="7872" w:author="Thu Do" w:date="2023-04-21T09:54:00Z"/>
                    <w:del w:id="7873" w:author="Ngoc Le Van Truong" w:date="2023-04-28T11:40:00Z"/>
                  </w:rPr>
                </w:rPrChange>
              </w:rPr>
              <w:pPrChange w:id="7874" w:author="Thu Do" w:date="2023-04-21T09:56:00Z">
                <w:pPr>
                  <w:pStyle w:val="ListParagraph"/>
                  <w:numPr>
                    <w:ilvl w:val="3"/>
                    <w:numId w:val="43"/>
                  </w:numPr>
                  <w:spacing w:after="160" w:line="259" w:lineRule="auto"/>
                  <w:ind w:left="1440" w:hanging="360"/>
                </w:pPr>
              </w:pPrChange>
            </w:pPr>
            <w:ins w:id="7875" w:author="Thu Do" w:date="2023-04-21T09:54:00Z">
              <w:del w:id="7876" w:author="Ngoc Le Van Truong" w:date="2023-04-28T11:40:00Z">
                <w:r w:rsidRPr="00584A03" w:rsidDel="00830B9F">
                  <w:rPr>
                    <w:sz w:val="26"/>
                    <w:szCs w:val="26"/>
                    <w:rPrChange w:id="7877" w:author="Thu Do" w:date="2023-04-21T09:57:00Z">
                      <w:rPr/>
                    </w:rPrChange>
                  </w:rPr>
                  <w:delText>1 cán dao phẫu thuật</w:delText>
                </w:r>
              </w:del>
            </w:ins>
          </w:p>
          <w:p w14:paraId="78E3F49A" w14:textId="2B796645" w:rsidR="00584A03" w:rsidRPr="00584A03" w:rsidDel="00830B9F" w:rsidRDefault="00584A03">
            <w:pPr>
              <w:pStyle w:val="ListParagraph"/>
              <w:numPr>
                <w:ilvl w:val="3"/>
                <w:numId w:val="44"/>
              </w:numPr>
              <w:spacing w:after="160" w:line="259" w:lineRule="auto"/>
              <w:ind w:left="934" w:hanging="567"/>
              <w:rPr>
                <w:ins w:id="7878" w:author="Thu Do" w:date="2023-04-21T09:54:00Z"/>
                <w:del w:id="7879" w:author="Ngoc Le Van Truong" w:date="2023-04-28T11:40:00Z"/>
                <w:sz w:val="26"/>
                <w:szCs w:val="26"/>
                <w:rPrChange w:id="7880" w:author="Thu Do" w:date="2023-04-21T09:57:00Z">
                  <w:rPr>
                    <w:ins w:id="7881" w:author="Thu Do" w:date="2023-04-21T09:54:00Z"/>
                    <w:del w:id="7882" w:author="Ngoc Le Van Truong" w:date="2023-04-28T11:40:00Z"/>
                  </w:rPr>
                </w:rPrChange>
              </w:rPr>
              <w:pPrChange w:id="7883" w:author="Thu Do" w:date="2023-04-21T09:56:00Z">
                <w:pPr>
                  <w:pStyle w:val="ListParagraph"/>
                  <w:numPr>
                    <w:ilvl w:val="3"/>
                    <w:numId w:val="43"/>
                  </w:numPr>
                  <w:spacing w:after="160" w:line="259" w:lineRule="auto"/>
                  <w:ind w:left="1440" w:hanging="360"/>
                </w:pPr>
              </w:pPrChange>
            </w:pPr>
            <w:ins w:id="7884" w:author="Thu Do" w:date="2023-04-21T09:54:00Z">
              <w:del w:id="7885" w:author="Ngoc Le Van Truong" w:date="2023-04-28T11:40:00Z">
                <w:r w:rsidRPr="00584A03" w:rsidDel="00830B9F">
                  <w:rPr>
                    <w:sz w:val="26"/>
                    <w:szCs w:val="26"/>
                    <w:rPrChange w:id="7886" w:author="Thu Do" w:date="2023-04-21T09:57:00Z">
                      <w:rPr/>
                    </w:rPrChange>
                  </w:rPr>
                  <w:delText>1 kẹp phẫu thuật</w:delText>
                </w:r>
              </w:del>
            </w:ins>
          </w:p>
          <w:p w14:paraId="5C2BAFD4" w14:textId="3BC370D9" w:rsidR="00584A03" w:rsidRPr="00584A03" w:rsidDel="00830B9F" w:rsidRDefault="00584A03">
            <w:pPr>
              <w:pStyle w:val="ListParagraph"/>
              <w:numPr>
                <w:ilvl w:val="3"/>
                <w:numId w:val="44"/>
              </w:numPr>
              <w:spacing w:after="160" w:line="259" w:lineRule="auto"/>
              <w:ind w:left="934" w:hanging="567"/>
              <w:rPr>
                <w:ins w:id="7887" w:author="Thu Do" w:date="2023-04-21T09:54:00Z"/>
                <w:del w:id="7888" w:author="Ngoc Le Van Truong" w:date="2023-04-28T11:40:00Z"/>
                <w:sz w:val="26"/>
                <w:szCs w:val="26"/>
                <w:rPrChange w:id="7889" w:author="Thu Do" w:date="2023-04-21T09:57:00Z">
                  <w:rPr>
                    <w:ins w:id="7890" w:author="Thu Do" w:date="2023-04-21T09:54:00Z"/>
                    <w:del w:id="7891" w:author="Ngoc Le Van Truong" w:date="2023-04-28T11:40:00Z"/>
                  </w:rPr>
                </w:rPrChange>
              </w:rPr>
              <w:pPrChange w:id="7892" w:author="Thu Do" w:date="2023-04-21T09:56:00Z">
                <w:pPr>
                  <w:pStyle w:val="ListParagraph"/>
                  <w:numPr>
                    <w:ilvl w:val="3"/>
                    <w:numId w:val="43"/>
                  </w:numPr>
                  <w:spacing w:after="160" w:line="259" w:lineRule="auto"/>
                  <w:ind w:left="1440" w:hanging="360"/>
                </w:pPr>
              </w:pPrChange>
            </w:pPr>
            <w:ins w:id="7893" w:author="Thu Do" w:date="2023-04-21T09:54:00Z">
              <w:del w:id="7894" w:author="Ngoc Le Van Truong" w:date="2023-04-28T11:40:00Z">
                <w:r w:rsidRPr="00584A03" w:rsidDel="00830B9F">
                  <w:rPr>
                    <w:sz w:val="26"/>
                    <w:szCs w:val="26"/>
                    <w:rPrChange w:id="7895" w:author="Thu Do" w:date="2023-04-21T09:57:00Z">
                      <w:rPr/>
                    </w:rPrChange>
                  </w:rPr>
                  <w:delText>2 panh phẫu thuật</w:delText>
                </w:r>
              </w:del>
            </w:ins>
          </w:p>
          <w:p w14:paraId="130549D6" w14:textId="7C4B7311" w:rsidR="00584A03" w:rsidRPr="00584A03" w:rsidDel="00830B9F" w:rsidRDefault="00584A03">
            <w:pPr>
              <w:pStyle w:val="ListParagraph"/>
              <w:numPr>
                <w:ilvl w:val="3"/>
                <w:numId w:val="44"/>
              </w:numPr>
              <w:spacing w:after="160" w:line="259" w:lineRule="auto"/>
              <w:ind w:left="934" w:hanging="567"/>
              <w:rPr>
                <w:ins w:id="7896" w:author="Thu Do" w:date="2023-04-21T09:54:00Z"/>
                <w:del w:id="7897" w:author="Ngoc Le Van Truong" w:date="2023-04-28T11:40:00Z"/>
                <w:sz w:val="26"/>
                <w:szCs w:val="26"/>
                <w:rPrChange w:id="7898" w:author="Thu Do" w:date="2023-04-21T09:57:00Z">
                  <w:rPr>
                    <w:ins w:id="7899" w:author="Thu Do" w:date="2023-04-21T09:54:00Z"/>
                    <w:del w:id="7900" w:author="Ngoc Le Van Truong" w:date="2023-04-28T11:40:00Z"/>
                  </w:rPr>
                </w:rPrChange>
              </w:rPr>
              <w:pPrChange w:id="7901" w:author="Thu Do" w:date="2023-04-21T09:56:00Z">
                <w:pPr>
                  <w:pStyle w:val="ListParagraph"/>
                  <w:numPr>
                    <w:ilvl w:val="3"/>
                    <w:numId w:val="43"/>
                  </w:numPr>
                  <w:spacing w:after="160" w:line="259" w:lineRule="auto"/>
                  <w:ind w:left="1440" w:hanging="360"/>
                </w:pPr>
              </w:pPrChange>
            </w:pPr>
            <w:ins w:id="7902" w:author="Thu Do" w:date="2023-04-21T09:54:00Z">
              <w:del w:id="7903" w:author="Ngoc Le Van Truong" w:date="2023-04-28T11:40:00Z">
                <w:r w:rsidRPr="00584A03" w:rsidDel="00830B9F">
                  <w:rPr>
                    <w:sz w:val="26"/>
                    <w:szCs w:val="26"/>
                    <w:rPrChange w:id="7904" w:author="Thu Do" w:date="2023-04-21T09:57:00Z">
                      <w:rPr/>
                    </w:rPrChange>
                  </w:rPr>
                  <w:delText>1 kìm kẹp kim</w:delText>
                </w:r>
              </w:del>
            </w:ins>
          </w:p>
          <w:p w14:paraId="4CEE46D8" w14:textId="5714FD54" w:rsidR="00584A03" w:rsidRPr="00584A03" w:rsidDel="00830B9F" w:rsidRDefault="00584A03">
            <w:pPr>
              <w:pStyle w:val="ListParagraph"/>
              <w:numPr>
                <w:ilvl w:val="3"/>
                <w:numId w:val="44"/>
              </w:numPr>
              <w:spacing w:after="160" w:line="259" w:lineRule="auto"/>
              <w:ind w:left="934" w:hanging="567"/>
              <w:rPr>
                <w:ins w:id="7905" w:author="Thu Do" w:date="2023-04-21T09:54:00Z"/>
                <w:del w:id="7906" w:author="Ngoc Le Van Truong" w:date="2023-04-28T11:40:00Z"/>
                <w:sz w:val="26"/>
                <w:szCs w:val="26"/>
                <w:rPrChange w:id="7907" w:author="Thu Do" w:date="2023-04-21T09:57:00Z">
                  <w:rPr>
                    <w:ins w:id="7908" w:author="Thu Do" w:date="2023-04-21T09:54:00Z"/>
                    <w:del w:id="7909" w:author="Ngoc Le Van Truong" w:date="2023-04-28T11:40:00Z"/>
                  </w:rPr>
                </w:rPrChange>
              </w:rPr>
              <w:pPrChange w:id="7910" w:author="Thu Do" w:date="2023-04-21T09:56:00Z">
                <w:pPr>
                  <w:pStyle w:val="ListParagraph"/>
                  <w:numPr>
                    <w:ilvl w:val="3"/>
                    <w:numId w:val="43"/>
                  </w:numPr>
                  <w:spacing w:after="160" w:line="259" w:lineRule="auto"/>
                  <w:ind w:left="1440" w:hanging="360"/>
                </w:pPr>
              </w:pPrChange>
            </w:pPr>
            <w:ins w:id="7911" w:author="Thu Do" w:date="2023-04-21T09:54:00Z">
              <w:del w:id="7912" w:author="Ngoc Le Van Truong" w:date="2023-04-28T11:40:00Z">
                <w:r w:rsidRPr="00584A03" w:rsidDel="00830B9F">
                  <w:rPr>
                    <w:sz w:val="26"/>
                    <w:szCs w:val="26"/>
                    <w:rPrChange w:id="7913" w:author="Thu Do" w:date="2023-04-21T09:57:00Z">
                      <w:rPr/>
                    </w:rPrChange>
                  </w:rPr>
                  <w:delText>2 kéo y tế</w:delText>
                </w:r>
              </w:del>
            </w:ins>
          </w:p>
          <w:p w14:paraId="6C20BDD5" w14:textId="5CFC358E" w:rsidR="00584A03" w:rsidRPr="00584A03" w:rsidDel="00830B9F" w:rsidRDefault="00584A03">
            <w:pPr>
              <w:pStyle w:val="ListParagraph"/>
              <w:numPr>
                <w:ilvl w:val="3"/>
                <w:numId w:val="44"/>
              </w:numPr>
              <w:spacing w:after="160" w:line="259" w:lineRule="auto"/>
              <w:ind w:left="934" w:hanging="567"/>
              <w:rPr>
                <w:ins w:id="7914" w:author="Thu Do" w:date="2023-04-21T09:54:00Z"/>
                <w:del w:id="7915" w:author="Ngoc Le Van Truong" w:date="2023-04-28T11:40:00Z"/>
                <w:sz w:val="26"/>
                <w:szCs w:val="26"/>
                <w:rPrChange w:id="7916" w:author="Thu Do" w:date="2023-04-21T09:57:00Z">
                  <w:rPr>
                    <w:ins w:id="7917" w:author="Thu Do" w:date="2023-04-21T09:54:00Z"/>
                    <w:del w:id="7918" w:author="Ngoc Le Van Truong" w:date="2023-04-28T11:40:00Z"/>
                  </w:rPr>
                </w:rPrChange>
              </w:rPr>
              <w:pPrChange w:id="7919" w:author="Thu Do" w:date="2023-04-21T09:56:00Z">
                <w:pPr>
                  <w:pStyle w:val="ListParagraph"/>
                  <w:numPr>
                    <w:ilvl w:val="3"/>
                    <w:numId w:val="43"/>
                  </w:numPr>
                  <w:spacing w:after="160" w:line="259" w:lineRule="auto"/>
                  <w:ind w:left="1440" w:hanging="360"/>
                </w:pPr>
              </w:pPrChange>
            </w:pPr>
            <w:ins w:id="7920" w:author="Thu Do" w:date="2023-04-21T09:54:00Z">
              <w:del w:id="7921" w:author="Ngoc Le Van Truong" w:date="2023-04-28T11:40:00Z">
                <w:r w:rsidRPr="00584A03" w:rsidDel="00830B9F">
                  <w:rPr>
                    <w:sz w:val="26"/>
                    <w:szCs w:val="26"/>
                    <w:rPrChange w:id="7922" w:author="Thu Do" w:date="2023-04-21T09:57:00Z">
                      <w:rPr/>
                    </w:rPrChange>
                  </w:rPr>
                  <w:delText>1 sợi chỉ sợi (Vicryl) liền kim hoặc + 1 kim phẫu thuật</w:delText>
                </w:r>
              </w:del>
            </w:ins>
          </w:p>
          <w:p w14:paraId="3F1F8DC3" w14:textId="456B1C8E" w:rsidR="00584A03" w:rsidRPr="00584A03" w:rsidDel="00830B9F" w:rsidRDefault="00584A03">
            <w:pPr>
              <w:pStyle w:val="ListParagraph"/>
              <w:numPr>
                <w:ilvl w:val="2"/>
                <w:numId w:val="61"/>
              </w:numPr>
              <w:spacing w:after="160" w:line="259" w:lineRule="auto"/>
              <w:ind w:left="409" w:hanging="409"/>
              <w:rPr>
                <w:ins w:id="7923" w:author="Thu Do" w:date="2023-04-21T09:54:00Z"/>
                <w:del w:id="7924" w:author="Ngoc Le Van Truong" w:date="2023-04-28T11:40:00Z"/>
                <w:sz w:val="26"/>
                <w:szCs w:val="26"/>
                <w:rPrChange w:id="7925" w:author="Thu Do" w:date="2023-04-21T09:57:00Z">
                  <w:rPr>
                    <w:ins w:id="7926" w:author="Thu Do" w:date="2023-04-21T09:54:00Z"/>
                    <w:del w:id="7927" w:author="Ngoc Le Van Truong" w:date="2023-04-28T11:40:00Z"/>
                  </w:rPr>
                </w:rPrChange>
              </w:rPr>
              <w:pPrChange w:id="7928" w:author="Ngoc Le Van Truong" w:date="2023-04-28T11:37:00Z">
                <w:pPr>
                  <w:pStyle w:val="ListParagraph"/>
                  <w:numPr>
                    <w:ilvl w:val="2"/>
                    <w:numId w:val="43"/>
                  </w:numPr>
                  <w:spacing w:after="160" w:line="259" w:lineRule="auto"/>
                  <w:ind w:left="1080" w:hanging="360"/>
                </w:pPr>
              </w:pPrChange>
            </w:pPr>
            <w:ins w:id="7929" w:author="Thu Do" w:date="2023-04-21T09:54:00Z">
              <w:del w:id="7930" w:author="Ngoc Le Van Truong" w:date="2023-04-28T11:40:00Z">
                <w:r w:rsidRPr="00584A03" w:rsidDel="00830B9F">
                  <w:rPr>
                    <w:sz w:val="26"/>
                    <w:szCs w:val="26"/>
                    <w:rPrChange w:id="7931" w:author="Thu Do" w:date="2023-04-21T09:57:00Z">
                      <w:rPr/>
                    </w:rPrChange>
                  </w:rPr>
                  <w:delText>1 nội khí quản cỡ số 3</w:delText>
                </w:r>
              </w:del>
            </w:ins>
          </w:p>
          <w:p w14:paraId="388E5592" w14:textId="050A8F46" w:rsidR="00584A03" w:rsidRPr="00584A03" w:rsidDel="00830B9F" w:rsidRDefault="00584A03">
            <w:pPr>
              <w:pStyle w:val="ListParagraph"/>
              <w:numPr>
                <w:ilvl w:val="2"/>
                <w:numId w:val="61"/>
              </w:numPr>
              <w:spacing w:after="160" w:line="259" w:lineRule="auto"/>
              <w:ind w:left="409" w:hanging="409"/>
              <w:rPr>
                <w:ins w:id="7932" w:author="Thu Do" w:date="2023-04-21T09:54:00Z"/>
                <w:del w:id="7933" w:author="Ngoc Le Van Truong" w:date="2023-04-28T11:40:00Z"/>
                <w:sz w:val="26"/>
                <w:szCs w:val="26"/>
                <w:rPrChange w:id="7934" w:author="Thu Do" w:date="2023-04-21T09:57:00Z">
                  <w:rPr>
                    <w:ins w:id="7935" w:author="Thu Do" w:date="2023-04-21T09:54:00Z"/>
                    <w:del w:id="7936" w:author="Ngoc Le Van Truong" w:date="2023-04-28T11:40:00Z"/>
                  </w:rPr>
                </w:rPrChange>
              </w:rPr>
              <w:pPrChange w:id="7937" w:author="Ngoc Le Van Truong" w:date="2023-04-28T11:37:00Z">
                <w:pPr>
                  <w:pStyle w:val="ListParagraph"/>
                  <w:numPr>
                    <w:ilvl w:val="2"/>
                    <w:numId w:val="43"/>
                  </w:numPr>
                  <w:spacing w:after="160" w:line="259" w:lineRule="auto"/>
                  <w:ind w:left="1080" w:hanging="360"/>
                </w:pPr>
              </w:pPrChange>
            </w:pPr>
            <w:ins w:id="7938" w:author="Thu Do" w:date="2023-04-21T09:54:00Z">
              <w:del w:id="7939" w:author="Ngoc Le Van Truong" w:date="2023-04-28T11:40:00Z">
                <w:r w:rsidRPr="00584A03" w:rsidDel="00830B9F">
                  <w:rPr>
                    <w:sz w:val="26"/>
                    <w:szCs w:val="26"/>
                    <w:rPrChange w:id="7940" w:author="Thu Do" w:date="2023-04-21T09:57:00Z">
                      <w:rPr/>
                    </w:rPrChange>
                  </w:rPr>
                  <w:delText xml:space="preserve">1 </w:delText>
                </w:r>
                <w:r w:rsidRPr="00584A03" w:rsidDel="00830B9F">
                  <w:rPr>
                    <w:rFonts w:hint="eastAsia"/>
                    <w:sz w:val="26"/>
                    <w:szCs w:val="26"/>
                    <w:rPrChange w:id="7941" w:author="Thu Do" w:date="2023-04-21T09:57:00Z">
                      <w:rPr>
                        <w:rFonts w:hint="eastAsia"/>
                      </w:rPr>
                    </w:rPrChange>
                  </w:rPr>
                  <w:delText>đè</w:delText>
                </w:r>
                <w:r w:rsidRPr="00584A03" w:rsidDel="00830B9F">
                  <w:rPr>
                    <w:sz w:val="26"/>
                    <w:szCs w:val="26"/>
                    <w:rPrChange w:id="7942" w:author="Thu Do" w:date="2023-04-21T09:57:00Z">
                      <w:rPr/>
                    </w:rPrChange>
                  </w:rPr>
                  <w:delText>n soi thanh quản s</w:delText>
                </w:r>
                <w:r w:rsidRPr="00584A03" w:rsidDel="00830B9F">
                  <w:rPr>
                    <w:rFonts w:hint="eastAsia"/>
                    <w:sz w:val="26"/>
                    <w:szCs w:val="26"/>
                    <w:rPrChange w:id="7943" w:author="Thu Do" w:date="2023-04-21T09:57:00Z">
                      <w:rPr>
                        <w:rFonts w:hint="eastAsia"/>
                      </w:rPr>
                    </w:rPrChange>
                  </w:rPr>
                  <w:delText>ơ</w:delText>
                </w:r>
                <w:r w:rsidRPr="00584A03" w:rsidDel="00830B9F">
                  <w:rPr>
                    <w:sz w:val="26"/>
                    <w:szCs w:val="26"/>
                    <w:rPrChange w:id="7944" w:author="Thu Do" w:date="2023-04-21T09:57:00Z">
                      <w:rPr/>
                    </w:rPrChange>
                  </w:rPr>
                  <w:delText xml:space="preserve"> sinh</w:delText>
                </w:r>
              </w:del>
            </w:ins>
          </w:p>
          <w:p w14:paraId="2C3CD035" w14:textId="01271BBE" w:rsidR="00F24037" w:rsidRPr="00584A03" w:rsidDel="00830B9F" w:rsidRDefault="00F24037">
            <w:pPr>
              <w:spacing w:before="60"/>
              <w:ind w:left="409" w:hanging="409"/>
              <w:rPr>
                <w:ins w:id="7945" w:author="Thu Do" w:date="2023-04-21T09:48:00Z"/>
                <w:del w:id="7946" w:author="Ngoc Le Van Truong" w:date="2023-04-28T11:40:00Z"/>
                <w:rFonts w:ascii="Times New Roman" w:hAnsi="Times New Roman"/>
                <w:bCs/>
                <w:sz w:val="26"/>
                <w:szCs w:val="26"/>
              </w:rPr>
              <w:pPrChange w:id="7947" w:author="Thu Do" w:date="2023-04-21T09:56:00Z">
                <w:pPr>
                  <w:spacing w:before="60"/>
                </w:pPr>
              </w:pPrChange>
            </w:pPr>
          </w:p>
        </w:tc>
      </w:tr>
      <w:tr w:rsidR="00584A03" w:rsidRPr="00584A03" w:rsidDel="00830B9F" w14:paraId="06D80765" w14:textId="4DF12DA6" w:rsidTr="00584A03">
        <w:trPr>
          <w:ins w:id="7948" w:author="Thu Do" w:date="2023-04-21T09:54:00Z"/>
          <w:del w:id="7949" w:author="Ngoc Le Van Truong" w:date="2023-04-28T11:40:00Z"/>
        </w:trPr>
        <w:tc>
          <w:tcPr>
            <w:tcW w:w="1555" w:type="dxa"/>
            <w:tcPrChange w:id="7950" w:author="Thu Do" w:date="2023-04-21T09:57:00Z">
              <w:tcPr>
                <w:tcW w:w="2362" w:type="dxa"/>
              </w:tcPr>
            </w:tcPrChange>
          </w:tcPr>
          <w:p w14:paraId="2C29C6E2" w14:textId="154F0C18" w:rsidR="00584A03" w:rsidRPr="00584A03" w:rsidDel="00830B9F" w:rsidRDefault="00584A03">
            <w:pPr>
              <w:pStyle w:val="ListParagraph"/>
              <w:numPr>
                <w:ilvl w:val="0"/>
                <w:numId w:val="61"/>
              </w:numPr>
              <w:spacing w:after="160" w:line="259" w:lineRule="auto"/>
              <w:rPr>
                <w:ins w:id="7951" w:author="Thu Do" w:date="2023-04-21T09:54:00Z"/>
                <w:del w:id="7952" w:author="Ngoc Le Van Truong" w:date="2023-04-28T11:40:00Z"/>
                <w:sz w:val="26"/>
                <w:szCs w:val="26"/>
                <w:rPrChange w:id="7953" w:author="Thu Do" w:date="2023-04-21T09:57:00Z">
                  <w:rPr>
                    <w:ins w:id="7954" w:author="Thu Do" w:date="2023-04-21T09:54:00Z"/>
                    <w:del w:id="7955" w:author="Ngoc Le Van Truong" w:date="2023-04-28T11:40:00Z"/>
                  </w:rPr>
                </w:rPrChange>
              </w:rPr>
              <w:pPrChange w:id="7956" w:author="Ngoc Le Van Truong" w:date="2023-04-28T11:37:00Z">
                <w:pPr>
                  <w:pStyle w:val="ListParagraph"/>
                  <w:numPr>
                    <w:numId w:val="43"/>
                  </w:numPr>
                  <w:spacing w:after="160" w:line="259" w:lineRule="auto"/>
                  <w:ind w:left="360" w:hanging="360"/>
                </w:pPr>
              </w:pPrChange>
            </w:pPr>
            <w:ins w:id="7957" w:author="Thu Do" w:date="2023-04-21T09:54:00Z">
              <w:del w:id="7958" w:author="Ngoc Le Van Truong" w:date="2023-04-28T11:40:00Z">
                <w:r w:rsidRPr="00584A03" w:rsidDel="00830B9F">
                  <w:rPr>
                    <w:sz w:val="26"/>
                    <w:szCs w:val="26"/>
                    <w:rPrChange w:id="7959" w:author="Thu Do" w:date="2023-04-21T09:57:00Z">
                      <w:rPr/>
                    </w:rPrChange>
                  </w:rPr>
                  <w:delText xml:space="preserve">Gói cấp cứu sự kiện cộng </w:delText>
                </w:r>
                <w:r w:rsidRPr="00584A03" w:rsidDel="00830B9F">
                  <w:rPr>
                    <w:rFonts w:hint="eastAsia"/>
                    <w:sz w:val="26"/>
                    <w:szCs w:val="26"/>
                    <w:rPrChange w:id="7960" w:author="Thu Do" w:date="2023-04-21T09:57:00Z">
                      <w:rPr>
                        <w:rFonts w:hint="eastAsia"/>
                      </w:rPr>
                    </w:rPrChange>
                  </w:rPr>
                  <w:delText>đ</w:delText>
                </w:r>
                <w:r w:rsidRPr="00584A03" w:rsidDel="00830B9F">
                  <w:rPr>
                    <w:sz w:val="26"/>
                    <w:szCs w:val="26"/>
                    <w:rPrChange w:id="7961" w:author="Thu Do" w:date="2023-04-21T09:57:00Z">
                      <w:rPr/>
                    </w:rPrChange>
                  </w:rPr>
                  <w:delText>ồng</w:delText>
                </w:r>
              </w:del>
            </w:ins>
          </w:p>
          <w:p w14:paraId="2BAA4CBE" w14:textId="148FA87F" w:rsidR="00584A03" w:rsidRPr="00584A03" w:rsidDel="00830B9F" w:rsidRDefault="00584A03">
            <w:pPr>
              <w:pStyle w:val="ListParagraph"/>
              <w:spacing w:after="160" w:line="259" w:lineRule="auto"/>
              <w:ind w:left="360"/>
              <w:rPr>
                <w:ins w:id="7962" w:author="Thu Do" w:date="2023-04-21T09:54:00Z"/>
                <w:del w:id="7963" w:author="Ngoc Le Van Truong" w:date="2023-04-28T11:40:00Z"/>
                <w:sz w:val="26"/>
                <w:szCs w:val="26"/>
                <w:rPrChange w:id="7964" w:author="Thu Do" w:date="2023-04-21T09:57:00Z">
                  <w:rPr>
                    <w:ins w:id="7965" w:author="Thu Do" w:date="2023-04-21T09:54:00Z"/>
                    <w:del w:id="7966" w:author="Ngoc Le Van Truong" w:date="2023-04-28T11:40:00Z"/>
                  </w:rPr>
                </w:rPrChange>
              </w:rPr>
              <w:pPrChange w:id="7967" w:author="Thu Do" w:date="2023-04-21T09:54:00Z">
                <w:pPr>
                  <w:pStyle w:val="ListParagraph"/>
                  <w:numPr>
                    <w:numId w:val="43"/>
                  </w:numPr>
                  <w:spacing w:after="160" w:line="259" w:lineRule="auto"/>
                  <w:ind w:left="360" w:hanging="360"/>
                </w:pPr>
              </w:pPrChange>
            </w:pPr>
          </w:p>
        </w:tc>
        <w:tc>
          <w:tcPr>
            <w:tcW w:w="2409" w:type="dxa"/>
            <w:tcPrChange w:id="7968" w:author="Thu Do" w:date="2023-04-21T09:57:00Z">
              <w:tcPr>
                <w:tcW w:w="2363" w:type="dxa"/>
              </w:tcPr>
            </w:tcPrChange>
          </w:tcPr>
          <w:p w14:paraId="3F4EE0A0" w14:textId="0CD2F59F" w:rsidR="00584A03" w:rsidRPr="00584A03" w:rsidDel="00830B9F" w:rsidRDefault="00584A03">
            <w:pPr>
              <w:pStyle w:val="ListParagraph"/>
              <w:numPr>
                <w:ilvl w:val="2"/>
                <w:numId w:val="61"/>
              </w:numPr>
              <w:spacing w:after="160" w:line="259" w:lineRule="auto"/>
              <w:ind w:left="296" w:hanging="296"/>
              <w:rPr>
                <w:ins w:id="7969" w:author="Thu Do" w:date="2023-04-21T09:54:00Z"/>
                <w:del w:id="7970" w:author="Ngoc Le Van Truong" w:date="2023-04-28T11:40:00Z"/>
                <w:sz w:val="26"/>
                <w:szCs w:val="26"/>
                <w:rPrChange w:id="7971" w:author="Thu Do" w:date="2023-04-21T09:57:00Z">
                  <w:rPr>
                    <w:ins w:id="7972" w:author="Thu Do" w:date="2023-04-21T09:54:00Z"/>
                    <w:del w:id="7973" w:author="Ngoc Le Van Truong" w:date="2023-04-28T11:40:00Z"/>
                  </w:rPr>
                </w:rPrChange>
              </w:rPr>
              <w:pPrChange w:id="7974" w:author="Ngoc Le Van Truong" w:date="2023-04-28T11:37:00Z">
                <w:pPr>
                  <w:pStyle w:val="ListParagraph"/>
                  <w:numPr>
                    <w:ilvl w:val="2"/>
                    <w:numId w:val="43"/>
                  </w:numPr>
                  <w:spacing w:after="160" w:line="259" w:lineRule="auto"/>
                  <w:ind w:left="1080" w:hanging="360"/>
                </w:pPr>
              </w:pPrChange>
            </w:pPr>
            <w:ins w:id="7975" w:author="Thu Do" w:date="2023-04-21T09:54:00Z">
              <w:del w:id="7976" w:author="Ngoc Le Van Truong" w:date="2023-04-28T11:40:00Z">
                <w:r w:rsidRPr="00584A03" w:rsidDel="00830B9F">
                  <w:rPr>
                    <w:sz w:val="26"/>
                    <w:szCs w:val="26"/>
                    <w:rPrChange w:id="7977" w:author="Thu Do" w:date="2023-04-21T09:57:00Z">
                      <w:rPr/>
                    </w:rPrChange>
                  </w:rPr>
                  <w:delText>Vali cấp cứu sự kiện ngoại viện (xử trí tại chỗ chấn th</w:delText>
                </w:r>
                <w:r w:rsidRPr="00584A03" w:rsidDel="00830B9F">
                  <w:rPr>
                    <w:rFonts w:hint="eastAsia"/>
                    <w:sz w:val="26"/>
                    <w:szCs w:val="26"/>
                    <w:rPrChange w:id="7978" w:author="Thu Do" w:date="2023-04-21T09:57:00Z">
                      <w:rPr>
                        <w:rFonts w:hint="eastAsia"/>
                      </w:rPr>
                    </w:rPrChange>
                  </w:rPr>
                  <w:delText>ươ</w:delText>
                </w:r>
                <w:r w:rsidRPr="00584A03" w:rsidDel="00830B9F">
                  <w:rPr>
                    <w:sz w:val="26"/>
                    <w:szCs w:val="26"/>
                    <w:rPrChange w:id="7979" w:author="Thu Do" w:date="2023-04-21T09:57:00Z">
                      <w:rPr/>
                    </w:rPrChange>
                  </w:rPr>
                  <w:delText xml:space="preserve">ng, sốc nhiệt, co giật, </w:delText>
                </w:r>
                <w:r w:rsidRPr="00584A03" w:rsidDel="00830B9F">
                  <w:rPr>
                    <w:rFonts w:hint="eastAsia"/>
                    <w:sz w:val="26"/>
                    <w:szCs w:val="26"/>
                    <w:rPrChange w:id="7980" w:author="Thu Do" w:date="2023-04-21T09:57:00Z">
                      <w:rPr>
                        <w:rFonts w:hint="eastAsia"/>
                      </w:rPr>
                    </w:rPrChange>
                  </w:rPr>
                  <w:delText>đ</w:delText>
                </w:r>
                <w:r w:rsidRPr="00584A03" w:rsidDel="00830B9F">
                  <w:rPr>
                    <w:sz w:val="26"/>
                    <w:szCs w:val="26"/>
                    <w:rPrChange w:id="7981" w:author="Thu Do" w:date="2023-04-21T09:57:00Z">
                      <w:rPr/>
                    </w:rPrChange>
                  </w:rPr>
                  <w:delText>ột tử…)</w:delText>
                </w:r>
              </w:del>
            </w:ins>
          </w:p>
        </w:tc>
        <w:tc>
          <w:tcPr>
            <w:tcW w:w="2694" w:type="dxa"/>
            <w:tcPrChange w:id="7982" w:author="Thu Do" w:date="2023-04-21T09:57:00Z">
              <w:tcPr>
                <w:tcW w:w="2363" w:type="dxa"/>
              </w:tcPr>
            </w:tcPrChange>
          </w:tcPr>
          <w:p w14:paraId="4973D41C" w14:textId="2FA085E1" w:rsidR="00584A03" w:rsidRPr="00584A03" w:rsidDel="00830B9F" w:rsidRDefault="00584A03">
            <w:pPr>
              <w:spacing w:after="160" w:line="259" w:lineRule="auto"/>
              <w:ind w:left="409" w:hanging="409"/>
              <w:rPr>
                <w:ins w:id="7983" w:author="Thu Do" w:date="2023-04-21T09:54:00Z"/>
                <w:del w:id="7984" w:author="Ngoc Le Van Truong" w:date="2023-04-28T11:40:00Z"/>
                <w:sz w:val="26"/>
                <w:szCs w:val="26"/>
                <w:rPrChange w:id="7985" w:author="Thu Do" w:date="2023-04-21T09:57:00Z">
                  <w:rPr>
                    <w:ins w:id="7986" w:author="Thu Do" w:date="2023-04-21T09:54:00Z"/>
                    <w:del w:id="7987" w:author="Ngoc Le Van Truong" w:date="2023-04-28T11:40:00Z"/>
                  </w:rPr>
                </w:rPrChange>
              </w:rPr>
              <w:pPrChange w:id="7988" w:author="Thu Do" w:date="2023-04-21T09:56:00Z">
                <w:pPr>
                  <w:pStyle w:val="ListParagraph"/>
                  <w:numPr>
                    <w:ilvl w:val="1"/>
                    <w:numId w:val="43"/>
                  </w:numPr>
                  <w:spacing w:after="160" w:line="259" w:lineRule="auto"/>
                  <w:ind w:left="792" w:hanging="432"/>
                </w:pPr>
              </w:pPrChange>
            </w:pPr>
            <w:ins w:id="7989" w:author="Thu Do" w:date="2023-04-21T09:54:00Z">
              <w:del w:id="7990" w:author="Ngoc Le Van Truong" w:date="2023-04-28T11:40:00Z">
                <w:r w:rsidRPr="00584A03" w:rsidDel="00830B9F">
                  <w:rPr>
                    <w:sz w:val="26"/>
                    <w:szCs w:val="26"/>
                    <w:rPrChange w:id="7991" w:author="Thu Do" w:date="2023-04-21T09:57:00Z">
                      <w:rPr/>
                    </w:rPrChange>
                  </w:rPr>
                  <w:delText>Nhóm cấp cứu: số l</w:delText>
                </w:r>
                <w:r w:rsidRPr="00584A03" w:rsidDel="00830B9F">
                  <w:rPr>
                    <w:rFonts w:hint="eastAsia"/>
                    <w:sz w:val="26"/>
                    <w:szCs w:val="26"/>
                    <w:rPrChange w:id="7992" w:author="Thu Do" w:date="2023-04-21T09:57:00Z">
                      <w:rPr>
                        <w:rFonts w:hint="eastAsia"/>
                      </w:rPr>
                    </w:rPrChange>
                  </w:rPr>
                  <w:delText>ư</w:delText>
                </w:r>
                <w:r w:rsidRPr="00584A03" w:rsidDel="00830B9F">
                  <w:rPr>
                    <w:sz w:val="26"/>
                    <w:szCs w:val="26"/>
                    <w:rPrChange w:id="7993" w:author="Thu Do" w:date="2023-04-21T09:57:00Z">
                      <w:rPr/>
                    </w:rPrChange>
                  </w:rPr>
                  <w:delText>ợng nhóm cấp cứu tùy thuộc số l</w:delText>
                </w:r>
                <w:r w:rsidRPr="00584A03" w:rsidDel="00830B9F">
                  <w:rPr>
                    <w:rFonts w:hint="eastAsia"/>
                    <w:sz w:val="26"/>
                    <w:szCs w:val="26"/>
                    <w:rPrChange w:id="7994" w:author="Thu Do" w:date="2023-04-21T09:57:00Z">
                      <w:rPr>
                        <w:rFonts w:hint="eastAsia"/>
                      </w:rPr>
                    </w:rPrChange>
                  </w:rPr>
                  <w:delText>ư</w:delText>
                </w:r>
                <w:r w:rsidRPr="00584A03" w:rsidDel="00830B9F">
                  <w:rPr>
                    <w:sz w:val="26"/>
                    <w:szCs w:val="26"/>
                    <w:rPrChange w:id="7995" w:author="Thu Do" w:date="2023-04-21T09:57:00Z">
                      <w:rPr/>
                    </w:rPrChange>
                  </w:rPr>
                  <w:delText>ợng ng</w:delText>
                </w:r>
                <w:r w:rsidRPr="00584A03" w:rsidDel="00830B9F">
                  <w:rPr>
                    <w:rFonts w:hint="eastAsia"/>
                    <w:sz w:val="26"/>
                    <w:szCs w:val="26"/>
                    <w:rPrChange w:id="7996" w:author="Thu Do" w:date="2023-04-21T09:57:00Z">
                      <w:rPr>
                        <w:rFonts w:hint="eastAsia"/>
                      </w:rPr>
                    </w:rPrChange>
                  </w:rPr>
                  <w:delText>ư</w:delText>
                </w:r>
                <w:r w:rsidRPr="00584A03" w:rsidDel="00830B9F">
                  <w:rPr>
                    <w:sz w:val="26"/>
                    <w:szCs w:val="26"/>
                    <w:rPrChange w:id="7997" w:author="Thu Do" w:date="2023-04-21T09:57:00Z">
                      <w:rPr/>
                    </w:rPrChange>
                  </w:rPr>
                  <w:delText>ời tham gia sự kiện</w:delText>
                </w:r>
              </w:del>
            </w:ins>
          </w:p>
          <w:p w14:paraId="7B9D122E" w14:textId="7013F202" w:rsidR="00584A03" w:rsidRPr="00584A03" w:rsidDel="00830B9F" w:rsidRDefault="00584A03">
            <w:pPr>
              <w:pStyle w:val="ListParagraph"/>
              <w:numPr>
                <w:ilvl w:val="2"/>
                <w:numId w:val="61"/>
              </w:numPr>
              <w:spacing w:after="160" w:line="259" w:lineRule="auto"/>
              <w:ind w:left="409" w:hanging="409"/>
              <w:rPr>
                <w:ins w:id="7998" w:author="Thu Do" w:date="2023-04-21T09:54:00Z"/>
                <w:del w:id="7999" w:author="Ngoc Le Van Truong" w:date="2023-04-28T11:40:00Z"/>
                <w:sz w:val="26"/>
                <w:szCs w:val="26"/>
                <w:rPrChange w:id="8000" w:author="Thu Do" w:date="2023-04-21T09:57:00Z">
                  <w:rPr>
                    <w:ins w:id="8001" w:author="Thu Do" w:date="2023-04-21T09:54:00Z"/>
                    <w:del w:id="8002" w:author="Ngoc Le Van Truong" w:date="2023-04-28T11:40:00Z"/>
                  </w:rPr>
                </w:rPrChange>
              </w:rPr>
              <w:pPrChange w:id="8003" w:author="Ngoc Le Van Truong" w:date="2023-04-28T11:37:00Z">
                <w:pPr>
                  <w:pStyle w:val="ListParagraph"/>
                  <w:numPr>
                    <w:ilvl w:val="2"/>
                    <w:numId w:val="43"/>
                  </w:numPr>
                  <w:spacing w:after="160" w:line="259" w:lineRule="auto"/>
                  <w:ind w:left="1080" w:hanging="360"/>
                </w:pPr>
              </w:pPrChange>
            </w:pPr>
            <w:ins w:id="8004" w:author="Thu Do" w:date="2023-04-21T09:54:00Z">
              <w:del w:id="8005" w:author="Ngoc Le Van Truong" w:date="2023-04-28T11:40:00Z">
                <w:r w:rsidRPr="00584A03" w:rsidDel="00830B9F">
                  <w:rPr>
                    <w:sz w:val="26"/>
                    <w:szCs w:val="26"/>
                    <w:rPrChange w:id="8006" w:author="Thu Do" w:date="2023-04-21T09:57:00Z">
                      <w:rPr/>
                    </w:rPrChange>
                  </w:rPr>
                  <w:delText xml:space="preserve">1-2 </w:delText>
                </w:r>
                <w:r w:rsidRPr="00584A03" w:rsidDel="00830B9F">
                  <w:rPr>
                    <w:rFonts w:hint="eastAsia"/>
                    <w:sz w:val="26"/>
                    <w:szCs w:val="26"/>
                    <w:rPrChange w:id="8007" w:author="Thu Do" w:date="2023-04-21T09:57:00Z">
                      <w:rPr>
                        <w:rFonts w:hint="eastAsia"/>
                      </w:rPr>
                    </w:rPrChange>
                  </w:rPr>
                  <w:delText>đ</w:delText>
                </w:r>
                <w:r w:rsidRPr="00584A03" w:rsidDel="00830B9F">
                  <w:rPr>
                    <w:sz w:val="26"/>
                    <w:szCs w:val="26"/>
                    <w:rPrChange w:id="8008" w:author="Thu Do" w:date="2023-04-21T09:57:00Z">
                      <w:rPr/>
                    </w:rPrChange>
                  </w:rPr>
                  <w:delText>iều d</w:delText>
                </w:r>
                <w:r w:rsidRPr="00584A03" w:rsidDel="00830B9F">
                  <w:rPr>
                    <w:rFonts w:hint="eastAsia"/>
                    <w:sz w:val="26"/>
                    <w:szCs w:val="26"/>
                    <w:rPrChange w:id="8009" w:author="Thu Do" w:date="2023-04-21T09:57:00Z">
                      <w:rPr>
                        <w:rFonts w:hint="eastAsia"/>
                      </w:rPr>
                    </w:rPrChange>
                  </w:rPr>
                  <w:delText>ư</w:delText>
                </w:r>
                <w:r w:rsidRPr="00584A03" w:rsidDel="00830B9F">
                  <w:rPr>
                    <w:sz w:val="26"/>
                    <w:szCs w:val="26"/>
                    <w:rPrChange w:id="8010" w:author="Thu Do" w:date="2023-04-21T09:57:00Z">
                      <w:rPr/>
                    </w:rPrChange>
                  </w:rPr>
                  <w:delText>ỡng/ nhân viên s</w:delText>
                </w:r>
                <w:r w:rsidRPr="00584A03" w:rsidDel="00830B9F">
                  <w:rPr>
                    <w:rFonts w:hint="eastAsia"/>
                    <w:sz w:val="26"/>
                    <w:szCs w:val="26"/>
                    <w:rPrChange w:id="8011" w:author="Thu Do" w:date="2023-04-21T09:57:00Z">
                      <w:rPr>
                        <w:rFonts w:hint="eastAsia"/>
                      </w:rPr>
                    </w:rPrChange>
                  </w:rPr>
                  <w:delText>ơ</w:delText>
                </w:r>
                <w:r w:rsidRPr="00584A03" w:rsidDel="00830B9F">
                  <w:rPr>
                    <w:sz w:val="26"/>
                    <w:szCs w:val="26"/>
                    <w:rPrChange w:id="8012" w:author="Thu Do" w:date="2023-04-21T09:57:00Z">
                      <w:rPr/>
                    </w:rPrChange>
                  </w:rPr>
                  <w:delText xml:space="preserve"> cứu</w:delText>
                </w:r>
              </w:del>
            </w:ins>
          </w:p>
          <w:p w14:paraId="53CF7103" w14:textId="2AE8D087" w:rsidR="00584A03" w:rsidRPr="00584A03" w:rsidDel="00830B9F" w:rsidRDefault="00584A03">
            <w:pPr>
              <w:pStyle w:val="ListParagraph"/>
              <w:numPr>
                <w:ilvl w:val="2"/>
                <w:numId w:val="61"/>
              </w:numPr>
              <w:spacing w:after="160" w:line="259" w:lineRule="auto"/>
              <w:ind w:left="409" w:hanging="409"/>
              <w:rPr>
                <w:ins w:id="8013" w:author="Thu Do" w:date="2023-04-21T09:54:00Z"/>
                <w:del w:id="8014" w:author="Ngoc Le Van Truong" w:date="2023-04-28T11:40:00Z"/>
                <w:sz w:val="26"/>
                <w:szCs w:val="26"/>
                <w:rPrChange w:id="8015" w:author="Thu Do" w:date="2023-04-21T09:57:00Z">
                  <w:rPr>
                    <w:ins w:id="8016" w:author="Thu Do" w:date="2023-04-21T09:54:00Z"/>
                    <w:del w:id="8017" w:author="Ngoc Le Van Truong" w:date="2023-04-28T11:40:00Z"/>
                  </w:rPr>
                </w:rPrChange>
              </w:rPr>
              <w:pPrChange w:id="8018" w:author="Ngoc Le Van Truong" w:date="2023-04-28T11:37:00Z">
                <w:pPr>
                  <w:pStyle w:val="ListParagraph"/>
                  <w:numPr>
                    <w:ilvl w:val="2"/>
                    <w:numId w:val="43"/>
                  </w:numPr>
                  <w:spacing w:after="160" w:line="259" w:lineRule="auto"/>
                  <w:ind w:left="1080" w:hanging="360"/>
                </w:pPr>
              </w:pPrChange>
            </w:pPr>
            <w:ins w:id="8019" w:author="Thu Do" w:date="2023-04-21T09:54:00Z">
              <w:del w:id="8020" w:author="Ngoc Le Van Truong" w:date="2023-04-28T11:40:00Z">
                <w:r w:rsidRPr="00584A03" w:rsidDel="00830B9F">
                  <w:rPr>
                    <w:sz w:val="26"/>
                    <w:szCs w:val="26"/>
                    <w:rPrChange w:id="8021" w:author="Thu Do" w:date="2023-04-21T09:57:00Z">
                      <w:rPr/>
                    </w:rPrChange>
                  </w:rPr>
                  <w:delText>Có hoặc không có bác sĩ</w:delText>
                </w:r>
              </w:del>
            </w:ins>
          </w:p>
          <w:p w14:paraId="500C3E87" w14:textId="40948989" w:rsidR="00584A03" w:rsidRPr="00584A03" w:rsidDel="00830B9F" w:rsidRDefault="00584A03">
            <w:pPr>
              <w:spacing w:after="160" w:line="259" w:lineRule="auto"/>
              <w:ind w:left="409" w:hanging="409"/>
              <w:rPr>
                <w:ins w:id="8022" w:author="Thu Do" w:date="2023-04-21T09:54:00Z"/>
                <w:del w:id="8023" w:author="Ngoc Le Van Truong" w:date="2023-04-28T11:40:00Z"/>
                <w:sz w:val="26"/>
                <w:szCs w:val="26"/>
                <w:rPrChange w:id="8024" w:author="Thu Do" w:date="2023-04-21T09:57:00Z">
                  <w:rPr>
                    <w:ins w:id="8025" w:author="Thu Do" w:date="2023-04-21T09:54:00Z"/>
                    <w:del w:id="8026" w:author="Ngoc Le Van Truong" w:date="2023-04-28T11:40:00Z"/>
                  </w:rPr>
                </w:rPrChange>
              </w:rPr>
              <w:pPrChange w:id="8027" w:author="Thu Do" w:date="2023-04-21T09:56:00Z">
                <w:pPr>
                  <w:pStyle w:val="ListParagraph"/>
                  <w:numPr>
                    <w:ilvl w:val="2"/>
                    <w:numId w:val="43"/>
                  </w:numPr>
                  <w:spacing w:after="160" w:line="259" w:lineRule="auto"/>
                  <w:ind w:left="1080" w:hanging="360"/>
                </w:pPr>
              </w:pPrChange>
            </w:pPr>
          </w:p>
        </w:tc>
        <w:tc>
          <w:tcPr>
            <w:tcW w:w="3543" w:type="dxa"/>
            <w:tcPrChange w:id="8028" w:author="Thu Do" w:date="2023-04-21T09:57:00Z">
              <w:tcPr>
                <w:tcW w:w="2363" w:type="dxa"/>
              </w:tcPr>
            </w:tcPrChange>
          </w:tcPr>
          <w:p w14:paraId="1F3136DD" w14:textId="736933FA" w:rsidR="00584A03" w:rsidRPr="00584A03" w:rsidDel="00830B9F" w:rsidRDefault="00584A03">
            <w:pPr>
              <w:spacing w:after="160" w:line="259" w:lineRule="auto"/>
              <w:ind w:left="409" w:hanging="409"/>
              <w:rPr>
                <w:ins w:id="8029" w:author="Thu Do" w:date="2023-04-21T09:55:00Z"/>
                <w:del w:id="8030" w:author="Ngoc Le Van Truong" w:date="2023-04-28T11:40:00Z"/>
                <w:sz w:val="26"/>
                <w:szCs w:val="26"/>
                <w:rPrChange w:id="8031" w:author="Thu Do" w:date="2023-04-21T09:57:00Z">
                  <w:rPr>
                    <w:ins w:id="8032" w:author="Thu Do" w:date="2023-04-21T09:55:00Z"/>
                    <w:del w:id="8033" w:author="Ngoc Le Van Truong" w:date="2023-04-28T11:40:00Z"/>
                  </w:rPr>
                </w:rPrChange>
              </w:rPr>
              <w:pPrChange w:id="8034" w:author="Thu Do" w:date="2023-04-21T09:56:00Z">
                <w:pPr>
                  <w:pStyle w:val="ListParagraph"/>
                  <w:numPr>
                    <w:ilvl w:val="2"/>
                    <w:numId w:val="43"/>
                  </w:numPr>
                  <w:spacing w:after="160" w:line="259" w:lineRule="auto"/>
                  <w:ind w:left="1080" w:hanging="360"/>
                </w:pPr>
              </w:pPrChange>
            </w:pPr>
            <w:ins w:id="8035" w:author="Thu Do" w:date="2023-04-21T09:55:00Z">
              <w:del w:id="8036" w:author="Ngoc Le Van Truong" w:date="2023-04-28T11:40:00Z">
                <w:r w:rsidRPr="00584A03" w:rsidDel="00830B9F">
                  <w:rPr>
                    <w:sz w:val="26"/>
                    <w:szCs w:val="26"/>
                    <w:rPrChange w:id="8037" w:author="Thu Do" w:date="2023-04-21T09:57:00Z">
                      <w:rPr/>
                    </w:rPrChange>
                  </w:rPr>
                  <w:delText>Gồm gói c</w:delText>
                </w:r>
                <w:r w:rsidRPr="00584A03" w:rsidDel="00830B9F">
                  <w:rPr>
                    <w:rFonts w:hint="eastAsia"/>
                    <w:sz w:val="26"/>
                    <w:szCs w:val="26"/>
                    <w:rPrChange w:id="8038" w:author="Thu Do" w:date="2023-04-21T09:57:00Z">
                      <w:rPr>
                        <w:rFonts w:hint="eastAsia"/>
                      </w:rPr>
                    </w:rPrChange>
                  </w:rPr>
                  <w:delText>ơ</w:delText>
                </w:r>
                <w:r w:rsidRPr="00584A03" w:rsidDel="00830B9F">
                  <w:rPr>
                    <w:sz w:val="26"/>
                    <w:szCs w:val="26"/>
                    <w:rPrChange w:id="8039" w:author="Thu Do" w:date="2023-04-21T09:57:00Z">
                      <w:rPr/>
                    </w:rPrChange>
                  </w:rPr>
                  <w:delText xml:space="preserve"> bản + hô hấp + tuần hoàn + chấn th</w:delText>
                </w:r>
                <w:r w:rsidRPr="00584A03" w:rsidDel="00830B9F">
                  <w:rPr>
                    <w:rFonts w:hint="eastAsia"/>
                    <w:sz w:val="26"/>
                    <w:szCs w:val="26"/>
                    <w:rPrChange w:id="8040" w:author="Thu Do" w:date="2023-04-21T09:57:00Z">
                      <w:rPr>
                        <w:rFonts w:hint="eastAsia"/>
                      </w:rPr>
                    </w:rPrChange>
                  </w:rPr>
                  <w:delText>ươ</w:delText>
                </w:r>
                <w:r w:rsidRPr="00584A03" w:rsidDel="00830B9F">
                  <w:rPr>
                    <w:sz w:val="26"/>
                    <w:szCs w:val="26"/>
                    <w:rPrChange w:id="8041" w:author="Thu Do" w:date="2023-04-21T09:57:00Z">
                      <w:rPr/>
                    </w:rPrChange>
                  </w:rPr>
                  <w:delText xml:space="preserve">ng </w:delText>
                </w:r>
              </w:del>
            </w:ins>
          </w:p>
          <w:p w14:paraId="00C7AA2C" w14:textId="25FBF4F5" w:rsidR="00584A03" w:rsidRPr="00584A03" w:rsidDel="00830B9F" w:rsidRDefault="00584A03">
            <w:pPr>
              <w:spacing w:after="160" w:line="259" w:lineRule="auto"/>
              <w:ind w:left="409" w:hanging="409"/>
              <w:rPr>
                <w:ins w:id="8042" w:author="Thu Do" w:date="2023-04-21T09:54:00Z"/>
                <w:del w:id="8043" w:author="Ngoc Le Van Truong" w:date="2023-04-28T11:40:00Z"/>
                <w:sz w:val="26"/>
                <w:szCs w:val="26"/>
                <w:rPrChange w:id="8044" w:author="Thu Do" w:date="2023-04-21T09:57:00Z">
                  <w:rPr>
                    <w:ins w:id="8045" w:author="Thu Do" w:date="2023-04-21T09:54:00Z"/>
                    <w:del w:id="8046" w:author="Ngoc Le Van Truong" w:date="2023-04-28T11:40:00Z"/>
                  </w:rPr>
                </w:rPrChange>
              </w:rPr>
              <w:pPrChange w:id="8047" w:author="Thu Do" w:date="2023-04-21T09:56:00Z">
                <w:pPr>
                  <w:pStyle w:val="ListParagraph"/>
                  <w:numPr>
                    <w:ilvl w:val="2"/>
                    <w:numId w:val="43"/>
                  </w:numPr>
                  <w:spacing w:after="160" w:line="259" w:lineRule="auto"/>
                  <w:ind w:left="1080" w:hanging="360"/>
                </w:pPr>
              </w:pPrChange>
            </w:pPr>
          </w:p>
        </w:tc>
      </w:tr>
    </w:tbl>
    <w:p w14:paraId="48E9D647" w14:textId="50B3D0ED" w:rsidR="00F24037" w:rsidRPr="00584A03" w:rsidDel="007A745E" w:rsidRDefault="00F24037">
      <w:pPr>
        <w:spacing w:before="60"/>
        <w:rPr>
          <w:del w:id="8048" w:author="Ngoc Le Van Truong" w:date="2023-04-28T11:42:00Z"/>
          <w:rFonts w:ascii="Times New Roman" w:hAnsi="Times New Roman"/>
          <w:bCs/>
          <w:sz w:val="26"/>
          <w:szCs w:val="26"/>
          <w:rPrChange w:id="8049" w:author="Thu Do" w:date="2023-04-21T09:57:00Z">
            <w:rPr>
              <w:del w:id="8050" w:author="Ngoc Le Van Truong" w:date="2023-04-28T11:42:00Z"/>
            </w:rPr>
          </w:rPrChange>
        </w:rPr>
      </w:pPr>
    </w:p>
    <w:p w14:paraId="2DC185DE" w14:textId="77777777" w:rsidR="0093347E" w:rsidRPr="001B7F35" w:rsidRDefault="0093347E" w:rsidP="00CD2F58">
      <w:pPr>
        <w:numPr>
          <w:ilvl w:val="0"/>
          <w:numId w:val="42"/>
        </w:numPr>
        <w:spacing w:before="60"/>
        <w:rPr>
          <w:rFonts w:ascii="Times New Roman" w:hAnsi="Times New Roman"/>
          <w:b/>
          <w:bCs/>
          <w:sz w:val="26"/>
          <w:szCs w:val="26"/>
        </w:rPr>
      </w:pPr>
      <w:r w:rsidRPr="001B7F35">
        <w:rPr>
          <w:rFonts w:ascii="Times New Roman" w:hAnsi="Times New Roman"/>
          <w:b/>
          <w:bCs/>
          <w:sz w:val="26"/>
          <w:szCs w:val="26"/>
        </w:rPr>
        <w:t>KHÓ KHĂN, TỔN TẠI</w:t>
      </w:r>
    </w:p>
    <w:p w14:paraId="743966DE"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Về chính sách, luật pháp</w:t>
      </w:r>
    </w:p>
    <w:p w14:paraId="592C4EF4"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3DDCDAC"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F27E99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27D2A123" w14:textId="77777777" w:rsidR="007A745E" w:rsidRPr="007A745E" w:rsidRDefault="007A745E">
      <w:pPr>
        <w:spacing w:before="60"/>
        <w:rPr>
          <w:ins w:id="8051" w:author="Ngoc Le Van Truong" w:date="2023-04-28T11:43:00Z"/>
          <w:rFonts w:ascii="Times New Roman" w:hAnsi="Times New Roman"/>
          <w:bCs/>
          <w:sz w:val="26"/>
          <w:szCs w:val="26"/>
        </w:rPr>
        <w:pPrChange w:id="8052" w:author="Ngoc Le Van Truong" w:date="2023-04-28T11:43:00Z">
          <w:pPr>
            <w:pStyle w:val="ListParagraph"/>
            <w:numPr>
              <w:numId w:val="1"/>
            </w:numPr>
            <w:spacing w:before="60"/>
            <w:ind w:left="360" w:hanging="360"/>
          </w:pPr>
        </w:pPrChange>
      </w:pPr>
      <w:ins w:id="8053" w:author="Ngoc Le Van Truong" w:date="2023-04-28T11:43:00Z">
        <w:r w:rsidRPr="007A745E">
          <w:rPr>
            <w:rFonts w:ascii="Times New Roman" w:hAnsi="Times New Roman"/>
            <w:bCs/>
            <w:sz w:val="26"/>
            <w:szCs w:val="26"/>
          </w:rPr>
          <w:t>…..…………………………………………………………………………………………</w:t>
        </w:r>
      </w:ins>
    </w:p>
    <w:p w14:paraId="567C7E1A" w14:textId="77777777" w:rsidR="007A745E" w:rsidRPr="007A745E" w:rsidRDefault="007A745E">
      <w:pPr>
        <w:spacing w:before="60"/>
        <w:rPr>
          <w:ins w:id="8054" w:author="Ngoc Le Van Truong" w:date="2023-04-28T11:43:00Z"/>
          <w:rFonts w:ascii="Times New Roman" w:hAnsi="Times New Roman"/>
          <w:bCs/>
          <w:sz w:val="26"/>
          <w:szCs w:val="26"/>
        </w:rPr>
        <w:pPrChange w:id="8055" w:author="Ngoc Le Van Truong" w:date="2023-04-28T11:43:00Z">
          <w:pPr>
            <w:pStyle w:val="ListParagraph"/>
            <w:numPr>
              <w:numId w:val="1"/>
            </w:numPr>
            <w:spacing w:before="60"/>
            <w:ind w:left="360" w:hanging="360"/>
          </w:pPr>
        </w:pPrChange>
      </w:pPr>
      <w:ins w:id="8056" w:author="Ngoc Le Van Truong" w:date="2023-04-28T11:43:00Z">
        <w:r w:rsidRPr="007A745E">
          <w:rPr>
            <w:rFonts w:ascii="Times New Roman" w:hAnsi="Times New Roman"/>
            <w:bCs/>
            <w:sz w:val="26"/>
            <w:szCs w:val="26"/>
          </w:rPr>
          <w:lastRenderedPageBreak/>
          <w:t>…..…………………………………………………………………………………………</w:t>
        </w:r>
      </w:ins>
    </w:p>
    <w:p w14:paraId="00FE82BE" w14:textId="77777777" w:rsidR="007A745E" w:rsidRPr="007A745E" w:rsidRDefault="007A745E">
      <w:pPr>
        <w:spacing w:before="60"/>
        <w:rPr>
          <w:ins w:id="8057" w:author="Ngoc Le Van Truong" w:date="2023-04-28T11:43:00Z"/>
          <w:rFonts w:ascii="Times New Roman" w:hAnsi="Times New Roman"/>
          <w:bCs/>
          <w:sz w:val="26"/>
          <w:szCs w:val="26"/>
        </w:rPr>
        <w:pPrChange w:id="8058" w:author="Ngoc Le Van Truong" w:date="2023-04-28T11:43:00Z">
          <w:pPr>
            <w:pStyle w:val="ListParagraph"/>
            <w:numPr>
              <w:numId w:val="1"/>
            </w:numPr>
            <w:spacing w:before="60"/>
            <w:ind w:left="360" w:hanging="360"/>
          </w:pPr>
        </w:pPrChange>
      </w:pPr>
      <w:ins w:id="8059" w:author="Ngoc Le Van Truong" w:date="2023-04-28T11:43:00Z">
        <w:r w:rsidRPr="007A745E">
          <w:rPr>
            <w:rFonts w:ascii="Times New Roman" w:hAnsi="Times New Roman"/>
            <w:bCs/>
            <w:sz w:val="26"/>
            <w:szCs w:val="26"/>
          </w:rPr>
          <w:t>…..…………………………………………………………………………………………</w:t>
        </w:r>
      </w:ins>
    </w:p>
    <w:p w14:paraId="79394934"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Về hướng dẫn chuyên môn, quy trình kỹ thuật…</w:t>
      </w:r>
    </w:p>
    <w:p w14:paraId="25BA39B1"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89F8C42" w14:textId="77777777" w:rsidR="007A745E" w:rsidRPr="001B7F35" w:rsidRDefault="007A745E" w:rsidP="007A745E">
      <w:pPr>
        <w:spacing w:before="60"/>
        <w:rPr>
          <w:ins w:id="8060" w:author="Ngoc Le Van Truong" w:date="2023-04-28T11:43:00Z"/>
          <w:rFonts w:ascii="Times New Roman" w:hAnsi="Times New Roman"/>
          <w:bCs/>
          <w:sz w:val="26"/>
          <w:szCs w:val="26"/>
        </w:rPr>
      </w:pPr>
      <w:ins w:id="8061" w:author="Ngoc Le Van Truong" w:date="2023-04-28T11:43:00Z">
        <w:r w:rsidRPr="001B7F35">
          <w:rPr>
            <w:rFonts w:ascii="Times New Roman" w:hAnsi="Times New Roman"/>
            <w:bCs/>
            <w:sz w:val="26"/>
            <w:szCs w:val="26"/>
          </w:rPr>
          <w:t>…..…………………………………………………………………………………………</w:t>
        </w:r>
      </w:ins>
    </w:p>
    <w:p w14:paraId="4BD49E50" w14:textId="77777777" w:rsidR="007A745E" w:rsidRPr="001B7F35" w:rsidRDefault="007A745E" w:rsidP="007A745E">
      <w:pPr>
        <w:spacing w:before="60"/>
        <w:rPr>
          <w:ins w:id="8062" w:author="Ngoc Le Van Truong" w:date="2023-04-28T11:43:00Z"/>
          <w:rFonts w:ascii="Times New Roman" w:hAnsi="Times New Roman"/>
          <w:bCs/>
          <w:sz w:val="26"/>
          <w:szCs w:val="26"/>
        </w:rPr>
      </w:pPr>
      <w:ins w:id="8063" w:author="Ngoc Le Van Truong" w:date="2023-04-28T11:43:00Z">
        <w:r w:rsidRPr="001B7F35">
          <w:rPr>
            <w:rFonts w:ascii="Times New Roman" w:hAnsi="Times New Roman"/>
            <w:bCs/>
            <w:sz w:val="26"/>
            <w:szCs w:val="26"/>
          </w:rPr>
          <w:t>…..…………………………………………………………………………………………</w:t>
        </w:r>
      </w:ins>
    </w:p>
    <w:p w14:paraId="36CA30D7" w14:textId="77777777" w:rsidR="007A745E" w:rsidRPr="007A745E" w:rsidRDefault="007A745E" w:rsidP="007A745E">
      <w:pPr>
        <w:spacing w:before="60"/>
        <w:rPr>
          <w:ins w:id="8064" w:author="Ngoc Le Van Truong" w:date="2023-04-28T11:43:00Z"/>
          <w:rFonts w:ascii="Times New Roman" w:hAnsi="Times New Roman"/>
          <w:bCs/>
          <w:sz w:val="26"/>
          <w:szCs w:val="26"/>
        </w:rPr>
      </w:pPr>
      <w:ins w:id="8065" w:author="Ngoc Le Van Truong" w:date="2023-04-28T11:43:00Z">
        <w:r w:rsidRPr="007A745E">
          <w:rPr>
            <w:rFonts w:ascii="Times New Roman" w:hAnsi="Times New Roman"/>
            <w:bCs/>
            <w:sz w:val="26"/>
            <w:szCs w:val="26"/>
          </w:rPr>
          <w:t>…..…………………………………………………………………………………………</w:t>
        </w:r>
      </w:ins>
    </w:p>
    <w:p w14:paraId="7444010E"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FE97A6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B09DF97"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Về cơ sở vật chất</w:t>
      </w:r>
    </w:p>
    <w:p w14:paraId="74D38EC6"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312A5FF" w14:textId="77777777" w:rsidR="007A745E" w:rsidRPr="001B7F35" w:rsidRDefault="007A745E" w:rsidP="007A745E">
      <w:pPr>
        <w:spacing w:before="60"/>
        <w:rPr>
          <w:ins w:id="8066" w:author="Ngoc Le Van Truong" w:date="2023-04-28T11:43:00Z"/>
          <w:rFonts w:ascii="Times New Roman" w:hAnsi="Times New Roman"/>
          <w:bCs/>
          <w:sz w:val="26"/>
          <w:szCs w:val="26"/>
        </w:rPr>
      </w:pPr>
      <w:ins w:id="8067" w:author="Ngoc Le Van Truong" w:date="2023-04-28T11:43:00Z">
        <w:r w:rsidRPr="001B7F35">
          <w:rPr>
            <w:rFonts w:ascii="Times New Roman" w:hAnsi="Times New Roman"/>
            <w:bCs/>
            <w:sz w:val="26"/>
            <w:szCs w:val="26"/>
          </w:rPr>
          <w:t>…..…………………………………………………………………………………………</w:t>
        </w:r>
      </w:ins>
    </w:p>
    <w:p w14:paraId="6D76F88F" w14:textId="77777777" w:rsidR="007A745E" w:rsidRPr="001B7F35" w:rsidRDefault="007A745E" w:rsidP="007A745E">
      <w:pPr>
        <w:spacing w:before="60"/>
        <w:rPr>
          <w:ins w:id="8068" w:author="Ngoc Le Van Truong" w:date="2023-04-28T11:43:00Z"/>
          <w:rFonts w:ascii="Times New Roman" w:hAnsi="Times New Roman"/>
          <w:bCs/>
          <w:sz w:val="26"/>
          <w:szCs w:val="26"/>
        </w:rPr>
      </w:pPr>
      <w:ins w:id="8069" w:author="Ngoc Le Van Truong" w:date="2023-04-28T11:43:00Z">
        <w:r w:rsidRPr="001B7F35">
          <w:rPr>
            <w:rFonts w:ascii="Times New Roman" w:hAnsi="Times New Roman"/>
            <w:bCs/>
            <w:sz w:val="26"/>
            <w:szCs w:val="26"/>
          </w:rPr>
          <w:t>…..…………………………………………………………………………………………</w:t>
        </w:r>
      </w:ins>
    </w:p>
    <w:p w14:paraId="082A6663" w14:textId="77777777" w:rsidR="007A745E" w:rsidRPr="007A745E" w:rsidRDefault="007A745E" w:rsidP="007A745E">
      <w:pPr>
        <w:spacing w:before="60"/>
        <w:rPr>
          <w:ins w:id="8070" w:author="Ngoc Le Van Truong" w:date="2023-04-28T11:43:00Z"/>
          <w:rFonts w:ascii="Times New Roman" w:hAnsi="Times New Roman"/>
          <w:bCs/>
          <w:sz w:val="26"/>
          <w:szCs w:val="26"/>
        </w:rPr>
      </w:pPr>
      <w:ins w:id="8071" w:author="Ngoc Le Van Truong" w:date="2023-04-28T11:43:00Z">
        <w:r w:rsidRPr="007A745E">
          <w:rPr>
            <w:rFonts w:ascii="Times New Roman" w:hAnsi="Times New Roman"/>
            <w:bCs/>
            <w:sz w:val="26"/>
            <w:szCs w:val="26"/>
          </w:rPr>
          <w:t>…..…………………………………………………………………………………………</w:t>
        </w:r>
      </w:ins>
    </w:p>
    <w:p w14:paraId="731949EC"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2C35D6A6"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28787825"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Về trang thiết bị, thuốc thiết yếu</w:t>
      </w:r>
    </w:p>
    <w:p w14:paraId="30A5F51D"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7F93587F" w14:textId="77777777" w:rsidR="007A745E" w:rsidRPr="001B7F35" w:rsidRDefault="007A745E" w:rsidP="007A745E">
      <w:pPr>
        <w:spacing w:before="60"/>
        <w:rPr>
          <w:ins w:id="8072" w:author="Ngoc Le Van Truong" w:date="2023-04-28T11:43:00Z"/>
          <w:rFonts w:ascii="Times New Roman" w:hAnsi="Times New Roman"/>
          <w:bCs/>
          <w:sz w:val="26"/>
          <w:szCs w:val="26"/>
        </w:rPr>
      </w:pPr>
      <w:ins w:id="8073" w:author="Ngoc Le Van Truong" w:date="2023-04-28T11:43:00Z">
        <w:r w:rsidRPr="001B7F35">
          <w:rPr>
            <w:rFonts w:ascii="Times New Roman" w:hAnsi="Times New Roman"/>
            <w:bCs/>
            <w:sz w:val="26"/>
            <w:szCs w:val="26"/>
          </w:rPr>
          <w:t>…..…………………………………………………………………………………………</w:t>
        </w:r>
      </w:ins>
    </w:p>
    <w:p w14:paraId="52B6FB18" w14:textId="77777777" w:rsidR="007A745E" w:rsidRPr="001B7F35" w:rsidRDefault="007A745E" w:rsidP="007A745E">
      <w:pPr>
        <w:spacing w:before="60"/>
        <w:rPr>
          <w:ins w:id="8074" w:author="Ngoc Le Van Truong" w:date="2023-04-28T11:43:00Z"/>
          <w:rFonts w:ascii="Times New Roman" w:hAnsi="Times New Roman"/>
          <w:bCs/>
          <w:sz w:val="26"/>
          <w:szCs w:val="26"/>
        </w:rPr>
      </w:pPr>
      <w:ins w:id="8075" w:author="Ngoc Le Van Truong" w:date="2023-04-28T11:43:00Z">
        <w:r w:rsidRPr="001B7F35">
          <w:rPr>
            <w:rFonts w:ascii="Times New Roman" w:hAnsi="Times New Roman"/>
            <w:bCs/>
            <w:sz w:val="26"/>
            <w:szCs w:val="26"/>
          </w:rPr>
          <w:t>…..…………………………………………………………………………………………</w:t>
        </w:r>
      </w:ins>
    </w:p>
    <w:p w14:paraId="50CBA468" w14:textId="77777777" w:rsidR="007A745E" w:rsidRPr="007A745E" w:rsidRDefault="007A745E" w:rsidP="007A745E">
      <w:pPr>
        <w:spacing w:before="60"/>
        <w:rPr>
          <w:ins w:id="8076" w:author="Ngoc Le Van Truong" w:date="2023-04-28T11:43:00Z"/>
          <w:rFonts w:ascii="Times New Roman" w:hAnsi="Times New Roman"/>
          <w:bCs/>
          <w:sz w:val="26"/>
          <w:szCs w:val="26"/>
        </w:rPr>
      </w:pPr>
      <w:ins w:id="8077" w:author="Ngoc Le Van Truong" w:date="2023-04-28T11:43:00Z">
        <w:r w:rsidRPr="007A745E">
          <w:rPr>
            <w:rFonts w:ascii="Times New Roman" w:hAnsi="Times New Roman"/>
            <w:bCs/>
            <w:sz w:val="26"/>
            <w:szCs w:val="26"/>
          </w:rPr>
          <w:t>…..…………………………………………………………………………………………</w:t>
        </w:r>
      </w:ins>
    </w:p>
    <w:p w14:paraId="69B932EC"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00E37C54"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22547E8"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Về nhân lực, năng lực kỹ thuật, đào tạo</w:t>
      </w:r>
    </w:p>
    <w:p w14:paraId="5B445B42"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A15CA1F" w14:textId="77777777" w:rsidR="007A745E" w:rsidRPr="001B7F35" w:rsidRDefault="007A745E" w:rsidP="007A745E">
      <w:pPr>
        <w:spacing w:before="60"/>
        <w:rPr>
          <w:ins w:id="8078" w:author="Ngoc Le Van Truong" w:date="2023-04-28T11:43:00Z"/>
          <w:rFonts w:ascii="Times New Roman" w:hAnsi="Times New Roman"/>
          <w:bCs/>
          <w:sz w:val="26"/>
          <w:szCs w:val="26"/>
        </w:rPr>
      </w:pPr>
      <w:ins w:id="8079" w:author="Ngoc Le Van Truong" w:date="2023-04-28T11:43:00Z">
        <w:r w:rsidRPr="001B7F35">
          <w:rPr>
            <w:rFonts w:ascii="Times New Roman" w:hAnsi="Times New Roman"/>
            <w:bCs/>
            <w:sz w:val="26"/>
            <w:szCs w:val="26"/>
          </w:rPr>
          <w:t>…..…………………………………………………………………………………………</w:t>
        </w:r>
      </w:ins>
    </w:p>
    <w:p w14:paraId="70F7D2C9" w14:textId="77777777" w:rsidR="007A745E" w:rsidRPr="001B7F35" w:rsidRDefault="007A745E" w:rsidP="007A745E">
      <w:pPr>
        <w:spacing w:before="60"/>
        <w:rPr>
          <w:ins w:id="8080" w:author="Ngoc Le Van Truong" w:date="2023-04-28T11:43:00Z"/>
          <w:rFonts w:ascii="Times New Roman" w:hAnsi="Times New Roman"/>
          <w:bCs/>
          <w:sz w:val="26"/>
          <w:szCs w:val="26"/>
        </w:rPr>
      </w:pPr>
      <w:ins w:id="8081" w:author="Ngoc Le Van Truong" w:date="2023-04-28T11:43:00Z">
        <w:r w:rsidRPr="001B7F35">
          <w:rPr>
            <w:rFonts w:ascii="Times New Roman" w:hAnsi="Times New Roman"/>
            <w:bCs/>
            <w:sz w:val="26"/>
            <w:szCs w:val="26"/>
          </w:rPr>
          <w:t>…..…………………………………………………………………………………………</w:t>
        </w:r>
      </w:ins>
    </w:p>
    <w:p w14:paraId="6E5E6CD1" w14:textId="77777777" w:rsidR="007A745E" w:rsidRPr="007A745E" w:rsidRDefault="007A745E" w:rsidP="007A745E">
      <w:pPr>
        <w:spacing w:before="60"/>
        <w:rPr>
          <w:ins w:id="8082" w:author="Ngoc Le Van Truong" w:date="2023-04-28T11:43:00Z"/>
          <w:rFonts w:ascii="Times New Roman" w:hAnsi="Times New Roman"/>
          <w:bCs/>
          <w:sz w:val="26"/>
          <w:szCs w:val="26"/>
        </w:rPr>
      </w:pPr>
      <w:ins w:id="8083" w:author="Ngoc Le Van Truong" w:date="2023-04-28T11:43:00Z">
        <w:r w:rsidRPr="007A745E">
          <w:rPr>
            <w:rFonts w:ascii="Times New Roman" w:hAnsi="Times New Roman"/>
            <w:bCs/>
            <w:sz w:val="26"/>
            <w:szCs w:val="26"/>
          </w:rPr>
          <w:t>…..…………………………………………………………………………………………</w:t>
        </w:r>
      </w:ins>
    </w:p>
    <w:p w14:paraId="686DDF5C"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5A1EAFA0"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64479D8"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Hoạt động chuyên môn</w:t>
      </w:r>
    </w:p>
    <w:p w14:paraId="6C0342CF"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5251F357" w14:textId="77777777" w:rsidR="007A745E" w:rsidRPr="001B7F35" w:rsidRDefault="007A745E" w:rsidP="007A745E">
      <w:pPr>
        <w:spacing w:before="60"/>
        <w:rPr>
          <w:ins w:id="8084" w:author="Ngoc Le Van Truong" w:date="2023-04-28T11:43:00Z"/>
          <w:rFonts w:ascii="Times New Roman" w:hAnsi="Times New Roman"/>
          <w:bCs/>
          <w:sz w:val="26"/>
          <w:szCs w:val="26"/>
        </w:rPr>
      </w:pPr>
      <w:ins w:id="8085" w:author="Ngoc Le Van Truong" w:date="2023-04-28T11:43:00Z">
        <w:r w:rsidRPr="001B7F35">
          <w:rPr>
            <w:rFonts w:ascii="Times New Roman" w:hAnsi="Times New Roman"/>
            <w:bCs/>
            <w:sz w:val="26"/>
            <w:szCs w:val="26"/>
          </w:rPr>
          <w:t>…..…………………………………………………………………………………………</w:t>
        </w:r>
      </w:ins>
    </w:p>
    <w:p w14:paraId="2CF13250" w14:textId="77777777" w:rsidR="007A745E" w:rsidRPr="001B7F35" w:rsidRDefault="007A745E" w:rsidP="007A745E">
      <w:pPr>
        <w:spacing w:before="60"/>
        <w:rPr>
          <w:ins w:id="8086" w:author="Ngoc Le Van Truong" w:date="2023-04-28T11:43:00Z"/>
          <w:rFonts w:ascii="Times New Roman" w:hAnsi="Times New Roman"/>
          <w:bCs/>
          <w:sz w:val="26"/>
          <w:szCs w:val="26"/>
        </w:rPr>
      </w:pPr>
      <w:ins w:id="8087" w:author="Ngoc Le Van Truong" w:date="2023-04-28T11:43:00Z">
        <w:r w:rsidRPr="001B7F35">
          <w:rPr>
            <w:rFonts w:ascii="Times New Roman" w:hAnsi="Times New Roman"/>
            <w:bCs/>
            <w:sz w:val="26"/>
            <w:szCs w:val="26"/>
          </w:rPr>
          <w:t>…..…………………………………………………………………………………………</w:t>
        </w:r>
      </w:ins>
    </w:p>
    <w:p w14:paraId="3C23FB82" w14:textId="77777777" w:rsidR="007A745E" w:rsidRPr="007A745E" w:rsidRDefault="007A745E" w:rsidP="007A745E">
      <w:pPr>
        <w:spacing w:before="60"/>
        <w:rPr>
          <w:ins w:id="8088" w:author="Ngoc Le Van Truong" w:date="2023-04-28T11:43:00Z"/>
          <w:rFonts w:ascii="Times New Roman" w:hAnsi="Times New Roman"/>
          <w:bCs/>
          <w:sz w:val="26"/>
          <w:szCs w:val="26"/>
        </w:rPr>
      </w:pPr>
      <w:ins w:id="8089" w:author="Ngoc Le Van Truong" w:date="2023-04-28T11:43:00Z">
        <w:r w:rsidRPr="007A745E">
          <w:rPr>
            <w:rFonts w:ascii="Times New Roman" w:hAnsi="Times New Roman"/>
            <w:bCs/>
            <w:sz w:val="26"/>
            <w:szCs w:val="26"/>
          </w:rPr>
          <w:t>…..…………………………………………………………………………………………</w:t>
        </w:r>
      </w:ins>
    </w:p>
    <w:p w14:paraId="5426FC41"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76A8299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2C50A036"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Chỉ đạo tuyến</w:t>
      </w:r>
    </w:p>
    <w:p w14:paraId="2C1EF1FD"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78E0071" w14:textId="77777777" w:rsidR="007A745E" w:rsidRPr="001B7F35" w:rsidRDefault="007A745E" w:rsidP="007A745E">
      <w:pPr>
        <w:spacing w:before="60"/>
        <w:rPr>
          <w:ins w:id="8090" w:author="Ngoc Le Van Truong" w:date="2023-04-28T11:43:00Z"/>
          <w:rFonts w:ascii="Times New Roman" w:hAnsi="Times New Roman"/>
          <w:bCs/>
          <w:sz w:val="26"/>
          <w:szCs w:val="26"/>
        </w:rPr>
      </w:pPr>
      <w:ins w:id="8091" w:author="Ngoc Le Van Truong" w:date="2023-04-28T11:43:00Z">
        <w:r w:rsidRPr="001B7F35">
          <w:rPr>
            <w:rFonts w:ascii="Times New Roman" w:hAnsi="Times New Roman"/>
            <w:bCs/>
            <w:sz w:val="26"/>
            <w:szCs w:val="26"/>
          </w:rPr>
          <w:t>…..…………………………………………………………………………………………</w:t>
        </w:r>
      </w:ins>
    </w:p>
    <w:p w14:paraId="3DB3A42D" w14:textId="77777777" w:rsidR="007A745E" w:rsidRPr="001B7F35" w:rsidRDefault="007A745E" w:rsidP="007A745E">
      <w:pPr>
        <w:spacing w:before="60"/>
        <w:rPr>
          <w:ins w:id="8092" w:author="Ngoc Le Van Truong" w:date="2023-04-28T11:43:00Z"/>
          <w:rFonts w:ascii="Times New Roman" w:hAnsi="Times New Roman"/>
          <w:bCs/>
          <w:sz w:val="26"/>
          <w:szCs w:val="26"/>
        </w:rPr>
      </w:pPr>
      <w:ins w:id="8093" w:author="Ngoc Le Van Truong" w:date="2023-04-28T11:43:00Z">
        <w:r w:rsidRPr="001B7F35">
          <w:rPr>
            <w:rFonts w:ascii="Times New Roman" w:hAnsi="Times New Roman"/>
            <w:bCs/>
            <w:sz w:val="26"/>
            <w:szCs w:val="26"/>
          </w:rPr>
          <w:t>…..…………………………………………………………………………………………</w:t>
        </w:r>
      </w:ins>
    </w:p>
    <w:p w14:paraId="2FAE23DF" w14:textId="77777777" w:rsidR="007A745E" w:rsidRPr="007A745E" w:rsidRDefault="007A745E" w:rsidP="007A745E">
      <w:pPr>
        <w:spacing w:before="60"/>
        <w:rPr>
          <w:ins w:id="8094" w:author="Ngoc Le Van Truong" w:date="2023-04-28T11:43:00Z"/>
          <w:rFonts w:ascii="Times New Roman" w:hAnsi="Times New Roman"/>
          <w:bCs/>
          <w:sz w:val="26"/>
          <w:szCs w:val="26"/>
        </w:rPr>
      </w:pPr>
      <w:ins w:id="8095" w:author="Ngoc Le Van Truong" w:date="2023-04-28T11:43:00Z">
        <w:r w:rsidRPr="007A745E">
          <w:rPr>
            <w:rFonts w:ascii="Times New Roman" w:hAnsi="Times New Roman"/>
            <w:bCs/>
            <w:sz w:val="26"/>
            <w:szCs w:val="26"/>
          </w:rPr>
          <w:lastRenderedPageBreak/>
          <w:t>…..…………………………………………………………………………………………</w:t>
        </w:r>
      </w:ins>
    </w:p>
    <w:p w14:paraId="3A363D7E"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4DE1E8A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EA765B9"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Công nghệ thông tin</w:t>
      </w:r>
    </w:p>
    <w:p w14:paraId="26F64B3E"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E47B67A" w14:textId="77777777" w:rsidR="007A745E" w:rsidRPr="001B7F35" w:rsidRDefault="007A745E" w:rsidP="007A745E">
      <w:pPr>
        <w:spacing w:before="60"/>
        <w:rPr>
          <w:ins w:id="8096" w:author="Ngoc Le Van Truong" w:date="2023-04-28T11:43:00Z"/>
          <w:rFonts w:ascii="Times New Roman" w:hAnsi="Times New Roman"/>
          <w:bCs/>
          <w:sz w:val="26"/>
          <w:szCs w:val="26"/>
        </w:rPr>
      </w:pPr>
      <w:ins w:id="8097" w:author="Ngoc Le Van Truong" w:date="2023-04-28T11:43:00Z">
        <w:r w:rsidRPr="001B7F35">
          <w:rPr>
            <w:rFonts w:ascii="Times New Roman" w:hAnsi="Times New Roman"/>
            <w:bCs/>
            <w:sz w:val="26"/>
            <w:szCs w:val="26"/>
          </w:rPr>
          <w:t>…..…………………………………………………………………………………………</w:t>
        </w:r>
      </w:ins>
    </w:p>
    <w:p w14:paraId="50306253" w14:textId="77777777" w:rsidR="007A745E" w:rsidRPr="001B7F35" w:rsidRDefault="007A745E" w:rsidP="007A745E">
      <w:pPr>
        <w:spacing w:before="60"/>
        <w:rPr>
          <w:ins w:id="8098" w:author="Ngoc Le Van Truong" w:date="2023-04-28T11:43:00Z"/>
          <w:rFonts w:ascii="Times New Roman" w:hAnsi="Times New Roman"/>
          <w:bCs/>
          <w:sz w:val="26"/>
          <w:szCs w:val="26"/>
        </w:rPr>
      </w:pPr>
      <w:ins w:id="8099" w:author="Ngoc Le Van Truong" w:date="2023-04-28T11:43:00Z">
        <w:r w:rsidRPr="001B7F35">
          <w:rPr>
            <w:rFonts w:ascii="Times New Roman" w:hAnsi="Times New Roman"/>
            <w:bCs/>
            <w:sz w:val="26"/>
            <w:szCs w:val="26"/>
          </w:rPr>
          <w:t>…..…………………………………………………………………………………………</w:t>
        </w:r>
      </w:ins>
    </w:p>
    <w:p w14:paraId="6B38FBAB" w14:textId="77777777" w:rsidR="007A745E" w:rsidRPr="007A745E" w:rsidRDefault="007A745E" w:rsidP="007A745E">
      <w:pPr>
        <w:spacing w:before="60"/>
        <w:rPr>
          <w:ins w:id="8100" w:author="Ngoc Le Van Truong" w:date="2023-04-28T11:43:00Z"/>
          <w:rFonts w:ascii="Times New Roman" w:hAnsi="Times New Roman"/>
          <w:bCs/>
          <w:sz w:val="26"/>
          <w:szCs w:val="26"/>
        </w:rPr>
      </w:pPr>
      <w:ins w:id="8101" w:author="Ngoc Le Van Truong" w:date="2023-04-28T11:43:00Z">
        <w:r w:rsidRPr="007A745E">
          <w:rPr>
            <w:rFonts w:ascii="Times New Roman" w:hAnsi="Times New Roman"/>
            <w:bCs/>
            <w:sz w:val="26"/>
            <w:szCs w:val="26"/>
          </w:rPr>
          <w:t>…..…………………………………………………………………………………………</w:t>
        </w:r>
      </w:ins>
    </w:p>
    <w:p w14:paraId="51B145B1"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8CB6BAC"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4EEE6D31"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Cơ chế tài chính</w:t>
      </w:r>
    </w:p>
    <w:p w14:paraId="2BDFC41F"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01AADE0B" w14:textId="77777777" w:rsidR="007A745E" w:rsidRPr="001B7F35" w:rsidRDefault="007A745E" w:rsidP="007A745E">
      <w:pPr>
        <w:spacing w:before="60"/>
        <w:rPr>
          <w:ins w:id="8102" w:author="Ngoc Le Van Truong" w:date="2023-04-28T11:43:00Z"/>
          <w:rFonts w:ascii="Times New Roman" w:hAnsi="Times New Roman"/>
          <w:bCs/>
          <w:sz w:val="26"/>
          <w:szCs w:val="26"/>
        </w:rPr>
      </w:pPr>
      <w:ins w:id="8103" w:author="Ngoc Le Van Truong" w:date="2023-04-28T11:43:00Z">
        <w:r w:rsidRPr="001B7F35">
          <w:rPr>
            <w:rFonts w:ascii="Times New Roman" w:hAnsi="Times New Roman"/>
            <w:bCs/>
            <w:sz w:val="26"/>
            <w:szCs w:val="26"/>
          </w:rPr>
          <w:t>…..…………………………………………………………………………………………</w:t>
        </w:r>
      </w:ins>
    </w:p>
    <w:p w14:paraId="1314F12A" w14:textId="77777777" w:rsidR="007A745E" w:rsidRPr="001B7F35" w:rsidRDefault="007A745E" w:rsidP="007A745E">
      <w:pPr>
        <w:spacing w:before="60"/>
        <w:rPr>
          <w:ins w:id="8104" w:author="Ngoc Le Van Truong" w:date="2023-04-28T11:43:00Z"/>
          <w:rFonts w:ascii="Times New Roman" w:hAnsi="Times New Roman"/>
          <w:bCs/>
          <w:sz w:val="26"/>
          <w:szCs w:val="26"/>
        </w:rPr>
      </w:pPr>
      <w:ins w:id="8105" w:author="Ngoc Le Van Truong" w:date="2023-04-28T11:43:00Z">
        <w:r w:rsidRPr="001B7F35">
          <w:rPr>
            <w:rFonts w:ascii="Times New Roman" w:hAnsi="Times New Roman"/>
            <w:bCs/>
            <w:sz w:val="26"/>
            <w:szCs w:val="26"/>
          </w:rPr>
          <w:t>…..…………………………………………………………………………………………</w:t>
        </w:r>
      </w:ins>
    </w:p>
    <w:p w14:paraId="25748F56" w14:textId="77777777" w:rsidR="007A745E" w:rsidRPr="007A745E" w:rsidRDefault="007A745E" w:rsidP="007A745E">
      <w:pPr>
        <w:spacing w:before="60"/>
        <w:rPr>
          <w:ins w:id="8106" w:author="Ngoc Le Van Truong" w:date="2023-04-28T11:43:00Z"/>
          <w:rFonts w:ascii="Times New Roman" w:hAnsi="Times New Roman"/>
          <w:bCs/>
          <w:sz w:val="26"/>
          <w:szCs w:val="26"/>
        </w:rPr>
      </w:pPr>
      <w:ins w:id="8107" w:author="Ngoc Le Van Truong" w:date="2023-04-28T11:43:00Z">
        <w:r w:rsidRPr="007A745E">
          <w:rPr>
            <w:rFonts w:ascii="Times New Roman" w:hAnsi="Times New Roman"/>
            <w:bCs/>
            <w:sz w:val="26"/>
            <w:szCs w:val="26"/>
          </w:rPr>
          <w:t>…..…………………………………………………………………………………………</w:t>
        </w:r>
      </w:ins>
    </w:p>
    <w:p w14:paraId="4273B280"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B93BF26"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E190F2A"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Khác</w:t>
      </w:r>
    </w:p>
    <w:p w14:paraId="42678990"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0E1B850" w14:textId="77777777" w:rsidR="007A745E" w:rsidRPr="001B7F35" w:rsidRDefault="007A745E" w:rsidP="007A745E">
      <w:pPr>
        <w:spacing w:before="60"/>
        <w:rPr>
          <w:ins w:id="8108" w:author="Ngoc Le Van Truong" w:date="2023-04-28T11:43:00Z"/>
          <w:rFonts w:ascii="Times New Roman" w:hAnsi="Times New Roman"/>
          <w:bCs/>
          <w:sz w:val="26"/>
          <w:szCs w:val="26"/>
        </w:rPr>
      </w:pPr>
      <w:ins w:id="8109" w:author="Ngoc Le Van Truong" w:date="2023-04-28T11:43:00Z">
        <w:r w:rsidRPr="001B7F35">
          <w:rPr>
            <w:rFonts w:ascii="Times New Roman" w:hAnsi="Times New Roman"/>
            <w:bCs/>
            <w:sz w:val="26"/>
            <w:szCs w:val="26"/>
          </w:rPr>
          <w:t>…..…………………………………………………………………………………………</w:t>
        </w:r>
      </w:ins>
    </w:p>
    <w:p w14:paraId="4E68BD4A" w14:textId="77777777" w:rsidR="007A745E" w:rsidRPr="001B7F35" w:rsidRDefault="007A745E" w:rsidP="007A745E">
      <w:pPr>
        <w:spacing w:before="60"/>
        <w:rPr>
          <w:ins w:id="8110" w:author="Ngoc Le Van Truong" w:date="2023-04-28T11:43:00Z"/>
          <w:rFonts w:ascii="Times New Roman" w:hAnsi="Times New Roman"/>
          <w:bCs/>
          <w:sz w:val="26"/>
          <w:szCs w:val="26"/>
        </w:rPr>
      </w:pPr>
      <w:ins w:id="8111" w:author="Ngoc Le Van Truong" w:date="2023-04-28T11:43:00Z">
        <w:r w:rsidRPr="001B7F35">
          <w:rPr>
            <w:rFonts w:ascii="Times New Roman" w:hAnsi="Times New Roman"/>
            <w:bCs/>
            <w:sz w:val="26"/>
            <w:szCs w:val="26"/>
          </w:rPr>
          <w:t>…..…………………………………………………………………………………………</w:t>
        </w:r>
      </w:ins>
    </w:p>
    <w:p w14:paraId="23328CC3" w14:textId="77777777" w:rsidR="007A745E" w:rsidRPr="007A745E" w:rsidRDefault="007A745E" w:rsidP="007A745E">
      <w:pPr>
        <w:spacing w:before="60"/>
        <w:rPr>
          <w:ins w:id="8112" w:author="Ngoc Le Van Truong" w:date="2023-04-28T11:43:00Z"/>
          <w:rFonts w:ascii="Times New Roman" w:hAnsi="Times New Roman"/>
          <w:bCs/>
          <w:sz w:val="26"/>
          <w:szCs w:val="26"/>
        </w:rPr>
      </w:pPr>
      <w:ins w:id="8113" w:author="Ngoc Le Van Truong" w:date="2023-04-28T11:43:00Z">
        <w:r w:rsidRPr="007A745E">
          <w:rPr>
            <w:rFonts w:ascii="Times New Roman" w:hAnsi="Times New Roman"/>
            <w:bCs/>
            <w:sz w:val="26"/>
            <w:szCs w:val="26"/>
          </w:rPr>
          <w:t>…..…………………………………………………………………………………………</w:t>
        </w:r>
      </w:ins>
    </w:p>
    <w:p w14:paraId="191521D9"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5AC02EB6"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7E595BAD" w14:textId="77777777" w:rsidR="00564950" w:rsidRPr="009A7CF2" w:rsidRDefault="00564950" w:rsidP="00564950">
      <w:pPr>
        <w:spacing w:before="60"/>
        <w:rPr>
          <w:ins w:id="8114" w:author="admin" w:date="2023-04-27T22:32:00Z"/>
          <w:rFonts w:ascii="Times New Roman" w:hAnsi="Times New Roman"/>
          <w:b/>
          <w:bCs/>
          <w:sz w:val="26"/>
          <w:szCs w:val="26"/>
        </w:rPr>
      </w:pPr>
      <w:ins w:id="8115" w:author="admin" w:date="2023-04-27T22:32:00Z">
        <w:r w:rsidRPr="000C03FA">
          <w:rPr>
            <w:rFonts w:ascii="Times New Roman" w:hAnsi="Times New Roman"/>
            <w:b/>
            <w:bCs/>
            <w:sz w:val="26"/>
            <w:szCs w:val="26"/>
          </w:rPr>
          <w:t>X</w:t>
        </w:r>
        <w:r w:rsidRPr="000C03FA">
          <w:rPr>
            <w:rFonts w:ascii="Times New Roman" w:hAnsi="Times New Roman"/>
            <w:b/>
            <w:bCs/>
            <w:sz w:val="26"/>
            <w:szCs w:val="26"/>
            <w:lang w:val="vi-VN"/>
          </w:rPr>
          <w:t xml:space="preserve">. ĐÁNH GIÁ </w:t>
        </w:r>
        <w:r>
          <w:rPr>
            <w:rFonts w:ascii="Times New Roman" w:hAnsi="Times New Roman"/>
            <w:b/>
            <w:bCs/>
            <w:sz w:val="26"/>
            <w:szCs w:val="26"/>
          </w:rPr>
          <w:t xml:space="preserve">NHỮNG BẤT CẬP, CẦN SỬA ĐỔI CỦA VĂN BẢN QUY ĐỊNH VỀ CẤP CỨU </w:t>
        </w:r>
      </w:ins>
    </w:p>
    <w:p w14:paraId="451EF60E" w14:textId="77777777" w:rsidR="00564950" w:rsidRPr="000C03FA" w:rsidRDefault="00564950">
      <w:pPr>
        <w:numPr>
          <w:ilvl w:val="0"/>
          <w:numId w:val="62"/>
        </w:numPr>
        <w:spacing w:before="60"/>
        <w:jc w:val="both"/>
        <w:rPr>
          <w:ins w:id="8116" w:author="admin" w:date="2023-04-27T22:32:00Z"/>
          <w:rFonts w:ascii="Times New Roman" w:hAnsi="Times New Roman"/>
          <w:color w:val="111111"/>
          <w:sz w:val="26"/>
          <w:szCs w:val="26"/>
        </w:rPr>
        <w:pPrChange w:id="8117" w:author="Ngoc Le Van Truong" w:date="2023-04-28T11:43:00Z">
          <w:pPr>
            <w:numPr>
              <w:numId w:val="42"/>
            </w:numPr>
            <w:spacing w:before="60"/>
            <w:ind w:left="360" w:hanging="360"/>
            <w:jc w:val="both"/>
          </w:pPr>
        </w:pPrChange>
      </w:pPr>
      <w:ins w:id="8118" w:author="admin" w:date="2023-04-27T22:32:00Z">
        <w:r>
          <w:rPr>
            <w:rFonts w:ascii="Times New Roman" w:hAnsi="Times New Roman"/>
            <w:color w:val="111111"/>
            <w:sz w:val="26"/>
            <w:szCs w:val="26"/>
          </w:rPr>
          <w:t xml:space="preserve">Quy chế cấp cứu, </w:t>
        </w:r>
        <w:r>
          <w:t xml:space="preserve">Hồi sức tích cực và Chống độc ban hành tại Quyết định số </w:t>
        </w:r>
        <w:r>
          <w:rPr>
            <w:lang w:val="fr-FR"/>
          </w:rPr>
          <w:t>01/2008/QĐ-BYT ngày 21/01/2008 của Bộ Y tế</w:t>
        </w:r>
      </w:ins>
    </w:p>
    <w:p w14:paraId="4FD25AD1" w14:textId="77777777" w:rsidR="00564950" w:rsidRPr="000C03FA" w:rsidRDefault="00564950" w:rsidP="00564950">
      <w:pPr>
        <w:pStyle w:val="ListParagraph"/>
        <w:spacing w:before="60"/>
        <w:ind w:left="0"/>
        <w:contextualSpacing w:val="0"/>
        <w:rPr>
          <w:ins w:id="8119" w:author="admin" w:date="2023-04-27T22:32:00Z"/>
          <w:rFonts w:ascii="Times New Roman" w:hAnsi="Times New Roman"/>
          <w:sz w:val="26"/>
          <w:szCs w:val="26"/>
        </w:rPr>
      </w:pPr>
      <w:ins w:id="8120" w:author="admin" w:date="2023-04-27T22:32:00Z">
        <w:r w:rsidRPr="000C03FA">
          <w:rPr>
            <w:rFonts w:ascii="Times New Roman" w:hAnsi="Times New Roman"/>
            <w:sz w:val="26"/>
            <w:szCs w:val="26"/>
          </w:rPr>
          <w:t>……………………………………………………………………………………………….</w:t>
        </w:r>
      </w:ins>
    </w:p>
    <w:p w14:paraId="53F2D4B3" w14:textId="77777777" w:rsidR="00564950" w:rsidRPr="000C03FA" w:rsidRDefault="00564950" w:rsidP="00564950">
      <w:pPr>
        <w:pStyle w:val="ListParagraph"/>
        <w:spacing w:before="60"/>
        <w:ind w:left="0"/>
        <w:contextualSpacing w:val="0"/>
        <w:rPr>
          <w:ins w:id="8121" w:author="admin" w:date="2023-04-27T22:32:00Z"/>
          <w:rFonts w:ascii="Times New Roman" w:hAnsi="Times New Roman"/>
          <w:sz w:val="26"/>
          <w:szCs w:val="26"/>
        </w:rPr>
      </w:pPr>
      <w:ins w:id="8122" w:author="admin" w:date="2023-04-27T22:32:00Z">
        <w:r w:rsidRPr="000C03FA">
          <w:rPr>
            <w:rFonts w:ascii="Times New Roman" w:hAnsi="Times New Roman"/>
            <w:sz w:val="26"/>
            <w:szCs w:val="26"/>
          </w:rPr>
          <w:t>……………………………………………………………………………………………….</w:t>
        </w:r>
      </w:ins>
    </w:p>
    <w:p w14:paraId="25D6A986" w14:textId="77777777" w:rsidR="00564950" w:rsidRPr="000C03FA" w:rsidRDefault="00564950" w:rsidP="00564950">
      <w:pPr>
        <w:pStyle w:val="ListParagraph"/>
        <w:spacing w:before="60"/>
        <w:ind w:left="0"/>
        <w:contextualSpacing w:val="0"/>
        <w:rPr>
          <w:ins w:id="8123" w:author="admin" w:date="2023-04-27T22:32:00Z"/>
          <w:rFonts w:ascii="Times New Roman" w:hAnsi="Times New Roman"/>
          <w:sz w:val="26"/>
          <w:szCs w:val="26"/>
        </w:rPr>
      </w:pPr>
      <w:ins w:id="8124" w:author="admin" w:date="2023-04-27T22:32:00Z">
        <w:r w:rsidRPr="000C03FA">
          <w:rPr>
            <w:rFonts w:ascii="Times New Roman" w:hAnsi="Times New Roman"/>
            <w:sz w:val="26"/>
            <w:szCs w:val="26"/>
          </w:rPr>
          <w:t>……………………………………………………………………………………………….</w:t>
        </w:r>
      </w:ins>
    </w:p>
    <w:p w14:paraId="373252FF" w14:textId="77777777" w:rsidR="00564950" w:rsidRPr="000C03FA" w:rsidRDefault="00564950" w:rsidP="00564950">
      <w:pPr>
        <w:pStyle w:val="ListParagraph"/>
        <w:spacing w:before="60"/>
        <w:ind w:left="0"/>
        <w:contextualSpacing w:val="0"/>
        <w:rPr>
          <w:ins w:id="8125" w:author="admin" w:date="2023-04-27T22:32:00Z"/>
          <w:rFonts w:ascii="Times New Roman" w:hAnsi="Times New Roman"/>
          <w:sz w:val="26"/>
          <w:szCs w:val="26"/>
        </w:rPr>
      </w:pPr>
      <w:ins w:id="8126" w:author="admin" w:date="2023-04-27T22:32:00Z">
        <w:r w:rsidRPr="000C03FA">
          <w:rPr>
            <w:rFonts w:ascii="Times New Roman" w:hAnsi="Times New Roman"/>
            <w:sz w:val="26"/>
            <w:szCs w:val="26"/>
          </w:rPr>
          <w:t>……………………………………………………………………………………………….</w:t>
        </w:r>
      </w:ins>
    </w:p>
    <w:p w14:paraId="20A6C7E5" w14:textId="77777777" w:rsidR="00564950" w:rsidRPr="000C03FA" w:rsidRDefault="00564950" w:rsidP="00564950">
      <w:pPr>
        <w:pStyle w:val="ListParagraph"/>
        <w:spacing w:before="60"/>
        <w:ind w:left="0"/>
        <w:contextualSpacing w:val="0"/>
        <w:rPr>
          <w:ins w:id="8127" w:author="admin" w:date="2023-04-27T22:32:00Z"/>
          <w:rFonts w:ascii="Times New Roman" w:hAnsi="Times New Roman"/>
          <w:sz w:val="26"/>
          <w:szCs w:val="26"/>
        </w:rPr>
      </w:pPr>
      <w:ins w:id="8128" w:author="admin" w:date="2023-04-27T22:32:00Z">
        <w:r w:rsidRPr="000C03FA">
          <w:rPr>
            <w:rFonts w:ascii="Times New Roman" w:hAnsi="Times New Roman"/>
            <w:sz w:val="26"/>
            <w:szCs w:val="26"/>
          </w:rPr>
          <w:t>……………………………………………………………………………………………….</w:t>
        </w:r>
      </w:ins>
    </w:p>
    <w:p w14:paraId="394F6C11" w14:textId="77777777" w:rsidR="00564950" w:rsidRPr="000C03FA" w:rsidRDefault="00564950" w:rsidP="00564950">
      <w:pPr>
        <w:pStyle w:val="ListParagraph"/>
        <w:spacing w:before="60"/>
        <w:ind w:left="0"/>
        <w:contextualSpacing w:val="0"/>
        <w:rPr>
          <w:ins w:id="8129" w:author="admin" w:date="2023-04-27T22:32:00Z"/>
          <w:rFonts w:ascii="Times New Roman" w:hAnsi="Times New Roman"/>
          <w:sz w:val="26"/>
          <w:szCs w:val="26"/>
        </w:rPr>
      </w:pPr>
      <w:ins w:id="8130" w:author="admin" w:date="2023-04-27T22:32:00Z">
        <w:r w:rsidRPr="000C03FA">
          <w:rPr>
            <w:rFonts w:ascii="Times New Roman" w:hAnsi="Times New Roman"/>
            <w:sz w:val="26"/>
            <w:szCs w:val="26"/>
          </w:rPr>
          <w:t>……………………………………………………………………………………………….</w:t>
        </w:r>
      </w:ins>
    </w:p>
    <w:p w14:paraId="36F193C8" w14:textId="77777777" w:rsidR="00564950" w:rsidRPr="000C03FA" w:rsidRDefault="00564950" w:rsidP="00564950">
      <w:pPr>
        <w:pStyle w:val="ListParagraph"/>
        <w:spacing w:before="60"/>
        <w:ind w:left="0"/>
        <w:contextualSpacing w:val="0"/>
        <w:rPr>
          <w:ins w:id="8131" w:author="admin" w:date="2023-04-27T22:32:00Z"/>
          <w:rFonts w:ascii="Times New Roman" w:hAnsi="Times New Roman"/>
          <w:sz w:val="26"/>
          <w:szCs w:val="26"/>
        </w:rPr>
      </w:pPr>
      <w:ins w:id="8132" w:author="admin" w:date="2023-04-27T22:32:00Z">
        <w:r w:rsidRPr="000C03FA">
          <w:rPr>
            <w:rFonts w:ascii="Times New Roman" w:hAnsi="Times New Roman"/>
            <w:sz w:val="26"/>
            <w:szCs w:val="26"/>
          </w:rPr>
          <w:t>……………………………………………………………………………………………….</w:t>
        </w:r>
      </w:ins>
    </w:p>
    <w:p w14:paraId="6CBF1DB2" w14:textId="77777777" w:rsidR="00564950" w:rsidRPr="000C03FA" w:rsidRDefault="00564950" w:rsidP="00564950">
      <w:pPr>
        <w:pStyle w:val="ListParagraph"/>
        <w:spacing w:before="60"/>
        <w:ind w:left="0"/>
        <w:contextualSpacing w:val="0"/>
        <w:rPr>
          <w:ins w:id="8133" w:author="admin" w:date="2023-04-27T22:32:00Z"/>
          <w:rFonts w:ascii="Times New Roman" w:hAnsi="Times New Roman"/>
          <w:sz w:val="26"/>
          <w:szCs w:val="26"/>
        </w:rPr>
      </w:pPr>
      <w:ins w:id="8134" w:author="admin" w:date="2023-04-27T22:32:00Z">
        <w:r w:rsidRPr="000C03FA">
          <w:rPr>
            <w:rFonts w:ascii="Times New Roman" w:hAnsi="Times New Roman"/>
            <w:sz w:val="26"/>
            <w:szCs w:val="26"/>
          </w:rPr>
          <w:t>……………………………………………………………………………………………….</w:t>
        </w:r>
      </w:ins>
    </w:p>
    <w:p w14:paraId="7AE31EC9" w14:textId="77777777" w:rsidR="00564950" w:rsidRPr="000C03FA" w:rsidRDefault="00564950" w:rsidP="00564950">
      <w:pPr>
        <w:pStyle w:val="ListParagraph"/>
        <w:spacing w:before="60"/>
        <w:ind w:left="0"/>
        <w:contextualSpacing w:val="0"/>
        <w:rPr>
          <w:ins w:id="8135" w:author="admin" w:date="2023-04-27T22:32:00Z"/>
          <w:rFonts w:ascii="Times New Roman" w:hAnsi="Times New Roman"/>
          <w:sz w:val="26"/>
          <w:szCs w:val="26"/>
        </w:rPr>
      </w:pPr>
      <w:ins w:id="8136" w:author="admin" w:date="2023-04-27T22:32:00Z">
        <w:r w:rsidRPr="000C03FA">
          <w:rPr>
            <w:rFonts w:ascii="Times New Roman" w:hAnsi="Times New Roman"/>
            <w:sz w:val="26"/>
            <w:szCs w:val="26"/>
          </w:rPr>
          <w:t>……………………………………………………………………………………………….</w:t>
        </w:r>
      </w:ins>
    </w:p>
    <w:p w14:paraId="7620FF39" w14:textId="77777777" w:rsidR="00564950" w:rsidRPr="000C03FA" w:rsidRDefault="00564950" w:rsidP="00564950">
      <w:pPr>
        <w:pStyle w:val="ListParagraph"/>
        <w:spacing w:before="60"/>
        <w:ind w:left="0"/>
        <w:contextualSpacing w:val="0"/>
        <w:rPr>
          <w:ins w:id="8137" w:author="admin" w:date="2023-04-27T22:32:00Z"/>
          <w:rFonts w:ascii="Times New Roman" w:hAnsi="Times New Roman"/>
          <w:sz w:val="26"/>
          <w:szCs w:val="26"/>
        </w:rPr>
      </w:pPr>
      <w:ins w:id="8138" w:author="admin" w:date="2023-04-27T22:32:00Z">
        <w:r w:rsidRPr="000C03FA">
          <w:rPr>
            <w:rFonts w:ascii="Times New Roman" w:hAnsi="Times New Roman"/>
            <w:sz w:val="26"/>
            <w:szCs w:val="26"/>
          </w:rPr>
          <w:t>……………………………………………………………………………………………….</w:t>
        </w:r>
      </w:ins>
    </w:p>
    <w:p w14:paraId="6AEC37CC" w14:textId="77777777" w:rsidR="00564950" w:rsidRPr="000C03FA" w:rsidRDefault="00564950" w:rsidP="00564950">
      <w:pPr>
        <w:pStyle w:val="ListParagraph"/>
        <w:spacing w:before="60"/>
        <w:ind w:left="0"/>
        <w:contextualSpacing w:val="0"/>
        <w:rPr>
          <w:ins w:id="8139" w:author="admin" w:date="2023-04-27T22:32:00Z"/>
          <w:rFonts w:ascii="Times New Roman" w:hAnsi="Times New Roman"/>
          <w:sz w:val="26"/>
          <w:szCs w:val="26"/>
        </w:rPr>
      </w:pPr>
      <w:ins w:id="8140" w:author="admin" w:date="2023-04-27T22:32:00Z">
        <w:r w:rsidRPr="000C03FA">
          <w:rPr>
            <w:rFonts w:ascii="Times New Roman" w:hAnsi="Times New Roman"/>
            <w:sz w:val="26"/>
            <w:szCs w:val="26"/>
          </w:rPr>
          <w:t>……………………………………………………………………………………………….</w:t>
        </w:r>
      </w:ins>
    </w:p>
    <w:p w14:paraId="03258453" w14:textId="77777777" w:rsidR="00564950" w:rsidRPr="000C03FA" w:rsidRDefault="00564950" w:rsidP="00564950">
      <w:pPr>
        <w:pStyle w:val="ListParagraph"/>
        <w:spacing w:before="60"/>
        <w:ind w:left="0"/>
        <w:contextualSpacing w:val="0"/>
        <w:rPr>
          <w:ins w:id="8141" w:author="admin" w:date="2023-04-27T22:32:00Z"/>
          <w:rFonts w:ascii="Times New Roman" w:hAnsi="Times New Roman"/>
          <w:sz w:val="26"/>
          <w:szCs w:val="26"/>
        </w:rPr>
      </w:pPr>
      <w:ins w:id="8142" w:author="admin" w:date="2023-04-27T22:32:00Z">
        <w:r w:rsidRPr="000C03FA">
          <w:rPr>
            <w:rFonts w:ascii="Times New Roman" w:hAnsi="Times New Roman"/>
            <w:sz w:val="26"/>
            <w:szCs w:val="26"/>
          </w:rPr>
          <w:t>……………………………………………………………………………………………….</w:t>
        </w:r>
      </w:ins>
    </w:p>
    <w:p w14:paraId="51521754" w14:textId="77777777" w:rsidR="00564950" w:rsidRPr="000C03FA" w:rsidRDefault="00564950" w:rsidP="00564950">
      <w:pPr>
        <w:pStyle w:val="ListParagraph"/>
        <w:spacing w:before="60"/>
        <w:ind w:left="0"/>
        <w:contextualSpacing w:val="0"/>
        <w:rPr>
          <w:ins w:id="8143" w:author="admin" w:date="2023-04-27T22:32:00Z"/>
          <w:rFonts w:ascii="Times New Roman" w:hAnsi="Times New Roman"/>
          <w:sz w:val="26"/>
          <w:szCs w:val="26"/>
        </w:rPr>
      </w:pPr>
      <w:ins w:id="8144" w:author="admin" w:date="2023-04-27T22:32:00Z">
        <w:r w:rsidRPr="000C03FA">
          <w:rPr>
            <w:rFonts w:ascii="Times New Roman" w:hAnsi="Times New Roman"/>
            <w:sz w:val="26"/>
            <w:szCs w:val="26"/>
          </w:rPr>
          <w:t>……………………………………………………………………………………………….</w:t>
        </w:r>
      </w:ins>
    </w:p>
    <w:p w14:paraId="5555CDAE" w14:textId="77777777" w:rsidR="00564950" w:rsidRPr="000C03FA" w:rsidRDefault="00564950" w:rsidP="00564950">
      <w:pPr>
        <w:pStyle w:val="ListParagraph"/>
        <w:spacing w:before="60"/>
        <w:ind w:left="0"/>
        <w:contextualSpacing w:val="0"/>
        <w:rPr>
          <w:ins w:id="8145" w:author="admin" w:date="2023-04-27T22:32:00Z"/>
          <w:rFonts w:ascii="Times New Roman" w:hAnsi="Times New Roman"/>
          <w:sz w:val="26"/>
          <w:szCs w:val="26"/>
        </w:rPr>
      </w:pPr>
      <w:ins w:id="8146" w:author="admin" w:date="2023-04-27T22:32:00Z">
        <w:r w:rsidRPr="000C03FA">
          <w:rPr>
            <w:rFonts w:ascii="Times New Roman" w:hAnsi="Times New Roman"/>
            <w:sz w:val="26"/>
            <w:szCs w:val="26"/>
          </w:rPr>
          <w:lastRenderedPageBreak/>
          <w:t>……………………………………………………………………………………………….</w:t>
        </w:r>
      </w:ins>
    </w:p>
    <w:p w14:paraId="57C066B9" w14:textId="77777777" w:rsidR="00564950" w:rsidRPr="000C03FA" w:rsidRDefault="00564950" w:rsidP="00564950">
      <w:pPr>
        <w:pStyle w:val="ListParagraph"/>
        <w:spacing w:before="60"/>
        <w:ind w:left="0"/>
        <w:contextualSpacing w:val="0"/>
        <w:rPr>
          <w:ins w:id="8147" w:author="admin" w:date="2023-04-27T22:32:00Z"/>
          <w:rFonts w:ascii="Times New Roman" w:hAnsi="Times New Roman"/>
          <w:sz w:val="26"/>
          <w:szCs w:val="26"/>
        </w:rPr>
      </w:pPr>
      <w:ins w:id="8148" w:author="admin" w:date="2023-04-27T22:32:00Z">
        <w:r w:rsidRPr="000C03FA">
          <w:rPr>
            <w:rFonts w:ascii="Times New Roman" w:hAnsi="Times New Roman"/>
            <w:sz w:val="26"/>
            <w:szCs w:val="26"/>
          </w:rPr>
          <w:t>……………………………………………………………………………………………….</w:t>
        </w:r>
      </w:ins>
    </w:p>
    <w:p w14:paraId="0B31B13C" w14:textId="77777777" w:rsidR="00564950" w:rsidRPr="000C03FA" w:rsidRDefault="00564950" w:rsidP="00564950">
      <w:pPr>
        <w:pStyle w:val="ListParagraph"/>
        <w:spacing w:before="60"/>
        <w:ind w:left="0"/>
        <w:contextualSpacing w:val="0"/>
        <w:rPr>
          <w:ins w:id="8149" w:author="admin" w:date="2023-04-27T22:32:00Z"/>
          <w:rFonts w:ascii="Times New Roman" w:hAnsi="Times New Roman"/>
          <w:sz w:val="26"/>
          <w:szCs w:val="26"/>
        </w:rPr>
      </w:pPr>
      <w:ins w:id="8150" w:author="admin" w:date="2023-04-27T22:32:00Z">
        <w:r w:rsidRPr="000C03FA">
          <w:rPr>
            <w:rFonts w:ascii="Times New Roman" w:hAnsi="Times New Roman"/>
            <w:sz w:val="26"/>
            <w:szCs w:val="26"/>
          </w:rPr>
          <w:t>……………………………………………………………………………………………….</w:t>
        </w:r>
      </w:ins>
    </w:p>
    <w:p w14:paraId="0C68FF1A" w14:textId="77777777" w:rsidR="00564950" w:rsidRPr="000C03FA" w:rsidRDefault="00564950" w:rsidP="00564950">
      <w:pPr>
        <w:pStyle w:val="ListParagraph"/>
        <w:spacing w:before="60"/>
        <w:ind w:left="0"/>
        <w:contextualSpacing w:val="0"/>
        <w:rPr>
          <w:ins w:id="8151" w:author="admin" w:date="2023-04-27T22:32:00Z"/>
          <w:rFonts w:ascii="Times New Roman" w:hAnsi="Times New Roman"/>
          <w:sz w:val="26"/>
          <w:szCs w:val="26"/>
        </w:rPr>
      </w:pPr>
      <w:ins w:id="8152" w:author="admin" w:date="2023-04-27T22:32:00Z">
        <w:r w:rsidRPr="000C03FA">
          <w:rPr>
            <w:rFonts w:ascii="Times New Roman" w:hAnsi="Times New Roman"/>
            <w:sz w:val="26"/>
            <w:szCs w:val="26"/>
          </w:rPr>
          <w:t>……………………………………………………………………………………………….</w:t>
        </w:r>
      </w:ins>
    </w:p>
    <w:p w14:paraId="330F33AE" w14:textId="77777777" w:rsidR="00564950" w:rsidRPr="009A7CF2" w:rsidRDefault="00564950">
      <w:pPr>
        <w:numPr>
          <w:ilvl w:val="0"/>
          <w:numId w:val="62"/>
        </w:numPr>
        <w:spacing w:before="60"/>
        <w:jc w:val="both"/>
        <w:rPr>
          <w:ins w:id="8153" w:author="admin" w:date="2023-04-27T22:32:00Z"/>
          <w:rFonts w:ascii="Times New Roman" w:hAnsi="Times New Roman"/>
          <w:color w:val="111111"/>
          <w:sz w:val="26"/>
          <w:szCs w:val="26"/>
        </w:rPr>
        <w:pPrChange w:id="8154" w:author="Ngoc Le Van Truong" w:date="2023-04-28T11:43:00Z">
          <w:pPr>
            <w:numPr>
              <w:numId w:val="42"/>
            </w:numPr>
            <w:spacing w:before="60"/>
            <w:ind w:left="360" w:hanging="360"/>
            <w:jc w:val="both"/>
          </w:pPr>
        </w:pPrChange>
      </w:pPr>
      <w:ins w:id="8155" w:author="admin" w:date="2023-04-27T22:32:00Z">
        <w:r w:rsidRPr="009A7CF2">
          <w:rPr>
            <w:rFonts w:ascii="Times New Roman" w:hAnsi="Times New Roman"/>
            <w:sz w:val="26"/>
            <w:szCs w:val="26"/>
          </w:rPr>
          <w:t>Danh mục Vali thuốc cấp cứu, Vali dụng cụ cấp cứu, Danh mục thuốc thiết yếu và danh mục trang thiết bị thiết yếu trang bị trên xe ô tô cứu thương cho một kíp cấp cứu ngoại viện ban hành tại Quyết định số 3385/QĐ-BYT</w:t>
        </w:r>
        <w:r w:rsidRPr="009A7CF2">
          <w:rPr>
            <w:rFonts w:ascii="Times New Roman" w:hAnsi="Times New Roman"/>
            <w:sz w:val="26"/>
            <w:szCs w:val="26"/>
            <w:lang w:val="fr-FR"/>
          </w:rPr>
          <w:t xml:space="preserve"> ngày 18/09/2012 của Bộ Y tế</w:t>
        </w:r>
      </w:ins>
    </w:p>
    <w:p w14:paraId="693E6CA1" w14:textId="77777777" w:rsidR="00564950" w:rsidRPr="000C03FA" w:rsidRDefault="00564950" w:rsidP="00564950">
      <w:pPr>
        <w:pStyle w:val="ListParagraph"/>
        <w:spacing w:before="60"/>
        <w:ind w:left="0"/>
        <w:contextualSpacing w:val="0"/>
        <w:rPr>
          <w:ins w:id="8156" w:author="admin" w:date="2023-04-27T22:32:00Z"/>
          <w:rFonts w:ascii="Times New Roman" w:hAnsi="Times New Roman"/>
          <w:sz w:val="26"/>
          <w:szCs w:val="26"/>
        </w:rPr>
      </w:pPr>
      <w:ins w:id="8157" w:author="admin" w:date="2023-04-27T22:32:00Z">
        <w:r w:rsidRPr="000C03FA">
          <w:rPr>
            <w:rFonts w:ascii="Times New Roman" w:hAnsi="Times New Roman"/>
            <w:sz w:val="26"/>
            <w:szCs w:val="26"/>
          </w:rPr>
          <w:t>……………………………………………………………………………………………….</w:t>
        </w:r>
      </w:ins>
    </w:p>
    <w:p w14:paraId="1ADA5533" w14:textId="77777777" w:rsidR="00564950" w:rsidRPr="000C03FA" w:rsidRDefault="00564950" w:rsidP="00564950">
      <w:pPr>
        <w:pStyle w:val="ListParagraph"/>
        <w:spacing w:before="60"/>
        <w:ind w:left="0"/>
        <w:contextualSpacing w:val="0"/>
        <w:rPr>
          <w:ins w:id="8158" w:author="admin" w:date="2023-04-27T22:32:00Z"/>
          <w:rFonts w:ascii="Times New Roman" w:hAnsi="Times New Roman"/>
          <w:sz w:val="26"/>
          <w:szCs w:val="26"/>
        </w:rPr>
      </w:pPr>
      <w:ins w:id="8159" w:author="admin" w:date="2023-04-27T22:32:00Z">
        <w:r w:rsidRPr="000C03FA">
          <w:rPr>
            <w:rFonts w:ascii="Times New Roman" w:hAnsi="Times New Roman"/>
            <w:sz w:val="26"/>
            <w:szCs w:val="26"/>
          </w:rPr>
          <w:t>……………………………………………………………………………………………….</w:t>
        </w:r>
      </w:ins>
    </w:p>
    <w:p w14:paraId="450350E8" w14:textId="77777777" w:rsidR="00564950" w:rsidRPr="000C03FA" w:rsidRDefault="00564950" w:rsidP="00564950">
      <w:pPr>
        <w:pStyle w:val="ListParagraph"/>
        <w:spacing w:before="60"/>
        <w:ind w:left="0"/>
        <w:contextualSpacing w:val="0"/>
        <w:rPr>
          <w:ins w:id="8160" w:author="admin" w:date="2023-04-27T22:32:00Z"/>
          <w:rFonts w:ascii="Times New Roman" w:hAnsi="Times New Roman"/>
          <w:sz w:val="26"/>
          <w:szCs w:val="26"/>
        </w:rPr>
      </w:pPr>
      <w:ins w:id="8161" w:author="admin" w:date="2023-04-27T22:32:00Z">
        <w:r w:rsidRPr="000C03FA">
          <w:rPr>
            <w:rFonts w:ascii="Times New Roman" w:hAnsi="Times New Roman"/>
            <w:sz w:val="26"/>
            <w:szCs w:val="26"/>
          </w:rPr>
          <w:t>……………………………………………………………………………………………….</w:t>
        </w:r>
      </w:ins>
    </w:p>
    <w:p w14:paraId="2B43A3C8" w14:textId="77777777" w:rsidR="00564950" w:rsidRPr="000C03FA" w:rsidRDefault="00564950" w:rsidP="00564950">
      <w:pPr>
        <w:pStyle w:val="ListParagraph"/>
        <w:spacing w:before="60"/>
        <w:ind w:left="0"/>
        <w:contextualSpacing w:val="0"/>
        <w:rPr>
          <w:ins w:id="8162" w:author="admin" w:date="2023-04-27T22:32:00Z"/>
          <w:rFonts w:ascii="Times New Roman" w:hAnsi="Times New Roman"/>
          <w:sz w:val="26"/>
          <w:szCs w:val="26"/>
        </w:rPr>
      </w:pPr>
      <w:ins w:id="8163" w:author="admin" w:date="2023-04-27T22:32:00Z">
        <w:r w:rsidRPr="000C03FA">
          <w:rPr>
            <w:rFonts w:ascii="Times New Roman" w:hAnsi="Times New Roman"/>
            <w:sz w:val="26"/>
            <w:szCs w:val="26"/>
          </w:rPr>
          <w:t>……………………………………………………………………………………………….</w:t>
        </w:r>
      </w:ins>
    </w:p>
    <w:p w14:paraId="5CEEFEC7" w14:textId="77777777" w:rsidR="00564950" w:rsidRPr="000C03FA" w:rsidRDefault="00564950" w:rsidP="00564950">
      <w:pPr>
        <w:pStyle w:val="ListParagraph"/>
        <w:spacing w:before="60"/>
        <w:ind w:left="0"/>
        <w:contextualSpacing w:val="0"/>
        <w:rPr>
          <w:ins w:id="8164" w:author="admin" w:date="2023-04-27T22:32:00Z"/>
          <w:rFonts w:ascii="Times New Roman" w:hAnsi="Times New Roman"/>
          <w:sz w:val="26"/>
          <w:szCs w:val="26"/>
        </w:rPr>
      </w:pPr>
      <w:ins w:id="8165" w:author="admin" w:date="2023-04-27T22:32:00Z">
        <w:r w:rsidRPr="000C03FA">
          <w:rPr>
            <w:rFonts w:ascii="Times New Roman" w:hAnsi="Times New Roman"/>
            <w:sz w:val="26"/>
            <w:szCs w:val="26"/>
          </w:rPr>
          <w:t>……………………………………………………………………………………………….</w:t>
        </w:r>
      </w:ins>
    </w:p>
    <w:p w14:paraId="57B1114D" w14:textId="77777777" w:rsidR="00564950" w:rsidRPr="000C03FA" w:rsidRDefault="00564950" w:rsidP="00564950">
      <w:pPr>
        <w:pStyle w:val="ListParagraph"/>
        <w:spacing w:before="60"/>
        <w:ind w:left="0"/>
        <w:contextualSpacing w:val="0"/>
        <w:rPr>
          <w:ins w:id="8166" w:author="admin" w:date="2023-04-27T22:32:00Z"/>
          <w:rFonts w:ascii="Times New Roman" w:hAnsi="Times New Roman"/>
          <w:sz w:val="26"/>
          <w:szCs w:val="26"/>
        </w:rPr>
      </w:pPr>
      <w:ins w:id="8167" w:author="admin" w:date="2023-04-27T22:32:00Z">
        <w:r w:rsidRPr="000C03FA">
          <w:rPr>
            <w:rFonts w:ascii="Times New Roman" w:hAnsi="Times New Roman"/>
            <w:sz w:val="26"/>
            <w:szCs w:val="26"/>
          </w:rPr>
          <w:t>……………………………………………………………………………………………….</w:t>
        </w:r>
      </w:ins>
    </w:p>
    <w:p w14:paraId="3EF19E39" w14:textId="77777777" w:rsidR="00564950" w:rsidRPr="000C03FA" w:rsidRDefault="00564950" w:rsidP="00564950">
      <w:pPr>
        <w:pStyle w:val="ListParagraph"/>
        <w:spacing w:before="60"/>
        <w:ind w:left="0"/>
        <w:contextualSpacing w:val="0"/>
        <w:rPr>
          <w:ins w:id="8168" w:author="admin" w:date="2023-04-27T22:32:00Z"/>
          <w:rFonts w:ascii="Times New Roman" w:hAnsi="Times New Roman"/>
          <w:sz w:val="26"/>
          <w:szCs w:val="26"/>
        </w:rPr>
      </w:pPr>
      <w:ins w:id="8169" w:author="admin" w:date="2023-04-27T22:32:00Z">
        <w:r w:rsidRPr="000C03FA">
          <w:rPr>
            <w:rFonts w:ascii="Times New Roman" w:hAnsi="Times New Roman"/>
            <w:sz w:val="26"/>
            <w:szCs w:val="26"/>
          </w:rPr>
          <w:t>……………………………………………………………………………………………….</w:t>
        </w:r>
      </w:ins>
    </w:p>
    <w:p w14:paraId="564FD615" w14:textId="77777777" w:rsidR="00564950" w:rsidRPr="000C03FA" w:rsidRDefault="00564950" w:rsidP="00564950">
      <w:pPr>
        <w:pStyle w:val="ListParagraph"/>
        <w:spacing w:before="60"/>
        <w:ind w:left="0"/>
        <w:contextualSpacing w:val="0"/>
        <w:rPr>
          <w:ins w:id="8170" w:author="admin" w:date="2023-04-27T22:32:00Z"/>
          <w:rFonts w:ascii="Times New Roman" w:hAnsi="Times New Roman"/>
          <w:sz w:val="26"/>
          <w:szCs w:val="26"/>
        </w:rPr>
      </w:pPr>
      <w:ins w:id="8171" w:author="admin" w:date="2023-04-27T22:32:00Z">
        <w:r w:rsidRPr="000C03FA">
          <w:rPr>
            <w:rFonts w:ascii="Times New Roman" w:hAnsi="Times New Roman"/>
            <w:sz w:val="26"/>
            <w:szCs w:val="26"/>
          </w:rPr>
          <w:t>……………………………………………………………………………………………….</w:t>
        </w:r>
      </w:ins>
    </w:p>
    <w:p w14:paraId="4FD4DA9D" w14:textId="77777777" w:rsidR="00564950" w:rsidRPr="000C03FA" w:rsidRDefault="00564950" w:rsidP="00564950">
      <w:pPr>
        <w:pStyle w:val="ListParagraph"/>
        <w:spacing w:before="60"/>
        <w:ind w:left="0"/>
        <w:contextualSpacing w:val="0"/>
        <w:rPr>
          <w:ins w:id="8172" w:author="admin" w:date="2023-04-27T22:32:00Z"/>
          <w:rFonts w:ascii="Times New Roman" w:hAnsi="Times New Roman"/>
          <w:sz w:val="26"/>
          <w:szCs w:val="26"/>
        </w:rPr>
      </w:pPr>
      <w:ins w:id="8173" w:author="admin" w:date="2023-04-27T22:32:00Z">
        <w:r w:rsidRPr="000C03FA">
          <w:rPr>
            <w:rFonts w:ascii="Times New Roman" w:hAnsi="Times New Roman"/>
            <w:sz w:val="26"/>
            <w:szCs w:val="26"/>
          </w:rPr>
          <w:t>……………………………………………………………………………………………….</w:t>
        </w:r>
      </w:ins>
    </w:p>
    <w:p w14:paraId="33D3A3F5" w14:textId="77777777" w:rsidR="00564950" w:rsidRPr="000C03FA" w:rsidRDefault="00564950" w:rsidP="00564950">
      <w:pPr>
        <w:pStyle w:val="ListParagraph"/>
        <w:spacing w:before="60"/>
        <w:ind w:left="0"/>
        <w:contextualSpacing w:val="0"/>
        <w:rPr>
          <w:ins w:id="8174" w:author="admin" w:date="2023-04-27T22:32:00Z"/>
          <w:rFonts w:ascii="Times New Roman" w:hAnsi="Times New Roman"/>
          <w:sz w:val="26"/>
          <w:szCs w:val="26"/>
        </w:rPr>
      </w:pPr>
      <w:ins w:id="8175" w:author="admin" w:date="2023-04-27T22:32:00Z">
        <w:r w:rsidRPr="000C03FA">
          <w:rPr>
            <w:rFonts w:ascii="Times New Roman" w:hAnsi="Times New Roman"/>
            <w:sz w:val="26"/>
            <w:szCs w:val="26"/>
          </w:rPr>
          <w:t>……………………………………………………………………………………………….</w:t>
        </w:r>
      </w:ins>
    </w:p>
    <w:p w14:paraId="5945CF8F" w14:textId="77777777" w:rsidR="00564950" w:rsidRPr="000C03FA" w:rsidRDefault="00564950" w:rsidP="00564950">
      <w:pPr>
        <w:pStyle w:val="ListParagraph"/>
        <w:spacing w:before="60"/>
        <w:ind w:left="0"/>
        <w:contextualSpacing w:val="0"/>
        <w:rPr>
          <w:ins w:id="8176" w:author="admin" w:date="2023-04-27T22:32:00Z"/>
          <w:rFonts w:ascii="Times New Roman" w:hAnsi="Times New Roman"/>
          <w:sz w:val="26"/>
          <w:szCs w:val="26"/>
        </w:rPr>
      </w:pPr>
      <w:ins w:id="8177" w:author="admin" w:date="2023-04-27T22:32:00Z">
        <w:r w:rsidRPr="000C03FA">
          <w:rPr>
            <w:rFonts w:ascii="Times New Roman" w:hAnsi="Times New Roman"/>
            <w:sz w:val="26"/>
            <w:szCs w:val="26"/>
          </w:rPr>
          <w:t>……………………………………………………………………………………………….</w:t>
        </w:r>
      </w:ins>
    </w:p>
    <w:p w14:paraId="66388DD1" w14:textId="77777777" w:rsidR="00564950" w:rsidRPr="000C03FA" w:rsidRDefault="00564950" w:rsidP="00564950">
      <w:pPr>
        <w:pStyle w:val="ListParagraph"/>
        <w:spacing w:before="60"/>
        <w:ind w:left="0"/>
        <w:contextualSpacing w:val="0"/>
        <w:rPr>
          <w:ins w:id="8178" w:author="admin" w:date="2023-04-27T22:32:00Z"/>
          <w:rFonts w:ascii="Times New Roman" w:hAnsi="Times New Roman"/>
          <w:sz w:val="26"/>
          <w:szCs w:val="26"/>
        </w:rPr>
      </w:pPr>
      <w:ins w:id="8179" w:author="admin" w:date="2023-04-27T22:32:00Z">
        <w:r w:rsidRPr="000C03FA">
          <w:rPr>
            <w:rFonts w:ascii="Times New Roman" w:hAnsi="Times New Roman"/>
            <w:sz w:val="26"/>
            <w:szCs w:val="26"/>
          </w:rPr>
          <w:t>……………………………………………………………………………………………….</w:t>
        </w:r>
      </w:ins>
    </w:p>
    <w:p w14:paraId="22A58835" w14:textId="77777777" w:rsidR="00564950" w:rsidRPr="000C03FA" w:rsidRDefault="00564950" w:rsidP="00564950">
      <w:pPr>
        <w:pStyle w:val="ListParagraph"/>
        <w:spacing w:before="60"/>
        <w:ind w:left="0"/>
        <w:contextualSpacing w:val="0"/>
        <w:rPr>
          <w:ins w:id="8180" w:author="admin" w:date="2023-04-27T22:32:00Z"/>
          <w:rFonts w:ascii="Times New Roman" w:hAnsi="Times New Roman"/>
          <w:sz w:val="26"/>
          <w:szCs w:val="26"/>
        </w:rPr>
      </w:pPr>
      <w:ins w:id="8181" w:author="admin" w:date="2023-04-27T22:32:00Z">
        <w:r w:rsidRPr="000C03FA">
          <w:rPr>
            <w:rFonts w:ascii="Times New Roman" w:hAnsi="Times New Roman"/>
            <w:sz w:val="26"/>
            <w:szCs w:val="26"/>
          </w:rPr>
          <w:t>……………………………………………………………………………………………….</w:t>
        </w:r>
      </w:ins>
    </w:p>
    <w:p w14:paraId="436727B4" w14:textId="77777777" w:rsidR="00564950" w:rsidRPr="000C03FA" w:rsidRDefault="00564950" w:rsidP="00564950">
      <w:pPr>
        <w:pStyle w:val="ListParagraph"/>
        <w:spacing w:before="60"/>
        <w:ind w:left="0"/>
        <w:contextualSpacing w:val="0"/>
        <w:rPr>
          <w:ins w:id="8182" w:author="admin" w:date="2023-04-27T22:32:00Z"/>
          <w:rFonts w:ascii="Times New Roman" w:hAnsi="Times New Roman"/>
          <w:sz w:val="26"/>
          <w:szCs w:val="26"/>
        </w:rPr>
      </w:pPr>
      <w:ins w:id="8183" w:author="admin" w:date="2023-04-27T22:32:00Z">
        <w:r w:rsidRPr="000C03FA">
          <w:rPr>
            <w:rFonts w:ascii="Times New Roman" w:hAnsi="Times New Roman"/>
            <w:sz w:val="26"/>
            <w:szCs w:val="26"/>
          </w:rPr>
          <w:t>……………………………………………………………………………………………….</w:t>
        </w:r>
      </w:ins>
    </w:p>
    <w:p w14:paraId="676B050C" w14:textId="77777777" w:rsidR="00564950" w:rsidRDefault="00564950" w:rsidP="00564950">
      <w:pPr>
        <w:pStyle w:val="ListParagraph"/>
        <w:spacing w:before="60"/>
        <w:ind w:left="0"/>
        <w:contextualSpacing w:val="0"/>
        <w:rPr>
          <w:ins w:id="8184" w:author="admin" w:date="2023-04-27T22:32:00Z"/>
          <w:rFonts w:ascii="Times New Roman" w:hAnsi="Times New Roman"/>
          <w:sz w:val="26"/>
          <w:szCs w:val="26"/>
        </w:rPr>
      </w:pPr>
      <w:ins w:id="8185" w:author="admin" w:date="2023-04-27T22:32:00Z">
        <w:r w:rsidRPr="000C03FA">
          <w:rPr>
            <w:rFonts w:ascii="Times New Roman" w:hAnsi="Times New Roman"/>
            <w:sz w:val="26"/>
            <w:szCs w:val="26"/>
          </w:rPr>
          <w:t>……………………………………………………………………………………………….</w:t>
        </w:r>
      </w:ins>
    </w:p>
    <w:p w14:paraId="0FAD8357" w14:textId="77777777" w:rsidR="00564950" w:rsidRPr="000C03FA" w:rsidRDefault="00564950" w:rsidP="00564950">
      <w:pPr>
        <w:pStyle w:val="ListParagraph"/>
        <w:spacing w:before="60"/>
        <w:ind w:left="0"/>
        <w:contextualSpacing w:val="0"/>
        <w:rPr>
          <w:ins w:id="8186" w:author="admin" w:date="2023-04-27T22:32:00Z"/>
          <w:rFonts w:ascii="Times New Roman" w:hAnsi="Times New Roman"/>
          <w:sz w:val="26"/>
          <w:szCs w:val="26"/>
        </w:rPr>
      </w:pPr>
      <w:ins w:id="8187" w:author="admin" w:date="2023-04-27T22:32:00Z">
        <w:r w:rsidRPr="000C03FA">
          <w:rPr>
            <w:rFonts w:ascii="Times New Roman" w:hAnsi="Times New Roman"/>
            <w:sz w:val="26"/>
            <w:szCs w:val="26"/>
          </w:rPr>
          <w:t>……………………………………………………………………………………………….</w:t>
        </w:r>
      </w:ins>
    </w:p>
    <w:p w14:paraId="0E945C40" w14:textId="77777777" w:rsidR="00564950" w:rsidRPr="000C03FA" w:rsidRDefault="00564950" w:rsidP="00564950">
      <w:pPr>
        <w:pStyle w:val="ListParagraph"/>
        <w:spacing w:before="60"/>
        <w:ind w:left="0"/>
        <w:contextualSpacing w:val="0"/>
        <w:rPr>
          <w:ins w:id="8188" w:author="admin" w:date="2023-04-27T22:32:00Z"/>
          <w:rFonts w:ascii="Times New Roman" w:hAnsi="Times New Roman"/>
          <w:sz w:val="26"/>
          <w:szCs w:val="26"/>
        </w:rPr>
      </w:pPr>
      <w:ins w:id="8189" w:author="admin" w:date="2023-04-27T22:32:00Z">
        <w:r w:rsidRPr="000C03FA">
          <w:rPr>
            <w:rFonts w:ascii="Times New Roman" w:hAnsi="Times New Roman"/>
            <w:sz w:val="26"/>
            <w:szCs w:val="26"/>
          </w:rPr>
          <w:t>……………………………………………………………………………………………….</w:t>
        </w:r>
      </w:ins>
    </w:p>
    <w:p w14:paraId="6CA3CD34" w14:textId="77777777" w:rsidR="00564950" w:rsidRPr="009A7CF2" w:rsidRDefault="00564950">
      <w:pPr>
        <w:numPr>
          <w:ilvl w:val="0"/>
          <w:numId w:val="62"/>
        </w:numPr>
        <w:spacing w:before="60"/>
        <w:jc w:val="both"/>
        <w:rPr>
          <w:ins w:id="8190" w:author="admin" w:date="2023-04-27T22:32:00Z"/>
          <w:rFonts w:ascii="Times New Roman" w:hAnsi="Times New Roman"/>
          <w:color w:val="111111"/>
          <w:sz w:val="26"/>
          <w:szCs w:val="26"/>
        </w:rPr>
        <w:pPrChange w:id="8191" w:author="Ngoc Le Van Truong" w:date="2023-04-28T11:43:00Z">
          <w:pPr>
            <w:numPr>
              <w:numId w:val="42"/>
            </w:numPr>
            <w:spacing w:before="60"/>
            <w:ind w:left="360" w:hanging="360"/>
            <w:jc w:val="both"/>
          </w:pPr>
        </w:pPrChange>
      </w:pPr>
      <w:ins w:id="8192" w:author="admin" w:date="2023-04-27T22:32:00Z">
        <w:r w:rsidRPr="009A7CF2">
          <w:rPr>
            <w:rFonts w:ascii="Times New Roman" w:hAnsi="Times New Roman"/>
            <w:sz w:val="26"/>
            <w:szCs w:val="26"/>
          </w:rPr>
          <w:t>Quy định tiêu chuẩn và sử dụng xe ô tô cứu thương ban hành tại Thông tư số 27/2017/TT-BYT</w:t>
        </w:r>
        <w:r w:rsidRPr="009A7CF2">
          <w:rPr>
            <w:rFonts w:ascii="Times New Roman" w:hAnsi="Times New Roman"/>
            <w:sz w:val="26"/>
            <w:szCs w:val="26"/>
            <w:lang w:val="fr-FR"/>
          </w:rPr>
          <w:t xml:space="preserve"> ngày 28/06/2017 của Bộ trưởng Bộ Y tế</w:t>
        </w:r>
      </w:ins>
    </w:p>
    <w:p w14:paraId="63042871" w14:textId="77777777" w:rsidR="00564950" w:rsidRPr="009A7CF2" w:rsidRDefault="00564950" w:rsidP="00564950">
      <w:pPr>
        <w:pStyle w:val="ListParagraph"/>
        <w:spacing w:before="60"/>
        <w:ind w:left="0"/>
        <w:contextualSpacing w:val="0"/>
        <w:rPr>
          <w:ins w:id="8193" w:author="admin" w:date="2023-04-27T22:32:00Z"/>
          <w:rFonts w:ascii="Times New Roman" w:hAnsi="Times New Roman"/>
          <w:sz w:val="26"/>
          <w:szCs w:val="26"/>
        </w:rPr>
      </w:pPr>
      <w:ins w:id="8194" w:author="admin" w:date="2023-04-27T22:32:00Z">
        <w:r w:rsidRPr="009A7CF2">
          <w:rPr>
            <w:rFonts w:ascii="Times New Roman" w:hAnsi="Times New Roman"/>
            <w:sz w:val="26"/>
            <w:szCs w:val="26"/>
          </w:rPr>
          <w:t>……………………………………………………………………………………………….</w:t>
        </w:r>
      </w:ins>
    </w:p>
    <w:p w14:paraId="31906E43" w14:textId="77777777" w:rsidR="00564950" w:rsidRPr="000C03FA" w:rsidRDefault="00564950" w:rsidP="00564950">
      <w:pPr>
        <w:pStyle w:val="ListParagraph"/>
        <w:spacing w:before="60"/>
        <w:ind w:left="0"/>
        <w:contextualSpacing w:val="0"/>
        <w:rPr>
          <w:ins w:id="8195" w:author="admin" w:date="2023-04-27T22:32:00Z"/>
          <w:rFonts w:ascii="Times New Roman" w:hAnsi="Times New Roman"/>
          <w:sz w:val="26"/>
          <w:szCs w:val="26"/>
        </w:rPr>
      </w:pPr>
      <w:ins w:id="8196" w:author="admin" w:date="2023-04-27T22:32:00Z">
        <w:r w:rsidRPr="000C03FA">
          <w:rPr>
            <w:rFonts w:ascii="Times New Roman" w:hAnsi="Times New Roman"/>
            <w:sz w:val="26"/>
            <w:szCs w:val="26"/>
          </w:rPr>
          <w:t>……………………………………………………………………………………………….</w:t>
        </w:r>
      </w:ins>
    </w:p>
    <w:p w14:paraId="0CE2D9CF" w14:textId="77777777" w:rsidR="00564950" w:rsidRPr="000C03FA" w:rsidRDefault="00564950" w:rsidP="00564950">
      <w:pPr>
        <w:pStyle w:val="ListParagraph"/>
        <w:spacing w:before="60"/>
        <w:ind w:left="0"/>
        <w:contextualSpacing w:val="0"/>
        <w:rPr>
          <w:ins w:id="8197" w:author="admin" w:date="2023-04-27T22:32:00Z"/>
          <w:rFonts w:ascii="Times New Roman" w:hAnsi="Times New Roman"/>
          <w:sz w:val="26"/>
          <w:szCs w:val="26"/>
        </w:rPr>
      </w:pPr>
      <w:ins w:id="8198" w:author="admin" w:date="2023-04-27T22:32:00Z">
        <w:r w:rsidRPr="000C03FA">
          <w:rPr>
            <w:rFonts w:ascii="Times New Roman" w:hAnsi="Times New Roman"/>
            <w:sz w:val="26"/>
            <w:szCs w:val="26"/>
          </w:rPr>
          <w:t>……………………………………………………………………………………………….</w:t>
        </w:r>
      </w:ins>
    </w:p>
    <w:p w14:paraId="75CA8907" w14:textId="77777777" w:rsidR="00564950" w:rsidRPr="000C03FA" w:rsidRDefault="00564950" w:rsidP="00564950">
      <w:pPr>
        <w:pStyle w:val="ListParagraph"/>
        <w:spacing w:before="60"/>
        <w:ind w:left="0"/>
        <w:contextualSpacing w:val="0"/>
        <w:rPr>
          <w:ins w:id="8199" w:author="admin" w:date="2023-04-27T22:32:00Z"/>
          <w:rFonts w:ascii="Times New Roman" w:hAnsi="Times New Roman"/>
          <w:sz w:val="26"/>
          <w:szCs w:val="26"/>
        </w:rPr>
      </w:pPr>
      <w:ins w:id="8200" w:author="admin" w:date="2023-04-27T22:32:00Z">
        <w:r w:rsidRPr="000C03FA">
          <w:rPr>
            <w:rFonts w:ascii="Times New Roman" w:hAnsi="Times New Roman"/>
            <w:sz w:val="26"/>
            <w:szCs w:val="26"/>
          </w:rPr>
          <w:t>……………………………………………………………………………………………….</w:t>
        </w:r>
      </w:ins>
    </w:p>
    <w:p w14:paraId="75F7BF89" w14:textId="77777777" w:rsidR="00564950" w:rsidRPr="000C03FA" w:rsidRDefault="00564950" w:rsidP="00564950">
      <w:pPr>
        <w:pStyle w:val="ListParagraph"/>
        <w:spacing w:before="60"/>
        <w:ind w:left="0"/>
        <w:contextualSpacing w:val="0"/>
        <w:rPr>
          <w:ins w:id="8201" w:author="admin" w:date="2023-04-27T22:32:00Z"/>
          <w:rFonts w:ascii="Times New Roman" w:hAnsi="Times New Roman"/>
          <w:sz w:val="26"/>
          <w:szCs w:val="26"/>
        </w:rPr>
      </w:pPr>
      <w:ins w:id="8202" w:author="admin" w:date="2023-04-27T22:32:00Z">
        <w:r w:rsidRPr="000C03FA">
          <w:rPr>
            <w:rFonts w:ascii="Times New Roman" w:hAnsi="Times New Roman"/>
            <w:sz w:val="26"/>
            <w:szCs w:val="26"/>
          </w:rPr>
          <w:t>……………………………………………………………………………………………….</w:t>
        </w:r>
      </w:ins>
    </w:p>
    <w:p w14:paraId="3C7BDD7C" w14:textId="77777777" w:rsidR="00564950" w:rsidRPr="000C03FA" w:rsidRDefault="00564950" w:rsidP="00564950">
      <w:pPr>
        <w:pStyle w:val="ListParagraph"/>
        <w:spacing w:before="60"/>
        <w:ind w:left="0"/>
        <w:contextualSpacing w:val="0"/>
        <w:rPr>
          <w:ins w:id="8203" w:author="admin" w:date="2023-04-27T22:32:00Z"/>
          <w:rFonts w:ascii="Times New Roman" w:hAnsi="Times New Roman"/>
          <w:sz w:val="26"/>
          <w:szCs w:val="26"/>
        </w:rPr>
      </w:pPr>
      <w:ins w:id="8204" w:author="admin" w:date="2023-04-27T22:32:00Z">
        <w:r w:rsidRPr="000C03FA">
          <w:rPr>
            <w:rFonts w:ascii="Times New Roman" w:hAnsi="Times New Roman"/>
            <w:sz w:val="26"/>
            <w:szCs w:val="26"/>
          </w:rPr>
          <w:t>……………………………………………………………………………………………….</w:t>
        </w:r>
      </w:ins>
    </w:p>
    <w:p w14:paraId="76ECBB7B" w14:textId="77777777" w:rsidR="00564950" w:rsidRPr="000C03FA" w:rsidRDefault="00564950" w:rsidP="00564950">
      <w:pPr>
        <w:pStyle w:val="ListParagraph"/>
        <w:spacing w:before="60"/>
        <w:ind w:left="0"/>
        <w:contextualSpacing w:val="0"/>
        <w:rPr>
          <w:ins w:id="8205" w:author="admin" w:date="2023-04-27T22:32:00Z"/>
          <w:rFonts w:ascii="Times New Roman" w:hAnsi="Times New Roman"/>
          <w:sz w:val="26"/>
          <w:szCs w:val="26"/>
        </w:rPr>
      </w:pPr>
      <w:ins w:id="8206" w:author="admin" w:date="2023-04-27T22:32:00Z">
        <w:r w:rsidRPr="000C03FA">
          <w:rPr>
            <w:rFonts w:ascii="Times New Roman" w:hAnsi="Times New Roman"/>
            <w:sz w:val="26"/>
            <w:szCs w:val="26"/>
          </w:rPr>
          <w:t>……………………………………………………………………………………………….</w:t>
        </w:r>
      </w:ins>
    </w:p>
    <w:p w14:paraId="72E14AED" w14:textId="77777777" w:rsidR="00564950" w:rsidRPr="000C03FA" w:rsidRDefault="00564950" w:rsidP="00564950">
      <w:pPr>
        <w:pStyle w:val="ListParagraph"/>
        <w:spacing w:before="60"/>
        <w:ind w:left="0"/>
        <w:contextualSpacing w:val="0"/>
        <w:rPr>
          <w:ins w:id="8207" w:author="admin" w:date="2023-04-27T22:32:00Z"/>
          <w:rFonts w:ascii="Times New Roman" w:hAnsi="Times New Roman"/>
          <w:sz w:val="26"/>
          <w:szCs w:val="26"/>
        </w:rPr>
      </w:pPr>
      <w:ins w:id="8208" w:author="admin" w:date="2023-04-27T22:32:00Z">
        <w:r w:rsidRPr="000C03FA">
          <w:rPr>
            <w:rFonts w:ascii="Times New Roman" w:hAnsi="Times New Roman"/>
            <w:sz w:val="26"/>
            <w:szCs w:val="26"/>
          </w:rPr>
          <w:t>……………………………………………………………………………………………….</w:t>
        </w:r>
      </w:ins>
    </w:p>
    <w:p w14:paraId="48046001" w14:textId="77777777" w:rsidR="00564950" w:rsidRPr="000C03FA" w:rsidRDefault="00564950" w:rsidP="00564950">
      <w:pPr>
        <w:pStyle w:val="ListParagraph"/>
        <w:spacing w:before="60"/>
        <w:ind w:left="0"/>
        <w:contextualSpacing w:val="0"/>
        <w:rPr>
          <w:ins w:id="8209" w:author="admin" w:date="2023-04-27T22:32:00Z"/>
          <w:rFonts w:ascii="Times New Roman" w:hAnsi="Times New Roman"/>
          <w:sz w:val="26"/>
          <w:szCs w:val="26"/>
        </w:rPr>
      </w:pPr>
      <w:ins w:id="8210" w:author="admin" w:date="2023-04-27T22:32:00Z">
        <w:r w:rsidRPr="000C03FA">
          <w:rPr>
            <w:rFonts w:ascii="Times New Roman" w:hAnsi="Times New Roman"/>
            <w:sz w:val="26"/>
            <w:szCs w:val="26"/>
          </w:rPr>
          <w:t>……………………………………………………………………………………………….</w:t>
        </w:r>
      </w:ins>
    </w:p>
    <w:p w14:paraId="6AE3F495" w14:textId="77777777" w:rsidR="00564950" w:rsidRPr="000C03FA" w:rsidRDefault="00564950" w:rsidP="00564950">
      <w:pPr>
        <w:pStyle w:val="ListParagraph"/>
        <w:spacing w:before="60"/>
        <w:ind w:left="0"/>
        <w:contextualSpacing w:val="0"/>
        <w:rPr>
          <w:ins w:id="8211" w:author="admin" w:date="2023-04-27T22:32:00Z"/>
          <w:rFonts w:ascii="Times New Roman" w:hAnsi="Times New Roman"/>
          <w:sz w:val="26"/>
          <w:szCs w:val="26"/>
        </w:rPr>
      </w:pPr>
      <w:ins w:id="8212" w:author="admin" w:date="2023-04-27T22:32:00Z">
        <w:r w:rsidRPr="000C03FA">
          <w:rPr>
            <w:rFonts w:ascii="Times New Roman" w:hAnsi="Times New Roman"/>
            <w:sz w:val="26"/>
            <w:szCs w:val="26"/>
          </w:rPr>
          <w:t>……………………………………………………………………………………………….</w:t>
        </w:r>
      </w:ins>
    </w:p>
    <w:p w14:paraId="462AD963" w14:textId="77777777" w:rsidR="00564950" w:rsidRPr="000C03FA" w:rsidRDefault="00564950" w:rsidP="00564950">
      <w:pPr>
        <w:pStyle w:val="ListParagraph"/>
        <w:spacing w:before="60"/>
        <w:ind w:left="0"/>
        <w:contextualSpacing w:val="0"/>
        <w:rPr>
          <w:ins w:id="8213" w:author="admin" w:date="2023-04-27T22:32:00Z"/>
          <w:rFonts w:ascii="Times New Roman" w:hAnsi="Times New Roman"/>
          <w:sz w:val="26"/>
          <w:szCs w:val="26"/>
        </w:rPr>
      </w:pPr>
      <w:ins w:id="8214" w:author="admin" w:date="2023-04-27T22:32:00Z">
        <w:r w:rsidRPr="000C03FA">
          <w:rPr>
            <w:rFonts w:ascii="Times New Roman" w:hAnsi="Times New Roman"/>
            <w:sz w:val="26"/>
            <w:szCs w:val="26"/>
          </w:rPr>
          <w:t>……………………………………………………………………………………………….</w:t>
        </w:r>
      </w:ins>
    </w:p>
    <w:p w14:paraId="74E27C1C" w14:textId="77777777" w:rsidR="00564950" w:rsidRPr="000C03FA" w:rsidRDefault="00564950" w:rsidP="00564950">
      <w:pPr>
        <w:pStyle w:val="ListParagraph"/>
        <w:spacing w:before="60"/>
        <w:ind w:left="0"/>
        <w:contextualSpacing w:val="0"/>
        <w:rPr>
          <w:ins w:id="8215" w:author="admin" w:date="2023-04-27T22:32:00Z"/>
          <w:rFonts w:ascii="Times New Roman" w:hAnsi="Times New Roman"/>
          <w:sz w:val="26"/>
          <w:szCs w:val="26"/>
        </w:rPr>
      </w:pPr>
      <w:ins w:id="8216" w:author="admin" w:date="2023-04-27T22:32:00Z">
        <w:r w:rsidRPr="000C03FA">
          <w:rPr>
            <w:rFonts w:ascii="Times New Roman" w:hAnsi="Times New Roman"/>
            <w:sz w:val="26"/>
            <w:szCs w:val="26"/>
          </w:rPr>
          <w:t>……………………………………………………………………………………………….</w:t>
        </w:r>
      </w:ins>
    </w:p>
    <w:p w14:paraId="2FC03383" w14:textId="77777777" w:rsidR="00564950" w:rsidRPr="000C03FA" w:rsidRDefault="00564950" w:rsidP="00564950">
      <w:pPr>
        <w:pStyle w:val="ListParagraph"/>
        <w:spacing w:before="60"/>
        <w:ind w:left="0"/>
        <w:contextualSpacing w:val="0"/>
        <w:rPr>
          <w:ins w:id="8217" w:author="admin" w:date="2023-04-27T22:32:00Z"/>
          <w:rFonts w:ascii="Times New Roman" w:hAnsi="Times New Roman"/>
          <w:sz w:val="26"/>
          <w:szCs w:val="26"/>
        </w:rPr>
      </w:pPr>
      <w:ins w:id="8218" w:author="admin" w:date="2023-04-27T22:32:00Z">
        <w:r w:rsidRPr="000C03FA">
          <w:rPr>
            <w:rFonts w:ascii="Times New Roman" w:hAnsi="Times New Roman"/>
            <w:sz w:val="26"/>
            <w:szCs w:val="26"/>
          </w:rPr>
          <w:t>……………………………………………………………………………………………….</w:t>
        </w:r>
      </w:ins>
    </w:p>
    <w:p w14:paraId="7B84ED72" w14:textId="77777777" w:rsidR="00564950" w:rsidRPr="000C03FA" w:rsidRDefault="00564950" w:rsidP="00564950">
      <w:pPr>
        <w:pStyle w:val="ListParagraph"/>
        <w:spacing w:before="60"/>
        <w:ind w:left="0"/>
        <w:contextualSpacing w:val="0"/>
        <w:rPr>
          <w:ins w:id="8219" w:author="admin" w:date="2023-04-27T22:32:00Z"/>
          <w:rFonts w:ascii="Times New Roman" w:hAnsi="Times New Roman"/>
          <w:sz w:val="26"/>
          <w:szCs w:val="26"/>
        </w:rPr>
      </w:pPr>
      <w:ins w:id="8220" w:author="admin" w:date="2023-04-27T22:32:00Z">
        <w:r w:rsidRPr="000C03FA">
          <w:rPr>
            <w:rFonts w:ascii="Times New Roman" w:hAnsi="Times New Roman"/>
            <w:sz w:val="26"/>
            <w:szCs w:val="26"/>
          </w:rPr>
          <w:t>……………………………………………………………………………………………….</w:t>
        </w:r>
      </w:ins>
    </w:p>
    <w:p w14:paraId="35962BD8" w14:textId="77777777" w:rsidR="00564950" w:rsidRPr="000C03FA" w:rsidRDefault="00564950" w:rsidP="00564950">
      <w:pPr>
        <w:pStyle w:val="ListParagraph"/>
        <w:spacing w:before="60"/>
        <w:ind w:left="0"/>
        <w:contextualSpacing w:val="0"/>
        <w:rPr>
          <w:ins w:id="8221" w:author="admin" w:date="2023-04-27T22:32:00Z"/>
          <w:rFonts w:ascii="Times New Roman" w:hAnsi="Times New Roman"/>
          <w:sz w:val="26"/>
          <w:szCs w:val="26"/>
        </w:rPr>
      </w:pPr>
      <w:ins w:id="8222" w:author="admin" w:date="2023-04-27T22:32:00Z">
        <w:r w:rsidRPr="000C03FA">
          <w:rPr>
            <w:rFonts w:ascii="Times New Roman" w:hAnsi="Times New Roman"/>
            <w:sz w:val="26"/>
            <w:szCs w:val="26"/>
          </w:rPr>
          <w:t>……………………………………………………………………………………………….</w:t>
        </w:r>
      </w:ins>
    </w:p>
    <w:p w14:paraId="5F760CE2" w14:textId="77777777" w:rsidR="007A745E" w:rsidRPr="007A745E" w:rsidRDefault="00564950" w:rsidP="007A745E">
      <w:pPr>
        <w:numPr>
          <w:ilvl w:val="0"/>
          <w:numId w:val="62"/>
        </w:numPr>
        <w:spacing w:before="60"/>
        <w:rPr>
          <w:ins w:id="8223" w:author="Ngoc Le Van Truong" w:date="2023-04-28T11:44:00Z"/>
          <w:rFonts w:ascii="Times New Roman" w:hAnsi="Times New Roman"/>
          <w:b/>
          <w:bCs/>
          <w:sz w:val="26"/>
          <w:szCs w:val="26"/>
          <w:rPrChange w:id="8224" w:author="Ngoc Le Van Truong" w:date="2023-04-28T11:44:00Z">
            <w:rPr>
              <w:ins w:id="8225" w:author="Ngoc Le Van Truong" w:date="2023-04-28T11:44:00Z"/>
              <w:rFonts w:ascii="Times New Roman" w:hAnsi="Times New Roman"/>
              <w:sz w:val="26"/>
              <w:szCs w:val="26"/>
            </w:rPr>
          </w:rPrChange>
        </w:rPr>
      </w:pPr>
      <w:ins w:id="8226" w:author="admin" w:date="2023-04-27T22:32:00Z">
        <w:r w:rsidRPr="000C03FA">
          <w:rPr>
            <w:rFonts w:ascii="Times New Roman" w:hAnsi="Times New Roman"/>
            <w:sz w:val="26"/>
            <w:szCs w:val="26"/>
          </w:rPr>
          <w:lastRenderedPageBreak/>
          <w:t>…………………………………………………………………………………………</w:t>
        </w:r>
      </w:ins>
    </w:p>
    <w:p w14:paraId="19CCF4C1" w14:textId="49E3E06E" w:rsidR="0093347E" w:rsidRPr="007A745E" w:rsidRDefault="007A745E">
      <w:pPr>
        <w:spacing w:before="60"/>
        <w:rPr>
          <w:rFonts w:ascii="Times New Roman" w:hAnsi="Times New Roman"/>
          <w:b/>
          <w:bCs/>
          <w:sz w:val="26"/>
          <w:szCs w:val="26"/>
        </w:rPr>
        <w:pPrChange w:id="8227" w:author="Ngoc Le Van Truong" w:date="2023-04-28T11:44:00Z">
          <w:pPr>
            <w:numPr>
              <w:numId w:val="42"/>
            </w:numPr>
            <w:spacing w:before="60"/>
            <w:ind w:left="360" w:hanging="360"/>
          </w:pPr>
        </w:pPrChange>
      </w:pPr>
      <w:ins w:id="8228" w:author="Ngoc Le Van Truong" w:date="2023-04-28T11:44:00Z">
        <w:r w:rsidRPr="007A745E">
          <w:rPr>
            <w:rFonts w:ascii="Times New Roman" w:hAnsi="Times New Roman"/>
            <w:b/>
            <w:bCs/>
            <w:sz w:val="26"/>
            <w:szCs w:val="26"/>
            <w:rPrChange w:id="8229" w:author="Ngoc Le Van Truong" w:date="2023-04-28T11:44:00Z">
              <w:rPr>
                <w:rFonts w:ascii="Times New Roman" w:hAnsi="Times New Roman"/>
                <w:sz w:val="26"/>
                <w:szCs w:val="26"/>
              </w:rPr>
            </w:rPrChange>
          </w:rPr>
          <w:t xml:space="preserve">XI. </w:t>
        </w:r>
      </w:ins>
      <w:ins w:id="8230" w:author="admin" w:date="2023-04-27T22:32:00Z">
        <w:del w:id="8231" w:author="Ngoc Le Van Truong" w:date="2023-04-28T11:44:00Z">
          <w:r w:rsidR="00564950" w:rsidRPr="007A745E" w:rsidDel="007A745E">
            <w:rPr>
              <w:rFonts w:ascii="Times New Roman" w:hAnsi="Times New Roman"/>
              <w:b/>
              <w:bCs/>
              <w:sz w:val="26"/>
              <w:szCs w:val="26"/>
              <w:rPrChange w:id="8232" w:author="Ngoc Le Van Truong" w:date="2023-04-28T11:44:00Z">
                <w:rPr>
                  <w:rFonts w:ascii="Times New Roman" w:hAnsi="Times New Roman"/>
                  <w:sz w:val="26"/>
                  <w:szCs w:val="26"/>
                </w:rPr>
              </w:rPrChange>
            </w:rPr>
            <w:delText>…….</w:delText>
          </w:r>
        </w:del>
      </w:ins>
      <w:r w:rsidR="0093347E" w:rsidRPr="007A745E">
        <w:rPr>
          <w:rFonts w:ascii="Times New Roman" w:hAnsi="Times New Roman"/>
          <w:b/>
          <w:bCs/>
          <w:sz w:val="26"/>
          <w:szCs w:val="26"/>
        </w:rPr>
        <w:t>ĐỀ XUẤT, KIẾN NGHỊ</w:t>
      </w:r>
    </w:p>
    <w:p w14:paraId="66D65485"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Với Sở Y tế tỉnh, thành phố</w:t>
      </w:r>
    </w:p>
    <w:p w14:paraId="47756C4D"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2E0A11DC" w14:textId="77777777" w:rsidR="007A745E" w:rsidRPr="001B7F35" w:rsidRDefault="007A745E" w:rsidP="007A745E">
      <w:pPr>
        <w:spacing w:before="60"/>
        <w:rPr>
          <w:ins w:id="8233" w:author="Ngoc Le Van Truong" w:date="2023-04-28T11:44:00Z"/>
          <w:rFonts w:ascii="Times New Roman" w:hAnsi="Times New Roman"/>
          <w:bCs/>
          <w:sz w:val="26"/>
          <w:szCs w:val="26"/>
        </w:rPr>
      </w:pPr>
      <w:ins w:id="8234" w:author="Ngoc Le Van Truong" w:date="2023-04-28T11:44:00Z">
        <w:r w:rsidRPr="001B7F35">
          <w:rPr>
            <w:rFonts w:ascii="Times New Roman" w:hAnsi="Times New Roman"/>
            <w:bCs/>
            <w:sz w:val="26"/>
            <w:szCs w:val="26"/>
          </w:rPr>
          <w:t>…..…………………………………………………………………………………………</w:t>
        </w:r>
      </w:ins>
    </w:p>
    <w:p w14:paraId="535BEFED" w14:textId="77777777" w:rsidR="007A745E" w:rsidRPr="001B7F35" w:rsidRDefault="007A745E" w:rsidP="007A745E">
      <w:pPr>
        <w:spacing w:before="60"/>
        <w:rPr>
          <w:ins w:id="8235" w:author="Ngoc Le Van Truong" w:date="2023-04-28T11:44:00Z"/>
          <w:rFonts w:ascii="Times New Roman" w:hAnsi="Times New Roman"/>
          <w:bCs/>
          <w:sz w:val="26"/>
          <w:szCs w:val="26"/>
        </w:rPr>
      </w:pPr>
      <w:ins w:id="8236" w:author="Ngoc Le Van Truong" w:date="2023-04-28T11:44:00Z">
        <w:r w:rsidRPr="001B7F35">
          <w:rPr>
            <w:rFonts w:ascii="Times New Roman" w:hAnsi="Times New Roman"/>
            <w:bCs/>
            <w:sz w:val="26"/>
            <w:szCs w:val="26"/>
          </w:rPr>
          <w:t>…..…………………………………………………………………………………………</w:t>
        </w:r>
      </w:ins>
    </w:p>
    <w:p w14:paraId="09102A1F" w14:textId="77777777" w:rsidR="007A745E" w:rsidRPr="007A745E" w:rsidRDefault="007A745E" w:rsidP="007A745E">
      <w:pPr>
        <w:spacing w:before="60"/>
        <w:rPr>
          <w:ins w:id="8237" w:author="Ngoc Le Van Truong" w:date="2023-04-28T11:44:00Z"/>
          <w:rFonts w:ascii="Times New Roman" w:hAnsi="Times New Roman"/>
          <w:bCs/>
          <w:sz w:val="26"/>
          <w:szCs w:val="26"/>
        </w:rPr>
      </w:pPr>
      <w:ins w:id="8238" w:author="Ngoc Le Van Truong" w:date="2023-04-28T11:44:00Z">
        <w:r w:rsidRPr="007A745E">
          <w:rPr>
            <w:rFonts w:ascii="Times New Roman" w:hAnsi="Times New Roman"/>
            <w:bCs/>
            <w:sz w:val="26"/>
            <w:szCs w:val="26"/>
          </w:rPr>
          <w:t>…..…………………………………………………………………………………………</w:t>
        </w:r>
      </w:ins>
    </w:p>
    <w:p w14:paraId="7EC894B8"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6FFE535F"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0AD15F86"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Với Bộ Y tế</w:t>
      </w:r>
    </w:p>
    <w:p w14:paraId="1D4A3C79"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5631FAE4" w14:textId="77777777" w:rsidR="007A745E" w:rsidRPr="001B7F35" w:rsidRDefault="007A745E" w:rsidP="007A745E">
      <w:pPr>
        <w:spacing w:before="60"/>
        <w:rPr>
          <w:ins w:id="8239" w:author="Ngoc Le Van Truong" w:date="2023-04-28T11:44:00Z"/>
          <w:rFonts w:ascii="Times New Roman" w:hAnsi="Times New Roman"/>
          <w:bCs/>
          <w:sz w:val="26"/>
          <w:szCs w:val="26"/>
        </w:rPr>
      </w:pPr>
      <w:ins w:id="8240" w:author="Ngoc Le Van Truong" w:date="2023-04-28T11:44:00Z">
        <w:r w:rsidRPr="001B7F35">
          <w:rPr>
            <w:rFonts w:ascii="Times New Roman" w:hAnsi="Times New Roman"/>
            <w:bCs/>
            <w:sz w:val="26"/>
            <w:szCs w:val="26"/>
          </w:rPr>
          <w:t>…..…………………………………………………………………………………………</w:t>
        </w:r>
      </w:ins>
    </w:p>
    <w:p w14:paraId="5672D099" w14:textId="77777777" w:rsidR="007A745E" w:rsidRPr="001B7F35" w:rsidRDefault="007A745E" w:rsidP="007A745E">
      <w:pPr>
        <w:spacing w:before="60"/>
        <w:rPr>
          <w:ins w:id="8241" w:author="Ngoc Le Van Truong" w:date="2023-04-28T11:44:00Z"/>
          <w:rFonts w:ascii="Times New Roman" w:hAnsi="Times New Roman"/>
          <w:bCs/>
          <w:sz w:val="26"/>
          <w:szCs w:val="26"/>
        </w:rPr>
      </w:pPr>
      <w:ins w:id="8242" w:author="Ngoc Le Van Truong" w:date="2023-04-28T11:44:00Z">
        <w:r w:rsidRPr="001B7F35">
          <w:rPr>
            <w:rFonts w:ascii="Times New Roman" w:hAnsi="Times New Roman"/>
            <w:bCs/>
            <w:sz w:val="26"/>
            <w:szCs w:val="26"/>
          </w:rPr>
          <w:t>…..…………………………………………………………………………………………</w:t>
        </w:r>
      </w:ins>
    </w:p>
    <w:p w14:paraId="0DB95A46" w14:textId="77777777" w:rsidR="007A745E" w:rsidRPr="007A745E" w:rsidRDefault="007A745E" w:rsidP="007A745E">
      <w:pPr>
        <w:spacing w:before="60"/>
        <w:rPr>
          <w:ins w:id="8243" w:author="Ngoc Le Van Truong" w:date="2023-04-28T11:44:00Z"/>
          <w:rFonts w:ascii="Times New Roman" w:hAnsi="Times New Roman"/>
          <w:bCs/>
          <w:sz w:val="26"/>
          <w:szCs w:val="26"/>
        </w:rPr>
      </w:pPr>
      <w:ins w:id="8244" w:author="Ngoc Le Van Truong" w:date="2023-04-28T11:44:00Z">
        <w:r w:rsidRPr="007A745E">
          <w:rPr>
            <w:rFonts w:ascii="Times New Roman" w:hAnsi="Times New Roman"/>
            <w:bCs/>
            <w:sz w:val="26"/>
            <w:szCs w:val="26"/>
          </w:rPr>
          <w:t>…..…………………………………………………………………………………………</w:t>
        </w:r>
      </w:ins>
    </w:p>
    <w:p w14:paraId="43FEA88D"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B9504B6"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EE28BA4"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Với</w:t>
      </w:r>
      <w:r w:rsidRPr="001B7F35">
        <w:rPr>
          <w:rFonts w:ascii="Times New Roman" w:hAnsi="Times New Roman"/>
          <w:b/>
          <w:bCs/>
          <w:sz w:val="26"/>
          <w:szCs w:val="26"/>
          <w:lang w:val="vi-VN"/>
        </w:rPr>
        <w:t xml:space="preserve"> Bộ, ngành khác</w:t>
      </w:r>
    </w:p>
    <w:p w14:paraId="1413DE09"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442CDFDC" w14:textId="77777777" w:rsidR="007A745E" w:rsidRPr="001B7F35" w:rsidRDefault="007A745E" w:rsidP="007A745E">
      <w:pPr>
        <w:spacing w:before="60"/>
        <w:rPr>
          <w:ins w:id="8245" w:author="Ngoc Le Van Truong" w:date="2023-04-28T11:44:00Z"/>
          <w:rFonts w:ascii="Times New Roman" w:hAnsi="Times New Roman"/>
          <w:bCs/>
          <w:sz w:val="26"/>
          <w:szCs w:val="26"/>
        </w:rPr>
      </w:pPr>
      <w:ins w:id="8246" w:author="Ngoc Le Van Truong" w:date="2023-04-28T11:44:00Z">
        <w:r w:rsidRPr="001B7F35">
          <w:rPr>
            <w:rFonts w:ascii="Times New Roman" w:hAnsi="Times New Roman"/>
            <w:bCs/>
            <w:sz w:val="26"/>
            <w:szCs w:val="26"/>
          </w:rPr>
          <w:t>…..…………………………………………………………………………………………</w:t>
        </w:r>
      </w:ins>
    </w:p>
    <w:p w14:paraId="0894C362" w14:textId="77777777" w:rsidR="007A745E" w:rsidRPr="001B7F35" w:rsidRDefault="007A745E" w:rsidP="007A745E">
      <w:pPr>
        <w:spacing w:before="60"/>
        <w:rPr>
          <w:ins w:id="8247" w:author="Ngoc Le Van Truong" w:date="2023-04-28T11:44:00Z"/>
          <w:rFonts w:ascii="Times New Roman" w:hAnsi="Times New Roman"/>
          <w:bCs/>
          <w:sz w:val="26"/>
          <w:szCs w:val="26"/>
        </w:rPr>
      </w:pPr>
      <w:ins w:id="8248" w:author="Ngoc Le Van Truong" w:date="2023-04-28T11:44:00Z">
        <w:r w:rsidRPr="001B7F35">
          <w:rPr>
            <w:rFonts w:ascii="Times New Roman" w:hAnsi="Times New Roman"/>
            <w:bCs/>
            <w:sz w:val="26"/>
            <w:szCs w:val="26"/>
          </w:rPr>
          <w:t>…..…………………………………………………………………………………………</w:t>
        </w:r>
      </w:ins>
    </w:p>
    <w:p w14:paraId="4E182C84" w14:textId="77777777" w:rsidR="007A745E" w:rsidRPr="007A745E" w:rsidRDefault="007A745E" w:rsidP="007A745E">
      <w:pPr>
        <w:spacing w:before="60"/>
        <w:rPr>
          <w:ins w:id="8249" w:author="Ngoc Le Van Truong" w:date="2023-04-28T11:44:00Z"/>
          <w:rFonts w:ascii="Times New Roman" w:hAnsi="Times New Roman"/>
          <w:bCs/>
          <w:sz w:val="26"/>
          <w:szCs w:val="26"/>
        </w:rPr>
      </w:pPr>
      <w:ins w:id="8250" w:author="Ngoc Le Van Truong" w:date="2023-04-28T11:44:00Z">
        <w:r w:rsidRPr="007A745E">
          <w:rPr>
            <w:rFonts w:ascii="Times New Roman" w:hAnsi="Times New Roman"/>
            <w:bCs/>
            <w:sz w:val="26"/>
            <w:szCs w:val="26"/>
          </w:rPr>
          <w:t>…..…………………………………………………………………………………………</w:t>
        </w:r>
      </w:ins>
    </w:p>
    <w:p w14:paraId="5939AF5F"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509C0E2"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32394AC3" w14:textId="77777777" w:rsidR="0093347E" w:rsidRPr="001B7F35" w:rsidRDefault="0093347E" w:rsidP="00CD2F58">
      <w:pPr>
        <w:numPr>
          <w:ilvl w:val="1"/>
          <w:numId w:val="1"/>
        </w:numPr>
        <w:spacing w:before="60"/>
        <w:rPr>
          <w:rFonts w:ascii="Times New Roman" w:hAnsi="Times New Roman"/>
          <w:b/>
          <w:bCs/>
          <w:sz w:val="26"/>
          <w:szCs w:val="26"/>
        </w:rPr>
      </w:pPr>
      <w:r w:rsidRPr="001B7F35">
        <w:rPr>
          <w:rFonts w:ascii="Times New Roman" w:hAnsi="Times New Roman"/>
          <w:b/>
          <w:bCs/>
          <w:sz w:val="26"/>
          <w:szCs w:val="26"/>
        </w:rPr>
        <w:t>Cơ quan, đơn vị khác</w:t>
      </w:r>
    </w:p>
    <w:p w14:paraId="5AF5D834"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4A2D720" w14:textId="77777777" w:rsidR="007A745E" w:rsidRPr="001B7F35" w:rsidRDefault="007A745E" w:rsidP="007A745E">
      <w:pPr>
        <w:spacing w:before="60"/>
        <w:rPr>
          <w:ins w:id="8251" w:author="Ngoc Le Van Truong" w:date="2023-04-28T11:44:00Z"/>
          <w:rFonts w:ascii="Times New Roman" w:hAnsi="Times New Roman"/>
          <w:bCs/>
          <w:sz w:val="26"/>
          <w:szCs w:val="26"/>
        </w:rPr>
      </w:pPr>
      <w:ins w:id="8252" w:author="Ngoc Le Van Truong" w:date="2023-04-28T11:44:00Z">
        <w:r w:rsidRPr="001B7F35">
          <w:rPr>
            <w:rFonts w:ascii="Times New Roman" w:hAnsi="Times New Roman"/>
            <w:bCs/>
            <w:sz w:val="26"/>
            <w:szCs w:val="26"/>
          </w:rPr>
          <w:t>…..…………………………………………………………………………………………</w:t>
        </w:r>
      </w:ins>
    </w:p>
    <w:p w14:paraId="4623AF88" w14:textId="77777777" w:rsidR="007A745E" w:rsidRPr="001B7F35" w:rsidRDefault="007A745E" w:rsidP="007A745E">
      <w:pPr>
        <w:spacing w:before="60"/>
        <w:rPr>
          <w:ins w:id="8253" w:author="Ngoc Le Van Truong" w:date="2023-04-28T11:44:00Z"/>
          <w:rFonts w:ascii="Times New Roman" w:hAnsi="Times New Roman"/>
          <w:bCs/>
          <w:sz w:val="26"/>
          <w:szCs w:val="26"/>
        </w:rPr>
      </w:pPr>
      <w:ins w:id="8254" w:author="Ngoc Le Van Truong" w:date="2023-04-28T11:44:00Z">
        <w:r w:rsidRPr="001B7F35">
          <w:rPr>
            <w:rFonts w:ascii="Times New Roman" w:hAnsi="Times New Roman"/>
            <w:bCs/>
            <w:sz w:val="26"/>
            <w:szCs w:val="26"/>
          </w:rPr>
          <w:t>…..…………………………………………………………………………………………</w:t>
        </w:r>
      </w:ins>
    </w:p>
    <w:p w14:paraId="6211C421" w14:textId="77777777" w:rsidR="007A745E" w:rsidRPr="007A745E" w:rsidRDefault="007A745E" w:rsidP="007A745E">
      <w:pPr>
        <w:spacing w:before="60"/>
        <w:rPr>
          <w:ins w:id="8255" w:author="Ngoc Le Van Truong" w:date="2023-04-28T11:44:00Z"/>
          <w:rFonts w:ascii="Times New Roman" w:hAnsi="Times New Roman"/>
          <w:bCs/>
          <w:sz w:val="26"/>
          <w:szCs w:val="26"/>
        </w:rPr>
      </w:pPr>
      <w:ins w:id="8256" w:author="Ngoc Le Van Truong" w:date="2023-04-28T11:44:00Z">
        <w:r w:rsidRPr="007A745E">
          <w:rPr>
            <w:rFonts w:ascii="Times New Roman" w:hAnsi="Times New Roman"/>
            <w:bCs/>
            <w:sz w:val="26"/>
            <w:szCs w:val="26"/>
          </w:rPr>
          <w:t>…..…………………………………………………………………………………………</w:t>
        </w:r>
      </w:ins>
    </w:p>
    <w:p w14:paraId="24743A07" w14:textId="77777777" w:rsidR="0093347E" w:rsidRPr="001B7F35" w:rsidRDefault="0093347E" w:rsidP="001B7F35">
      <w:pPr>
        <w:spacing w:before="60"/>
        <w:rPr>
          <w:rFonts w:ascii="Times New Roman" w:hAnsi="Times New Roman"/>
          <w:bCs/>
          <w:sz w:val="26"/>
          <w:szCs w:val="26"/>
        </w:rPr>
      </w:pPr>
      <w:r w:rsidRPr="001B7F35">
        <w:rPr>
          <w:rFonts w:ascii="Times New Roman" w:hAnsi="Times New Roman"/>
          <w:bCs/>
          <w:sz w:val="26"/>
          <w:szCs w:val="26"/>
        </w:rPr>
        <w:t>…..…………………………………………………………………………………………</w:t>
      </w:r>
    </w:p>
    <w:p w14:paraId="19E2F10B" w14:textId="1D3EADFC" w:rsidR="0093347E" w:rsidRPr="001B7F35" w:rsidDel="007A745E" w:rsidRDefault="0093347E" w:rsidP="001B7F35">
      <w:pPr>
        <w:spacing w:before="60"/>
        <w:rPr>
          <w:del w:id="8257" w:author="Ngoc Le Van Truong" w:date="2023-04-28T11:44:00Z"/>
          <w:rFonts w:ascii="Times New Roman" w:hAnsi="Times New Roman"/>
          <w:bCs/>
          <w:sz w:val="26"/>
          <w:szCs w:val="26"/>
        </w:rPr>
      </w:pPr>
      <w:del w:id="8258" w:author="Ngoc Le Van Truong" w:date="2023-04-28T11:44:00Z">
        <w:r w:rsidRPr="001B7F35" w:rsidDel="007A745E">
          <w:rPr>
            <w:rFonts w:ascii="Times New Roman" w:hAnsi="Times New Roman"/>
            <w:bCs/>
            <w:sz w:val="26"/>
            <w:szCs w:val="26"/>
          </w:rPr>
          <w:delText>…..…………………………………………………………………………………………</w:delText>
        </w:r>
      </w:del>
    </w:p>
    <w:p w14:paraId="3245E5F3" w14:textId="1B535D04" w:rsidR="00AE6F33" w:rsidDel="007A745E" w:rsidRDefault="00AE6F33">
      <w:pPr>
        <w:spacing w:after="160" w:line="259" w:lineRule="auto"/>
        <w:rPr>
          <w:del w:id="8259" w:author="Ngoc Le Van Truong" w:date="2023-04-28T11:44:00Z"/>
          <w:rFonts w:ascii="Times New Roman" w:hAnsi="Times New Roman"/>
          <w:b/>
          <w:bCs/>
          <w:sz w:val="26"/>
          <w:szCs w:val="26"/>
        </w:rPr>
      </w:pPr>
      <w:r>
        <w:rPr>
          <w:rFonts w:ascii="Times New Roman" w:hAnsi="Times New Roman"/>
          <w:b/>
          <w:bCs/>
          <w:sz w:val="26"/>
          <w:szCs w:val="26"/>
        </w:rPr>
        <w:br w:type="page"/>
      </w:r>
    </w:p>
    <w:p w14:paraId="0B3BAF98" w14:textId="77777777" w:rsidR="00AE6F33" w:rsidRPr="00D037E5" w:rsidRDefault="00AE6F33">
      <w:pPr>
        <w:spacing w:after="160" w:line="259" w:lineRule="auto"/>
        <w:rPr>
          <w:rFonts w:ascii="Times New Roman" w:hAnsi="Times New Roman"/>
          <w:b/>
          <w:sz w:val="26"/>
          <w:szCs w:val="26"/>
        </w:rPr>
        <w:pPrChange w:id="8260" w:author="Ngoc Le Van Truong" w:date="2023-04-28T11:44:00Z">
          <w:pPr/>
        </w:pPrChange>
      </w:pPr>
      <w:r w:rsidRPr="00D037E5">
        <w:rPr>
          <w:rFonts w:ascii="Times New Roman" w:hAnsi="Times New Roman"/>
          <w:b/>
          <w:sz w:val="26"/>
          <w:szCs w:val="26"/>
        </w:rPr>
        <w:t>Phụ lục số 01</w:t>
      </w:r>
    </w:p>
    <w:p w14:paraId="0BCC22D4" w14:textId="77777777" w:rsidR="00AE6F33" w:rsidRPr="00D037E5" w:rsidRDefault="00AE6F33" w:rsidP="00AE6F33">
      <w:pPr>
        <w:jc w:val="center"/>
        <w:rPr>
          <w:rFonts w:ascii="Times New Roman" w:hAnsi="Times New Roman"/>
          <w:b/>
          <w:color w:val="111111"/>
          <w:sz w:val="26"/>
          <w:szCs w:val="26"/>
          <w:lang w:val="vi-VN"/>
        </w:rPr>
      </w:pPr>
      <w:r w:rsidRPr="00D037E5">
        <w:rPr>
          <w:rFonts w:ascii="Times New Roman" w:hAnsi="Times New Roman"/>
          <w:b/>
          <w:color w:val="111111"/>
          <w:sz w:val="26"/>
          <w:szCs w:val="26"/>
        </w:rPr>
        <w:t xml:space="preserve">Bảng kiểm </w:t>
      </w:r>
      <w:r w:rsidRPr="00D037E5">
        <w:rPr>
          <w:rFonts w:ascii="Times New Roman" w:hAnsi="Times New Roman"/>
          <w:b/>
          <w:color w:val="111111"/>
          <w:sz w:val="26"/>
          <w:szCs w:val="26"/>
          <w:lang w:val="vi-VN"/>
        </w:rPr>
        <w:t>Danh mục TTB thiết yếu trên xe ô tô cứu thương cho 01 kíp cấp cứu ngoại viện (</w:t>
      </w:r>
      <w:del w:id="8261" w:author="Ngoc Le Van Truong" w:date="2023-04-28T11:44:00Z">
        <w:r w:rsidRPr="00D037E5" w:rsidDel="00771079">
          <w:rPr>
            <w:rFonts w:ascii="Times New Roman" w:hAnsi="Times New Roman"/>
            <w:b/>
            <w:color w:val="111111"/>
            <w:sz w:val="26"/>
            <w:szCs w:val="26"/>
            <w:lang w:val="vi-VN"/>
          </w:rPr>
          <w:delText xml:space="preserve"> </w:delText>
        </w:r>
      </w:del>
      <w:r w:rsidRPr="00D037E5">
        <w:rPr>
          <w:rFonts w:ascii="Times New Roman" w:hAnsi="Times New Roman"/>
          <w:b/>
          <w:color w:val="111111"/>
          <w:sz w:val="26"/>
          <w:szCs w:val="26"/>
          <w:lang w:val="vi-VN"/>
        </w:rPr>
        <w:t>theo Quyết định số 3385/QĐ-BYT ngày 18/9 /2012)</w:t>
      </w:r>
    </w:p>
    <w:p w14:paraId="3160D2DE" w14:textId="77777777" w:rsidR="00AE6F33" w:rsidRPr="00D037E5" w:rsidRDefault="00AE6F33" w:rsidP="00AE6F33">
      <w:pPr>
        <w:ind w:left="360"/>
        <w:jc w:val="both"/>
        <w:rPr>
          <w:rFonts w:ascii="Times New Roman" w:hAnsi="Times New Roman"/>
          <w:color w:val="111111"/>
          <w:sz w:val="26"/>
          <w:szCs w:val="26"/>
          <w:lang w:val="vi-VN"/>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9"/>
        <w:gridCol w:w="4956"/>
        <w:gridCol w:w="1010"/>
        <w:gridCol w:w="1440"/>
        <w:gridCol w:w="1620"/>
      </w:tblGrid>
      <w:tr w:rsidR="00AE6F33" w:rsidRPr="00D037E5" w14:paraId="542BB752" w14:textId="77777777" w:rsidTr="006B62A0">
        <w:trPr>
          <w:tblHeader/>
        </w:trPr>
        <w:tc>
          <w:tcPr>
            <w:tcW w:w="599" w:type="dxa"/>
            <w:tcMar>
              <w:top w:w="0" w:type="dxa"/>
              <w:left w:w="108" w:type="dxa"/>
              <w:bottom w:w="0" w:type="dxa"/>
              <w:right w:w="108" w:type="dxa"/>
            </w:tcMar>
            <w:hideMark/>
          </w:tcPr>
          <w:p w14:paraId="6A865CCC" w14:textId="77777777" w:rsidR="00AE6F33" w:rsidRPr="00D037E5" w:rsidRDefault="00AE6F33" w:rsidP="006B62A0">
            <w:pPr>
              <w:pStyle w:val="NormalWeb"/>
              <w:spacing w:before="0" w:beforeAutospacing="0" w:after="0" w:afterAutospacing="0"/>
              <w:rPr>
                <w:b/>
                <w:bCs/>
                <w:sz w:val="26"/>
                <w:szCs w:val="26"/>
                <w:lang w:val="vi-VN"/>
              </w:rPr>
            </w:pPr>
            <w:r w:rsidRPr="00D037E5">
              <w:rPr>
                <w:b/>
                <w:bCs/>
                <w:sz w:val="26"/>
                <w:szCs w:val="26"/>
                <w:lang w:val="vi-VN"/>
              </w:rPr>
              <w:t>TT</w:t>
            </w:r>
          </w:p>
        </w:tc>
        <w:tc>
          <w:tcPr>
            <w:tcW w:w="4956" w:type="dxa"/>
            <w:tcMar>
              <w:top w:w="0" w:type="dxa"/>
              <w:left w:w="108" w:type="dxa"/>
              <w:bottom w:w="0" w:type="dxa"/>
              <w:right w:w="108" w:type="dxa"/>
            </w:tcMar>
            <w:hideMark/>
          </w:tcPr>
          <w:p w14:paraId="3FA2E942"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Tên vật tư và dụng cụ cấp cứu</w:t>
            </w:r>
          </w:p>
        </w:tc>
        <w:tc>
          <w:tcPr>
            <w:tcW w:w="1010" w:type="dxa"/>
            <w:tcMar>
              <w:top w:w="0" w:type="dxa"/>
              <w:left w:w="108" w:type="dxa"/>
              <w:bottom w:w="0" w:type="dxa"/>
              <w:right w:w="108" w:type="dxa"/>
            </w:tcMar>
            <w:hideMark/>
          </w:tcPr>
          <w:p w14:paraId="67DB5913"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Đơn vị</w:t>
            </w:r>
          </w:p>
        </w:tc>
        <w:tc>
          <w:tcPr>
            <w:tcW w:w="1440" w:type="dxa"/>
            <w:tcMar>
              <w:top w:w="0" w:type="dxa"/>
              <w:left w:w="108" w:type="dxa"/>
              <w:bottom w:w="0" w:type="dxa"/>
              <w:right w:w="108" w:type="dxa"/>
            </w:tcMar>
            <w:hideMark/>
          </w:tcPr>
          <w:p w14:paraId="64F50E68"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Số lượng cho 01 kíp cấp cứu ngoại viện</w:t>
            </w:r>
          </w:p>
        </w:tc>
        <w:tc>
          <w:tcPr>
            <w:tcW w:w="1620" w:type="dxa"/>
          </w:tcPr>
          <w:p w14:paraId="2836AA30"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 xml:space="preserve">Số lượng hiện có trên xe cứu thương (đang hoạt động) </w:t>
            </w:r>
          </w:p>
        </w:tc>
      </w:tr>
      <w:tr w:rsidR="00AE6F33" w:rsidRPr="00D037E5" w14:paraId="560C96AA" w14:textId="77777777" w:rsidTr="006B62A0">
        <w:tc>
          <w:tcPr>
            <w:tcW w:w="599" w:type="dxa"/>
            <w:tcMar>
              <w:top w:w="0" w:type="dxa"/>
              <w:left w:w="108" w:type="dxa"/>
              <w:bottom w:w="0" w:type="dxa"/>
              <w:right w:w="108" w:type="dxa"/>
            </w:tcMar>
            <w:hideMark/>
          </w:tcPr>
          <w:p w14:paraId="2C24B45C"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w:t>
            </w:r>
          </w:p>
        </w:tc>
        <w:tc>
          <w:tcPr>
            <w:tcW w:w="4956" w:type="dxa"/>
            <w:tcMar>
              <w:top w:w="0" w:type="dxa"/>
              <w:left w:w="108" w:type="dxa"/>
              <w:bottom w:w="0" w:type="dxa"/>
              <w:right w:w="108" w:type="dxa"/>
            </w:tcMar>
            <w:hideMark/>
          </w:tcPr>
          <w:p w14:paraId="1727F2A9"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Các thiết bị thông khí và dụng cụ hỗ trợ hô hấp</w:t>
            </w:r>
          </w:p>
        </w:tc>
        <w:tc>
          <w:tcPr>
            <w:tcW w:w="1010" w:type="dxa"/>
            <w:tcMar>
              <w:top w:w="0" w:type="dxa"/>
              <w:left w:w="108" w:type="dxa"/>
              <w:bottom w:w="0" w:type="dxa"/>
              <w:right w:w="108" w:type="dxa"/>
            </w:tcMar>
            <w:hideMark/>
          </w:tcPr>
          <w:p w14:paraId="7294EA93"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55F7F78C"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24E0904D"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77F8055D" w14:textId="77777777" w:rsidTr="006B62A0">
        <w:tc>
          <w:tcPr>
            <w:tcW w:w="599" w:type="dxa"/>
            <w:tcMar>
              <w:top w:w="0" w:type="dxa"/>
              <w:left w:w="108" w:type="dxa"/>
              <w:bottom w:w="0" w:type="dxa"/>
              <w:right w:w="108" w:type="dxa"/>
            </w:tcMar>
            <w:hideMark/>
          </w:tcPr>
          <w:p w14:paraId="3BFCD68B"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4956" w:type="dxa"/>
            <w:tcMar>
              <w:top w:w="0" w:type="dxa"/>
              <w:left w:w="108" w:type="dxa"/>
              <w:bottom w:w="0" w:type="dxa"/>
              <w:right w:w="108" w:type="dxa"/>
            </w:tcMar>
            <w:hideMark/>
          </w:tcPr>
          <w:p w14:paraId="6DBF63B7"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hút dịch di động: dùng nguồn ắc quy hoặc điện xoay chiều 220V/50Hz.</w:t>
            </w:r>
          </w:p>
        </w:tc>
        <w:tc>
          <w:tcPr>
            <w:tcW w:w="1010" w:type="dxa"/>
            <w:tcMar>
              <w:top w:w="0" w:type="dxa"/>
              <w:left w:w="108" w:type="dxa"/>
              <w:bottom w:w="0" w:type="dxa"/>
              <w:right w:w="108" w:type="dxa"/>
            </w:tcMar>
            <w:hideMark/>
          </w:tcPr>
          <w:p w14:paraId="62615FC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4CA4890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5F2A61D5"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3B6D93C" w14:textId="77777777" w:rsidTr="006B62A0">
        <w:tc>
          <w:tcPr>
            <w:tcW w:w="599" w:type="dxa"/>
            <w:tcMar>
              <w:top w:w="0" w:type="dxa"/>
              <w:left w:w="108" w:type="dxa"/>
              <w:bottom w:w="0" w:type="dxa"/>
              <w:right w:w="108" w:type="dxa"/>
            </w:tcMar>
            <w:hideMark/>
          </w:tcPr>
          <w:p w14:paraId="00F2AA97"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4956" w:type="dxa"/>
            <w:tcMar>
              <w:top w:w="0" w:type="dxa"/>
              <w:left w:w="108" w:type="dxa"/>
              <w:bottom w:w="0" w:type="dxa"/>
              <w:right w:w="108" w:type="dxa"/>
            </w:tcMar>
            <w:hideMark/>
          </w:tcPr>
          <w:p w14:paraId="7887023F" w14:textId="77777777" w:rsidR="00AE6F33" w:rsidRPr="00D037E5" w:rsidRDefault="00AE6F33" w:rsidP="006B62A0">
            <w:pPr>
              <w:pStyle w:val="NormalWeb"/>
              <w:spacing w:before="0" w:beforeAutospacing="0" w:after="0" w:afterAutospacing="0"/>
              <w:rPr>
                <w:sz w:val="26"/>
                <w:szCs w:val="26"/>
              </w:rPr>
            </w:pPr>
            <w:r w:rsidRPr="00D037E5">
              <w:rPr>
                <w:sz w:val="26"/>
                <w:szCs w:val="26"/>
              </w:rPr>
              <w:t>Bình ô xy dung tích 5 lít, có đồng hồ đo áp lực và bộ điều chỉnh lưu lượng; dây dẫn ô xy các cỡ người lớn, trẻ em.</w:t>
            </w:r>
          </w:p>
        </w:tc>
        <w:tc>
          <w:tcPr>
            <w:tcW w:w="1010" w:type="dxa"/>
            <w:tcMar>
              <w:top w:w="0" w:type="dxa"/>
              <w:left w:w="108" w:type="dxa"/>
              <w:bottom w:w="0" w:type="dxa"/>
              <w:right w:w="108" w:type="dxa"/>
            </w:tcMar>
            <w:hideMark/>
          </w:tcPr>
          <w:p w14:paraId="6E6E2F3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Bộ</w:t>
            </w:r>
          </w:p>
        </w:tc>
        <w:tc>
          <w:tcPr>
            <w:tcW w:w="1440" w:type="dxa"/>
            <w:tcMar>
              <w:top w:w="0" w:type="dxa"/>
              <w:left w:w="108" w:type="dxa"/>
              <w:bottom w:w="0" w:type="dxa"/>
              <w:right w:w="108" w:type="dxa"/>
            </w:tcMar>
            <w:hideMark/>
          </w:tcPr>
          <w:p w14:paraId="1416077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2C28C914"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4E6DED7" w14:textId="77777777" w:rsidTr="006B62A0">
        <w:tc>
          <w:tcPr>
            <w:tcW w:w="599" w:type="dxa"/>
            <w:tcMar>
              <w:top w:w="0" w:type="dxa"/>
              <w:left w:w="108" w:type="dxa"/>
              <w:bottom w:w="0" w:type="dxa"/>
              <w:right w:w="108" w:type="dxa"/>
            </w:tcMar>
            <w:hideMark/>
          </w:tcPr>
          <w:p w14:paraId="08B8ABE4" w14:textId="77777777" w:rsidR="00AE6F33" w:rsidRPr="00D037E5" w:rsidRDefault="00AE6F33" w:rsidP="006B62A0">
            <w:pPr>
              <w:pStyle w:val="NormalWeb"/>
              <w:spacing w:before="0" w:beforeAutospacing="0" w:after="0" w:afterAutospacing="0"/>
              <w:rPr>
                <w:sz w:val="26"/>
                <w:szCs w:val="26"/>
              </w:rPr>
            </w:pPr>
            <w:r w:rsidRPr="00D037E5">
              <w:rPr>
                <w:sz w:val="26"/>
                <w:szCs w:val="26"/>
              </w:rPr>
              <w:t>3</w:t>
            </w:r>
          </w:p>
        </w:tc>
        <w:tc>
          <w:tcPr>
            <w:tcW w:w="4956" w:type="dxa"/>
            <w:tcMar>
              <w:top w:w="0" w:type="dxa"/>
              <w:left w:w="108" w:type="dxa"/>
              <w:bottom w:w="0" w:type="dxa"/>
              <w:right w:w="108" w:type="dxa"/>
            </w:tcMar>
            <w:hideMark/>
          </w:tcPr>
          <w:p w14:paraId="2FA6FC2E"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theo dõi nồng độ ô xy mao mạch (SpO2), kèm theo đầu dò người lớn và trẻ em dùng nhiều lần: dùng nguồn ắc quy hoặc điện xoay chiều 220V/50Hz.</w:t>
            </w:r>
          </w:p>
        </w:tc>
        <w:tc>
          <w:tcPr>
            <w:tcW w:w="1010" w:type="dxa"/>
            <w:tcMar>
              <w:top w:w="0" w:type="dxa"/>
              <w:left w:w="108" w:type="dxa"/>
              <w:bottom w:w="0" w:type="dxa"/>
              <w:right w:w="108" w:type="dxa"/>
            </w:tcMar>
            <w:hideMark/>
          </w:tcPr>
          <w:p w14:paraId="34254CF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1605D0C2"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78266B14"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D80DA1B" w14:textId="77777777" w:rsidTr="006B62A0">
        <w:tc>
          <w:tcPr>
            <w:tcW w:w="599" w:type="dxa"/>
            <w:tcMar>
              <w:top w:w="0" w:type="dxa"/>
              <w:left w:w="108" w:type="dxa"/>
              <w:bottom w:w="0" w:type="dxa"/>
              <w:right w:w="108" w:type="dxa"/>
            </w:tcMar>
            <w:hideMark/>
          </w:tcPr>
          <w:p w14:paraId="57FFD29E" w14:textId="77777777" w:rsidR="00AE6F33" w:rsidRPr="00D037E5" w:rsidRDefault="00AE6F33" w:rsidP="006B62A0">
            <w:pPr>
              <w:pStyle w:val="NormalWeb"/>
              <w:spacing w:before="0" w:beforeAutospacing="0" w:after="0" w:afterAutospacing="0"/>
              <w:rPr>
                <w:sz w:val="26"/>
                <w:szCs w:val="26"/>
              </w:rPr>
            </w:pPr>
            <w:r w:rsidRPr="00D037E5">
              <w:rPr>
                <w:sz w:val="26"/>
                <w:szCs w:val="26"/>
              </w:rPr>
              <w:t>4</w:t>
            </w:r>
          </w:p>
        </w:tc>
        <w:tc>
          <w:tcPr>
            <w:tcW w:w="4956" w:type="dxa"/>
            <w:tcMar>
              <w:top w:w="0" w:type="dxa"/>
              <w:left w:w="108" w:type="dxa"/>
              <w:bottom w:w="0" w:type="dxa"/>
              <w:right w:w="108" w:type="dxa"/>
            </w:tcMar>
            <w:hideMark/>
          </w:tcPr>
          <w:p w14:paraId="0C3FE2A0" w14:textId="77777777" w:rsidR="00AE6F33" w:rsidRPr="00D037E5" w:rsidRDefault="00AE6F33" w:rsidP="006B62A0">
            <w:pPr>
              <w:pStyle w:val="NormalWeb"/>
              <w:spacing w:before="0" w:beforeAutospacing="0" w:after="0" w:afterAutospacing="0"/>
              <w:rPr>
                <w:sz w:val="26"/>
                <w:szCs w:val="26"/>
              </w:rPr>
            </w:pPr>
            <w:r w:rsidRPr="00D037E5">
              <w:rPr>
                <w:sz w:val="26"/>
                <w:szCs w:val="26"/>
              </w:rPr>
              <w:t>Có thể trang bị máy thở xách tay: dùng nguồn ắc quy hoặc điện xoay chiều 220V/50Hz có các mode thở cơ bản.</w:t>
            </w:r>
          </w:p>
        </w:tc>
        <w:tc>
          <w:tcPr>
            <w:tcW w:w="1010" w:type="dxa"/>
            <w:tcMar>
              <w:top w:w="0" w:type="dxa"/>
              <w:left w:w="108" w:type="dxa"/>
              <w:bottom w:w="0" w:type="dxa"/>
              <w:right w:w="108" w:type="dxa"/>
            </w:tcMar>
            <w:hideMark/>
          </w:tcPr>
          <w:p w14:paraId="09E5C4D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4EBCD56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3D53A8D5"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4308D27" w14:textId="77777777" w:rsidTr="006B62A0">
        <w:tc>
          <w:tcPr>
            <w:tcW w:w="599" w:type="dxa"/>
            <w:tcMar>
              <w:top w:w="0" w:type="dxa"/>
              <w:left w:w="108" w:type="dxa"/>
              <w:bottom w:w="0" w:type="dxa"/>
              <w:right w:w="108" w:type="dxa"/>
            </w:tcMar>
            <w:hideMark/>
          </w:tcPr>
          <w:p w14:paraId="633C18C5"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II</w:t>
            </w:r>
          </w:p>
        </w:tc>
        <w:tc>
          <w:tcPr>
            <w:tcW w:w="4956" w:type="dxa"/>
            <w:tcMar>
              <w:top w:w="0" w:type="dxa"/>
              <w:left w:w="108" w:type="dxa"/>
              <w:bottom w:w="0" w:type="dxa"/>
              <w:right w:w="108" w:type="dxa"/>
            </w:tcMar>
            <w:hideMark/>
          </w:tcPr>
          <w:p w14:paraId="138F2B0A"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Các thiết bị cấp cứu tim mạch</w:t>
            </w:r>
          </w:p>
        </w:tc>
        <w:tc>
          <w:tcPr>
            <w:tcW w:w="1010" w:type="dxa"/>
            <w:tcMar>
              <w:top w:w="0" w:type="dxa"/>
              <w:left w:w="108" w:type="dxa"/>
              <w:bottom w:w="0" w:type="dxa"/>
              <w:right w:w="108" w:type="dxa"/>
            </w:tcMar>
            <w:hideMark/>
          </w:tcPr>
          <w:p w14:paraId="7672E091"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301E14E3"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0D1405D6"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5CE86106" w14:textId="77777777" w:rsidTr="006B62A0">
        <w:tc>
          <w:tcPr>
            <w:tcW w:w="599" w:type="dxa"/>
            <w:tcMar>
              <w:top w:w="0" w:type="dxa"/>
              <w:left w:w="108" w:type="dxa"/>
              <w:bottom w:w="0" w:type="dxa"/>
              <w:right w:w="108" w:type="dxa"/>
            </w:tcMar>
            <w:hideMark/>
          </w:tcPr>
          <w:p w14:paraId="65A3E3A9"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4956" w:type="dxa"/>
            <w:tcMar>
              <w:top w:w="0" w:type="dxa"/>
              <w:left w:w="108" w:type="dxa"/>
              <w:bottom w:w="0" w:type="dxa"/>
              <w:right w:w="108" w:type="dxa"/>
            </w:tcMar>
            <w:hideMark/>
          </w:tcPr>
          <w:p w14:paraId="5B61CA12"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theo dõi bệnh nhân xách tay (monitor) tối thiểu có các chỉ số: Mạch, nhiệt độ, huyết áp, SpO2, điện tim: dùng nguồn ắc quy hoặc điện xoay chiều 220V/50Hz.</w:t>
            </w:r>
          </w:p>
        </w:tc>
        <w:tc>
          <w:tcPr>
            <w:tcW w:w="1010" w:type="dxa"/>
            <w:tcMar>
              <w:top w:w="0" w:type="dxa"/>
              <w:left w:w="108" w:type="dxa"/>
              <w:bottom w:w="0" w:type="dxa"/>
              <w:right w:w="108" w:type="dxa"/>
            </w:tcMar>
            <w:hideMark/>
          </w:tcPr>
          <w:p w14:paraId="5192022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6969AEC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1662872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27F2F8C" w14:textId="77777777" w:rsidTr="006B62A0">
        <w:tc>
          <w:tcPr>
            <w:tcW w:w="599" w:type="dxa"/>
            <w:tcMar>
              <w:top w:w="0" w:type="dxa"/>
              <w:left w:w="108" w:type="dxa"/>
              <w:bottom w:w="0" w:type="dxa"/>
              <w:right w:w="108" w:type="dxa"/>
            </w:tcMar>
            <w:hideMark/>
          </w:tcPr>
          <w:p w14:paraId="59DF0C4E" w14:textId="77777777" w:rsidR="00AE6F33" w:rsidRPr="00D037E5" w:rsidRDefault="00AE6F33" w:rsidP="006B62A0">
            <w:pPr>
              <w:pStyle w:val="NormalWeb"/>
              <w:spacing w:before="0" w:beforeAutospacing="0" w:after="0" w:afterAutospacing="0"/>
              <w:rPr>
                <w:sz w:val="26"/>
                <w:szCs w:val="26"/>
              </w:rPr>
            </w:pPr>
            <w:r w:rsidRPr="00D037E5">
              <w:rPr>
                <w:sz w:val="26"/>
                <w:szCs w:val="26"/>
              </w:rPr>
              <w:t>6</w:t>
            </w:r>
          </w:p>
        </w:tc>
        <w:tc>
          <w:tcPr>
            <w:tcW w:w="4956" w:type="dxa"/>
            <w:tcMar>
              <w:top w:w="0" w:type="dxa"/>
              <w:left w:w="108" w:type="dxa"/>
              <w:bottom w:w="0" w:type="dxa"/>
              <w:right w:w="108" w:type="dxa"/>
            </w:tcMar>
            <w:hideMark/>
          </w:tcPr>
          <w:p w14:paraId="5CE7E01B"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khử rung tim xách tay: dùng nguồn ắc quy hoặc điện xoay chiều 220V/50Hz.</w:t>
            </w:r>
          </w:p>
        </w:tc>
        <w:tc>
          <w:tcPr>
            <w:tcW w:w="1010" w:type="dxa"/>
            <w:tcMar>
              <w:top w:w="0" w:type="dxa"/>
              <w:left w:w="108" w:type="dxa"/>
              <w:bottom w:w="0" w:type="dxa"/>
              <w:right w:w="108" w:type="dxa"/>
            </w:tcMar>
            <w:hideMark/>
          </w:tcPr>
          <w:p w14:paraId="468D487F"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3522FE1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1A79820F"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5B640CD" w14:textId="77777777" w:rsidTr="006B62A0">
        <w:tc>
          <w:tcPr>
            <w:tcW w:w="599" w:type="dxa"/>
            <w:tcMar>
              <w:top w:w="0" w:type="dxa"/>
              <w:left w:w="108" w:type="dxa"/>
              <w:bottom w:w="0" w:type="dxa"/>
              <w:right w:w="108" w:type="dxa"/>
            </w:tcMar>
            <w:hideMark/>
          </w:tcPr>
          <w:p w14:paraId="244FED3F" w14:textId="77777777" w:rsidR="00AE6F33" w:rsidRPr="00D037E5" w:rsidRDefault="00AE6F33" w:rsidP="006B62A0">
            <w:pPr>
              <w:pStyle w:val="NormalWeb"/>
              <w:spacing w:before="0" w:beforeAutospacing="0" w:after="0" w:afterAutospacing="0"/>
              <w:rPr>
                <w:sz w:val="26"/>
                <w:szCs w:val="26"/>
              </w:rPr>
            </w:pPr>
            <w:r w:rsidRPr="00D037E5">
              <w:rPr>
                <w:sz w:val="26"/>
                <w:szCs w:val="26"/>
              </w:rPr>
              <w:t>7</w:t>
            </w:r>
          </w:p>
        </w:tc>
        <w:tc>
          <w:tcPr>
            <w:tcW w:w="4956" w:type="dxa"/>
            <w:tcMar>
              <w:top w:w="0" w:type="dxa"/>
              <w:left w:w="108" w:type="dxa"/>
              <w:bottom w:w="0" w:type="dxa"/>
              <w:right w:w="108" w:type="dxa"/>
            </w:tcMar>
            <w:hideMark/>
          </w:tcPr>
          <w:p w14:paraId="294D4621"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ghi điện tim ≥ 3 kênh dùng nguồn ắc quy hoặc điện xoay chiều 220V/50Hz.</w:t>
            </w:r>
          </w:p>
        </w:tc>
        <w:tc>
          <w:tcPr>
            <w:tcW w:w="1010" w:type="dxa"/>
            <w:tcMar>
              <w:top w:w="0" w:type="dxa"/>
              <w:left w:w="108" w:type="dxa"/>
              <w:bottom w:w="0" w:type="dxa"/>
              <w:right w:w="108" w:type="dxa"/>
            </w:tcMar>
            <w:hideMark/>
          </w:tcPr>
          <w:p w14:paraId="14883B5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4958C91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6E27BE23"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3406AB2" w14:textId="77777777" w:rsidTr="006B62A0">
        <w:tc>
          <w:tcPr>
            <w:tcW w:w="599" w:type="dxa"/>
            <w:tcMar>
              <w:top w:w="0" w:type="dxa"/>
              <w:left w:w="108" w:type="dxa"/>
              <w:bottom w:w="0" w:type="dxa"/>
              <w:right w:w="108" w:type="dxa"/>
            </w:tcMar>
            <w:hideMark/>
          </w:tcPr>
          <w:p w14:paraId="3BE0A428"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III</w:t>
            </w:r>
          </w:p>
        </w:tc>
        <w:tc>
          <w:tcPr>
            <w:tcW w:w="4956" w:type="dxa"/>
            <w:tcMar>
              <w:top w:w="0" w:type="dxa"/>
              <w:left w:w="108" w:type="dxa"/>
              <w:bottom w:w="0" w:type="dxa"/>
              <w:right w:w="108" w:type="dxa"/>
            </w:tcMar>
            <w:hideMark/>
          </w:tcPr>
          <w:p w14:paraId="34066866"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Dụng cụ cố định:</w:t>
            </w:r>
          </w:p>
        </w:tc>
        <w:tc>
          <w:tcPr>
            <w:tcW w:w="1010" w:type="dxa"/>
            <w:tcMar>
              <w:top w:w="0" w:type="dxa"/>
              <w:left w:w="108" w:type="dxa"/>
              <w:bottom w:w="0" w:type="dxa"/>
              <w:right w:w="108" w:type="dxa"/>
            </w:tcMar>
            <w:hideMark/>
          </w:tcPr>
          <w:p w14:paraId="74DFF109"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4E2EDA42"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7677F6B5"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63E4AE70" w14:textId="77777777" w:rsidTr="006B62A0">
        <w:tc>
          <w:tcPr>
            <w:tcW w:w="599" w:type="dxa"/>
            <w:tcMar>
              <w:top w:w="0" w:type="dxa"/>
              <w:left w:w="108" w:type="dxa"/>
              <w:bottom w:w="0" w:type="dxa"/>
              <w:right w:w="108" w:type="dxa"/>
            </w:tcMar>
            <w:hideMark/>
          </w:tcPr>
          <w:p w14:paraId="094A3311" w14:textId="77777777" w:rsidR="00AE6F33" w:rsidRPr="00D037E5" w:rsidRDefault="00AE6F33" w:rsidP="006B62A0">
            <w:pPr>
              <w:pStyle w:val="NormalWeb"/>
              <w:spacing w:before="0" w:beforeAutospacing="0" w:after="0" w:afterAutospacing="0"/>
              <w:rPr>
                <w:sz w:val="26"/>
                <w:szCs w:val="26"/>
              </w:rPr>
            </w:pPr>
            <w:r w:rsidRPr="00D037E5">
              <w:rPr>
                <w:sz w:val="26"/>
                <w:szCs w:val="26"/>
              </w:rPr>
              <w:t>8</w:t>
            </w:r>
          </w:p>
        </w:tc>
        <w:tc>
          <w:tcPr>
            <w:tcW w:w="4956" w:type="dxa"/>
            <w:tcMar>
              <w:top w:w="0" w:type="dxa"/>
              <w:left w:w="108" w:type="dxa"/>
              <w:bottom w:w="0" w:type="dxa"/>
              <w:right w:w="108" w:type="dxa"/>
            </w:tcMar>
            <w:hideMark/>
          </w:tcPr>
          <w:p w14:paraId="7E95C526" w14:textId="77777777" w:rsidR="00AE6F33" w:rsidRPr="00D037E5" w:rsidRDefault="00AE6F33" w:rsidP="006B62A0">
            <w:pPr>
              <w:pStyle w:val="NormalWeb"/>
              <w:spacing w:before="0" w:beforeAutospacing="0" w:after="0" w:afterAutospacing="0"/>
              <w:rPr>
                <w:sz w:val="26"/>
                <w:szCs w:val="26"/>
              </w:rPr>
            </w:pPr>
            <w:r w:rsidRPr="00D037E5">
              <w:rPr>
                <w:sz w:val="26"/>
                <w:szCs w:val="26"/>
              </w:rPr>
              <w:t xml:space="preserve">Nẹp cố định cổ người lớn và trẻ em (mỗi loại 02 chiếc). </w:t>
            </w:r>
          </w:p>
        </w:tc>
        <w:tc>
          <w:tcPr>
            <w:tcW w:w="1010" w:type="dxa"/>
            <w:tcMar>
              <w:top w:w="0" w:type="dxa"/>
              <w:left w:w="108" w:type="dxa"/>
              <w:bottom w:w="0" w:type="dxa"/>
              <w:right w:w="108" w:type="dxa"/>
            </w:tcMar>
            <w:hideMark/>
          </w:tcPr>
          <w:p w14:paraId="52B948ED"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92F8B5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04</w:t>
            </w:r>
          </w:p>
        </w:tc>
        <w:tc>
          <w:tcPr>
            <w:tcW w:w="1620" w:type="dxa"/>
          </w:tcPr>
          <w:p w14:paraId="2001108D"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50DF596" w14:textId="77777777" w:rsidTr="006B62A0">
        <w:tc>
          <w:tcPr>
            <w:tcW w:w="599" w:type="dxa"/>
            <w:tcMar>
              <w:top w:w="0" w:type="dxa"/>
              <w:left w:w="108" w:type="dxa"/>
              <w:bottom w:w="0" w:type="dxa"/>
              <w:right w:w="108" w:type="dxa"/>
            </w:tcMar>
            <w:hideMark/>
          </w:tcPr>
          <w:p w14:paraId="5704E7E3" w14:textId="77777777" w:rsidR="00AE6F33" w:rsidRPr="00D037E5" w:rsidRDefault="00AE6F33" w:rsidP="006B62A0">
            <w:pPr>
              <w:pStyle w:val="NormalWeb"/>
              <w:spacing w:before="0" w:beforeAutospacing="0" w:after="0" w:afterAutospacing="0"/>
              <w:rPr>
                <w:sz w:val="26"/>
                <w:szCs w:val="26"/>
              </w:rPr>
            </w:pPr>
            <w:r w:rsidRPr="00D037E5">
              <w:rPr>
                <w:sz w:val="26"/>
                <w:szCs w:val="26"/>
              </w:rPr>
              <w:t>9</w:t>
            </w:r>
          </w:p>
        </w:tc>
        <w:tc>
          <w:tcPr>
            <w:tcW w:w="4956" w:type="dxa"/>
            <w:tcMar>
              <w:top w:w="0" w:type="dxa"/>
              <w:left w:w="108" w:type="dxa"/>
              <w:bottom w:w="0" w:type="dxa"/>
              <w:right w:w="108" w:type="dxa"/>
            </w:tcMar>
            <w:hideMark/>
          </w:tcPr>
          <w:p w14:paraId="7240CA33" w14:textId="77777777" w:rsidR="00AE6F33" w:rsidRPr="00D037E5" w:rsidRDefault="00AE6F33" w:rsidP="006B62A0">
            <w:pPr>
              <w:pStyle w:val="NormalWeb"/>
              <w:spacing w:before="0" w:beforeAutospacing="0" w:after="0" w:afterAutospacing="0"/>
              <w:rPr>
                <w:sz w:val="26"/>
                <w:szCs w:val="26"/>
              </w:rPr>
            </w:pPr>
            <w:r w:rsidRPr="00D037E5">
              <w:rPr>
                <w:sz w:val="26"/>
                <w:szCs w:val="26"/>
              </w:rPr>
              <w:t>Nẹp cố định chi gãy (đùi, cẳng chân, cẳng tay, cánh tay): chất liệu có thể bằng gỗ, kim loại, nhựa.</w:t>
            </w:r>
          </w:p>
        </w:tc>
        <w:tc>
          <w:tcPr>
            <w:tcW w:w="1010" w:type="dxa"/>
            <w:tcMar>
              <w:top w:w="0" w:type="dxa"/>
              <w:left w:w="108" w:type="dxa"/>
              <w:bottom w:w="0" w:type="dxa"/>
              <w:right w:w="108" w:type="dxa"/>
            </w:tcMar>
            <w:hideMark/>
          </w:tcPr>
          <w:p w14:paraId="3A9A057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Bộ</w:t>
            </w:r>
          </w:p>
        </w:tc>
        <w:tc>
          <w:tcPr>
            <w:tcW w:w="1440" w:type="dxa"/>
            <w:tcMar>
              <w:top w:w="0" w:type="dxa"/>
              <w:left w:w="108" w:type="dxa"/>
              <w:bottom w:w="0" w:type="dxa"/>
              <w:right w:w="108" w:type="dxa"/>
            </w:tcMar>
            <w:hideMark/>
          </w:tcPr>
          <w:p w14:paraId="41D027F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69999C4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7BFBD73" w14:textId="77777777" w:rsidTr="006B62A0">
        <w:tc>
          <w:tcPr>
            <w:tcW w:w="599" w:type="dxa"/>
            <w:tcMar>
              <w:top w:w="0" w:type="dxa"/>
              <w:left w:w="108" w:type="dxa"/>
              <w:bottom w:w="0" w:type="dxa"/>
              <w:right w:w="108" w:type="dxa"/>
            </w:tcMar>
            <w:hideMark/>
          </w:tcPr>
          <w:p w14:paraId="43935D80"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4956" w:type="dxa"/>
            <w:tcMar>
              <w:top w:w="0" w:type="dxa"/>
              <w:left w:w="108" w:type="dxa"/>
              <w:bottom w:w="0" w:type="dxa"/>
              <w:right w:w="108" w:type="dxa"/>
            </w:tcMar>
            <w:hideMark/>
          </w:tcPr>
          <w:p w14:paraId="0776C175" w14:textId="77777777" w:rsidR="00AE6F33" w:rsidRPr="00D037E5" w:rsidRDefault="00AE6F33" w:rsidP="006B62A0">
            <w:pPr>
              <w:pStyle w:val="NormalWeb"/>
              <w:spacing w:before="0" w:beforeAutospacing="0" w:after="0" w:afterAutospacing="0"/>
              <w:rPr>
                <w:sz w:val="26"/>
                <w:szCs w:val="26"/>
              </w:rPr>
            </w:pPr>
            <w:r w:rsidRPr="00D037E5">
              <w:rPr>
                <w:sz w:val="26"/>
                <w:szCs w:val="26"/>
              </w:rPr>
              <w:t>Áo nẹp chân không để cố định toàn thân (nếu có điều kiện).</w:t>
            </w:r>
          </w:p>
        </w:tc>
        <w:tc>
          <w:tcPr>
            <w:tcW w:w="1010" w:type="dxa"/>
            <w:tcMar>
              <w:top w:w="0" w:type="dxa"/>
              <w:left w:w="108" w:type="dxa"/>
              <w:bottom w:w="0" w:type="dxa"/>
              <w:right w:w="108" w:type="dxa"/>
            </w:tcMar>
            <w:hideMark/>
          </w:tcPr>
          <w:p w14:paraId="71E863B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7B45745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328DDF64"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15B744D" w14:textId="77777777" w:rsidTr="006B62A0">
        <w:tc>
          <w:tcPr>
            <w:tcW w:w="599" w:type="dxa"/>
            <w:tcMar>
              <w:top w:w="0" w:type="dxa"/>
              <w:left w:w="108" w:type="dxa"/>
              <w:bottom w:w="0" w:type="dxa"/>
              <w:right w:w="108" w:type="dxa"/>
            </w:tcMar>
            <w:hideMark/>
          </w:tcPr>
          <w:p w14:paraId="61D38824"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IV</w:t>
            </w:r>
          </w:p>
        </w:tc>
        <w:tc>
          <w:tcPr>
            <w:tcW w:w="4956" w:type="dxa"/>
            <w:tcMar>
              <w:top w:w="0" w:type="dxa"/>
              <w:left w:w="108" w:type="dxa"/>
              <w:bottom w:w="0" w:type="dxa"/>
              <w:right w:w="108" w:type="dxa"/>
            </w:tcMar>
            <w:hideMark/>
          </w:tcPr>
          <w:p w14:paraId="0B1AC318"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Kiểm soát nhiễm khuẩn:</w:t>
            </w:r>
          </w:p>
        </w:tc>
        <w:tc>
          <w:tcPr>
            <w:tcW w:w="1010" w:type="dxa"/>
            <w:tcMar>
              <w:top w:w="0" w:type="dxa"/>
              <w:left w:w="108" w:type="dxa"/>
              <w:bottom w:w="0" w:type="dxa"/>
              <w:right w:w="108" w:type="dxa"/>
            </w:tcMar>
            <w:hideMark/>
          </w:tcPr>
          <w:p w14:paraId="1CBB266B"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52BDA146"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4FE0E26E"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1D391398" w14:textId="77777777" w:rsidTr="006B62A0">
        <w:tc>
          <w:tcPr>
            <w:tcW w:w="599" w:type="dxa"/>
            <w:tcMar>
              <w:top w:w="0" w:type="dxa"/>
              <w:left w:w="108" w:type="dxa"/>
              <w:bottom w:w="0" w:type="dxa"/>
              <w:right w:w="108" w:type="dxa"/>
            </w:tcMar>
            <w:hideMark/>
          </w:tcPr>
          <w:p w14:paraId="2C895563" w14:textId="77777777" w:rsidR="00AE6F33" w:rsidRPr="00D037E5" w:rsidRDefault="00AE6F33" w:rsidP="006B62A0">
            <w:pPr>
              <w:pStyle w:val="NormalWeb"/>
              <w:spacing w:before="0" w:beforeAutospacing="0" w:after="0" w:afterAutospacing="0"/>
              <w:rPr>
                <w:sz w:val="26"/>
                <w:szCs w:val="26"/>
              </w:rPr>
            </w:pPr>
            <w:r w:rsidRPr="00D037E5">
              <w:rPr>
                <w:sz w:val="26"/>
                <w:szCs w:val="26"/>
              </w:rPr>
              <w:t>11</w:t>
            </w:r>
          </w:p>
        </w:tc>
        <w:tc>
          <w:tcPr>
            <w:tcW w:w="4956" w:type="dxa"/>
            <w:tcMar>
              <w:top w:w="0" w:type="dxa"/>
              <w:left w:w="108" w:type="dxa"/>
              <w:bottom w:w="0" w:type="dxa"/>
              <w:right w:w="108" w:type="dxa"/>
            </w:tcMar>
            <w:hideMark/>
          </w:tcPr>
          <w:p w14:paraId="2B9D7F46"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sát khuẩn tay tác động nhanh.</w:t>
            </w:r>
          </w:p>
        </w:tc>
        <w:tc>
          <w:tcPr>
            <w:tcW w:w="1010" w:type="dxa"/>
            <w:tcMar>
              <w:top w:w="0" w:type="dxa"/>
              <w:left w:w="108" w:type="dxa"/>
              <w:bottom w:w="0" w:type="dxa"/>
              <w:right w:w="108" w:type="dxa"/>
            </w:tcMar>
            <w:hideMark/>
          </w:tcPr>
          <w:p w14:paraId="54286A4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Lọ</w:t>
            </w:r>
          </w:p>
        </w:tc>
        <w:tc>
          <w:tcPr>
            <w:tcW w:w="1440" w:type="dxa"/>
            <w:tcMar>
              <w:top w:w="0" w:type="dxa"/>
              <w:left w:w="108" w:type="dxa"/>
              <w:bottom w:w="0" w:type="dxa"/>
              <w:right w:w="108" w:type="dxa"/>
            </w:tcMar>
            <w:hideMark/>
          </w:tcPr>
          <w:p w14:paraId="2D81C65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66A32E6E"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FA40B70" w14:textId="77777777" w:rsidTr="006B62A0">
        <w:tc>
          <w:tcPr>
            <w:tcW w:w="599" w:type="dxa"/>
            <w:tcMar>
              <w:top w:w="0" w:type="dxa"/>
              <w:left w:w="108" w:type="dxa"/>
              <w:bottom w:w="0" w:type="dxa"/>
              <w:right w:w="108" w:type="dxa"/>
            </w:tcMar>
            <w:hideMark/>
          </w:tcPr>
          <w:p w14:paraId="31B17BB2" w14:textId="77777777" w:rsidR="00AE6F33" w:rsidRPr="00D037E5" w:rsidRDefault="00AE6F33" w:rsidP="006B62A0">
            <w:pPr>
              <w:pStyle w:val="NormalWeb"/>
              <w:spacing w:before="0" w:beforeAutospacing="0" w:after="0" w:afterAutospacing="0"/>
              <w:rPr>
                <w:sz w:val="26"/>
                <w:szCs w:val="26"/>
              </w:rPr>
            </w:pPr>
            <w:r w:rsidRPr="00D037E5">
              <w:rPr>
                <w:sz w:val="26"/>
                <w:szCs w:val="26"/>
              </w:rPr>
              <w:t>12</w:t>
            </w:r>
          </w:p>
        </w:tc>
        <w:tc>
          <w:tcPr>
            <w:tcW w:w="4956" w:type="dxa"/>
            <w:tcMar>
              <w:top w:w="0" w:type="dxa"/>
              <w:left w:w="108" w:type="dxa"/>
              <w:bottom w:w="0" w:type="dxa"/>
              <w:right w:w="108" w:type="dxa"/>
            </w:tcMar>
            <w:hideMark/>
          </w:tcPr>
          <w:p w14:paraId="00E32E77" w14:textId="77777777" w:rsidR="00AE6F33" w:rsidRPr="00D037E5" w:rsidRDefault="00AE6F33" w:rsidP="006B62A0">
            <w:pPr>
              <w:pStyle w:val="NormalWeb"/>
              <w:spacing w:before="0" w:beforeAutospacing="0" w:after="0" w:afterAutospacing="0"/>
              <w:rPr>
                <w:sz w:val="26"/>
                <w:szCs w:val="26"/>
              </w:rPr>
            </w:pPr>
            <w:r w:rsidRPr="00D037E5">
              <w:rPr>
                <w:sz w:val="26"/>
                <w:szCs w:val="26"/>
              </w:rPr>
              <w:t>Hộp đựng vật sắc nhọn</w:t>
            </w:r>
          </w:p>
        </w:tc>
        <w:tc>
          <w:tcPr>
            <w:tcW w:w="1010" w:type="dxa"/>
            <w:tcMar>
              <w:top w:w="0" w:type="dxa"/>
              <w:left w:w="108" w:type="dxa"/>
              <w:bottom w:w="0" w:type="dxa"/>
              <w:right w:w="108" w:type="dxa"/>
            </w:tcMar>
            <w:hideMark/>
          </w:tcPr>
          <w:p w14:paraId="267A33B2"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391DEA7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4BB7A790"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0B6D0CB" w14:textId="77777777" w:rsidTr="006B62A0">
        <w:tc>
          <w:tcPr>
            <w:tcW w:w="599" w:type="dxa"/>
            <w:tcMar>
              <w:top w:w="0" w:type="dxa"/>
              <w:left w:w="108" w:type="dxa"/>
              <w:bottom w:w="0" w:type="dxa"/>
              <w:right w:w="108" w:type="dxa"/>
            </w:tcMar>
            <w:hideMark/>
          </w:tcPr>
          <w:p w14:paraId="3357B682"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V</w:t>
            </w:r>
          </w:p>
        </w:tc>
        <w:tc>
          <w:tcPr>
            <w:tcW w:w="4956" w:type="dxa"/>
            <w:tcMar>
              <w:top w:w="0" w:type="dxa"/>
              <w:left w:w="108" w:type="dxa"/>
              <w:bottom w:w="0" w:type="dxa"/>
              <w:right w:w="108" w:type="dxa"/>
            </w:tcMar>
            <w:hideMark/>
          </w:tcPr>
          <w:p w14:paraId="47016581"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Các thiết bị và dụng cụ khác:</w:t>
            </w:r>
          </w:p>
        </w:tc>
        <w:tc>
          <w:tcPr>
            <w:tcW w:w="1010" w:type="dxa"/>
            <w:tcMar>
              <w:top w:w="0" w:type="dxa"/>
              <w:left w:w="108" w:type="dxa"/>
              <w:bottom w:w="0" w:type="dxa"/>
              <w:right w:w="108" w:type="dxa"/>
            </w:tcMar>
            <w:hideMark/>
          </w:tcPr>
          <w:p w14:paraId="1B9FDC42"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5ED19403"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29280E3C"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1A113C54" w14:textId="77777777" w:rsidTr="006B62A0">
        <w:tc>
          <w:tcPr>
            <w:tcW w:w="599" w:type="dxa"/>
            <w:tcMar>
              <w:top w:w="0" w:type="dxa"/>
              <w:left w:w="108" w:type="dxa"/>
              <w:bottom w:w="0" w:type="dxa"/>
              <w:right w:w="108" w:type="dxa"/>
            </w:tcMar>
            <w:hideMark/>
          </w:tcPr>
          <w:p w14:paraId="0074A9AE" w14:textId="77777777" w:rsidR="00AE6F33" w:rsidRPr="00D037E5" w:rsidRDefault="00AE6F33" w:rsidP="006B62A0">
            <w:pPr>
              <w:pStyle w:val="NormalWeb"/>
              <w:spacing w:before="0" w:beforeAutospacing="0" w:after="0" w:afterAutospacing="0"/>
              <w:rPr>
                <w:sz w:val="26"/>
                <w:szCs w:val="26"/>
              </w:rPr>
            </w:pPr>
            <w:r w:rsidRPr="00D037E5">
              <w:rPr>
                <w:sz w:val="26"/>
                <w:szCs w:val="26"/>
              </w:rPr>
              <w:t>13</w:t>
            </w:r>
          </w:p>
        </w:tc>
        <w:tc>
          <w:tcPr>
            <w:tcW w:w="4956" w:type="dxa"/>
            <w:tcMar>
              <w:top w:w="0" w:type="dxa"/>
              <w:left w:w="108" w:type="dxa"/>
              <w:bottom w:w="0" w:type="dxa"/>
              <w:right w:w="108" w:type="dxa"/>
            </w:tcMar>
            <w:hideMark/>
          </w:tcPr>
          <w:p w14:paraId="169E38F4" w14:textId="77777777" w:rsidR="00AE6F33" w:rsidRPr="00D037E5" w:rsidRDefault="00AE6F33" w:rsidP="006B62A0">
            <w:pPr>
              <w:pStyle w:val="NormalWeb"/>
              <w:spacing w:before="0" w:beforeAutospacing="0" w:after="0" w:afterAutospacing="0"/>
              <w:rPr>
                <w:sz w:val="26"/>
                <w:szCs w:val="26"/>
              </w:rPr>
            </w:pPr>
            <w:r w:rsidRPr="00D037E5">
              <w:rPr>
                <w:sz w:val="26"/>
                <w:szCs w:val="26"/>
              </w:rPr>
              <w:t>Bơm tiêm điện tự động (chạy điện 1 chiều và xoay chiều 220V).</w:t>
            </w:r>
          </w:p>
        </w:tc>
        <w:tc>
          <w:tcPr>
            <w:tcW w:w="1010" w:type="dxa"/>
            <w:tcMar>
              <w:top w:w="0" w:type="dxa"/>
              <w:left w:w="108" w:type="dxa"/>
              <w:bottom w:w="0" w:type="dxa"/>
              <w:right w:w="108" w:type="dxa"/>
            </w:tcMar>
            <w:hideMark/>
          </w:tcPr>
          <w:p w14:paraId="4EFBA538"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6FE25D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7EFF0FE2"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8CD7085" w14:textId="77777777" w:rsidTr="006B62A0">
        <w:tc>
          <w:tcPr>
            <w:tcW w:w="599" w:type="dxa"/>
            <w:tcMar>
              <w:top w:w="0" w:type="dxa"/>
              <w:left w:w="108" w:type="dxa"/>
              <w:bottom w:w="0" w:type="dxa"/>
              <w:right w:w="108" w:type="dxa"/>
            </w:tcMar>
            <w:hideMark/>
          </w:tcPr>
          <w:p w14:paraId="2244134C" w14:textId="77777777" w:rsidR="00AE6F33" w:rsidRPr="00D037E5" w:rsidRDefault="00AE6F33" w:rsidP="006B62A0">
            <w:pPr>
              <w:pStyle w:val="NormalWeb"/>
              <w:spacing w:before="0" w:beforeAutospacing="0" w:after="0" w:afterAutospacing="0"/>
              <w:rPr>
                <w:sz w:val="26"/>
                <w:szCs w:val="26"/>
              </w:rPr>
            </w:pPr>
            <w:r w:rsidRPr="00D037E5">
              <w:rPr>
                <w:sz w:val="26"/>
                <w:szCs w:val="26"/>
              </w:rPr>
              <w:t>14</w:t>
            </w:r>
          </w:p>
        </w:tc>
        <w:tc>
          <w:tcPr>
            <w:tcW w:w="4956" w:type="dxa"/>
            <w:tcMar>
              <w:top w:w="0" w:type="dxa"/>
              <w:left w:w="108" w:type="dxa"/>
              <w:bottom w:w="0" w:type="dxa"/>
              <w:right w:w="108" w:type="dxa"/>
            </w:tcMar>
            <w:hideMark/>
          </w:tcPr>
          <w:p w14:paraId="28A5079A" w14:textId="77777777" w:rsidR="00AE6F33" w:rsidRPr="00D037E5" w:rsidRDefault="00AE6F33" w:rsidP="006B62A0">
            <w:pPr>
              <w:pStyle w:val="NormalWeb"/>
              <w:spacing w:before="0" w:beforeAutospacing="0" w:after="0" w:afterAutospacing="0"/>
              <w:rPr>
                <w:sz w:val="26"/>
                <w:szCs w:val="26"/>
              </w:rPr>
            </w:pPr>
            <w:r w:rsidRPr="00D037E5">
              <w:rPr>
                <w:sz w:val="26"/>
                <w:szCs w:val="26"/>
              </w:rPr>
              <w:t>Bơm truyền dịch tự động: dùng nguồn ắc quy hoặc điện xoay chiều 220V/50Hz.</w:t>
            </w:r>
          </w:p>
        </w:tc>
        <w:tc>
          <w:tcPr>
            <w:tcW w:w="1010" w:type="dxa"/>
            <w:tcMar>
              <w:top w:w="0" w:type="dxa"/>
              <w:left w:w="108" w:type="dxa"/>
              <w:bottom w:w="0" w:type="dxa"/>
              <w:right w:w="108" w:type="dxa"/>
            </w:tcMar>
            <w:hideMark/>
          </w:tcPr>
          <w:p w14:paraId="5E21733D"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444ED24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1EE52BC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F078BA4" w14:textId="77777777" w:rsidTr="006B62A0">
        <w:tc>
          <w:tcPr>
            <w:tcW w:w="599" w:type="dxa"/>
            <w:tcMar>
              <w:top w:w="0" w:type="dxa"/>
              <w:left w:w="108" w:type="dxa"/>
              <w:bottom w:w="0" w:type="dxa"/>
              <w:right w:w="108" w:type="dxa"/>
            </w:tcMar>
            <w:hideMark/>
          </w:tcPr>
          <w:p w14:paraId="5C62887D"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15</w:t>
            </w:r>
          </w:p>
        </w:tc>
        <w:tc>
          <w:tcPr>
            <w:tcW w:w="4956" w:type="dxa"/>
            <w:tcMar>
              <w:top w:w="0" w:type="dxa"/>
              <w:left w:w="108" w:type="dxa"/>
              <w:bottom w:w="0" w:type="dxa"/>
              <w:right w:w="108" w:type="dxa"/>
            </w:tcMar>
            <w:hideMark/>
          </w:tcPr>
          <w:p w14:paraId="4B1B0C02"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đo đường máu mao mạch + que thử.</w:t>
            </w:r>
          </w:p>
        </w:tc>
        <w:tc>
          <w:tcPr>
            <w:tcW w:w="1010" w:type="dxa"/>
            <w:tcMar>
              <w:top w:w="0" w:type="dxa"/>
              <w:left w:w="108" w:type="dxa"/>
              <w:bottom w:w="0" w:type="dxa"/>
              <w:right w:w="108" w:type="dxa"/>
            </w:tcMar>
            <w:hideMark/>
          </w:tcPr>
          <w:p w14:paraId="67A8987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49ED209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2907E5C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119C6860" w14:textId="77777777" w:rsidTr="006B62A0">
        <w:tc>
          <w:tcPr>
            <w:tcW w:w="599" w:type="dxa"/>
            <w:tcMar>
              <w:top w:w="0" w:type="dxa"/>
              <w:left w:w="108" w:type="dxa"/>
              <w:bottom w:w="0" w:type="dxa"/>
              <w:right w:w="108" w:type="dxa"/>
            </w:tcMar>
            <w:hideMark/>
          </w:tcPr>
          <w:p w14:paraId="4F84E5D3" w14:textId="77777777" w:rsidR="00AE6F33" w:rsidRPr="00D037E5" w:rsidRDefault="00AE6F33" w:rsidP="006B62A0">
            <w:pPr>
              <w:pStyle w:val="NormalWeb"/>
              <w:spacing w:before="0" w:beforeAutospacing="0" w:after="0" w:afterAutospacing="0"/>
              <w:rPr>
                <w:sz w:val="26"/>
                <w:szCs w:val="26"/>
              </w:rPr>
            </w:pPr>
            <w:r w:rsidRPr="00D037E5">
              <w:rPr>
                <w:sz w:val="26"/>
                <w:szCs w:val="26"/>
              </w:rPr>
              <w:t>16</w:t>
            </w:r>
          </w:p>
        </w:tc>
        <w:tc>
          <w:tcPr>
            <w:tcW w:w="4956" w:type="dxa"/>
            <w:tcMar>
              <w:top w:w="0" w:type="dxa"/>
              <w:left w:w="108" w:type="dxa"/>
              <w:bottom w:w="0" w:type="dxa"/>
              <w:right w:w="108" w:type="dxa"/>
            </w:tcMar>
            <w:hideMark/>
          </w:tcPr>
          <w:p w14:paraId="3871A1ED" w14:textId="77777777" w:rsidR="00AE6F33" w:rsidRPr="00D037E5" w:rsidRDefault="00AE6F33" w:rsidP="006B62A0">
            <w:pPr>
              <w:pStyle w:val="NormalWeb"/>
              <w:spacing w:before="0" w:beforeAutospacing="0" w:after="0" w:afterAutospacing="0"/>
              <w:rPr>
                <w:sz w:val="26"/>
                <w:szCs w:val="26"/>
              </w:rPr>
            </w:pPr>
            <w:r w:rsidRPr="00D037E5">
              <w:rPr>
                <w:sz w:val="26"/>
                <w:szCs w:val="26"/>
              </w:rPr>
              <w:t>Chăn ủ ấm cho bệnh nhân.</w:t>
            </w:r>
          </w:p>
        </w:tc>
        <w:tc>
          <w:tcPr>
            <w:tcW w:w="1010" w:type="dxa"/>
            <w:tcMar>
              <w:top w:w="0" w:type="dxa"/>
              <w:left w:w="108" w:type="dxa"/>
              <w:bottom w:w="0" w:type="dxa"/>
              <w:right w:w="108" w:type="dxa"/>
            </w:tcMar>
            <w:hideMark/>
          </w:tcPr>
          <w:p w14:paraId="7A5DC58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7A6EDFD8"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0A8E5696"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1FC70C34" w14:textId="77777777" w:rsidTr="006B62A0">
        <w:tc>
          <w:tcPr>
            <w:tcW w:w="599" w:type="dxa"/>
            <w:tcMar>
              <w:top w:w="0" w:type="dxa"/>
              <w:left w:w="108" w:type="dxa"/>
              <w:bottom w:w="0" w:type="dxa"/>
              <w:right w:w="108" w:type="dxa"/>
            </w:tcMar>
            <w:hideMark/>
          </w:tcPr>
          <w:p w14:paraId="385CE0F9" w14:textId="77777777" w:rsidR="00AE6F33" w:rsidRPr="00D037E5" w:rsidRDefault="00AE6F33" w:rsidP="006B62A0">
            <w:pPr>
              <w:pStyle w:val="NormalWeb"/>
              <w:spacing w:before="0" w:beforeAutospacing="0" w:after="0" w:afterAutospacing="0"/>
              <w:rPr>
                <w:sz w:val="26"/>
                <w:szCs w:val="26"/>
              </w:rPr>
            </w:pPr>
            <w:r w:rsidRPr="00D037E5">
              <w:rPr>
                <w:sz w:val="26"/>
                <w:szCs w:val="26"/>
              </w:rPr>
              <w:t>17</w:t>
            </w:r>
          </w:p>
        </w:tc>
        <w:tc>
          <w:tcPr>
            <w:tcW w:w="4956" w:type="dxa"/>
            <w:tcMar>
              <w:top w:w="0" w:type="dxa"/>
              <w:left w:w="108" w:type="dxa"/>
              <w:bottom w:w="0" w:type="dxa"/>
              <w:right w:w="108" w:type="dxa"/>
            </w:tcMar>
            <w:hideMark/>
          </w:tcPr>
          <w:p w14:paraId="5E2F8FD7" w14:textId="77777777" w:rsidR="00AE6F33" w:rsidRPr="00D037E5" w:rsidRDefault="00AE6F33" w:rsidP="006B62A0">
            <w:pPr>
              <w:pStyle w:val="NormalWeb"/>
              <w:spacing w:before="0" w:beforeAutospacing="0" w:after="0" w:afterAutospacing="0"/>
              <w:rPr>
                <w:sz w:val="26"/>
                <w:szCs w:val="26"/>
              </w:rPr>
            </w:pPr>
            <w:r w:rsidRPr="00D037E5">
              <w:rPr>
                <w:sz w:val="26"/>
                <w:szCs w:val="26"/>
              </w:rPr>
              <w:t>Gối kê vai.</w:t>
            </w:r>
          </w:p>
        </w:tc>
        <w:tc>
          <w:tcPr>
            <w:tcW w:w="1010" w:type="dxa"/>
            <w:tcMar>
              <w:top w:w="0" w:type="dxa"/>
              <w:left w:w="108" w:type="dxa"/>
              <w:bottom w:w="0" w:type="dxa"/>
              <w:right w:w="108" w:type="dxa"/>
            </w:tcMar>
            <w:hideMark/>
          </w:tcPr>
          <w:p w14:paraId="61AE0DB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6D50DA7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51D97E17"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A8A62C5" w14:textId="77777777" w:rsidTr="006B62A0">
        <w:tc>
          <w:tcPr>
            <w:tcW w:w="599" w:type="dxa"/>
            <w:tcMar>
              <w:top w:w="0" w:type="dxa"/>
              <w:left w:w="108" w:type="dxa"/>
              <w:bottom w:w="0" w:type="dxa"/>
              <w:right w:w="108" w:type="dxa"/>
            </w:tcMar>
            <w:hideMark/>
          </w:tcPr>
          <w:p w14:paraId="322BE42F" w14:textId="77777777" w:rsidR="00AE6F33" w:rsidRPr="00D037E5" w:rsidRDefault="00AE6F33" w:rsidP="006B62A0">
            <w:pPr>
              <w:pStyle w:val="NormalWeb"/>
              <w:spacing w:before="0" w:beforeAutospacing="0" w:after="0" w:afterAutospacing="0"/>
              <w:rPr>
                <w:sz w:val="26"/>
                <w:szCs w:val="26"/>
              </w:rPr>
            </w:pPr>
            <w:r w:rsidRPr="00D037E5">
              <w:rPr>
                <w:sz w:val="26"/>
                <w:szCs w:val="26"/>
              </w:rPr>
              <w:t>18</w:t>
            </w:r>
          </w:p>
        </w:tc>
        <w:tc>
          <w:tcPr>
            <w:tcW w:w="4956" w:type="dxa"/>
            <w:tcMar>
              <w:top w:w="0" w:type="dxa"/>
              <w:left w:w="108" w:type="dxa"/>
              <w:bottom w:w="0" w:type="dxa"/>
              <w:right w:w="108" w:type="dxa"/>
            </w:tcMar>
            <w:hideMark/>
          </w:tcPr>
          <w:p w14:paraId="58DDA8E1" w14:textId="77777777" w:rsidR="00AE6F33" w:rsidRPr="00D037E5" w:rsidRDefault="00AE6F33" w:rsidP="006B62A0">
            <w:pPr>
              <w:pStyle w:val="NormalWeb"/>
              <w:spacing w:before="0" w:beforeAutospacing="0" w:after="0" w:afterAutospacing="0"/>
              <w:rPr>
                <w:sz w:val="26"/>
                <w:szCs w:val="26"/>
              </w:rPr>
            </w:pPr>
            <w:r w:rsidRPr="00D037E5">
              <w:rPr>
                <w:sz w:val="26"/>
                <w:szCs w:val="26"/>
              </w:rPr>
              <w:t>Bô dẹt đựng chất thải.</w:t>
            </w:r>
          </w:p>
        </w:tc>
        <w:tc>
          <w:tcPr>
            <w:tcW w:w="1010" w:type="dxa"/>
            <w:tcMar>
              <w:top w:w="0" w:type="dxa"/>
              <w:left w:w="108" w:type="dxa"/>
              <w:bottom w:w="0" w:type="dxa"/>
              <w:right w:w="108" w:type="dxa"/>
            </w:tcMar>
            <w:hideMark/>
          </w:tcPr>
          <w:p w14:paraId="4AA4965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728FA0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6A0B9CC7"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121DD980" w14:textId="77777777" w:rsidTr="006B62A0">
        <w:tc>
          <w:tcPr>
            <w:tcW w:w="599" w:type="dxa"/>
            <w:tcMar>
              <w:top w:w="0" w:type="dxa"/>
              <w:left w:w="108" w:type="dxa"/>
              <w:bottom w:w="0" w:type="dxa"/>
              <w:right w:w="108" w:type="dxa"/>
            </w:tcMar>
            <w:hideMark/>
          </w:tcPr>
          <w:p w14:paraId="09FC0FAA" w14:textId="77777777" w:rsidR="00AE6F33" w:rsidRPr="00D037E5" w:rsidRDefault="00AE6F33" w:rsidP="006B62A0">
            <w:pPr>
              <w:pStyle w:val="NormalWeb"/>
              <w:spacing w:before="0" w:beforeAutospacing="0" w:after="0" w:afterAutospacing="0"/>
              <w:rPr>
                <w:sz w:val="26"/>
                <w:szCs w:val="26"/>
              </w:rPr>
            </w:pPr>
            <w:r w:rsidRPr="00D037E5">
              <w:rPr>
                <w:sz w:val="26"/>
                <w:szCs w:val="26"/>
              </w:rPr>
              <w:t>19</w:t>
            </w:r>
          </w:p>
        </w:tc>
        <w:tc>
          <w:tcPr>
            <w:tcW w:w="4956" w:type="dxa"/>
            <w:tcMar>
              <w:top w:w="0" w:type="dxa"/>
              <w:left w:w="108" w:type="dxa"/>
              <w:bottom w:w="0" w:type="dxa"/>
              <w:right w:w="108" w:type="dxa"/>
            </w:tcMar>
            <w:hideMark/>
          </w:tcPr>
          <w:p w14:paraId="25F1960C" w14:textId="77777777" w:rsidR="00AE6F33" w:rsidRPr="00D037E5" w:rsidRDefault="00AE6F33" w:rsidP="006B62A0">
            <w:pPr>
              <w:pStyle w:val="NormalWeb"/>
              <w:spacing w:before="0" w:beforeAutospacing="0" w:after="0" w:afterAutospacing="0"/>
              <w:rPr>
                <w:sz w:val="26"/>
                <w:szCs w:val="26"/>
              </w:rPr>
            </w:pPr>
            <w:r w:rsidRPr="00D037E5">
              <w:rPr>
                <w:sz w:val="26"/>
                <w:szCs w:val="26"/>
              </w:rPr>
              <w:t>Cáng có xe đẩy.</w:t>
            </w:r>
          </w:p>
        </w:tc>
        <w:tc>
          <w:tcPr>
            <w:tcW w:w="1010" w:type="dxa"/>
            <w:tcMar>
              <w:top w:w="0" w:type="dxa"/>
              <w:left w:w="108" w:type="dxa"/>
              <w:bottom w:w="0" w:type="dxa"/>
              <w:right w:w="108" w:type="dxa"/>
            </w:tcMar>
            <w:hideMark/>
          </w:tcPr>
          <w:p w14:paraId="4016010F"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73366D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79FDA13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495F184" w14:textId="77777777" w:rsidTr="006B62A0">
        <w:tc>
          <w:tcPr>
            <w:tcW w:w="599" w:type="dxa"/>
            <w:tcMar>
              <w:top w:w="0" w:type="dxa"/>
              <w:left w:w="108" w:type="dxa"/>
              <w:bottom w:w="0" w:type="dxa"/>
              <w:right w:w="108" w:type="dxa"/>
            </w:tcMar>
            <w:hideMark/>
          </w:tcPr>
          <w:p w14:paraId="1E2DD15A"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4956" w:type="dxa"/>
            <w:tcMar>
              <w:top w:w="0" w:type="dxa"/>
              <w:left w:w="108" w:type="dxa"/>
              <w:bottom w:w="0" w:type="dxa"/>
              <w:right w:w="108" w:type="dxa"/>
            </w:tcMar>
            <w:hideMark/>
          </w:tcPr>
          <w:p w14:paraId="5EC538F8" w14:textId="77777777" w:rsidR="00AE6F33" w:rsidRPr="00D037E5" w:rsidRDefault="00AE6F33" w:rsidP="006B62A0">
            <w:pPr>
              <w:pStyle w:val="NormalWeb"/>
              <w:spacing w:before="0" w:beforeAutospacing="0" w:after="0" w:afterAutospacing="0"/>
              <w:rPr>
                <w:sz w:val="26"/>
                <w:szCs w:val="26"/>
              </w:rPr>
            </w:pPr>
            <w:r w:rsidRPr="00D037E5">
              <w:rPr>
                <w:sz w:val="26"/>
                <w:szCs w:val="26"/>
              </w:rPr>
              <w:t>Cáng gấp.</w:t>
            </w:r>
          </w:p>
        </w:tc>
        <w:tc>
          <w:tcPr>
            <w:tcW w:w="1010" w:type="dxa"/>
            <w:tcMar>
              <w:top w:w="0" w:type="dxa"/>
              <w:left w:w="108" w:type="dxa"/>
              <w:bottom w:w="0" w:type="dxa"/>
              <w:right w:w="108" w:type="dxa"/>
            </w:tcMar>
            <w:hideMark/>
          </w:tcPr>
          <w:p w14:paraId="4F2762AD"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350165D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11AD68B0"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6BB70329" w14:textId="77777777" w:rsidTr="006B62A0">
        <w:tc>
          <w:tcPr>
            <w:tcW w:w="599" w:type="dxa"/>
            <w:tcMar>
              <w:top w:w="0" w:type="dxa"/>
              <w:left w:w="108" w:type="dxa"/>
              <w:bottom w:w="0" w:type="dxa"/>
              <w:right w:w="108" w:type="dxa"/>
            </w:tcMar>
          </w:tcPr>
          <w:p w14:paraId="475F3D07"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21</w:t>
            </w:r>
          </w:p>
        </w:tc>
        <w:tc>
          <w:tcPr>
            <w:tcW w:w="4956" w:type="dxa"/>
            <w:tcMar>
              <w:top w:w="0" w:type="dxa"/>
              <w:left w:w="108" w:type="dxa"/>
              <w:bottom w:w="0" w:type="dxa"/>
              <w:right w:w="108" w:type="dxa"/>
            </w:tcMar>
          </w:tcPr>
          <w:p w14:paraId="2BB51AD9"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Khác (nếu có)...</w:t>
            </w:r>
          </w:p>
        </w:tc>
        <w:tc>
          <w:tcPr>
            <w:tcW w:w="1010" w:type="dxa"/>
            <w:tcMar>
              <w:top w:w="0" w:type="dxa"/>
              <w:left w:w="108" w:type="dxa"/>
              <w:bottom w:w="0" w:type="dxa"/>
              <w:right w:w="108" w:type="dxa"/>
            </w:tcMar>
          </w:tcPr>
          <w:p w14:paraId="5DD3C07C" w14:textId="77777777" w:rsidR="00AE6F33" w:rsidRPr="00D037E5" w:rsidRDefault="00AE6F33" w:rsidP="006B62A0">
            <w:pPr>
              <w:pStyle w:val="NormalWeb"/>
              <w:spacing w:before="0" w:beforeAutospacing="0" w:after="0" w:afterAutospacing="0"/>
              <w:jc w:val="center"/>
              <w:rPr>
                <w:sz w:val="26"/>
                <w:szCs w:val="26"/>
              </w:rPr>
            </w:pPr>
          </w:p>
        </w:tc>
        <w:tc>
          <w:tcPr>
            <w:tcW w:w="1440" w:type="dxa"/>
            <w:tcMar>
              <w:top w:w="0" w:type="dxa"/>
              <w:left w:w="108" w:type="dxa"/>
              <w:bottom w:w="0" w:type="dxa"/>
              <w:right w:w="108" w:type="dxa"/>
            </w:tcMar>
          </w:tcPr>
          <w:p w14:paraId="1F8C4418" w14:textId="77777777" w:rsidR="00AE6F33" w:rsidRPr="00D037E5" w:rsidRDefault="00AE6F33" w:rsidP="006B62A0">
            <w:pPr>
              <w:pStyle w:val="NormalWeb"/>
              <w:spacing w:before="0" w:beforeAutospacing="0" w:after="0" w:afterAutospacing="0"/>
              <w:jc w:val="center"/>
              <w:rPr>
                <w:sz w:val="26"/>
                <w:szCs w:val="26"/>
              </w:rPr>
            </w:pPr>
          </w:p>
        </w:tc>
        <w:tc>
          <w:tcPr>
            <w:tcW w:w="1620" w:type="dxa"/>
          </w:tcPr>
          <w:p w14:paraId="631D078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C01A957" w14:textId="77777777" w:rsidTr="006B62A0">
        <w:tc>
          <w:tcPr>
            <w:tcW w:w="599" w:type="dxa"/>
            <w:tcMar>
              <w:top w:w="0" w:type="dxa"/>
              <w:left w:w="108" w:type="dxa"/>
              <w:bottom w:w="0" w:type="dxa"/>
              <w:right w:w="108" w:type="dxa"/>
            </w:tcMar>
          </w:tcPr>
          <w:p w14:paraId="6701276A"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22</w:t>
            </w:r>
          </w:p>
        </w:tc>
        <w:tc>
          <w:tcPr>
            <w:tcW w:w="4956" w:type="dxa"/>
            <w:tcMar>
              <w:top w:w="0" w:type="dxa"/>
              <w:left w:w="108" w:type="dxa"/>
              <w:bottom w:w="0" w:type="dxa"/>
              <w:right w:w="108" w:type="dxa"/>
            </w:tcMar>
          </w:tcPr>
          <w:p w14:paraId="32520086"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Khác (nếu có)...</w:t>
            </w:r>
          </w:p>
        </w:tc>
        <w:tc>
          <w:tcPr>
            <w:tcW w:w="1010" w:type="dxa"/>
            <w:tcMar>
              <w:top w:w="0" w:type="dxa"/>
              <w:left w:w="108" w:type="dxa"/>
              <w:bottom w:w="0" w:type="dxa"/>
              <w:right w:w="108" w:type="dxa"/>
            </w:tcMar>
          </w:tcPr>
          <w:p w14:paraId="0EEAE78E" w14:textId="77777777" w:rsidR="00AE6F33" w:rsidRPr="00D037E5" w:rsidRDefault="00AE6F33" w:rsidP="006B62A0">
            <w:pPr>
              <w:pStyle w:val="NormalWeb"/>
              <w:spacing w:before="0" w:beforeAutospacing="0" w:after="0" w:afterAutospacing="0"/>
              <w:jc w:val="center"/>
              <w:rPr>
                <w:sz w:val="26"/>
                <w:szCs w:val="26"/>
              </w:rPr>
            </w:pPr>
          </w:p>
        </w:tc>
        <w:tc>
          <w:tcPr>
            <w:tcW w:w="1440" w:type="dxa"/>
            <w:tcMar>
              <w:top w:w="0" w:type="dxa"/>
              <w:left w:w="108" w:type="dxa"/>
              <w:bottom w:w="0" w:type="dxa"/>
              <w:right w:w="108" w:type="dxa"/>
            </w:tcMar>
          </w:tcPr>
          <w:p w14:paraId="64C1E203" w14:textId="77777777" w:rsidR="00AE6F33" w:rsidRPr="00D037E5" w:rsidRDefault="00AE6F33" w:rsidP="006B62A0">
            <w:pPr>
              <w:pStyle w:val="NormalWeb"/>
              <w:spacing w:before="0" w:beforeAutospacing="0" w:after="0" w:afterAutospacing="0"/>
              <w:jc w:val="center"/>
              <w:rPr>
                <w:sz w:val="26"/>
                <w:szCs w:val="26"/>
              </w:rPr>
            </w:pPr>
          </w:p>
        </w:tc>
        <w:tc>
          <w:tcPr>
            <w:tcW w:w="1620" w:type="dxa"/>
          </w:tcPr>
          <w:p w14:paraId="7D088C77"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D105EB6"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CA4F09"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23</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4703B4"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lang w:val="vi-VN"/>
              </w:rPr>
              <w:t>Khác (nếu có)...</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65FEE9"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F10769" w14:textId="77777777" w:rsidR="00AE6F33" w:rsidRPr="00D037E5" w:rsidRDefault="00AE6F33" w:rsidP="006B62A0">
            <w:pPr>
              <w:pStyle w:val="NormalWeb"/>
              <w:spacing w:before="0" w:beforeAutospacing="0" w:after="0" w:afterAutospacing="0"/>
              <w:jc w:val="center"/>
              <w:rPr>
                <w:sz w:val="26"/>
                <w:szCs w:val="26"/>
              </w:rPr>
            </w:pPr>
          </w:p>
        </w:tc>
        <w:tc>
          <w:tcPr>
            <w:tcW w:w="1620" w:type="dxa"/>
            <w:tcBorders>
              <w:top w:val="single" w:sz="4" w:space="0" w:color="auto"/>
              <w:left w:val="single" w:sz="4" w:space="0" w:color="auto"/>
              <w:bottom w:val="single" w:sz="4" w:space="0" w:color="auto"/>
              <w:right w:val="single" w:sz="4" w:space="0" w:color="auto"/>
            </w:tcBorders>
          </w:tcPr>
          <w:p w14:paraId="19B62E06" w14:textId="77777777" w:rsidR="00AE6F33" w:rsidRPr="00D037E5" w:rsidRDefault="00AE6F33" w:rsidP="006B62A0">
            <w:pPr>
              <w:pStyle w:val="NormalWeb"/>
              <w:spacing w:before="0" w:beforeAutospacing="0" w:after="0" w:afterAutospacing="0"/>
              <w:jc w:val="center"/>
              <w:rPr>
                <w:sz w:val="26"/>
                <w:szCs w:val="26"/>
              </w:rPr>
            </w:pPr>
          </w:p>
        </w:tc>
      </w:tr>
    </w:tbl>
    <w:p w14:paraId="780E77B5" w14:textId="77777777" w:rsidR="00AE6F33" w:rsidRPr="00D037E5" w:rsidRDefault="00AE6F33" w:rsidP="00AE6F33">
      <w:pPr>
        <w:pStyle w:val="NormalWeb"/>
        <w:spacing w:before="0" w:beforeAutospacing="0" w:after="0" w:afterAutospacing="0"/>
        <w:rPr>
          <w:sz w:val="26"/>
          <w:szCs w:val="26"/>
        </w:rPr>
      </w:pPr>
    </w:p>
    <w:p w14:paraId="5E1343E0" w14:textId="77777777" w:rsidR="00AE6F33" w:rsidRPr="00D037E5" w:rsidRDefault="00AE6F33" w:rsidP="00AE6F33">
      <w:pPr>
        <w:rPr>
          <w:rFonts w:ascii="Times New Roman" w:hAnsi="Times New Roman"/>
          <w:sz w:val="26"/>
          <w:szCs w:val="26"/>
        </w:rPr>
      </w:pPr>
      <w:r w:rsidRPr="00D037E5">
        <w:rPr>
          <w:rFonts w:ascii="Times New Roman" w:hAnsi="Times New Roman"/>
          <w:sz w:val="26"/>
          <w:szCs w:val="26"/>
        </w:rPr>
        <w:br w:type="page"/>
      </w:r>
    </w:p>
    <w:p w14:paraId="241FE296" w14:textId="77777777" w:rsidR="00AE6F33" w:rsidRPr="00D037E5" w:rsidRDefault="00AE6F33" w:rsidP="00AE6F33">
      <w:pPr>
        <w:ind w:left="360"/>
        <w:jc w:val="both"/>
        <w:rPr>
          <w:rFonts w:ascii="Times New Roman" w:hAnsi="Times New Roman"/>
          <w:b/>
          <w:color w:val="111111"/>
          <w:sz w:val="26"/>
          <w:szCs w:val="26"/>
        </w:rPr>
      </w:pPr>
      <w:r w:rsidRPr="00D037E5">
        <w:rPr>
          <w:rFonts w:ascii="Times New Roman" w:hAnsi="Times New Roman"/>
          <w:b/>
          <w:color w:val="111111"/>
          <w:sz w:val="26"/>
          <w:szCs w:val="26"/>
        </w:rPr>
        <w:lastRenderedPageBreak/>
        <w:t>Phụ lục số 02</w:t>
      </w:r>
    </w:p>
    <w:p w14:paraId="764451C8" w14:textId="77777777" w:rsidR="00AE6F33" w:rsidRPr="00D037E5" w:rsidRDefault="00AE6F33" w:rsidP="00AE6F33">
      <w:pPr>
        <w:ind w:left="360"/>
        <w:jc w:val="center"/>
        <w:rPr>
          <w:rFonts w:ascii="Times New Roman" w:hAnsi="Times New Roman"/>
          <w:b/>
          <w:color w:val="111111"/>
          <w:sz w:val="26"/>
          <w:szCs w:val="26"/>
          <w:lang w:val="vi-VN"/>
        </w:rPr>
      </w:pPr>
      <w:r w:rsidRPr="00D037E5">
        <w:rPr>
          <w:rFonts w:ascii="Times New Roman" w:hAnsi="Times New Roman"/>
          <w:b/>
          <w:color w:val="111111"/>
          <w:sz w:val="26"/>
          <w:szCs w:val="26"/>
          <w:lang w:val="vi-VN"/>
        </w:rPr>
        <w:t>Danh mục thuốc, vật tư y tế thiết yếu trang bị trên xe ô tô cứu thương cho 01 kíp cấp cứu ngoại viện ( theo Quyết định số 3385/QĐ-BYT ngày 18/9 /2012)</w:t>
      </w:r>
    </w:p>
    <w:p w14:paraId="360255D3" w14:textId="77777777" w:rsidR="00AE6F33" w:rsidRPr="00D037E5" w:rsidRDefault="00AE6F33" w:rsidP="00AE6F33">
      <w:pPr>
        <w:ind w:left="360"/>
        <w:jc w:val="both"/>
        <w:rPr>
          <w:rFonts w:ascii="Times New Roman" w:hAnsi="Times New Roman"/>
          <w:color w:val="111111"/>
          <w:sz w:val="26"/>
          <w:szCs w:val="26"/>
          <w:lang w:val="vi-VN"/>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2797"/>
        <w:gridCol w:w="1890"/>
        <w:gridCol w:w="1350"/>
        <w:gridCol w:w="1440"/>
        <w:gridCol w:w="1440"/>
      </w:tblGrid>
      <w:tr w:rsidR="00AE6F33" w:rsidRPr="00D037E5" w14:paraId="6B8E7EEE" w14:textId="77777777" w:rsidTr="006B62A0">
        <w:trPr>
          <w:tblHeader/>
        </w:trPr>
        <w:tc>
          <w:tcPr>
            <w:tcW w:w="708" w:type="dxa"/>
            <w:tcMar>
              <w:top w:w="0" w:type="dxa"/>
              <w:left w:w="108" w:type="dxa"/>
              <w:bottom w:w="0" w:type="dxa"/>
              <w:right w:w="108" w:type="dxa"/>
            </w:tcMar>
            <w:hideMark/>
          </w:tcPr>
          <w:p w14:paraId="12A35659"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STT</w:t>
            </w:r>
          </w:p>
        </w:tc>
        <w:tc>
          <w:tcPr>
            <w:tcW w:w="2797" w:type="dxa"/>
            <w:tcMar>
              <w:top w:w="0" w:type="dxa"/>
              <w:left w:w="108" w:type="dxa"/>
              <w:bottom w:w="0" w:type="dxa"/>
              <w:right w:w="108" w:type="dxa"/>
            </w:tcMar>
            <w:hideMark/>
          </w:tcPr>
          <w:p w14:paraId="1F344DE1"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Tên hoạt chất</w:t>
            </w:r>
            <w:r w:rsidRPr="00D037E5">
              <w:rPr>
                <w:b/>
                <w:bCs/>
                <w:sz w:val="26"/>
                <w:szCs w:val="26"/>
                <w:lang w:val="vi-VN"/>
              </w:rPr>
              <w:t xml:space="preserve"> </w:t>
            </w:r>
            <w:r w:rsidRPr="00D037E5">
              <w:rPr>
                <w:b/>
                <w:bCs/>
                <w:sz w:val="26"/>
                <w:szCs w:val="26"/>
              </w:rPr>
              <w:t>(nồng độ/hàm lượng)</w:t>
            </w:r>
          </w:p>
        </w:tc>
        <w:tc>
          <w:tcPr>
            <w:tcW w:w="1890" w:type="dxa"/>
            <w:tcMar>
              <w:top w:w="0" w:type="dxa"/>
              <w:left w:w="108" w:type="dxa"/>
              <w:bottom w:w="0" w:type="dxa"/>
              <w:right w:w="108" w:type="dxa"/>
            </w:tcMar>
            <w:hideMark/>
          </w:tcPr>
          <w:p w14:paraId="349C7766"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Tên thương mại</w:t>
            </w:r>
          </w:p>
        </w:tc>
        <w:tc>
          <w:tcPr>
            <w:tcW w:w="1350" w:type="dxa"/>
            <w:tcMar>
              <w:top w:w="0" w:type="dxa"/>
              <w:left w:w="108" w:type="dxa"/>
              <w:bottom w:w="0" w:type="dxa"/>
              <w:right w:w="108" w:type="dxa"/>
            </w:tcMar>
            <w:hideMark/>
          </w:tcPr>
          <w:p w14:paraId="719D428B"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Đơn vị tính</w:t>
            </w:r>
          </w:p>
        </w:tc>
        <w:tc>
          <w:tcPr>
            <w:tcW w:w="1440" w:type="dxa"/>
            <w:tcMar>
              <w:top w:w="0" w:type="dxa"/>
              <w:left w:w="108" w:type="dxa"/>
              <w:bottom w:w="0" w:type="dxa"/>
              <w:right w:w="108" w:type="dxa"/>
            </w:tcMar>
            <w:hideMark/>
          </w:tcPr>
          <w:p w14:paraId="390EBB11"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lang w:val="vi-VN"/>
              </w:rPr>
              <w:t>Số lượng cho 01 kíp cấp cứu ngoại viện</w:t>
            </w:r>
          </w:p>
        </w:tc>
        <w:tc>
          <w:tcPr>
            <w:tcW w:w="1440" w:type="dxa"/>
          </w:tcPr>
          <w:p w14:paraId="052B5CA9" w14:textId="77777777" w:rsidR="00AE6F33" w:rsidRPr="00D037E5" w:rsidRDefault="00AE6F33" w:rsidP="006B62A0">
            <w:pPr>
              <w:pStyle w:val="NormalWeb"/>
              <w:spacing w:before="0" w:beforeAutospacing="0" w:after="0" w:afterAutospacing="0"/>
              <w:ind w:left="84"/>
              <w:rPr>
                <w:b/>
                <w:bCs/>
                <w:sz w:val="26"/>
                <w:szCs w:val="26"/>
              </w:rPr>
            </w:pPr>
            <w:commentRangeStart w:id="8262"/>
            <w:r w:rsidRPr="00D037E5">
              <w:rPr>
                <w:b/>
                <w:bCs/>
                <w:sz w:val="26"/>
                <w:szCs w:val="26"/>
                <w:lang w:val="vi-VN"/>
              </w:rPr>
              <w:t xml:space="preserve">Số lượng hiện có trên xe cứu thương </w:t>
            </w:r>
            <w:commentRangeEnd w:id="8262"/>
            <w:r w:rsidR="00F24037">
              <w:rPr>
                <w:rStyle w:val="CommentReference"/>
                <w:rFonts w:ascii=".VnTime" w:hAnsi=".VnTime"/>
              </w:rPr>
              <w:commentReference w:id="8262"/>
            </w:r>
          </w:p>
        </w:tc>
      </w:tr>
      <w:tr w:rsidR="00AE6F33" w:rsidRPr="00D037E5" w14:paraId="341AD81E" w14:textId="77777777" w:rsidTr="006B62A0">
        <w:tc>
          <w:tcPr>
            <w:tcW w:w="708" w:type="dxa"/>
            <w:tcMar>
              <w:top w:w="0" w:type="dxa"/>
              <w:left w:w="108" w:type="dxa"/>
              <w:bottom w:w="0" w:type="dxa"/>
              <w:right w:w="108" w:type="dxa"/>
            </w:tcMar>
            <w:hideMark/>
          </w:tcPr>
          <w:p w14:paraId="54A871D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w:t>
            </w:r>
          </w:p>
        </w:tc>
        <w:tc>
          <w:tcPr>
            <w:tcW w:w="2797" w:type="dxa"/>
            <w:tcMar>
              <w:top w:w="0" w:type="dxa"/>
              <w:left w:w="108" w:type="dxa"/>
              <w:bottom w:w="0" w:type="dxa"/>
              <w:right w:w="108" w:type="dxa"/>
            </w:tcMar>
            <w:hideMark/>
          </w:tcPr>
          <w:p w14:paraId="5D24F96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gây nghiện, hướng thần</w:t>
            </w:r>
          </w:p>
        </w:tc>
        <w:tc>
          <w:tcPr>
            <w:tcW w:w="1890" w:type="dxa"/>
            <w:tcMar>
              <w:top w:w="0" w:type="dxa"/>
              <w:left w:w="108" w:type="dxa"/>
              <w:bottom w:w="0" w:type="dxa"/>
              <w:right w:w="108" w:type="dxa"/>
            </w:tcMar>
            <w:hideMark/>
          </w:tcPr>
          <w:p w14:paraId="6E82027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0CA5AC0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4AC675A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3A9D0021"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919D8ED" w14:textId="77777777" w:rsidTr="006B62A0">
        <w:tc>
          <w:tcPr>
            <w:tcW w:w="708" w:type="dxa"/>
            <w:tcMar>
              <w:top w:w="0" w:type="dxa"/>
              <w:left w:w="108" w:type="dxa"/>
              <w:bottom w:w="0" w:type="dxa"/>
              <w:right w:w="108" w:type="dxa"/>
            </w:tcMar>
            <w:hideMark/>
          </w:tcPr>
          <w:p w14:paraId="04E1C07B"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2797" w:type="dxa"/>
            <w:tcMar>
              <w:top w:w="0" w:type="dxa"/>
              <w:left w:w="108" w:type="dxa"/>
              <w:bottom w:w="0" w:type="dxa"/>
              <w:right w:w="108" w:type="dxa"/>
            </w:tcMar>
            <w:hideMark/>
          </w:tcPr>
          <w:p w14:paraId="63A1F065" w14:textId="77777777" w:rsidR="00AE6F33" w:rsidRPr="00D037E5" w:rsidRDefault="00AE6F33" w:rsidP="006B62A0">
            <w:pPr>
              <w:pStyle w:val="NormalWeb"/>
              <w:spacing w:before="0" w:beforeAutospacing="0" w:after="0" w:afterAutospacing="0"/>
              <w:rPr>
                <w:sz w:val="26"/>
                <w:szCs w:val="26"/>
              </w:rPr>
            </w:pPr>
            <w:r w:rsidRPr="00D037E5">
              <w:rPr>
                <w:sz w:val="26"/>
                <w:szCs w:val="26"/>
              </w:rPr>
              <w:t>Morphin 0,01g/1ml</w:t>
            </w:r>
          </w:p>
        </w:tc>
        <w:tc>
          <w:tcPr>
            <w:tcW w:w="1890" w:type="dxa"/>
            <w:tcMar>
              <w:top w:w="0" w:type="dxa"/>
              <w:left w:w="108" w:type="dxa"/>
              <w:bottom w:w="0" w:type="dxa"/>
              <w:right w:w="108" w:type="dxa"/>
            </w:tcMar>
            <w:hideMark/>
          </w:tcPr>
          <w:p w14:paraId="569037FE"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5C0FB4A"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077534EE" w14:textId="77777777" w:rsidR="00AE6F33" w:rsidRPr="00D037E5" w:rsidRDefault="00AE6F33" w:rsidP="006B62A0">
            <w:pPr>
              <w:pStyle w:val="NormalWeb"/>
              <w:spacing w:before="0" w:beforeAutospacing="0" w:after="0" w:afterAutospacing="0"/>
              <w:rPr>
                <w:sz w:val="26"/>
                <w:szCs w:val="26"/>
              </w:rPr>
            </w:pPr>
            <w:r w:rsidRPr="00D037E5">
              <w:rPr>
                <w:sz w:val="26"/>
                <w:szCs w:val="26"/>
              </w:rPr>
              <w:t>05</w:t>
            </w:r>
          </w:p>
        </w:tc>
        <w:tc>
          <w:tcPr>
            <w:tcW w:w="1440" w:type="dxa"/>
          </w:tcPr>
          <w:p w14:paraId="367C496E" w14:textId="77777777" w:rsidR="00AE6F33" w:rsidRPr="00D037E5" w:rsidRDefault="00AE6F33" w:rsidP="006B62A0">
            <w:pPr>
              <w:pStyle w:val="NormalWeb"/>
              <w:spacing w:before="0" w:beforeAutospacing="0" w:after="0" w:afterAutospacing="0"/>
              <w:rPr>
                <w:sz w:val="26"/>
                <w:szCs w:val="26"/>
              </w:rPr>
            </w:pPr>
          </w:p>
        </w:tc>
      </w:tr>
      <w:tr w:rsidR="00AE6F33" w:rsidRPr="00D037E5" w14:paraId="0A8C8026" w14:textId="77777777" w:rsidTr="006B62A0">
        <w:tc>
          <w:tcPr>
            <w:tcW w:w="708" w:type="dxa"/>
            <w:tcMar>
              <w:top w:w="0" w:type="dxa"/>
              <w:left w:w="108" w:type="dxa"/>
              <w:bottom w:w="0" w:type="dxa"/>
              <w:right w:w="108" w:type="dxa"/>
            </w:tcMar>
            <w:hideMark/>
          </w:tcPr>
          <w:p w14:paraId="4FA3DF61"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2797" w:type="dxa"/>
            <w:tcMar>
              <w:top w:w="0" w:type="dxa"/>
              <w:left w:w="108" w:type="dxa"/>
              <w:bottom w:w="0" w:type="dxa"/>
              <w:right w:w="108" w:type="dxa"/>
            </w:tcMar>
            <w:hideMark/>
          </w:tcPr>
          <w:p w14:paraId="5CBD5990" w14:textId="77777777" w:rsidR="00AE6F33" w:rsidRPr="00D037E5" w:rsidRDefault="00AE6F33" w:rsidP="006B62A0">
            <w:pPr>
              <w:pStyle w:val="NormalWeb"/>
              <w:spacing w:before="0" w:beforeAutospacing="0" w:after="0" w:afterAutospacing="0"/>
              <w:rPr>
                <w:sz w:val="26"/>
                <w:szCs w:val="26"/>
              </w:rPr>
            </w:pPr>
            <w:r w:rsidRPr="00D037E5">
              <w:rPr>
                <w:sz w:val="26"/>
                <w:szCs w:val="26"/>
              </w:rPr>
              <w:t>Diazepam 10mg/2ml</w:t>
            </w:r>
          </w:p>
        </w:tc>
        <w:tc>
          <w:tcPr>
            <w:tcW w:w="1890" w:type="dxa"/>
            <w:tcMar>
              <w:top w:w="0" w:type="dxa"/>
              <w:left w:w="108" w:type="dxa"/>
              <w:bottom w:w="0" w:type="dxa"/>
              <w:right w:w="108" w:type="dxa"/>
            </w:tcMar>
            <w:hideMark/>
          </w:tcPr>
          <w:p w14:paraId="6721D488" w14:textId="77777777" w:rsidR="00AE6F33" w:rsidRPr="00D037E5" w:rsidRDefault="00AE6F33" w:rsidP="006B62A0">
            <w:pPr>
              <w:pStyle w:val="NormalWeb"/>
              <w:spacing w:before="0" w:beforeAutospacing="0" w:after="0" w:afterAutospacing="0"/>
              <w:rPr>
                <w:sz w:val="26"/>
                <w:szCs w:val="26"/>
              </w:rPr>
            </w:pPr>
            <w:r w:rsidRPr="00D037E5">
              <w:rPr>
                <w:sz w:val="26"/>
                <w:szCs w:val="26"/>
              </w:rPr>
              <w:t>Seduxen 10mg/2ml</w:t>
            </w:r>
          </w:p>
        </w:tc>
        <w:tc>
          <w:tcPr>
            <w:tcW w:w="1350" w:type="dxa"/>
            <w:tcMar>
              <w:top w:w="0" w:type="dxa"/>
              <w:left w:w="108" w:type="dxa"/>
              <w:bottom w:w="0" w:type="dxa"/>
              <w:right w:w="108" w:type="dxa"/>
            </w:tcMar>
            <w:hideMark/>
          </w:tcPr>
          <w:p w14:paraId="17E362D7"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09538822"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649A3267" w14:textId="77777777" w:rsidR="00AE6F33" w:rsidRPr="00D037E5" w:rsidRDefault="00AE6F33" w:rsidP="006B62A0">
            <w:pPr>
              <w:pStyle w:val="NormalWeb"/>
              <w:spacing w:before="0" w:beforeAutospacing="0" w:after="0" w:afterAutospacing="0"/>
              <w:rPr>
                <w:sz w:val="26"/>
                <w:szCs w:val="26"/>
              </w:rPr>
            </w:pPr>
          </w:p>
        </w:tc>
      </w:tr>
      <w:tr w:rsidR="00AE6F33" w:rsidRPr="00D037E5" w14:paraId="3094EE56" w14:textId="77777777" w:rsidTr="006B62A0">
        <w:tc>
          <w:tcPr>
            <w:tcW w:w="708" w:type="dxa"/>
            <w:tcMar>
              <w:top w:w="0" w:type="dxa"/>
              <w:left w:w="108" w:type="dxa"/>
              <w:bottom w:w="0" w:type="dxa"/>
              <w:right w:w="108" w:type="dxa"/>
            </w:tcMar>
            <w:hideMark/>
          </w:tcPr>
          <w:p w14:paraId="4B1CE667" w14:textId="77777777" w:rsidR="00AE6F33" w:rsidRPr="00D037E5" w:rsidRDefault="00AE6F33" w:rsidP="006B62A0">
            <w:pPr>
              <w:pStyle w:val="NormalWeb"/>
              <w:spacing w:before="0" w:beforeAutospacing="0" w:after="0" w:afterAutospacing="0"/>
              <w:rPr>
                <w:sz w:val="26"/>
                <w:szCs w:val="26"/>
              </w:rPr>
            </w:pPr>
            <w:r w:rsidRPr="00D037E5">
              <w:rPr>
                <w:sz w:val="26"/>
                <w:szCs w:val="26"/>
              </w:rPr>
              <w:t>3</w:t>
            </w:r>
          </w:p>
        </w:tc>
        <w:tc>
          <w:tcPr>
            <w:tcW w:w="2797" w:type="dxa"/>
            <w:tcMar>
              <w:top w:w="0" w:type="dxa"/>
              <w:left w:w="108" w:type="dxa"/>
              <w:bottom w:w="0" w:type="dxa"/>
              <w:right w:w="108" w:type="dxa"/>
            </w:tcMar>
            <w:hideMark/>
          </w:tcPr>
          <w:p w14:paraId="2EBFEAE4" w14:textId="77777777" w:rsidR="00AE6F33" w:rsidRPr="00D037E5" w:rsidRDefault="00AE6F33" w:rsidP="006B62A0">
            <w:pPr>
              <w:pStyle w:val="NormalWeb"/>
              <w:spacing w:before="0" w:beforeAutospacing="0" w:after="0" w:afterAutospacing="0"/>
              <w:rPr>
                <w:sz w:val="26"/>
                <w:szCs w:val="26"/>
              </w:rPr>
            </w:pPr>
            <w:r w:rsidRPr="00D037E5">
              <w:rPr>
                <w:sz w:val="26"/>
                <w:szCs w:val="26"/>
              </w:rPr>
              <w:t>Diazepam 5mg</w:t>
            </w:r>
          </w:p>
        </w:tc>
        <w:tc>
          <w:tcPr>
            <w:tcW w:w="1890" w:type="dxa"/>
            <w:tcMar>
              <w:top w:w="0" w:type="dxa"/>
              <w:left w:w="108" w:type="dxa"/>
              <w:bottom w:w="0" w:type="dxa"/>
              <w:right w:w="108" w:type="dxa"/>
            </w:tcMar>
            <w:hideMark/>
          </w:tcPr>
          <w:p w14:paraId="13A2EEC5" w14:textId="77777777" w:rsidR="00AE6F33" w:rsidRPr="00D037E5" w:rsidRDefault="00AE6F33" w:rsidP="006B62A0">
            <w:pPr>
              <w:pStyle w:val="NormalWeb"/>
              <w:spacing w:before="0" w:beforeAutospacing="0" w:after="0" w:afterAutospacing="0"/>
              <w:rPr>
                <w:sz w:val="26"/>
                <w:szCs w:val="26"/>
              </w:rPr>
            </w:pPr>
            <w:r w:rsidRPr="00D037E5">
              <w:rPr>
                <w:sz w:val="26"/>
                <w:szCs w:val="26"/>
              </w:rPr>
              <w:t>Seduxen 5mg</w:t>
            </w:r>
          </w:p>
        </w:tc>
        <w:tc>
          <w:tcPr>
            <w:tcW w:w="1350" w:type="dxa"/>
            <w:tcMar>
              <w:top w:w="0" w:type="dxa"/>
              <w:left w:w="108" w:type="dxa"/>
              <w:bottom w:w="0" w:type="dxa"/>
              <w:right w:w="108" w:type="dxa"/>
            </w:tcMar>
            <w:hideMark/>
          </w:tcPr>
          <w:p w14:paraId="6CAEA90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40" w:type="dxa"/>
            <w:tcMar>
              <w:top w:w="0" w:type="dxa"/>
              <w:left w:w="108" w:type="dxa"/>
              <w:bottom w:w="0" w:type="dxa"/>
              <w:right w:w="108" w:type="dxa"/>
            </w:tcMar>
            <w:hideMark/>
          </w:tcPr>
          <w:p w14:paraId="03981505"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7C6B0467" w14:textId="77777777" w:rsidR="00AE6F33" w:rsidRPr="00D037E5" w:rsidRDefault="00AE6F33" w:rsidP="006B62A0">
            <w:pPr>
              <w:pStyle w:val="NormalWeb"/>
              <w:spacing w:before="0" w:beforeAutospacing="0" w:after="0" w:afterAutospacing="0"/>
              <w:rPr>
                <w:sz w:val="26"/>
                <w:szCs w:val="26"/>
              </w:rPr>
            </w:pPr>
          </w:p>
        </w:tc>
      </w:tr>
      <w:tr w:rsidR="00AE6F33" w:rsidRPr="00D037E5" w14:paraId="761C52F6" w14:textId="77777777" w:rsidTr="006B62A0">
        <w:tc>
          <w:tcPr>
            <w:tcW w:w="708" w:type="dxa"/>
            <w:tcMar>
              <w:top w:w="0" w:type="dxa"/>
              <w:left w:w="108" w:type="dxa"/>
              <w:bottom w:w="0" w:type="dxa"/>
              <w:right w:w="108" w:type="dxa"/>
            </w:tcMar>
            <w:hideMark/>
          </w:tcPr>
          <w:p w14:paraId="5C882A17" w14:textId="77777777" w:rsidR="00AE6F33" w:rsidRPr="00D037E5" w:rsidRDefault="00AE6F33" w:rsidP="006B62A0">
            <w:pPr>
              <w:pStyle w:val="NormalWeb"/>
              <w:spacing w:before="0" w:beforeAutospacing="0" w:after="0" w:afterAutospacing="0"/>
              <w:rPr>
                <w:sz w:val="26"/>
                <w:szCs w:val="26"/>
              </w:rPr>
            </w:pPr>
            <w:r w:rsidRPr="00D037E5">
              <w:rPr>
                <w:sz w:val="26"/>
                <w:szCs w:val="26"/>
              </w:rPr>
              <w:t>4</w:t>
            </w:r>
          </w:p>
        </w:tc>
        <w:tc>
          <w:tcPr>
            <w:tcW w:w="2797" w:type="dxa"/>
            <w:tcMar>
              <w:top w:w="0" w:type="dxa"/>
              <w:left w:w="108" w:type="dxa"/>
              <w:bottom w:w="0" w:type="dxa"/>
              <w:right w:w="108" w:type="dxa"/>
            </w:tcMar>
            <w:hideMark/>
          </w:tcPr>
          <w:p w14:paraId="6EC38DD1" w14:textId="77777777" w:rsidR="00AE6F33" w:rsidRPr="00D037E5" w:rsidRDefault="00AE6F33" w:rsidP="006B62A0">
            <w:pPr>
              <w:pStyle w:val="NormalWeb"/>
              <w:spacing w:before="0" w:beforeAutospacing="0" w:after="0" w:afterAutospacing="0"/>
              <w:rPr>
                <w:sz w:val="26"/>
                <w:szCs w:val="26"/>
              </w:rPr>
            </w:pPr>
            <w:r w:rsidRPr="00D037E5">
              <w:rPr>
                <w:sz w:val="26"/>
                <w:szCs w:val="26"/>
              </w:rPr>
              <w:t>Bromazepam 6mg</w:t>
            </w:r>
          </w:p>
        </w:tc>
        <w:tc>
          <w:tcPr>
            <w:tcW w:w="1890" w:type="dxa"/>
            <w:tcMar>
              <w:top w:w="0" w:type="dxa"/>
              <w:left w:w="108" w:type="dxa"/>
              <w:bottom w:w="0" w:type="dxa"/>
              <w:right w:w="108" w:type="dxa"/>
            </w:tcMar>
            <w:hideMark/>
          </w:tcPr>
          <w:p w14:paraId="5F24867B" w14:textId="77777777" w:rsidR="00AE6F33" w:rsidRPr="00D037E5" w:rsidRDefault="00AE6F33" w:rsidP="006B62A0">
            <w:pPr>
              <w:pStyle w:val="NormalWeb"/>
              <w:spacing w:before="0" w:beforeAutospacing="0" w:after="0" w:afterAutospacing="0"/>
              <w:rPr>
                <w:sz w:val="26"/>
                <w:szCs w:val="26"/>
              </w:rPr>
            </w:pPr>
            <w:r w:rsidRPr="00D037E5">
              <w:rPr>
                <w:sz w:val="26"/>
                <w:szCs w:val="26"/>
              </w:rPr>
              <w:t>Lexomil</w:t>
            </w:r>
          </w:p>
        </w:tc>
        <w:tc>
          <w:tcPr>
            <w:tcW w:w="1350" w:type="dxa"/>
            <w:tcMar>
              <w:top w:w="0" w:type="dxa"/>
              <w:left w:w="108" w:type="dxa"/>
              <w:bottom w:w="0" w:type="dxa"/>
              <w:right w:w="108" w:type="dxa"/>
            </w:tcMar>
            <w:hideMark/>
          </w:tcPr>
          <w:p w14:paraId="17480AC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40" w:type="dxa"/>
            <w:tcMar>
              <w:top w:w="0" w:type="dxa"/>
              <w:left w:w="108" w:type="dxa"/>
              <w:bottom w:w="0" w:type="dxa"/>
              <w:right w:w="108" w:type="dxa"/>
            </w:tcMar>
            <w:hideMark/>
          </w:tcPr>
          <w:p w14:paraId="41D1616F"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1893B891" w14:textId="77777777" w:rsidR="00AE6F33" w:rsidRPr="00D037E5" w:rsidRDefault="00AE6F33" w:rsidP="006B62A0">
            <w:pPr>
              <w:pStyle w:val="NormalWeb"/>
              <w:spacing w:before="0" w:beforeAutospacing="0" w:after="0" w:afterAutospacing="0"/>
              <w:rPr>
                <w:sz w:val="26"/>
                <w:szCs w:val="26"/>
              </w:rPr>
            </w:pPr>
          </w:p>
        </w:tc>
      </w:tr>
      <w:tr w:rsidR="00AE6F33" w:rsidRPr="00D037E5" w14:paraId="0246BC71" w14:textId="77777777" w:rsidTr="006B62A0">
        <w:tc>
          <w:tcPr>
            <w:tcW w:w="708" w:type="dxa"/>
            <w:tcMar>
              <w:top w:w="0" w:type="dxa"/>
              <w:left w:w="108" w:type="dxa"/>
              <w:bottom w:w="0" w:type="dxa"/>
              <w:right w:w="108" w:type="dxa"/>
            </w:tcMar>
            <w:hideMark/>
          </w:tcPr>
          <w:p w14:paraId="37A7A1B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II</w:t>
            </w:r>
          </w:p>
        </w:tc>
        <w:tc>
          <w:tcPr>
            <w:tcW w:w="2797" w:type="dxa"/>
            <w:tcMar>
              <w:top w:w="0" w:type="dxa"/>
              <w:left w:w="108" w:type="dxa"/>
              <w:bottom w:w="0" w:type="dxa"/>
              <w:right w:w="108" w:type="dxa"/>
            </w:tcMar>
            <w:hideMark/>
          </w:tcPr>
          <w:p w14:paraId="34F427E0"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tim mạch</w:t>
            </w:r>
          </w:p>
        </w:tc>
        <w:tc>
          <w:tcPr>
            <w:tcW w:w="1890" w:type="dxa"/>
            <w:tcMar>
              <w:top w:w="0" w:type="dxa"/>
              <w:left w:w="108" w:type="dxa"/>
              <w:bottom w:w="0" w:type="dxa"/>
              <w:right w:w="108" w:type="dxa"/>
            </w:tcMar>
            <w:hideMark/>
          </w:tcPr>
          <w:p w14:paraId="15AA84E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49B98B8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6E2A8C50"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7155C3D5"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70DF789B" w14:textId="77777777" w:rsidTr="006B62A0">
        <w:tc>
          <w:tcPr>
            <w:tcW w:w="708" w:type="dxa"/>
            <w:tcMar>
              <w:top w:w="0" w:type="dxa"/>
              <w:left w:w="108" w:type="dxa"/>
              <w:bottom w:w="0" w:type="dxa"/>
              <w:right w:w="108" w:type="dxa"/>
            </w:tcMar>
            <w:hideMark/>
          </w:tcPr>
          <w:p w14:paraId="6EB7EA7A"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2797" w:type="dxa"/>
            <w:tcMar>
              <w:top w:w="0" w:type="dxa"/>
              <w:left w:w="108" w:type="dxa"/>
              <w:bottom w:w="0" w:type="dxa"/>
              <w:right w:w="108" w:type="dxa"/>
            </w:tcMar>
            <w:hideMark/>
          </w:tcPr>
          <w:p w14:paraId="20AB49B4" w14:textId="77777777" w:rsidR="00AE6F33" w:rsidRPr="00D037E5" w:rsidRDefault="00AE6F33" w:rsidP="006B62A0">
            <w:pPr>
              <w:pStyle w:val="NormalWeb"/>
              <w:spacing w:before="0" w:beforeAutospacing="0" w:after="0" w:afterAutospacing="0"/>
              <w:rPr>
                <w:sz w:val="26"/>
                <w:szCs w:val="26"/>
              </w:rPr>
            </w:pPr>
            <w:r w:rsidRPr="00D037E5">
              <w:rPr>
                <w:sz w:val="26"/>
                <w:szCs w:val="26"/>
              </w:rPr>
              <w:t>Adrenalin 1mg/1ml</w:t>
            </w:r>
          </w:p>
        </w:tc>
        <w:tc>
          <w:tcPr>
            <w:tcW w:w="1890" w:type="dxa"/>
            <w:tcMar>
              <w:top w:w="0" w:type="dxa"/>
              <w:left w:w="108" w:type="dxa"/>
              <w:bottom w:w="0" w:type="dxa"/>
              <w:right w:w="108" w:type="dxa"/>
            </w:tcMar>
            <w:hideMark/>
          </w:tcPr>
          <w:p w14:paraId="663740D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0BFC974"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08A05451"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09CF4D91" w14:textId="77777777" w:rsidR="00AE6F33" w:rsidRPr="00D037E5" w:rsidRDefault="00AE6F33" w:rsidP="006B62A0">
            <w:pPr>
              <w:pStyle w:val="NormalWeb"/>
              <w:spacing w:before="0" w:beforeAutospacing="0" w:after="0" w:afterAutospacing="0"/>
              <w:rPr>
                <w:sz w:val="26"/>
                <w:szCs w:val="26"/>
              </w:rPr>
            </w:pPr>
          </w:p>
        </w:tc>
      </w:tr>
      <w:tr w:rsidR="00AE6F33" w:rsidRPr="00D037E5" w14:paraId="6E225CE3" w14:textId="77777777" w:rsidTr="006B62A0">
        <w:tc>
          <w:tcPr>
            <w:tcW w:w="708" w:type="dxa"/>
            <w:tcMar>
              <w:top w:w="0" w:type="dxa"/>
              <w:left w:w="108" w:type="dxa"/>
              <w:bottom w:w="0" w:type="dxa"/>
              <w:right w:w="108" w:type="dxa"/>
            </w:tcMar>
            <w:hideMark/>
          </w:tcPr>
          <w:p w14:paraId="4822D6B5" w14:textId="77777777" w:rsidR="00AE6F33" w:rsidRPr="00D037E5" w:rsidRDefault="00AE6F33" w:rsidP="006B62A0">
            <w:pPr>
              <w:pStyle w:val="NormalWeb"/>
              <w:spacing w:before="0" w:beforeAutospacing="0" w:after="0" w:afterAutospacing="0"/>
              <w:rPr>
                <w:sz w:val="26"/>
                <w:szCs w:val="26"/>
              </w:rPr>
            </w:pPr>
            <w:r w:rsidRPr="00D037E5">
              <w:rPr>
                <w:sz w:val="26"/>
                <w:szCs w:val="26"/>
              </w:rPr>
              <w:t>6</w:t>
            </w:r>
          </w:p>
        </w:tc>
        <w:tc>
          <w:tcPr>
            <w:tcW w:w="2797" w:type="dxa"/>
            <w:tcMar>
              <w:top w:w="0" w:type="dxa"/>
              <w:left w:w="108" w:type="dxa"/>
              <w:bottom w:w="0" w:type="dxa"/>
              <w:right w:w="108" w:type="dxa"/>
            </w:tcMar>
            <w:hideMark/>
          </w:tcPr>
          <w:p w14:paraId="7B93B617" w14:textId="77777777" w:rsidR="00AE6F33" w:rsidRPr="00D037E5" w:rsidRDefault="00AE6F33" w:rsidP="006B62A0">
            <w:pPr>
              <w:pStyle w:val="NormalWeb"/>
              <w:spacing w:before="0" w:beforeAutospacing="0" w:after="0" w:afterAutospacing="0"/>
              <w:rPr>
                <w:sz w:val="26"/>
                <w:szCs w:val="26"/>
              </w:rPr>
            </w:pPr>
            <w:r w:rsidRPr="00D037E5">
              <w:rPr>
                <w:sz w:val="26"/>
                <w:szCs w:val="26"/>
              </w:rPr>
              <w:t>Nor - Adrenalin 2mg</w:t>
            </w:r>
          </w:p>
        </w:tc>
        <w:tc>
          <w:tcPr>
            <w:tcW w:w="1890" w:type="dxa"/>
            <w:tcMar>
              <w:top w:w="0" w:type="dxa"/>
              <w:left w:w="108" w:type="dxa"/>
              <w:bottom w:w="0" w:type="dxa"/>
              <w:right w:w="108" w:type="dxa"/>
            </w:tcMar>
            <w:hideMark/>
          </w:tcPr>
          <w:p w14:paraId="6CBD967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4042A58E"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440" w:type="dxa"/>
            <w:tcMar>
              <w:top w:w="0" w:type="dxa"/>
              <w:left w:w="108" w:type="dxa"/>
              <w:bottom w:w="0" w:type="dxa"/>
              <w:right w:w="108" w:type="dxa"/>
            </w:tcMar>
            <w:hideMark/>
          </w:tcPr>
          <w:p w14:paraId="57D60D54"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49CA3A10" w14:textId="77777777" w:rsidR="00AE6F33" w:rsidRPr="00D037E5" w:rsidRDefault="00AE6F33" w:rsidP="006B62A0">
            <w:pPr>
              <w:pStyle w:val="NormalWeb"/>
              <w:spacing w:before="0" w:beforeAutospacing="0" w:after="0" w:afterAutospacing="0"/>
              <w:rPr>
                <w:sz w:val="26"/>
                <w:szCs w:val="26"/>
              </w:rPr>
            </w:pPr>
          </w:p>
        </w:tc>
      </w:tr>
      <w:tr w:rsidR="00AE6F33" w:rsidRPr="00D037E5" w14:paraId="0E411BB9" w14:textId="77777777" w:rsidTr="006B62A0">
        <w:tc>
          <w:tcPr>
            <w:tcW w:w="708" w:type="dxa"/>
            <w:tcMar>
              <w:top w:w="0" w:type="dxa"/>
              <w:left w:w="108" w:type="dxa"/>
              <w:bottom w:w="0" w:type="dxa"/>
              <w:right w:w="108" w:type="dxa"/>
            </w:tcMar>
            <w:hideMark/>
          </w:tcPr>
          <w:p w14:paraId="375271F1" w14:textId="77777777" w:rsidR="00AE6F33" w:rsidRPr="00D037E5" w:rsidRDefault="00AE6F33" w:rsidP="006B62A0">
            <w:pPr>
              <w:pStyle w:val="NormalWeb"/>
              <w:spacing w:before="0" w:beforeAutospacing="0" w:after="0" w:afterAutospacing="0"/>
              <w:rPr>
                <w:sz w:val="26"/>
                <w:szCs w:val="26"/>
              </w:rPr>
            </w:pPr>
            <w:r w:rsidRPr="00D037E5">
              <w:rPr>
                <w:sz w:val="26"/>
                <w:szCs w:val="26"/>
              </w:rPr>
              <w:t>7</w:t>
            </w:r>
          </w:p>
        </w:tc>
        <w:tc>
          <w:tcPr>
            <w:tcW w:w="2797" w:type="dxa"/>
            <w:tcMar>
              <w:top w:w="0" w:type="dxa"/>
              <w:left w:w="108" w:type="dxa"/>
              <w:bottom w:w="0" w:type="dxa"/>
              <w:right w:w="108" w:type="dxa"/>
            </w:tcMar>
            <w:hideMark/>
          </w:tcPr>
          <w:p w14:paraId="70E9FF97" w14:textId="77777777" w:rsidR="00AE6F33" w:rsidRPr="00D037E5" w:rsidRDefault="00AE6F33" w:rsidP="006B62A0">
            <w:pPr>
              <w:pStyle w:val="NormalWeb"/>
              <w:spacing w:before="0" w:beforeAutospacing="0" w:after="0" w:afterAutospacing="0"/>
              <w:rPr>
                <w:sz w:val="26"/>
                <w:szCs w:val="26"/>
              </w:rPr>
            </w:pPr>
            <w:r w:rsidRPr="00D037E5">
              <w:rPr>
                <w:sz w:val="26"/>
                <w:szCs w:val="26"/>
              </w:rPr>
              <w:t>Atropin sulphat 0,25mg/1ml</w:t>
            </w:r>
          </w:p>
        </w:tc>
        <w:tc>
          <w:tcPr>
            <w:tcW w:w="1890" w:type="dxa"/>
            <w:tcMar>
              <w:top w:w="0" w:type="dxa"/>
              <w:left w:w="108" w:type="dxa"/>
              <w:bottom w:w="0" w:type="dxa"/>
              <w:right w:w="108" w:type="dxa"/>
            </w:tcMar>
            <w:hideMark/>
          </w:tcPr>
          <w:p w14:paraId="5BFF4A4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6BD15A89"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598B2451"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49FD1CA7" w14:textId="77777777" w:rsidR="00AE6F33" w:rsidRPr="00D037E5" w:rsidRDefault="00AE6F33" w:rsidP="006B62A0">
            <w:pPr>
              <w:pStyle w:val="NormalWeb"/>
              <w:spacing w:before="0" w:beforeAutospacing="0" w:after="0" w:afterAutospacing="0"/>
              <w:rPr>
                <w:sz w:val="26"/>
                <w:szCs w:val="26"/>
              </w:rPr>
            </w:pPr>
          </w:p>
        </w:tc>
      </w:tr>
      <w:tr w:rsidR="00AE6F33" w:rsidRPr="00D037E5" w14:paraId="0D1D453F" w14:textId="77777777" w:rsidTr="006B62A0">
        <w:tc>
          <w:tcPr>
            <w:tcW w:w="708" w:type="dxa"/>
            <w:tcMar>
              <w:top w:w="0" w:type="dxa"/>
              <w:left w:w="108" w:type="dxa"/>
              <w:bottom w:w="0" w:type="dxa"/>
              <w:right w:w="108" w:type="dxa"/>
            </w:tcMar>
            <w:hideMark/>
          </w:tcPr>
          <w:p w14:paraId="72D12EA4" w14:textId="77777777" w:rsidR="00AE6F33" w:rsidRPr="00D037E5" w:rsidRDefault="00AE6F33" w:rsidP="006B62A0">
            <w:pPr>
              <w:pStyle w:val="NormalWeb"/>
              <w:spacing w:before="0" w:beforeAutospacing="0" w:after="0" w:afterAutospacing="0"/>
              <w:rPr>
                <w:sz w:val="26"/>
                <w:szCs w:val="26"/>
              </w:rPr>
            </w:pPr>
            <w:r w:rsidRPr="00D037E5">
              <w:rPr>
                <w:sz w:val="26"/>
                <w:szCs w:val="26"/>
              </w:rPr>
              <w:t>8</w:t>
            </w:r>
          </w:p>
        </w:tc>
        <w:tc>
          <w:tcPr>
            <w:tcW w:w="2797" w:type="dxa"/>
            <w:tcMar>
              <w:top w:w="0" w:type="dxa"/>
              <w:left w:w="108" w:type="dxa"/>
              <w:bottom w:w="0" w:type="dxa"/>
              <w:right w:w="108" w:type="dxa"/>
            </w:tcMar>
            <w:hideMark/>
          </w:tcPr>
          <w:p w14:paraId="5DF750BF" w14:textId="77777777" w:rsidR="00AE6F33" w:rsidRPr="00D037E5" w:rsidRDefault="00AE6F33" w:rsidP="006B62A0">
            <w:pPr>
              <w:pStyle w:val="NormalWeb"/>
              <w:spacing w:before="0" w:beforeAutospacing="0" w:after="0" w:afterAutospacing="0"/>
              <w:rPr>
                <w:sz w:val="26"/>
                <w:szCs w:val="26"/>
              </w:rPr>
            </w:pPr>
            <w:r w:rsidRPr="00D037E5">
              <w:rPr>
                <w:sz w:val="26"/>
                <w:szCs w:val="26"/>
              </w:rPr>
              <w:t>Amiodaron 200mg</w:t>
            </w:r>
          </w:p>
        </w:tc>
        <w:tc>
          <w:tcPr>
            <w:tcW w:w="1890" w:type="dxa"/>
            <w:tcMar>
              <w:top w:w="0" w:type="dxa"/>
              <w:left w:w="108" w:type="dxa"/>
              <w:bottom w:w="0" w:type="dxa"/>
              <w:right w:w="108" w:type="dxa"/>
            </w:tcMar>
            <w:hideMark/>
          </w:tcPr>
          <w:p w14:paraId="73E1A34C" w14:textId="77777777" w:rsidR="00AE6F33" w:rsidRPr="00D037E5" w:rsidRDefault="00AE6F33" w:rsidP="006B62A0">
            <w:pPr>
              <w:pStyle w:val="NormalWeb"/>
              <w:spacing w:before="0" w:beforeAutospacing="0" w:after="0" w:afterAutospacing="0"/>
              <w:rPr>
                <w:sz w:val="26"/>
                <w:szCs w:val="26"/>
              </w:rPr>
            </w:pPr>
            <w:r w:rsidRPr="00D037E5">
              <w:rPr>
                <w:sz w:val="26"/>
                <w:szCs w:val="26"/>
              </w:rPr>
              <w:t>Sedacoron</w:t>
            </w:r>
          </w:p>
        </w:tc>
        <w:tc>
          <w:tcPr>
            <w:tcW w:w="1350" w:type="dxa"/>
            <w:tcMar>
              <w:top w:w="0" w:type="dxa"/>
              <w:left w:w="108" w:type="dxa"/>
              <w:bottom w:w="0" w:type="dxa"/>
              <w:right w:w="108" w:type="dxa"/>
            </w:tcMar>
            <w:hideMark/>
          </w:tcPr>
          <w:p w14:paraId="32429ABD"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40" w:type="dxa"/>
            <w:tcMar>
              <w:top w:w="0" w:type="dxa"/>
              <w:left w:w="108" w:type="dxa"/>
              <w:bottom w:w="0" w:type="dxa"/>
              <w:right w:w="108" w:type="dxa"/>
            </w:tcMar>
            <w:hideMark/>
          </w:tcPr>
          <w:p w14:paraId="40370F84"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1B5B000A" w14:textId="77777777" w:rsidR="00AE6F33" w:rsidRPr="00D037E5" w:rsidRDefault="00AE6F33" w:rsidP="006B62A0">
            <w:pPr>
              <w:pStyle w:val="NormalWeb"/>
              <w:spacing w:before="0" w:beforeAutospacing="0" w:after="0" w:afterAutospacing="0"/>
              <w:rPr>
                <w:sz w:val="26"/>
                <w:szCs w:val="26"/>
              </w:rPr>
            </w:pPr>
          </w:p>
        </w:tc>
      </w:tr>
      <w:tr w:rsidR="00AE6F33" w:rsidRPr="00D037E5" w14:paraId="5D32E3FC" w14:textId="77777777" w:rsidTr="006B62A0">
        <w:tc>
          <w:tcPr>
            <w:tcW w:w="708" w:type="dxa"/>
            <w:tcMar>
              <w:top w:w="0" w:type="dxa"/>
              <w:left w:w="108" w:type="dxa"/>
              <w:bottom w:w="0" w:type="dxa"/>
              <w:right w:w="108" w:type="dxa"/>
            </w:tcMar>
            <w:hideMark/>
          </w:tcPr>
          <w:p w14:paraId="36F62B8C" w14:textId="77777777" w:rsidR="00AE6F33" w:rsidRPr="00D037E5" w:rsidRDefault="00AE6F33" w:rsidP="006B62A0">
            <w:pPr>
              <w:pStyle w:val="NormalWeb"/>
              <w:spacing w:before="0" w:beforeAutospacing="0" w:after="0" w:afterAutospacing="0"/>
              <w:rPr>
                <w:sz w:val="26"/>
                <w:szCs w:val="26"/>
              </w:rPr>
            </w:pPr>
            <w:r w:rsidRPr="00D037E5">
              <w:rPr>
                <w:sz w:val="26"/>
                <w:szCs w:val="26"/>
              </w:rPr>
              <w:t>9</w:t>
            </w:r>
          </w:p>
        </w:tc>
        <w:tc>
          <w:tcPr>
            <w:tcW w:w="2797" w:type="dxa"/>
            <w:tcMar>
              <w:top w:w="0" w:type="dxa"/>
              <w:left w:w="108" w:type="dxa"/>
              <w:bottom w:w="0" w:type="dxa"/>
              <w:right w:w="108" w:type="dxa"/>
            </w:tcMar>
            <w:hideMark/>
          </w:tcPr>
          <w:p w14:paraId="1CF17367" w14:textId="77777777" w:rsidR="00AE6F33" w:rsidRPr="00D037E5" w:rsidRDefault="00AE6F33" w:rsidP="006B62A0">
            <w:pPr>
              <w:pStyle w:val="NormalWeb"/>
              <w:spacing w:before="0" w:beforeAutospacing="0" w:after="0" w:afterAutospacing="0"/>
              <w:rPr>
                <w:sz w:val="26"/>
                <w:szCs w:val="26"/>
              </w:rPr>
            </w:pPr>
            <w:r w:rsidRPr="00D037E5">
              <w:rPr>
                <w:sz w:val="26"/>
                <w:szCs w:val="26"/>
              </w:rPr>
              <w:t>Amiodaron 150mg</w:t>
            </w:r>
          </w:p>
        </w:tc>
        <w:tc>
          <w:tcPr>
            <w:tcW w:w="1890" w:type="dxa"/>
            <w:tcMar>
              <w:top w:w="0" w:type="dxa"/>
              <w:left w:w="108" w:type="dxa"/>
              <w:bottom w:w="0" w:type="dxa"/>
              <w:right w:w="108" w:type="dxa"/>
            </w:tcMar>
            <w:hideMark/>
          </w:tcPr>
          <w:p w14:paraId="75E4EC3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6A46E3DA"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3CA0155C" w14:textId="77777777" w:rsidR="00AE6F33" w:rsidRPr="00D037E5" w:rsidRDefault="00AE6F33" w:rsidP="006B62A0">
            <w:pPr>
              <w:pStyle w:val="NormalWeb"/>
              <w:spacing w:before="0" w:beforeAutospacing="0" w:after="0" w:afterAutospacing="0"/>
              <w:rPr>
                <w:sz w:val="26"/>
                <w:szCs w:val="26"/>
              </w:rPr>
            </w:pPr>
            <w:r w:rsidRPr="00D037E5">
              <w:rPr>
                <w:sz w:val="26"/>
                <w:szCs w:val="26"/>
              </w:rPr>
              <w:t>05</w:t>
            </w:r>
          </w:p>
        </w:tc>
        <w:tc>
          <w:tcPr>
            <w:tcW w:w="1440" w:type="dxa"/>
          </w:tcPr>
          <w:p w14:paraId="64604B3A" w14:textId="77777777" w:rsidR="00AE6F33" w:rsidRPr="00D037E5" w:rsidRDefault="00AE6F33" w:rsidP="006B62A0">
            <w:pPr>
              <w:pStyle w:val="NormalWeb"/>
              <w:spacing w:before="0" w:beforeAutospacing="0" w:after="0" w:afterAutospacing="0"/>
              <w:rPr>
                <w:sz w:val="26"/>
                <w:szCs w:val="26"/>
              </w:rPr>
            </w:pPr>
          </w:p>
        </w:tc>
      </w:tr>
      <w:tr w:rsidR="00AE6F33" w:rsidRPr="00D037E5" w14:paraId="7A38B5C1" w14:textId="77777777" w:rsidTr="006B62A0">
        <w:tc>
          <w:tcPr>
            <w:tcW w:w="708" w:type="dxa"/>
            <w:tcMar>
              <w:top w:w="0" w:type="dxa"/>
              <w:left w:w="108" w:type="dxa"/>
              <w:bottom w:w="0" w:type="dxa"/>
              <w:right w:w="108" w:type="dxa"/>
            </w:tcMar>
            <w:hideMark/>
          </w:tcPr>
          <w:p w14:paraId="04611451"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2797" w:type="dxa"/>
            <w:tcMar>
              <w:top w:w="0" w:type="dxa"/>
              <w:left w:w="108" w:type="dxa"/>
              <w:bottom w:w="0" w:type="dxa"/>
              <w:right w:w="108" w:type="dxa"/>
            </w:tcMar>
            <w:hideMark/>
          </w:tcPr>
          <w:p w14:paraId="1B550BC5" w14:textId="77777777" w:rsidR="00AE6F33" w:rsidRPr="00D037E5" w:rsidRDefault="00AE6F33" w:rsidP="006B62A0">
            <w:pPr>
              <w:pStyle w:val="NormalWeb"/>
              <w:spacing w:before="0" w:beforeAutospacing="0" w:after="0" w:afterAutospacing="0"/>
              <w:rPr>
                <w:sz w:val="26"/>
                <w:szCs w:val="26"/>
              </w:rPr>
            </w:pPr>
            <w:r w:rsidRPr="00D037E5">
              <w:rPr>
                <w:sz w:val="26"/>
                <w:szCs w:val="26"/>
              </w:rPr>
              <w:t>Digoxin 0,25mg/1ml</w:t>
            </w:r>
          </w:p>
        </w:tc>
        <w:tc>
          <w:tcPr>
            <w:tcW w:w="1890" w:type="dxa"/>
            <w:tcMar>
              <w:top w:w="0" w:type="dxa"/>
              <w:left w:w="108" w:type="dxa"/>
              <w:bottom w:w="0" w:type="dxa"/>
              <w:right w:w="108" w:type="dxa"/>
            </w:tcMar>
            <w:hideMark/>
          </w:tcPr>
          <w:p w14:paraId="28B13BB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324CA955"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4208F127"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6C1845C0" w14:textId="77777777" w:rsidR="00AE6F33" w:rsidRPr="00D037E5" w:rsidRDefault="00AE6F33" w:rsidP="006B62A0">
            <w:pPr>
              <w:pStyle w:val="NormalWeb"/>
              <w:spacing w:before="0" w:beforeAutospacing="0" w:after="0" w:afterAutospacing="0"/>
              <w:rPr>
                <w:sz w:val="26"/>
                <w:szCs w:val="26"/>
              </w:rPr>
            </w:pPr>
          </w:p>
        </w:tc>
      </w:tr>
      <w:tr w:rsidR="00AE6F33" w:rsidRPr="00D037E5" w14:paraId="63D8D8B5" w14:textId="77777777" w:rsidTr="006B62A0">
        <w:tc>
          <w:tcPr>
            <w:tcW w:w="708" w:type="dxa"/>
            <w:tcMar>
              <w:top w:w="0" w:type="dxa"/>
              <w:left w:w="108" w:type="dxa"/>
              <w:bottom w:w="0" w:type="dxa"/>
              <w:right w:w="108" w:type="dxa"/>
            </w:tcMar>
            <w:hideMark/>
          </w:tcPr>
          <w:p w14:paraId="6CA1B99A" w14:textId="77777777" w:rsidR="00AE6F33" w:rsidRPr="00D037E5" w:rsidRDefault="00AE6F33" w:rsidP="006B62A0">
            <w:pPr>
              <w:pStyle w:val="NormalWeb"/>
              <w:spacing w:before="0" w:beforeAutospacing="0" w:after="0" w:afterAutospacing="0"/>
              <w:rPr>
                <w:sz w:val="26"/>
                <w:szCs w:val="26"/>
              </w:rPr>
            </w:pPr>
            <w:r w:rsidRPr="00D037E5">
              <w:rPr>
                <w:sz w:val="26"/>
                <w:szCs w:val="26"/>
              </w:rPr>
              <w:t>11</w:t>
            </w:r>
          </w:p>
        </w:tc>
        <w:tc>
          <w:tcPr>
            <w:tcW w:w="2797" w:type="dxa"/>
            <w:tcMar>
              <w:top w:w="0" w:type="dxa"/>
              <w:left w:w="108" w:type="dxa"/>
              <w:bottom w:w="0" w:type="dxa"/>
              <w:right w:w="108" w:type="dxa"/>
            </w:tcMar>
            <w:hideMark/>
          </w:tcPr>
          <w:p w14:paraId="135A38F7" w14:textId="77777777" w:rsidR="00AE6F33" w:rsidRPr="00D037E5" w:rsidRDefault="00AE6F33" w:rsidP="006B62A0">
            <w:pPr>
              <w:pStyle w:val="NormalWeb"/>
              <w:spacing w:before="0" w:beforeAutospacing="0" w:after="0" w:afterAutospacing="0"/>
              <w:rPr>
                <w:sz w:val="26"/>
                <w:szCs w:val="26"/>
              </w:rPr>
            </w:pPr>
            <w:r w:rsidRPr="00D037E5">
              <w:rPr>
                <w:sz w:val="26"/>
                <w:szCs w:val="26"/>
              </w:rPr>
              <w:t>Dopamin 200mg/5ml</w:t>
            </w:r>
          </w:p>
        </w:tc>
        <w:tc>
          <w:tcPr>
            <w:tcW w:w="1890" w:type="dxa"/>
            <w:tcMar>
              <w:top w:w="0" w:type="dxa"/>
              <w:left w:w="108" w:type="dxa"/>
              <w:bottom w:w="0" w:type="dxa"/>
              <w:right w:w="108" w:type="dxa"/>
            </w:tcMar>
            <w:hideMark/>
          </w:tcPr>
          <w:p w14:paraId="0748247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5AC9132"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784B176F"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73CEE94B" w14:textId="77777777" w:rsidR="00AE6F33" w:rsidRPr="00D037E5" w:rsidRDefault="00AE6F33" w:rsidP="006B62A0">
            <w:pPr>
              <w:pStyle w:val="NormalWeb"/>
              <w:spacing w:before="0" w:beforeAutospacing="0" w:after="0" w:afterAutospacing="0"/>
              <w:rPr>
                <w:sz w:val="26"/>
                <w:szCs w:val="26"/>
              </w:rPr>
            </w:pPr>
          </w:p>
        </w:tc>
      </w:tr>
      <w:tr w:rsidR="00AE6F33" w:rsidRPr="00D037E5" w14:paraId="7A3B2DFD" w14:textId="77777777" w:rsidTr="006B62A0">
        <w:tc>
          <w:tcPr>
            <w:tcW w:w="708" w:type="dxa"/>
            <w:tcMar>
              <w:top w:w="0" w:type="dxa"/>
              <w:left w:w="108" w:type="dxa"/>
              <w:bottom w:w="0" w:type="dxa"/>
              <w:right w:w="108" w:type="dxa"/>
            </w:tcMar>
            <w:hideMark/>
          </w:tcPr>
          <w:p w14:paraId="10FE7857" w14:textId="77777777" w:rsidR="00AE6F33" w:rsidRPr="00D037E5" w:rsidRDefault="00AE6F33" w:rsidP="006B62A0">
            <w:pPr>
              <w:pStyle w:val="NormalWeb"/>
              <w:spacing w:before="0" w:beforeAutospacing="0" w:after="0" w:afterAutospacing="0"/>
              <w:rPr>
                <w:sz w:val="26"/>
                <w:szCs w:val="26"/>
              </w:rPr>
            </w:pPr>
            <w:r w:rsidRPr="00D037E5">
              <w:rPr>
                <w:sz w:val="26"/>
                <w:szCs w:val="26"/>
              </w:rPr>
              <w:t>12</w:t>
            </w:r>
          </w:p>
        </w:tc>
        <w:tc>
          <w:tcPr>
            <w:tcW w:w="2797" w:type="dxa"/>
            <w:tcMar>
              <w:top w:w="0" w:type="dxa"/>
              <w:left w:w="108" w:type="dxa"/>
              <w:bottom w:w="0" w:type="dxa"/>
              <w:right w:w="108" w:type="dxa"/>
            </w:tcMar>
            <w:hideMark/>
          </w:tcPr>
          <w:p w14:paraId="0D5B5A41" w14:textId="77777777" w:rsidR="00AE6F33" w:rsidRPr="00D037E5" w:rsidRDefault="00AE6F33" w:rsidP="006B62A0">
            <w:pPr>
              <w:pStyle w:val="NormalWeb"/>
              <w:spacing w:before="0" w:beforeAutospacing="0" w:after="0" w:afterAutospacing="0"/>
              <w:rPr>
                <w:sz w:val="26"/>
                <w:szCs w:val="26"/>
              </w:rPr>
            </w:pPr>
            <w:r w:rsidRPr="00D037E5">
              <w:rPr>
                <w:sz w:val="26"/>
                <w:szCs w:val="26"/>
              </w:rPr>
              <w:t>Furosemid 20mg/2ml</w:t>
            </w:r>
          </w:p>
        </w:tc>
        <w:tc>
          <w:tcPr>
            <w:tcW w:w="1890" w:type="dxa"/>
            <w:tcMar>
              <w:top w:w="0" w:type="dxa"/>
              <w:left w:w="108" w:type="dxa"/>
              <w:bottom w:w="0" w:type="dxa"/>
              <w:right w:w="108" w:type="dxa"/>
            </w:tcMar>
            <w:hideMark/>
          </w:tcPr>
          <w:p w14:paraId="04A22F62" w14:textId="77777777" w:rsidR="00AE6F33" w:rsidRPr="00D037E5" w:rsidRDefault="00AE6F33" w:rsidP="006B62A0">
            <w:pPr>
              <w:pStyle w:val="NormalWeb"/>
              <w:spacing w:before="0" w:beforeAutospacing="0" w:after="0" w:afterAutospacing="0"/>
              <w:rPr>
                <w:sz w:val="26"/>
                <w:szCs w:val="26"/>
              </w:rPr>
            </w:pPr>
            <w:r w:rsidRPr="00D037E5">
              <w:rPr>
                <w:sz w:val="26"/>
                <w:szCs w:val="26"/>
              </w:rPr>
              <w:t>Lasix</w:t>
            </w:r>
          </w:p>
        </w:tc>
        <w:tc>
          <w:tcPr>
            <w:tcW w:w="1350" w:type="dxa"/>
            <w:tcMar>
              <w:top w:w="0" w:type="dxa"/>
              <w:left w:w="108" w:type="dxa"/>
              <w:bottom w:w="0" w:type="dxa"/>
              <w:right w:w="108" w:type="dxa"/>
            </w:tcMar>
            <w:hideMark/>
          </w:tcPr>
          <w:p w14:paraId="5D0065D1"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734EEB00"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359A444E" w14:textId="77777777" w:rsidR="00AE6F33" w:rsidRPr="00D037E5" w:rsidRDefault="00AE6F33" w:rsidP="006B62A0">
            <w:pPr>
              <w:pStyle w:val="NormalWeb"/>
              <w:spacing w:before="0" w:beforeAutospacing="0" w:after="0" w:afterAutospacing="0"/>
              <w:rPr>
                <w:sz w:val="26"/>
                <w:szCs w:val="26"/>
              </w:rPr>
            </w:pPr>
          </w:p>
        </w:tc>
      </w:tr>
      <w:tr w:rsidR="00AE6F33" w:rsidRPr="00D037E5" w14:paraId="300EC885" w14:textId="77777777" w:rsidTr="006B62A0">
        <w:tc>
          <w:tcPr>
            <w:tcW w:w="708" w:type="dxa"/>
            <w:tcMar>
              <w:top w:w="0" w:type="dxa"/>
              <w:left w:w="108" w:type="dxa"/>
              <w:bottom w:w="0" w:type="dxa"/>
              <w:right w:w="108" w:type="dxa"/>
            </w:tcMar>
            <w:hideMark/>
          </w:tcPr>
          <w:p w14:paraId="4B6031F4" w14:textId="77777777" w:rsidR="00AE6F33" w:rsidRPr="00D037E5" w:rsidRDefault="00AE6F33" w:rsidP="006B62A0">
            <w:pPr>
              <w:pStyle w:val="NormalWeb"/>
              <w:spacing w:before="0" w:beforeAutospacing="0" w:after="0" w:afterAutospacing="0"/>
              <w:rPr>
                <w:sz w:val="26"/>
                <w:szCs w:val="26"/>
              </w:rPr>
            </w:pPr>
            <w:r w:rsidRPr="00D037E5">
              <w:rPr>
                <w:sz w:val="26"/>
                <w:szCs w:val="26"/>
              </w:rPr>
              <w:t>13</w:t>
            </w:r>
          </w:p>
        </w:tc>
        <w:tc>
          <w:tcPr>
            <w:tcW w:w="2797" w:type="dxa"/>
            <w:tcMar>
              <w:top w:w="0" w:type="dxa"/>
              <w:left w:w="108" w:type="dxa"/>
              <w:bottom w:w="0" w:type="dxa"/>
              <w:right w:w="108" w:type="dxa"/>
            </w:tcMar>
            <w:hideMark/>
          </w:tcPr>
          <w:p w14:paraId="44693EF9" w14:textId="77777777" w:rsidR="00AE6F33" w:rsidRPr="00D037E5" w:rsidRDefault="00AE6F33" w:rsidP="006B62A0">
            <w:pPr>
              <w:pStyle w:val="NormalWeb"/>
              <w:spacing w:before="0" w:beforeAutospacing="0" w:after="0" w:afterAutospacing="0"/>
              <w:rPr>
                <w:sz w:val="26"/>
                <w:szCs w:val="26"/>
              </w:rPr>
            </w:pPr>
            <w:r w:rsidRPr="00D037E5">
              <w:rPr>
                <w:sz w:val="26"/>
                <w:szCs w:val="26"/>
              </w:rPr>
              <w:t>Furosemid 40mg</w:t>
            </w:r>
          </w:p>
        </w:tc>
        <w:tc>
          <w:tcPr>
            <w:tcW w:w="1890" w:type="dxa"/>
            <w:tcMar>
              <w:top w:w="0" w:type="dxa"/>
              <w:left w:w="108" w:type="dxa"/>
              <w:bottom w:w="0" w:type="dxa"/>
              <w:right w:w="108" w:type="dxa"/>
            </w:tcMar>
            <w:hideMark/>
          </w:tcPr>
          <w:p w14:paraId="14A1AE6D" w14:textId="77777777" w:rsidR="00AE6F33" w:rsidRPr="00D037E5" w:rsidRDefault="00AE6F33" w:rsidP="006B62A0">
            <w:pPr>
              <w:pStyle w:val="NormalWeb"/>
              <w:spacing w:before="0" w:beforeAutospacing="0" w:after="0" w:afterAutospacing="0"/>
              <w:rPr>
                <w:sz w:val="26"/>
                <w:szCs w:val="26"/>
              </w:rPr>
            </w:pPr>
            <w:r w:rsidRPr="00D037E5">
              <w:rPr>
                <w:sz w:val="26"/>
                <w:szCs w:val="26"/>
              </w:rPr>
              <w:t>Lasix</w:t>
            </w:r>
          </w:p>
        </w:tc>
        <w:tc>
          <w:tcPr>
            <w:tcW w:w="1350" w:type="dxa"/>
            <w:tcMar>
              <w:top w:w="0" w:type="dxa"/>
              <w:left w:w="108" w:type="dxa"/>
              <w:bottom w:w="0" w:type="dxa"/>
              <w:right w:w="108" w:type="dxa"/>
            </w:tcMar>
            <w:hideMark/>
          </w:tcPr>
          <w:p w14:paraId="19AD488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40" w:type="dxa"/>
            <w:tcMar>
              <w:top w:w="0" w:type="dxa"/>
              <w:left w:w="108" w:type="dxa"/>
              <w:bottom w:w="0" w:type="dxa"/>
              <w:right w:w="108" w:type="dxa"/>
            </w:tcMar>
            <w:hideMark/>
          </w:tcPr>
          <w:p w14:paraId="27C3BD48"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1B413805" w14:textId="77777777" w:rsidR="00AE6F33" w:rsidRPr="00D037E5" w:rsidRDefault="00AE6F33" w:rsidP="006B62A0">
            <w:pPr>
              <w:pStyle w:val="NormalWeb"/>
              <w:spacing w:before="0" w:beforeAutospacing="0" w:after="0" w:afterAutospacing="0"/>
              <w:rPr>
                <w:sz w:val="26"/>
                <w:szCs w:val="26"/>
              </w:rPr>
            </w:pPr>
          </w:p>
        </w:tc>
      </w:tr>
      <w:tr w:rsidR="00AE6F33" w:rsidRPr="00D037E5" w14:paraId="07AEB522" w14:textId="77777777" w:rsidTr="006B62A0">
        <w:tc>
          <w:tcPr>
            <w:tcW w:w="708" w:type="dxa"/>
            <w:tcMar>
              <w:top w:w="0" w:type="dxa"/>
              <w:left w:w="108" w:type="dxa"/>
              <w:bottom w:w="0" w:type="dxa"/>
              <w:right w:w="108" w:type="dxa"/>
            </w:tcMar>
            <w:hideMark/>
          </w:tcPr>
          <w:p w14:paraId="422F72B4" w14:textId="77777777" w:rsidR="00AE6F33" w:rsidRPr="00D037E5" w:rsidRDefault="00AE6F33" w:rsidP="006B62A0">
            <w:pPr>
              <w:pStyle w:val="NormalWeb"/>
              <w:spacing w:before="0" w:beforeAutospacing="0" w:after="0" w:afterAutospacing="0"/>
              <w:rPr>
                <w:sz w:val="26"/>
                <w:szCs w:val="26"/>
              </w:rPr>
            </w:pPr>
            <w:r w:rsidRPr="00D037E5">
              <w:rPr>
                <w:sz w:val="26"/>
                <w:szCs w:val="26"/>
              </w:rPr>
              <w:t>14</w:t>
            </w:r>
          </w:p>
        </w:tc>
        <w:tc>
          <w:tcPr>
            <w:tcW w:w="2797" w:type="dxa"/>
            <w:tcMar>
              <w:top w:w="0" w:type="dxa"/>
              <w:left w:w="108" w:type="dxa"/>
              <w:bottom w:w="0" w:type="dxa"/>
              <w:right w:w="108" w:type="dxa"/>
            </w:tcMar>
            <w:hideMark/>
          </w:tcPr>
          <w:p w14:paraId="31503BCF" w14:textId="77777777" w:rsidR="00AE6F33" w:rsidRPr="00D037E5" w:rsidRDefault="00AE6F33" w:rsidP="006B62A0">
            <w:pPr>
              <w:pStyle w:val="NormalWeb"/>
              <w:spacing w:before="0" w:beforeAutospacing="0" w:after="0" w:afterAutospacing="0"/>
              <w:rPr>
                <w:sz w:val="26"/>
                <w:szCs w:val="26"/>
              </w:rPr>
            </w:pPr>
            <w:r w:rsidRPr="00D037E5">
              <w:rPr>
                <w:sz w:val="26"/>
                <w:szCs w:val="26"/>
              </w:rPr>
              <w:t>Kali chlorid 600mg</w:t>
            </w:r>
          </w:p>
        </w:tc>
        <w:tc>
          <w:tcPr>
            <w:tcW w:w="1890" w:type="dxa"/>
            <w:tcMar>
              <w:top w:w="0" w:type="dxa"/>
              <w:left w:w="108" w:type="dxa"/>
              <w:bottom w:w="0" w:type="dxa"/>
              <w:right w:w="108" w:type="dxa"/>
            </w:tcMar>
            <w:hideMark/>
          </w:tcPr>
          <w:p w14:paraId="6E13348F"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1D45346"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nang</w:t>
            </w:r>
          </w:p>
        </w:tc>
        <w:tc>
          <w:tcPr>
            <w:tcW w:w="1440" w:type="dxa"/>
            <w:tcMar>
              <w:top w:w="0" w:type="dxa"/>
              <w:left w:w="108" w:type="dxa"/>
              <w:bottom w:w="0" w:type="dxa"/>
              <w:right w:w="108" w:type="dxa"/>
            </w:tcMar>
            <w:hideMark/>
          </w:tcPr>
          <w:p w14:paraId="798B920C"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7A6ECCAB" w14:textId="77777777" w:rsidR="00AE6F33" w:rsidRPr="00D037E5" w:rsidRDefault="00AE6F33" w:rsidP="006B62A0">
            <w:pPr>
              <w:pStyle w:val="NormalWeb"/>
              <w:spacing w:before="0" w:beforeAutospacing="0" w:after="0" w:afterAutospacing="0"/>
              <w:rPr>
                <w:sz w:val="26"/>
                <w:szCs w:val="26"/>
              </w:rPr>
            </w:pPr>
          </w:p>
        </w:tc>
      </w:tr>
      <w:tr w:rsidR="00AE6F33" w:rsidRPr="00D037E5" w14:paraId="311724C1" w14:textId="77777777" w:rsidTr="006B62A0">
        <w:tc>
          <w:tcPr>
            <w:tcW w:w="708" w:type="dxa"/>
            <w:tcMar>
              <w:top w:w="0" w:type="dxa"/>
              <w:left w:w="108" w:type="dxa"/>
              <w:bottom w:w="0" w:type="dxa"/>
              <w:right w:w="108" w:type="dxa"/>
            </w:tcMar>
            <w:hideMark/>
          </w:tcPr>
          <w:p w14:paraId="54679A50" w14:textId="77777777" w:rsidR="00AE6F33" w:rsidRPr="00D037E5" w:rsidRDefault="00AE6F33" w:rsidP="006B62A0">
            <w:pPr>
              <w:pStyle w:val="NormalWeb"/>
              <w:spacing w:before="0" w:beforeAutospacing="0" w:after="0" w:afterAutospacing="0"/>
              <w:rPr>
                <w:sz w:val="26"/>
                <w:szCs w:val="26"/>
              </w:rPr>
            </w:pPr>
            <w:r w:rsidRPr="00D037E5">
              <w:rPr>
                <w:sz w:val="26"/>
                <w:szCs w:val="26"/>
              </w:rPr>
              <w:t>15</w:t>
            </w:r>
          </w:p>
        </w:tc>
        <w:tc>
          <w:tcPr>
            <w:tcW w:w="2797" w:type="dxa"/>
            <w:tcMar>
              <w:top w:w="0" w:type="dxa"/>
              <w:left w:w="108" w:type="dxa"/>
              <w:bottom w:w="0" w:type="dxa"/>
              <w:right w:w="108" w:type="dxa"/>
            </w:tcMar>
            <w:hideMark/>
          </w:tcPr>
          <w:p w14:paraId="2597DB69" w14:textId="77777777" w:rsidR="00AE6F33" w:rsidRPr="00D037E5" w:rsidRDefault="00AE6F33" w:rsidP="006B62A0">
            <w:pPr>
              <w:pStyle w:val="NormalWeb"/>
              <w:spacing w:before="0" w:beforeAutospacing="0" w:after="0" w:afterAutospacing="0"/>
              <w:rPr>
                <w:sz w:val="26"/>
                <w:szCs w:val="26"/>
              </w:rPr>
            </w:pPr>
            <w:r w:rsidRPr="00D037E5">
              <w:rPr>
                <w:sz w:val="26"/>
                <w:szCs w:val="26"/>
              </w:rPr>
              <w:t>Lidocain 2% /2ml</w:t>
            </w:r>
          </w:p>
        </w:tc>
        <w:tc>
          <w:tcPr>
            <w:tcW w:w="1890" w:type="dxa"/>
            <w:tcMar>
              <w:top w:w="0" w:type="dxa"/>
              <w:left w:w="108" w:type="dxa"/>
              <w:bottom w:w="0" w:type="dxa"/>
              <w:right w:w="108" w:type="dxa"/>
            </w:tcMar>
            <w:hideMark/>
          </w:tcPr>
          <w:p w14:paraId="4DC917A5"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369D003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401F0232"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440" w:type="dxa"/>
          </w:tcPr>
          <w:p w14:paraId="00A4106F" w14:textId="77777777" w:rsidR="00AE6F33" w:rsidRPr="00D037E5" w:rsidRDefault="00AE6F33" w:rsidP="006B62A0">
            <w:pPr>
              <w:pStyle w:val="NormalWeb"/>
              <w:spacing w:before="0" w:beforeAutospacing="0" w:after="0" w:afterAutospacing="0"/>
              <w:rPr>
                <w:sz w:val="26"/>
                <w:szCs w:val="26"/>
              </w:rPr>
            </w:pPr>
          </w:p>
        </w:tc>
      </w:tr>
      <w:tr w:rsidR="00AE6F33" w:rsidRPr="00D037E5" w14:paraId="6C1F9A8B" w14:textId="77777777" w:rsidTr="006B62A0">
        <w:tc>
          <w:tcPr>
            <w:tcW w:w="708" w:type="dxa"/>
            <w:tcMar>
              <w:top w:w="0" w:type="dxa"/>
              <w:left w:w="108" w:type="dxa"/>
              <w:bottom w:w="0" w:type="dxa"/>
              <w:right w:w="108" w:type="dxa"/>
            </w:tcMar>
            <w:hideMark/>
          </w:tcPr>
          <w:p w14:paraId="5FE9BCF4" w14:textId="77777777" w:rsidR="00AE6F33" w:rsidRPr="00D037E5" w:rsidRDefault="00AE6F33" w:rsidP="006B62A0">
            <w:pPr>
              <w:pStyle w:val="NormalWeb"/>
              <w:spacing w:before="0" w:beforeAutospacing="0" w:after="0" w:afterAutospacing="0"/>
              <w:rPr>
                <w:sz w:val="26"/>
                <w:szCs w:val="26"/>
              </w:rPr>
            </w:pPr>
            <w:r w:rsidRPr="00D037E5">
              <w:rPr>
                <w:sz w:val="26"/>
                <w:szCs w:val="26"/>
              </w:rPr>
              <w:t>16</w:t>
            </w:r>
          </w:p>
        </w:tc>
        <w:tc>
          <w:tcPr>
            <w:tcW w:w="2797" w:type="dxa"/>
            <w:tcMar>
              <w:top w:w="0" w:type="dxa"/>
              <w:left w:w="108" w:type="dxa"/>
              <w:bottom w:w="0" w:type="dxa"/>
              <w:right w:w="108" w:type="dxa"/>
            </w:tcMar>
            <w:hideMark/>
          </w:tcPr>
          <w:p w14:paraId="2502D4DD" w14:textId="77777777" w:rsidR="00AE6F33" w:rsidRPr="00D037E5" w:rsidRDefault="00AE6F33" w:rsidP="006B62A0">
            <w:pPr>
              <w:pStyle w:val="NormalWeb"/>
              <w:spacing w:before="0" w:beforeAutospacing="0" w:after="0" w:afterAutospacing="0"/>
              <w:rPr>
                <w:sz w:val="26"/>
                <w:szCs w:val="26"/>
              </w:rPr>
            </w:pPr>
            <w:r w:rsidRPr="00D037E5">
              <w:rPr>
                <w:sz w:val="26"/>
                <w:szCs w:val="26"/>
              </w:rPr>
              <w:t>Aspirin 0,100g</w:t>
            </w:r>
          </w:p>
          <w:p w14:paraId="78ACF9F3" w14:textId="77777777" w:rsidR="00AE6F33" w:rsidRPr="00D037E5" w:rsidRDefault="00AE6F33" w:rsidP="006B62A0">
            <w:pPr>
              <w:pStyle w:val="NormalWeb"/>
              <w:spacing w:before="0" w:beforeAutospacing="0" w:after="0" w:afterAutospacing="0"/>
              <w:rPr>
                <w:sz w:val="26"/>
                <w:szCs w:val="26"/>
              </w:rPr>
            </w:pPr>
            <w:r w:rsidRPr="00D037E5">
              <w:rPr>
                <w:sz w:val="26"/>
                <w:szCs w:val="26"/>
              </w:rPr>
              <w:t>(acetylsalicylic acid)</w:t>
            </w:r>
          </w:p>
        </w:tc>
        <w:tc>
          <w:tcPr>
            <w:tcW w:w="1890" w:type="dxa"/>
            <w:tcMar>
              <w:top w:w="0" w:type="dxa"/>
              <w:left w:w="108" w:type="dxa"/>
              <w:bottom w:w="0" w:type="dxa"/>
              <w:right w:w="108" w:type="dxa"/>
            </w:tcMar>
            <w:hideMark/>
          </w:tcPr>
          <w:p w14:paraId="1EFDCD0D" w14:textId="77777777" w:rsidR="00AE6F33" w:rsidRPr="00D037E5" w:rsidRDefault="00AE6F33" w:rsidP="006B62A0">
            <w:pPr>
              <w:pStyle w:val="NormalWeb"/>
              <w:spacing w:before="0" w:beforeAutospacing="0" w:after="0" w:afterAutospacing="0"/>
              <w:rPr>
                <w:sz w:val="26"/>
                <w:szCs w:val="26"/>
              </w:rPr>
            </w:pPr>
            <w:r w:rsidRPr="00D037E5">
              <w:rPr>
                <w:sz w:val="26"/>
                <w:szCs w:val="26"/>
              </w:rPr>
              <w:t>Aspegic</w:t>
            </w:r>
          </w:p>
        </w:tc>
        <w:tc>
          <w:tcPr>
            <w:tcW w:w="1350" w:type="dxa"/>
            <w:tcMar>
              <w:top w:w="0" w:type="dxa"/>
              <w:left w:w="108" w:type="dxa"/>
              <w:bottom w:w="0" w:type="dxa"/>
              <w:right w:w="108" w:type="dxa"/>
            </w:tcMar>
            <w:hideMark/>
          </w:tcPr>
          <w:p w14:paraId="09B02340"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40" w:type="dxa"/>
            <w:tcMar>
              <w:top w:w="0" w:type="dxa"/>
              <w:left w:w="108" w:type="dxa"/>
              <w:bottom w:w="0" w:type="dxa"/>
              <w:right w:w="108" w:type="dxa"/>
            </w:tcMar>
            <w:hideMark/>
          </w:tcPr>
          <w:p w14:paraId="4544F237"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010D0904" w14:textId="77777777" w:rsidR="00AE6F33" w:rsidRPr="00D037E5" w:rsidRDefault="00AE6F33" w:rsidP="006B62A0">
            <w:pPr>
              <w:pStyle w:val="NormalWeb"/>
              <w:spacing w:before="0" w:beforeAutospacing="0" w:after="0" w:afterAutospacing="0"/>
              <w:rPr>
                <w:sz w:val="26"/>
                <w:szCs w:val="26"/>
              </w:rPr>
            </w:pPr>
          </w:p>
        </w:tc>
      </w:tr>
      <w:tr w:rsidR="00AE6F33" w:rsidRPr="00D037E5" w14:paraId="1984C896" w14:textId="77777777" w:rsidTr="006B62A0">
        <w:tc>
          <w:tcPr>
            <w:tcW w:w="708" w:type="dxa"/>
            <w:tcMar>
              <w:top w:w="0" w:type="dxa"/>
              <w:left w:w="108" w:type="dxa"/>
              <w:bottom w:w="0" w:type="dxa"/>
              <w:right w:w="108" w:type="dxa"/>
            </w:tcMar>
            <w:hideMark/>
          </w:tcPr>
          <w:p w14:paraId="1378BA44" w14:textId="77777777" w:rsidR="00AE6F33" w:rsidRPr="00D037E5" w:rsidRDefault="00AE6F33" w:rsidP="006B62A0">
            <w:pPr>
              <w:pStyle w:val="NormalWeb"/>
              <w:spacing w:before="0" w:beforeAutospacing="0" w:after="0" w:afterAutospacing="0"/>
              <w:rPr>
                <w:sz w:val="26"/>
                <w:szCs w:val="26"/>
              </w:rPr>
            </w:pPr>
            <w:r w:rsidRPr="00D037E5">
              <w:rPr>
                <w:sz w:val="26"/>
                <w:szCs w:val="26"/>
              </w:rPr>
              <w:t>17</w:t>
            </w:r>
          </w:p>
        </w:tc>
        <w:tc>
          <w:tcPr>
            <w:tcW w:w="2797" w:type="dxa"/>
            <w:tcMar>
              <w:top w:w="0" w:type="dxa"/>
              <w:left w:w="108" w:type="dxa"/>
              <w:bottom w:w="0" w:type="dxa"/>
              <w:right w:w="108" w:type="dxa"/>
            </w:tcMar>
            <w:hideMark/>
          </w:tcPr>
          <w:p w14:paraId="198E73C9" w14:textId="77777777" w:rsidR="00AE6F33" w:rsidRPr="00D037E5" w:rsidRDefault="00AE6F33" w:rsidP="006B62A0">
            <w:pPr>
              <w:pStyle w:val="NormalWeb"/>
              <w:spacing w:before="0" w:beforeAutospacing="0" w:after="0" w:afterAutospacing="0"/>
              <w:rPr>
                <w:sz w:val="26"/>
                <w:szCs w:val="26"/>
              </w:rPr>
            </w:pPr>
            <w:r w:rsidRPr="00D037E5">
              <w:rPr>
                <w:sz w:val="26"/>
                <w:szCs w:val="26"/>
              </w:rPr>
              <w:t>Enoxaparin 40 mg</w:t>
            </w:r>
          </w:p>
        </w:tc>
        <w:tc>
          <w:tcPr>
            <w:tcW w:w="1890" w:type="dxa"/>
            <w:tcMar>
              <w:top w:w="0" w:type="dxa"/>
              <w:left w:w="108" w:type="dxa"/>
              <w:bottom w:w="0" w:type="dxa"/>
              <w:right w:w="108" w:type="dxa"/>
            </w:tcMar>
            <w:hideMark/>
          </w:tcPr>
          <w:p w14:paraId="08FC9886" w14:textId="77777777" w:rsidR="00AE6F33" w:rsidRPr="00D037E5" w:rsidRDefault="00AE6F33" w:rsidP="006B62A0">
            <w:pPr>
              <w:pStyle w:val="NormalWeb"/>
              <w:spacing w:before="0" w:beforeAutospacing="0" w:after="0" w:afterAutospacing="0"/>
              <w:rPr>
                <w:sz w:val="26"/>
                <w:szCs w:val="26"/>
              </w:rPr>
            </w:pPr>
            <w:r w:rsidRPr="00D037E5">
              <w:rPr>
                <w:sz w:val="26"/>
                <w:szCs w:val="26"/>
              </w:rPr>
              <w:t>Lovenox</w:t>
            </w:r>
          </w:p>
        </w:tc>
        <w:tc>
          <w:tcPr>
            <w:tcW w:w="1350" w:type="dxa"/>
            <w:tcMar>
              <w:top w:w="0" w:type="dxa"/>
              <w:left w:w="108" w:type="dxa"/>
              <w:bottom w:w="0" w:type="dxa"/>
              <w:right w:w="108" w:type="dxa"/>
            </w:tcMar>
            <w:hideMark/>
          </w:tcPr>
          <w:p w14:paraId="5D74107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48A97403" w14:textId="77777777" w:rsidR="00AE6F33" w:rsidRPr="00D037E5" w:rsidRDefault="00AE6F33" w:rsidP="006B62A0">
            <w:pPr>
              <w:pStyle w:val="NormalWeb"/>
              <w:spacing w:before="0" w:beforeAutospacing="0" w:after="0" w:afterAutospacing="0"/>
              <w:rPr>
                <w:sz w:val="26"/>
                <w:szCs w:val="26"/>
              </w:rPr>
            </w:pPr>
            <w:r w:rsidRPr="00D037E5">
              <w:rPr>
                <w:sz w:val="26"/>
                <w:szCs w:val="26"/>
              </w:rPr>
              <w:t>4-6</w:t>
            </w:r>
          </w:p>
        </w:tc>
        <w:tc>
          <w:tcPr>
            <w:tcW w:w="1440" w:type="dxa"/>
          </w:tcPr>
          <w:p w14:paraId="27D46072" w14:textId="77777777" w:rsidR="00AE6F33" w:rsidRPr="00D037E5" w:rsidRDefault="00AE6F33" w:rsidP="006B62A0">
            <w:pPr>
              <w:pStyle w:val="NormalWeb"/>
              <w:spacing w:before="0" w:beforeAutospacing="0" w:after="0" w:afterAutospacing="0"/>
              <w:rPr>
                <w:sz w:val="26"/>
                <w:szCs w:val="26"/>
              </w:rPr>
            </w:pPr>
          </w:p>
        </w:tc>
      </w:tr>
      <w:tr w:rsidR="00AE6F33" w:rsidRPr="00D037E5" w14:paraId="62236EC8" w14:textId="77777777" w:rsidTr="006B62A0">
        <w:tc>
          <w:tcPr>
            <w:tcW w:w="708" w:type="dxa"/>
            <w:tcMar>
              <w:top w:w="0" w:type="dxa"/>
              <w:left w:w="108" w:type="dxa"/>
              <w:bottom w:w="0" w:type="dxa"/>
              <w:right w:w="108" w:type="dxa"/>
            </w:tcMar>
            <w:hideMark/>
          </w:tcPr>
          <w:p w14:paraId="160FEDCC" w14:textId="77777777" w:rsidR="00AE6F33" w:rsidRPr="00D037E5" w:rsidRDefault="00AE6F33" w:rsidP="006B62A0">
            <w:pPr>
              <w:pStyle w:val="NormalWeb"/>
              <w:spacing w:before="0" w:beforeAutospacing="0" w:after="0" w:afterAutospacing="0"/>
              <w:rPr>
                <w:sz w:val="26"/>
                <w:szCs w:val="26"/>
              </w:rPr>
            </w:pPr>
            <w:r w:rsidRPr="00D037E5">
              <w:rPr>
                <w:sz w:val="26"/>
                <w:szCs w:val="26"/>
              </w:rPr>
              <w:t>18</w:t>
            </w:r>
          </w:p>
        </w:tc>
        <w:tc>
          <w:tcPr>
            <w:tcW w:w="2797" w:type="dxa"/>
            <w:tcMar>
              <w:top w:w="0" w:type="dxa"/>
              <w:left w:w="108" w:type="dxa"/>
              <w:bottom w:w="0" w:type="dxa"/>
              <w:right w:w="108" w:type="dxa"/>
            </w:tcMar>
            <w:hideMark/>
          </w:tcPr>
          <w:p w14:paraId="7C2273A3" w14:textId="77777777" w:rsidR="00AE6F33" w:rsidRPr="00D037E5" w:rsidRDefault="00AE6F33" w:rsidP="006B62A0">
            <w:pPr>
              <w:pStyle w:val="NormalWeb"/>
              <w:spacing w:before="0" w:beforeAutospacing="0" w:after="0" w:afterAutospacing="0"/>
              <w:rPr>
                <w:sz w:val="26"/>
                <w:szCs w:val="26"/>
              </w:rPr>
            </w:pPr>
            <w:r w:rsidRPr="00D037E5">
              <w:rPr>
                <w:sz w:val="26"/>
                <w:szCs w:val="26"/>
              </w:rPr>
              <w:t>Nifedipin 10mg</w:t>
            </w:r>
          </w:p>
        </w:tc>
        <w:tc>
          <w:tcPr>
            <w:tcW w:w="1890" w:type="dxa"/>
            <w:tcMar>
              <w:top w:w="0" w:type="dxa"/>
              <w:left w:w="108" w:type="dxa"/>
              <w:bottom w:w="0" w:type="dxa"/>
              <w:right w:w="108" w:type="dxa"/>
            </w:tcMar>
            <w:hideMark/>
          </w:tcPr>
          <w:p w14:paraId="50BB2DD3" w14:textId="77777777" w:rsidR="00AE6F33" w:rsidRPr="00D037E5" w:rsidRDefault="00AE6F33" w:rsidP="006B62A0">
            <w:pPr>
              <w:pStyle w:val="NormalWeb"/>
              <w:spacing w:before="0" w:beforeAutospacing="0" w:after="0" w:afterAutospacing="0"/>
              <w:rPr>
                <w:sz w:val="26"/>
                <w:szCs w:val="26"/>
              </w:rPr>
            </w:pPr>
            <w:r w:rsidRPr="00D037E5">
              <w:rPr>
                <w:sz w:val="26"/>
                <w:szCs w:val="26"/>
              </w:rPr>
              <w:t>Adalat</w:t>
            </w:r>
          </w:p>
        </w:tc>
        <w:tc>
          <w:tcPr>
            <w:tcW w:w="1350" w:type="dxa"/>
            <w:tcMar>
              <w:top w:w="0" w:type="dxa"/>
              <w:left w:w="108" w:type="dxa"/>
              <w:bottom w:w="0" w:type="dxa"/>
              <w:right w:w="108" w:type="dxa"/>
            </w:tcMar>
            <w:hideMark/>
          </w:tcPr>
          <w:p w14:paraId="37D9CA00"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nang</w:t>
            </w:r>
          </w:p>
        </w:tc>
        <w:tc>
          <w:tcPr>
            <w:tcW w:w="1440" w:type="dxa"/>
            <w:tcMar>
              <w:top w:w="0" w:type="dxa"/>
              <w:left w:w="108" w:type="dxa"/>
              <w:bottom w:w="0" w:type="dxa"/>
              <w:right w:w="108" w:type="dxa"/>
            </w:tcMar>
            <w:hideMark/>
          </w:tcPr>
          <w:p w14:paraId="39272D61"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2F04B1BD" w14:textId="77777777" w:rsidR="00AE6F33" w:rsidRPr="00D037E5" w:rsidRDefault="00AE6F33" w:rsidP="006B62A0">
            <w:pPr>
              <w:pStyle w:val="NormalWeb"/>
              <w:spacing w:before="0" w:beforeAutospacing="0" w:after="0" w:afterAutospacing="0"/>
              <w:rPr>
                <w:sz w:val="26"/>
                <w:szCs w:val="26"/>
              </w:rPr>
            </w:pPr>
          </w:p>
        </w:tc>
      </w:tr>
      <w:tr w:rsidR="00AE6F33" w:rsidRPr="00D037E5" w14:paraId="2B960CE7" w14:textId="77777777" w:rsidTr="006B62A0">
        <w:tc>
          <w:tcPr>
            <w:tcW w:w="708" w:type="dxa"/>
            <w:tcMar>
              <w:top w:w="0" w:type="dxa"/>
              <w:left w:w="108" w:type="dxa"/>
              <w:bottom w:w="0" w:type="dxa"/>
              <w:right w:w="108" w:type="dxa"/>
            </w:tcMar>
            <w:hideMark/>
          </w:tcPr>
          <w:p w14:paraId="045DE7AB" w14:textId="77777777" w:rsidR="00AE6F33" w:rsidRPr="00D037E5" w:rsidRDefault="00AE6F33" w:rsidP="006B62A0">
            <w:pPr>
              <w:pStyle w:val="NormalWeb"/>
              <w:spacing w:before="0" w:beforeAutospacing="0" w:after="0" w:afterAutospacing="0"/>
              <w:rPr>
                <w:sz w:val="26"/>
                <w:szCs w:val="26"/>
              </w:rPr>
            </w:pPr>
            <w:r w:rsidRPr="00D037E5">
              <w:rPr>
                <w:sz w:val="26"/>
                <w:szCs w:val="26"/>
              </w:rPr>
              <w:t>19</w:t>
            </w:r>
          </w:p>
        </w:tc>
        <w:tc>
          <w:tcPr>
            <w:tcW w:w="2797" w:type="dxa"/>
            <w:tcMar>
              <w:top w:w="0" w:type="dxa"/>
              <w:left w:w="108" w:type="dxa"/>
              <w:bottom w:w="0" w:type="dxa"/>
              <w:right w:w="108" w:type="dxa"/>
            </w:tcMar>
            <w:hideMark/>
          </w:tcPr>
          <w:p w14:paraId="218D4C03" w14:textId="77777777" w:rsidR="00AE6F33" w:rsidRPr="00D037E5" w:rsidRDefault="00AE6F33" w:rsidP="006B62A0">
            <w:pPr>
              <w:pStyle w:val="NormalWeb"/>
              <w:spacing w:before="0" w:beforeAutospacing="0" w:after="0" w:afterAutospacing="0"/>
              <w:rPr>
                <w:sz w:val="26"/>
                <w:szCs w:val="26"/>
              </w:rPr>
            </w:pPr>
            <w:r w:rsidRPr="00D037E5">
              <w:rPr>
                <w:sz w:val="26"/>
                <w:szCs w:val="26"/>
              </w:rPr>
              <w:t>Enalapril 5mg</w:t>
            </w:r>
          </w:p>
        </w:tc>
        <w:tc>
          <w:tcPr>
            <w:tcW w:w="1890" w:type="dxa"/>
            <w:tcMar>
              <w:top w:w="0" w:type="dxa"/>
              <w:left w:w="108" w:type="dxa"/>
              <w:bottom w:w="0" w:type="dxa"/>
              <w:right w:w="108" w:type="dxa"/>
            </w:tcMar>
            <w:hideMark/>
          </w:tcPr>
          <w:p w14:paraId="44A9CE1B" w14:textId="77777777" w:rsidR="00AE6F33" w:rsidRPr="00D037E5" w:rsidRDefault="00AE6F33" w:rsidP="006B62A0">
            <w:pPr>
              <w:pStyle w:val="NormalWeb"/>
              <w:spacing w:before="0" w:beforeAutospacing="0" w:after="0" w:afterAutospacing="0"/>
              <w:rPr>
                <w:sz w:val="26"/>
                <w:szCs w:val="26"/>
              </w:rPr>
            </w:pPr>
            <w:r w:rsidRPr="00D037E5">
              <w:rPr>
                <w:sz w:val="26"/>
                <w:szCs w:val="26"/>
              </w:rPr>
              <w:t>Renitec</w:t>
            </w:r>
          </w:p>
        </w:tc>
        <w:tc>
          <w:tcPr>
            <w:tcW w:w="1350" w:type="dxa"/>
            <w:tcMar>
              <w:top w:w="0" w:type="dxa"/>
              <w:left w:w="108" w:type="dxa"/>
              <w:bottom w:w="0" w:type="dxa"/>
              <w:right w:w="108" w:type="dxa"/>
            </w:tcMar>
            <w:hideMark/>
          </w:tcPr>
          <w:p w14:paraId="4154B26F"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694E10E2"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72EA8FA8" w14:textId="77777777" w:rsidR="00AE6F33" w:rsidRPr="00D037E5" w:rsidRDefault="00AE6F33" w:rsidP="006B62A0">
            <w:pPr>
              <w:pStyle w:val="NormalWeb"/>
              <w:spacing w:before="0" w:beforeAutospacing="0" w:after="0" w:afterAutospacing="0"/>
              <w:rPr>
                <w:sz w:val="26"/>
                <w:szCs w:val="26"/>
              </w:rPr>
            </w:pPr>
          </w:p>
        </w:tc>
      </w:tr>
      <w:tr w:rsidR="00AE6F33" w:rsidRPr="00D037E5" w14:paraId="420E8A6A" w14:textId="77777777" w:rsidTr="006B62A0">
        <w:tc>
          <w:tcPr>
            <w:tcW w:w="708" w:type="dxa"/>
            <w:tcMar>
              <w:top w:w="0" w:type="dxa"/>
              <w:left w:w="108" w:type="dxa"/>
              <w:bottom w:w="0" w:type="dxa"/>
              <w:right w:w="108" w:type="dxa"/>
            </w:tcMar>
            <w:hideMark/>
          </w:tcPr>
          <w:p w14:paraId="3679D0E9"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2797" w:type="dxa"/>
            <w:tcMar>
              <w:top w:w="0" w:type="dxa"/>
              <w:left w:w="108" w:type="dxa"/>
              <w:bottom w:w="0" w:type="dxa"/>
              <w:right w:w="108" w:type="dxa"/>
            </w:tcMar>
            <w:hideMark/>
          </w:tcPr>
          <w:p w14:paraId="7A50500F" w14:textId="77777777" w:rsidR="00AE6F33" w:rsidRPr="00D037E5" w:rsidRDefault="00AE6F33" w:rsidP="006B62A0">
            <w:pPr>
              <w:pStyle w:val="NormalWeb"/>
              <w:spacing w:before="0" w:beforeAutospacing="0" w:after="0" w:afterAutospacing="0"/>
              <w:rPr>
                <w:sz w:val="26"/>
                <w:szCs w:val="26"/>
              </w:rPr>
            </w:pPr>
            <w:r w:rsidRPr="00D037E5">
              <w:rPr>
                <w:sz w:val="26"/>
                <w:szCs w:val="26"/>
              </w:rPr>
              <w:t>Telmisartan 40mg</w:t>
            </w:r>
          </w:p>
        </w:tc>
        <w:tc>
          <w:tcPr>
            <w:tcW w:w="1890" w:type="dxa"/>
            <w:tcMar>
              <w:top w:w="0" w:type="dxa"/>
              <w:left w:w="108" w:type="dxa"/>
              <w:bottom w:w="0" w:type="dxa"/>
              <w:right w:w="108" w:type="dxa"/>
            </w:tcMar>
            <w:hideMark/>
          </w:tcPr>
          <w:p w14:paraId="761C5259" w14:textId="77777777" w:rsidR="00AE6F33" w:rsidRPr="00D037E5" w:rsidRDefault="00AE6F33" w:rsidP="006B62A0">
            <w:pPr>
              <w:pStyle w:val="NormalWeb"/>
              <w:spacing w:before="0" w:beforeAutospacing="0" w:after="0" w:afterAutospacing="0"/>
              <w:rPr>
                <w:sz w:val="26"/>
                <w:szCs w:val="26"/>
              </w:rPr>
            </w:pPr>
            <w:r w:rsidRPr="00D037E5">
              <w:rPr>
                <w:sz w:val="26"/>
                <w:szCs w:val="26"/>
              </w:rPr>
              <w:t>Micardis</w:t>
            </w:r>
          </w:p>
        </w:tc>
        <w:tc>
          <w:tcPr>
            <w:tcW w:w="1350" w:type="dxa"/>
            <w:tcMar>
              <w:top w:w="0" w:type="dxa"/>
              <w:left w:w="108" w:type="dxa"/>
              <w:bottom w:w="0" w:type="dxa"/>
              <w:right w:w="108" w:type="dxa"/>
            </w:tcMar>
            <w:hideMark/>
          </w:tcPr>
          <w:p w14:paraId="379006C3"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B602602"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229ED2ED" w14:textId="77777777" w:rsidR="00AE6F33" w:rsidRPr="00D037E5" w:rsidRDefault="00AE6F33" w:rsidP="006B62A0">
            <w:pPr>
              <w:pStyle w:val="NormalWeb"/>
              <w:spacing w:before="0" w:beforeAutospacing="0" w:after="0" w:afterAutospacing="0"/>
              <w:rPr>
                <w:sz w:val="26"/>
                <w:szCs w:val="26"/>
              </w:rPr>
            </w:pPr>
          </w:p>
        </w:tc>
      </w:tr>
      <w:tr w:rsidR="00AE6F33" w:rsidRPr="00D037E5" w14:paraId="2CD6E078" w14:textId="77777777" w:rsidTr="006B62A0">
        <w:tc>
          <w:tcPr>
            <w:tcW w:w="708" w:type="dxa"/>
            <w:tcMar>
              <w:top w:w="0" w:type="dxa"/>
              <w:left w:w="108" w:type="dxa"/>
              <w:bottom w:w="0" w:type="dxa"/>
              <w:right w:w="108" w:type="dxa"/>
            </w:tcMar>
            <w:hideMark/>
          </w:tcPr>
          <w:p w14:paraId="42E0E6D0" w14:textId="77777777" w:rsidR="00AE6F33" w:rsidRPr="00D037E5" w:rsidRDefault="00AE6F33" w:rsidP="006B62A0">
            <w:pPr>
              <w:pStyle w:val="NormalWeb"/>
              <w:spacing w:before="0" w:beforeAutospacing="0" w:after="0" w:afterAutospacing="0"/>
              <w:rPr>
                <w:sz w:val="26"/>
                <w:szCs w:val="26"/>
              </w:rPr>
            </w:pPr>
            <w:r w:rsidRPr="00D037E5">
              <w:rPr>
                <w:sz w:val="26"/>
                <w:szCs w:val="26"/>
              </w:rPr>
              <w:t>21</w:t>
            </w:r>
          </w:p>
        </w:tc>
        <w:tc>
          <w:tcPr>
            <w:tcW w:w="2797" w:type="dxa"/>
            <w:tcMar>
              <w:top w:w="0" w:type="dxa"/>
              <w:left w:w="108" w:type="dxa"/>
              <w:bottom w:w="0" w:type="dxa"/>
              <w:right w:w="108" w:type="dxa"/>
            </w:tcMar>
            <w:hideMark/>
          </w:tcPr>
          <w:p w14:paraId="49039F64" w14:textId="77777777" w:rsidR="00AE6F33" w:rsidRPr="00D037E5" w:rsidRDefault="00AE6F33" w:rsidP="006B62A0">
            <w:pPr>
              <w:pStyle w:val="NormalWeb"/>
              <w:spacing w:before="0" w:beforeAutospacing="0" w:after="0" w:afterAutospacing="0"/>
              <w:rPr>
                <w:sz w:val="26"/>
                <w:szCs w:val="26"/>
              </w:rPr>
            </w:pPr>
            <w:r w:rsidRPr="00D037E5">
              <w:rPr>
                <w:sz w:val="26"/>
                <w:szCs w:val="26"/>
              </w:rPr>
              <w:t>Amlodipine 5mg</w:t>
            </w:r>
          </w:p>
        </w:tc>
        <w:tc>
          <w:tcPr>
            <w:tcW w:w="1890" w:type="dxa"/>
            <w:tcMar>
              <w:top w:w="0" w:type="dxa"/>
              <w:left w:w="108" w:type="dxa"/>
              <w:bottom w:w="0" w:type="dxa"/>
              <w:right w:w="108" w:type="dxa"/>
            </w:tcMar>
            <w:hideMark/>
          </w:tcPr>
          <w:p w14:paraId="2B069366" w14:textId="77777777" w:rsidR="00AE6F33" w:rsidRPr="00D037E5" w:rsidRDefault="00AE6F33" w:rsidP="006B62A0">
            <w:pPr>
              <w:pStyle w:val="NormalWeb"/>
              <w:spacing w:before="0" w:beforeAutospacing="0" w:after="0" w:afterAutospacing="0"/>
              <w:rPr>
                <w:sz w:val="26"/>
                <w:szCs w:val="26"/>
              </w:rPr>
            </w:pPr>
            <w:r w:rsidRPr="00D037E5">
              <w:rPr>
                <w:sz w:val="26"/>
                <w:szCs w:val="26"/>
              </w:rPr>
              <w:t>Amlor</w:t>
            </w:r>
          </w:p>
        </w:tc>
        <w:tc>
          <w:tcPr>
            <w:tcW w:w="1350" w:type="dxa"/>
            <w:tcMar>
              <w:top w:w="0" w:type="dxa"/>
              <w:left w:w="108" w:type="dxa"/>
              <w:bottom w:w="0" w:type="dxa"/>
              <w:right w:w="108" w:type="dxa"/>
            </w:tcMar>
            <w:hideMark/>
          </w:tcPr>
          <w:p w14:paraId="36518240"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6FFEB50D"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1974B1D4" w14:textId="77777777" w:rsidR="00AE6F33" w:rsidRPr="00D037E5" w:rsidRDefault="00AE6F33" w:rsidP="006B62A0">
            <w:pPr>
              <w:pStyle w:val="NormalWeb"/>
              <w:spacing w:before="0" w:beforeAutospacing="0" w:after="0" w:afterAutospacing="0"/>
              <w:rPr>
                <w:sz w:val="26"/>
                <w:szCs w:val="26"/>
              </w:rPr>
            </w:pPr>
          </w:p>
        </w:tc>
      </w:tr>
      <w:tr w:rsidR="00AE6F33" w:rsidRPr="00D037E5" w14:paraId="498B6F0F" w14:textId="77777777" w:rsidTr="006B62A0">
        <w:tc>
          <w:tcPr>
            <w:tcW w:w="708" w:type="dxa"/>
            <w:tcMar>
              <w:top w:w="0" w:type="dxa"/>
              <w:left w:w="108" w:type="dxa"/>
              <w:bottom w:w="0" w:type="dxa"/>
              <w:right w:w="108" w:type="dxa"/>
            </w:tcMar>
            <w:hideMark/>
          </w:tcPr>
          <w:p w14:paraId="4A6E15E3" w14:textId="77777777" w:rsidR="00AE6F33" w:rsidRPr="00D037E5" w:rsidRDefault="00AE6F33" w:rsidP="006B62A0">
            <w:pPr>
              <w:pStyle w:val="NormalWeb"/>
              <w:spacing w:before="0" w:beforeAutospacing="0" w:after="0" w:afterAutospacing="0"/>
              <w:rPr>
                <w:sz w:val="26"/>
                <w:szCs w:val="26"/>
              </w:rPr>
            </w:pPr>
            <w:r w:rsidRPr="00D037E5">
              <w:rPr>
                <w:sz w:val="26"/>
                <w:szCs w:val="26"/>
              </w:rPr>
              <w:t>22</w:t>
            </w:r>
          </w:p>
        </w:tc>
        <w:tc>
          <w:tcPr>
            <w:tcW w:w="2797" w:type="dxa"/>
            <w:tcMar>
              <w:top w:w="0" w:type="dxa"/>
              <w:left w:w="108" w:type="dxa"/>
              <w:bottom w:w="0" w:type="dxa"/>
              <w:right w:w="108" w:type="dxa"/>
            </w:tcMar>
            <w:hideMark/>
          </w:tcPr>
          <w:p w14:paraId="7C4A8B70" w14:textId="77777777" w:rsidR="00AE6F33" w:rsidRPr="00D037E5" w:rsidRDefault="00AE6F33" w:rsidP="006B62A0">
            <w:pPr>
              <w:pStyle w:val="NormalWeb"/>
              <w:spacing w:before="0" w:beforeAutospacing="0" w:after="0" w:afterAutospacing="0"/>
              <w:rPr>
                <w:sz w:val="26"/>
                <w:szCs w:val="26"/>
              </w:rPr>
            </w:pPr>
            <w:r w:rsidRPr="00D037E5">
              <w:rPr>
                <w:sz w:val="26"/>
                <w:szCs w:val="26"/>
              </w:rPr>
              <w:t>Metoprolol 50mg</w:t>
            </w:r>
          </w:p>
        </w:tc>
        <w:tc>
          <w:tcPr>
            <w:tcW w:w="1890" w:type="dxa"/>
            <w:tcMar>
              <w:top w:w="0" w:type="dxa"/>
              <w:left w:w="108" w:type="dxa"/>
              <w:bottom w:w="0" w:type="dxa"/>
              <w:right w:w="108" w:type="dxa"/>
            </w:tcMar>
            <w:hideMark/>
          </w:tcPr>
          <w:p w14:paraId="52D4500E" w14:textId="77777777" w:rsidR="00AE6F33" w:rsidRPr="00D037E5" w:rsidRDefault="00AE6F33" w:rsidP="006B62A0">
            <w:pPr>
              <w:pStyle w:val="NormalWeb"/>
              <w:spacing w:before="0" w:beforeAutospacing="0" w:after="0" w:afterAutospacing="0"/>
              <w:rPr>
                <w:sz w:val="26"/>
                <w:szCs w:val="26"/>
              </w:rPr>
            </w:pPr>
            <w:r w:rsidRPr="00D037E5">
              <w:rPr>
                <w:sz w:val="26"/>
                <w:szCs w:val="26"/>
              </w:rPr>
              <w:t>Betaloc Zok</w:t>
            </w:r>
          </w:p>
        </w:tc>
        <w:tc>
          <w:tcPr>
            <w:tcW w:w="1350" w:type="dxa"/>
            <w:tcMar>
              <w:top w:w="0" w:type="dxa"/>
              <w:left w:w="108" w:type="dxa"/>
              <w:bottom w:w="0" w:type="dxa"/>
              <w:right w:w="108" w:type="dxa"/>
            </w:tcMar>
            <w:hideMark/>
          </w:tcPr>
          <w:p w14:paraId="3610196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2AB68F9"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24E6E928" w14:textId="77777777" w:rsidR="00AE6F33" w:rsidRPr="00D037E5" w:rsidRDefault="00AE6F33" w:rsidP="006B62A0">
            <w:pPr>
              <w:pStyle w:val="NormalWeb"/>
              <w:spacing w:before="0" w:beforeAutospacing="0" w:after="0" w:afterAutospacing="0"/>
              <w:rPr>
                <w:sz w:val="26"/>
                <w:szCs w:val="26"/>
              </w:rPr>
            </w:pPr>
          </w:p>
        </w:tc>
      </w:tr>
      <w:tr w:rsidR="00AE6F33" w:rsidRPr="00D037E5" w14:paraId="53DFC2E3" w14:textId="77777777" w:rsidTr="006B62A0">
        <w:tc>
          <w:tcPr>
            <w:tcW w:w="708" w:type="dxa"/>
            <w:tcMar>
              <w:top w:w="0" w:type="dxa"/>
              <w:left w:w="108" w:type="dxa"/>
              <w:bottom w:w="0" w:type="dxa"/>
              <w:right w:w="108" w:type="dxa"/>
            </w:tcMar>
            <w:hideMark/>
          </w:tcPr>
          <w:p w14:paraId="05306FE4" w14:textId="77777777" w:rsidR="00AE6F33" w:rsidRPr="00D037E5" w:rsidRDefault="00AE6F33" w:rsidP="006B62A0">
            <w:pPr>
              <w:pStyle w:val="NormalWeb"/>
              <w:spacing w:before="0" w:beforeAutospacing="0" w:after="0" w:afterAutospacing="0"/>
              <w:rPr>
                <w:sz w:val="26"/>
                <w:szCs w:val="26"/>
              </w:rPr>
            </w:pPr>
            <w:r w:rsidRPr="00D037E5">
              <w:rPr>
                <w:sz w:val="26"/>
                <w:szCs w:val="26"/>
              </w:rPr>
              <w:t>23</w:t>
            </w:r>
          </w:p>
        </w:tc>
        <w:tc>
          <w:tcPr>
            <w:tcW w:w="2797" w:type="dxa"/>
            <w:tcMar>
              <w:top w:w="0" w:type="dxa"/>
              <w:left w:w="108" w:type="dxa"/>
              <w:bottom w:w="0" w:type="dxa"/>
              <w:right w:w="108" w:type="dxa"/>
            </w:tcMar>
            <w:hideMark/>
          </w:tcPr>
          <w:p w14:paraId="2E411E59"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Nitroglycerin 2,6mg</w:t>
            </w:r>
          </w:p>
        </w:tc>
        <w:tc>
          <w:tcPr>
            <w:tcW w:w="1890" w:type="dxa"/>
            <w:tcMar>
              <w:top w:w="0" w:type="dxa"/>
              <w:left w:w="108" w:type="dxa"/>
              <w:bottom w:w="0" w:type="dxa"/>
              <w:right w:w="108" w:type="dxa"/>
            </w:tcMar>
            <w:hideMark/>
          </w:tcPr>
          <w:p w14:paraId="13360FBB"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Nitromint</w:t>
            </w:r>
          </w:p>
        </w:tc>
        <w:tc>
          <w:tcPr>
            <w:tcW w:w="1350" w:type="dxa"/>
            <w:tcMar>
              <w:top w:w="0" w:type="dxa"/>
              <w:left w:w="108" w:type="dxa"/>
              <w:bottom w:w="0" w:type="dxa"/>
              <w:right w:w="108" w:type="dxa"/>
            </w:tcMar>
            <w:hideMark/>
          </w:tcPr>
          <w:p w14:paraId="1C0632C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34D6DED3"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1440" w:type="dxa"/>
          </w:tcPr>
          <w:p w14:paraId="322F1906" w14:textId="77777777" w:rsidR="00AE6F33" w:rsidRPr="00D037E5" w:rsidRDefault="00AE6F33" w:rsidP="006B62A0">
            <w:pPr>
              <w:pStyle w:val="NormalWeb"/>
              <w:spacing w:before="0" w:beforeAutospacing="0" w:after="0" w:afterAutospacing="0"/>
              <w:rPr>
                <w:sz w:val="26"/>
                <w:szCs w:val="26"/>
              </w:rPr>
            </w:pPr>
          </w:p>
        </w:tc>
      </w:tr>
      <w:tr w:rsidR="00AE6F33" w:rsidRPr="00D037E5" w14:paraId="28B7BA6E" w14:textId="77777777" w:rsidTr="006B62A0">
        <w:tc>
          <w:tcPr>
            <w:tcW w:w="708" w:type="dxa"/>
            <w:tcMar>
              <w:top w:w="0" w:type="dxa"/>
              <w:left w:w="108" w:type="dxa"/>
              <w:bottom w:w="0" w:type="dxa"/>
              <w:right w:w="108" w:type="dxa"/>
            </w:tcMar>
            <w:hideMark/>
          </w:tcPr>
          <w:p w14:paraId="4A4451C9" w14:textId="77777777" w:rsidR="00AE6F33" w:rsidRPr="00D037E5" w:rsidRDefault="00AE6F33" w:rsidP="006B62A0">
            <w:pPr>
              <w:pStyle w:val="NormalWeb"/>
              <w:spacing w:before="0" w:beforeAutospacing="0" w:after="0" w:afterAutospacing="0"/>
              <w:rPr>
                <w:sz w:val="26"/>
                <w:szCs w:val="26"/>
              </w:rPr>
            </w:pPr>
            <w:r w:rsidRPr="00D037E5">
              <w:rPr>
                <w:sz w:val="26"/>
                <w:szCs w:val="26"/>
              </w:rPr>
              <w:t>24</w:t>
            </w:r>
          </w:p>
        </w:tc>
        <w:tc>
          <w:tcPr>
            <w:tcW w:w="2797" w:type="dxa"/>
            <w:tcMar>
              <w:top w:w="0" w:type="dxa"/>
              <w:left w:w="108" w:type="dxa"/>
              <w:bottom w:w="0" w:type="dxa"/>
              <w:right w:w="108" w:type="dxa"/>
            </w:tcMar>
            <w:hideMark/>
          </w:tcPr>
          <w:p w14:paraId="3A026543"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Nitroglycerin 2,6mg</w:t>
            </w:r>
          </w:p>
        </w:tc>
        <w:tc>
          <w:tcPr>
            <w:tcW w:w="1890" w:type="dxa"/>
            <w:tcMar>
              <w:top w:w="0" w:type="dxa"/>
              <w:left w:w="108" w:type="dxa"/>
              <w:bottom w:w="0" w:type="dxa"/>
              <w:right w:w="108" w:type="dxa"/>
            </w:tcMar>
            <w:hideMark/>
          </w:tcPr>
          <w:p w14:paraId="08F37BA2"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FDAA37B"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01BE9747"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07BE405C" w14:textId="77777777" w:rsidR="00AE6F33" w:rsidRPr="00D037E5" w:rsidRDefault="00AE6F33" w:rsidP="006B62A0">
            <w:pPr>
              <w:pStyle w:val="NormalWeb"/>
              <w:spacing w:before="0" w:beforeAutospacing="0" w:after="0" w:afterAutospacing="0"/>
              <w:rPr>
                <w:sz w:val="26"/>
                <w:szCs w:val="26"/>
              </w:rPr>
            </w:pPr>
          </w:p>
        </w:tc>
      </w:tr>
      <w:tr w:rsidR="00AE6F33" w:rsidRPr="00D037E5" w14:paraId="3CB1C6A1" w14:textId="77777777" w:rsidTr="006B62A0">
        <w:tc>
          <w:tcPr>
            <w:tcW w:w="708" w:type="dxa"/>
            <w:tcMar>
              <w:top w:w="0" w:type="dxa"/>
              <w:left w:w="108" w:type="dxa"/>
              <w:bottom w:w="0" w:type="dxa"/>
              <w:right w:w="108" w:type="dxa"/>
            </w:tcMar>
            <w:hideMark/>
          </w:tcPr>
          <w:p w14:paraId="2B77D07D"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2797" w:type="dxa"/>
            <w:tcMar>
              <w:top w:w="0" w:type="dxa"/>
              <w:left w:w="108" w:type="dxa"/>
              <w:bottom w:w="0" w:type="dxa"/>
              <w:right w:w="108" w:type="dxa"/>
            </w:tcMar>
            <w:hideMark/>
          </w:tcPr>
          <w:p w14:paraId="2E862164" w14:textId="77777777" w:rsidR="00AE6F33" w:rsidRPr="00D037E5" w:rsidRDefault="00AE6F33" w:rsidP="006B62A0">
            <w:pPr>
              <w:pStyle w:val="NormalWeb"/>
              <w:spacing w:before="0" w:beforeAutospacing="0" w:after="0" w:afterAutospacing="0"/>
              <w:rPr>
                <w:sz w:val="26"/>
                <w:szCs w:val="26"/>
              </w:rPr>
            </w:pPr>
            <w:r w:rsidRPr="00D037E5">
              <w:rPr>
                <w:sz w:val="26"/>
                <w:szCs w:val="26"/>
              </w:rPr>
              <w:t>Ivabradin 5mg</w:t>
            </w:r>
          </w:p>
        </w:tc>
        <w:tc>
          <w:tcPr>
            <w:tcW w:w="1890" w:type="dxa"/>
            <w:tcMar>
              <w:top w:w="0" w:type="dxa"/>
              <w:left w:w="108" w:type="dxa"/>
              <w:bottom w:w="0" w:type="dxa"/>
              <w:right w:w="108" w:type="dxa"/>
            </w:tcMar>
            <w:hideMark/>
          </w:tcPr>
          <w:p w14:paraId="6ABBD094" w14:textId="77777777" w:rsidR="00AE6F33" w:rsidRPr="00D037E5" w:rsidRDefault="00AE6F33" w:rsidP="006B62A0">
            <w:pPr>
              <w:pStyle w:val="NormalWeb"/>
              <w:spacing w:before="0" w:beforeAutospacing="0" w:after="0" w:afterAutospacing="0"/>
              <w:rPr>
                <w:sz w:val="26"/>
                <w:szCs w:val="26"/>
              </w:rPr>
            </w:pPr>
            <w:r w:rsidRPr="00D037E5">
              <w:rPr>
                <w:sz w:val="26"/>
                <w:szCs w:val="26"/>
              </w:rPr>
              <w:t>Procoralan 5mg</w:t>
            </w:r>
          </w:p>
        </w:tc>
        <w:tc>
          <w:tcPr>
            <w:tcW w:w="1350" w:type="dxa"/>
            <w:tcMar>
              <w:top w:w="0" w:type="dxa"/>
              <w:left w:w="108" w:type="dxa"/>
              <w:bottom w:w="0" w:type="dxa"/>
              <w:right w:w="108" w:type="dxa"/>
            </w:tcMar>
            <w:hideMark/>
          </w:tcPr>
          <w:p w14:paraId="423DBEC1"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5CBD35F"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0778B483" w14:textId="77777777" w:rsidR="00AE6F33" w:rsidRPr="00D037E5" w:rsidRDefault="00AE6F33" w:rsidP="006B62A0">
            <w:pPr>
              <w:pStyle w:val="NormalWeb"/>
              <w:spacing w:before="0" w:beforeAutospacing="0" w:after="0" w:afterAutospacing="0"/>
              <w:rPr>
                <w:sz w:val="26"/>
                <w:szCs w:val="26"/>
              </w:rPr>
            </w:pPr>
          </w:p>
        </w:tc>
      </w:tr>
      <w:tr w:rsidR="00AE6F33" w:rsidRPr="00D037E5" w14:paraId="0035DDE3" w14:textId="77777777" w:rsidTr="006B62A0">
        <w:tc>
          <w:tcPr>
            <w:tcW w:w="708" w:type="dxa"/>
            <w:tcMar>
              <w:top w:w="0" w:type="dxa"/>
              <w:left w:w="108" w:type="dxa"/>
              <w:bottom w:w="0" w:type="dxa"/>
              <w:right w:w="108" w:type="dxa"/>
            </w:tcMar>
            <w:hideMark/>
          </w:tcPr>
          <w:p w14:paraId="0B1DDB71" w14:textId="77777777" w:rsidR="00AE6F33" w:rsidRPr="00D037E5" w:rsidRDefault="00AE6F33" w:rsidP="006B62A0">
            <w:pPr>
              <w:pStyle w:val="NormalWeb"/>
              <w:spacing w:before="0" w:beforeAutospacing="0" w:after="0" w:afterAutospacing="0"/>
              <w:rPr>
                <w:sz w:val="26"/>
                <w:szCs w:val="26"/>
              </w:rPr>
            </w:pPr>
            <w:r w:rsidRPr="00D037E5">
              <w:rPr>
                <w:sz w:val="26"/>
                <w:szCs w:val="26"/>
              </w:rPr>
              <w:t>26</w:t>
            </w:r>
          </w:p>
        </w:tc>
        <w:tc>
          <w:tcPr>
            <w:tcW w:w="2797" w:type="dxa"/>
            <w:tcMar>
              <w:top w:w="0" w:type="dxa"/>
              <w:left w:w="108" w:type="dxa"/>
              <w:bottom w:w="0" w:type="dxa"/>
              <w:right w:w="108" w:type="dxa"/>
            </w:tcMar>
            <w:hideMark/>
          </w:tcPr>
          <w:p w14:paraId="1378466F" w14:textId="77777777" w:rsidR="00AE6F33" w:rsidRPr="00D037E5" w:rsidRDefault="00AE6F33" w:rsidP="006B62A0">
            <w:pPr>
              <w:pStyle w:val="NormalWeb"/>
              <w:spacing w:before="0" w:beforeAutospacing="0" w:after="0" w:afterAutospacing="0"/>
              <w:rPr>
                <w:sz w:val="26"/>
                <w:szCs w:val="26"/>
              </w:rPr>
            </w:pPr>
            <w:r w:rsidRPr="00D037E5">
              <w:rPr>
                <w:sz w:val="26"/>
                <w:szCs w:val="26"/>
              </w:rPr>
              <w:t>Dobutamin 250 mg</w:t>
            </w:r>
          </w:p>
        </w:tc>
        <w:tc>
          <w:tcPr>
            <w:tcW w:w="1890" w:type="dxa"/>
            <w:tcMar>
              <w:top w:w="0" w:type="dxa"/>
              <w:left w:w="108" w:type="dxa"/>
              <w:bottom w:w="0" w:type="dxa"/>
              <w:right w:w="108" w:type="dxa"/>
            </w:tcMar>
            <w:hideMark/>
          </w:tcPr>
          <w:p w14:paraId="0832D5A3"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213A825E"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5CA813CF"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370CC6DD" w14:textId="77777777" w:rsidR="00AE6F33" w:rsidRPr="00D037E5" w:rsidRDefault="00AE6F33" w:rsidP="006B62A0">
            <w:pPr>
              <w:pStyle w:val="NormalWeb"/>
              <w:spacing w:before="0" w:beforeAutospacing="0" w:after="0" w:afterAutospacing="0"/>
              <w:rPr>
                <w:sz w:val="26"/>
                <w:szCs w:val="26"/>
              </w:rPr>
            </w:pPr>
          </w:p>
        </w:tc>
      </w:tr>
      <w:tr w:rsidR="00AE6F33" w:rsidRPr="00D037E5" w14:paraId="68452756" w14:textId="77777777" w:rsidTr="006B62A0">
        <w:tc>
          <w:tcPr>
            <w:tcW w:w="708" w:type="dxa"/>
            <w:tcMar>
              <w:top w:w="0" w:type="dxa"/>
              <w:left w:w="108" w:type="dxa"/>
              <w:bottom w:w="0" w:type="dxa"/>
              <w:right w:w="108" w:type="dxa"/>
            </w:tcMar>
            <w:hideMark/>
          </w:tcPr>
          <w:p w14:paraId="2D8DF986" w14:textId="77777777" w:rsidR="00AE6F33" w:rsidRPr="00D037E5" w:rsidRDefault="00AE6F33" w:rsidP="006B62A0">
            <w:pPr>
              <w:pStyle w:val="NormalWeb"/>
              <w:spacing w:before="0" w:beforeAutospacing="0" w:after="0" w:afterAutospacing="0"/>
              <w:rPr>
                <w:sz w:val="26"/>
                <w:szCs w:val="26"/>
              </w:rPr>
            </w:pPr>
            <w:r w:rsidRPr="00D037E5">
              <w:rPr>
                <w:sz w:val="26"/>
                <w:szCs w:val="26"/>
              </w:rPr>
              <w:t>27</w:t>
            </w:r>
          </w:p>
        </w:tc>
        <w:tc>
          <w:tcPr>
            <w:tcW w:w="2797" w:type="dxa"/>
            <w:tcMar>
              <w:top w:w="0" w:type="dxa"/>
              <w:left w:w="108" w:type="dxa"/>
              <w:bottom w:w="0" w:type="dxa"/>
              <w:right w:w="108" w:type="dxa"/>
            </w:tcMar>
            <w:hideMark/>
          </w:tcPr>
          <w:p w14:paraId="3AAA5C07" w14:textId="77777777" w:rsidR="00AE6F33" w:rsidRPr="00D037E5" w:rsidRDefault="00AE6F33" w:rsidP="006B62A0">
            <w:pPr>
              <w:pStyle w:val="NormalWeb"/>
              <w:spacing w:before="0" w:beforeAutospacing="0" w:after="0" w:afterAutospacing="0"/>
              <w:rPr>
                <w:sz w:val="26"/>
                <w:szCs w:val="26"/>
              </w:rPr>
            </w:pPr>
            <w:r w:rsidRPr="00D037E5">
              <w:rPr>
                <w:sz w:val="26"/>
                <w:szCs w:val="26"/>
              </w:rPr>
              <w:t>Atorvastatin 10mg</w:t>
            </w:r>
          </w:p>
        </w:tc>
        <w:tc>
          <w:tcPr>
            <w:tcW w:w="1890" w:type="dxa"/>
            <w:tcMar>
              <w:top w:w="0" w:type="dxa"/>
              <w:left w:w="108" w:type="dxa"/>
              <w:bottom w:w="0" w:type="dxa"/>
              <w:right w:w="108" w:type="dxa"/>
            </w:tcMar>
            <w:hideMark/>
          </w:tcPr>
          <w:p w14:paraId="3499524F" w14:textId="77777777" w:rsidR="00AE6F33" w:rsidRPr="00D037E5" w:rsidRDefault="00AE6F33" w:rsidP="006B62A0">
            <w:pPr>
              <w:pStyle w:val="NormalWeb"/>
              <w:spacing w:before="0" w:beforeAutospacing="0" w:after="0" w:afterAutospacing="0"/>
              <w:rPr>
                <w:sz w:val="26"/>
                <w:szCs w:val="26"/>
              </w:rPr>
            </w:pPr>
            <w:r w:rsidRPr="00D037E5">
              <w:rPr>
                <w:sz w:val="26"/>
                <w:szCs w:val="26"/>
              </w:rPr>
              <w:t>Lipitor</w:t>
            </w:r>
          </w:p>
        </w:tc>
        <w:tc>
          <w:tcPr>
            <w:tcW w:w="1350" w:type="dxa"/>
            <w:tcMar>
              <w:top w:w="0" w:type="dxa"/>
              <w:left w:w="108" w:type="dxa"/>
              <w:bottom w:w="0" w:type="dxa"/>
              <w:right w:w="108" w:type="dxa"/>
            </w:tcMar>
            <w:hideMark/>
          </w:tcPr>
          <w:p w14:paraId="78F76B66"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6E02BEE"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21021750" w14:textId="77777777" w:rsidR="00AE6F33" w:rsidRPr="00D037E5" w:rsidRDefault="00AE6F33" w:rsidP="006B62A0">
            <w:pPr>
              <w:pStyle w:val="NormalWeb"/>
              <w:spacing w:before="0" w:beforeAutospacing="0" w:after="0" w:afterAutospacing="0"/>
              <w:rPr>
                <w:sz w:val="26"/>
                <w:szCs w:val="26"/>
              </w:rPr>
            </w:pPr>
          </w:p>
        </w:tc>
      </w:tr>
      <w:tr w:rsidR="00AE6F33" w:rsidRPr="00D037E5" w14:paraId="5CE15032" w14:textId="77777777" w:rsidTr="006B62A0">
        <w:tc>
          <w:tcPr>
            <w:tcW w:w="708" w:type="dxa"/>
            <w:tcMar>
              <w:top w:w="0" w:type="dxa"/>
              <w:left w:w="108" w:type="dxa"/>
              <w:bottom w:w="0" w:type="dxa"/>
              <w:right w:w="108" w:type="dxa"/>
            </w:tcMar>
            <w:hideMark/>
          </w:tcPr>
          <w:p w14:paraId="4002EED3" w14:textId="77777777" w:rsidR="00AE6F33" w:rsidRPr="00D037E5" w:rsidRDefault="00AE6F33" w:rsidP="006B62A0">
            <w:pPr>
              <w:pStyle w:val="NormalWeb"/>
              <w:spacing w:before="0" w:beforeAutospacing="0" w:after="0" w:afterAutospacing="0"/>
              <w:rPr>
                <w:sz w:val="26"/>
                <w:szCs w:val="26"/>
              </w:rPr>
            </w:pPr>
            <w:r w:rsidRPr="00D037E5">
              <w:rPr>
                <w:sz w:val="26"/>
                <w:szCs w:val="26"/>
              </w:rPr>
              <w:t>28</w:t>
            </w:r>
          </w:p>
        </w:tc>
        <w:tc>
          <w:tcPr>
            <w:tcW w:w="2797" w:type="dxa"/>
            <w:tcMar>
              <w:top w:w="0" w:type="dxa"/>
              <w:left w:w="108" w:type="dxa"/>
              <w:bottom w:w="0" w:type="dxa"/>
              <w:right w:w="108" w:type="dxa"/>
            </w:tcMar>
            <w:hideMark/>
          </w:tcPr>
          <w:p w14:paraId="4B90F3A9" w14:textId="77777777" w:rsidR="00AE6F33" w:rsidRPr="00D037E5" w:rsidRDefault="00AE6F33" w:rsidP="006B62A0">
            <w:pPr>
              <w:pStyle w:val="NormalWeb"/>
              <w:spacing w:before="0" w:beforeAutospacing="0" w:after="0" w:afterAutospacing="0"/>
              <w:rPr>
                <w:sz w:val="26"/>
                <w:szCs w:val="26"/>
              </w:rPr>
            </w:pPr>
            <w:r w:rsidRPr="00D037E5">
              <w:rPr>
                <w:sz w:val="26"/>
                <w:szCs w:val="26"/>
              </w:rPr>
              <w:t>Nicardipin 10mg</w:t>
            </w:r>
          </w:p>
        </w:tc>
        <w:tc>
          <w:tcPr>
            <w:tcW w:w="1890" w:type="dxa"/>
            <w:tcMar>
              <w:top w:w="0" w:type="dxa"/>
              <w:left w:w="108" w:type="dxa"/>
              <w:bottom w:w="0" w:type="dxa"/>
              <w:right w:w="108" w:type="dxa"/>
            </w:tcMar>
            <w:hideMark/>
          </w:tcPr>
          <w:p w14:paraId="12E08086" w14:textId="77777777" w:rsidR="00AE6F33" w:rsidRPr="00D037E5" w:rsidRDefault="00AE6F33" w:rsidP="006B62A0">
            <w:pPr>
              <w:pStyle w:val="NormalWeb"/>
              <w:spacing w:before="0" w:beforeAutospacing="0" w:after="0" w:afterAutospacing="0"/>
              <w:rPr>
                <w:sz w:val="26"/>
                <w:szCs w:val="26"/>
              </w:rPr>
            </w:pPr>
            <w:r w:rsidRPr="00D037E5">
              <w:rPr>
                <w:sz w:val="26"/>
                <w:szCs w:val="26"/>
              </w:rPr>
              <w:t>Loxen</w:t>
            </w:r>
          </w:p>
        </w:tc>
        <w:tc>
          <w:tcPr>
            <w:tcW w:w="1350" w:type="dxa"/>
            <w:tcMar>
              <w:top w:w="0" w:type="dxa"/>
              <w:left w:w="108" w:type="dxa"/>
              <w:bottom w:w="0" w:type="dxa"/>
              <w:right w:w="108" w:type="dxa"/>
            </w:tcMar>
            <w:hideMark/>
          </w:tcPr>
          <w:p w14:paraId="49AF5E42"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67BFF20D"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49B5C207" w14:textId="77777777" w:rsidR="00AE6F33" w:rsidRPr="00D037E5" w:rsidRDefault="00AE6F33" w:rsidP="006B62A0">
            <w:pPr>
              <w:pStyle w:val="NormalWeb"/>
              <w:spacing w:before="0" w:beforeAutospacing="0" w:after="0" w:afterAutospacing="0"/>
              <w:rPr>
                <w:sz w:val="26"/>
                <w:szCs w:val="26"/>
              </w:rPr>
            </w:pPr>
          </w:p>
        </w:tc>
      </w:tr>
      <w:tr w:rsidR="00AE6F33" w:rsidRPr="00D037E5" w14:paraId="013AB5D2" w14:textId="77777777" w:rsidTr="006B62A0">
        <w:tc>
          <w:tcPr>
            <w:tcW w:w="708" w:type="dxa"/>
            <w:tcMar>
              <w:top w:w="0" w:type="dxa"/>
              <w:left w:w="108" w:type="dxa"/>
              <w:bottom w:w="0" w:type="dxa"/>
              <w:right w:w="108" w:type="dxa"/>
            </w:tcMar>
            <w:hideMark/>
          </w:tcPr>
          <w:p w14:paraId="4ACE7D3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III</w:t>
            </w:r>
          </w:p>
        </w:tc>
        <w:tc>
          <w:tcPr>
            <w:tcW w:w="2797" w:type="dxa"/>
            <w:tcMar>
              <w:top w:w="0" w:type="dxa"/>
              <w:left w:w="108" w:type="dxa"/>
              <w:bottom w:w="0" w:type="dxa"/>
              <w:right w:w="108" w:type="dxa"/>
            </w:tcMar>
            <w:hideMark/>
          </w:tcPr>
          <w:p w14:paraId="6EA63B6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hô hấp</w:t>
            </w:r>
          </w:p>
        </w:tc>
        <w:tc>
          <w:tcPr>
            <w:tcW w:w="1890" w:type="dxa"/>
            <w:tcMar>
              <w:top w:w="0" w:type="dxa"/>
              <w:left w:w="108" w:type="dxa"/>
              <w:bottom w:w="0" w:type="dxa"/>
              <w:right w:w="108" w:type="dxa"/>
            </w:tcMar>
            <w:hideMark/>
          </w:tcPr>
          <w:p w14:paraId="7A4301B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77A5B500"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2B1DB40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2D8FD066"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15F994A7" w14:textId="77777777" w:rsidTr="006B62A0">
        <w:tc>
          <w:tcPr>
            <w:tcW w:w="708" w:type="dxa"/>
            <w:tcMar>
              <w:top w:w="0" w:type="dxa"/>
              <w:left w:w="108" w:type="dxa"/>
              <w:bottom w:w="0" w:type="dxa"/>
              <w:right w:w="108" w:type="dxa"/>
            </w:tcMar>
            <w:hideMark/>
          </w:tcPr>
          <w:p w14:paraId="445DE7D2" w14:textId="77777777" w:rsidR="00AE6F33" w:rsidRPr="00D037E5" w:rsidRDefault="00AE6F33" w:rsidP="006B62A0">
            <w:pPr>
              <w:pStyle w:val="NormalWeb"/>
              <w:spacing w:before="0" w:beforeAutospacing="0" w:after="0" w:afterAutospacing="0"/>
              <w:rPr>
                <w:sz w:val="26"/>
                <w:szCs w:val="26"/>
              </w:rPr>
            </w:pPr>
            <w:r w:rsidRPr="00D037E5">
              <w:rPr>
                <w:sz w:val="26"/>
                <w:szCs w:val="26"/>
              </w:rPr>
              <w:t>29</w:t>
            </w:r>
          </w:p>
        </w:tc>
        <w:tc>
          <w:tcPr>
            <w:tcW w:w="2797" w:type="dxa"/>
            <w:tcMar>
              <w:top w:w="0" w:type="dxa"/>
              <w:left w:w="108" w:type="dxa"/>
              <w:bottom w:w="0" w:type="dxa"/>
              <w:right w:w="108" w:type="dxa"/>
            </w:tcMar>
            <w:hideMark/>
          </w:tcPr>
          <w:p w14:paraId="61933569"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4mg</w:t>
            </w:r>
          </w:p>
        </w:tc>
        <w:tc>
          <w:tcPr>
            <w:tcW w:w="1890" w:type="dxa"/>
            <w:tcMar>
              <w:top w:w="0" w:type="dxa"/>
              <w:left w:w="108" w:type="dxa"/>
              <w:bottom w:w="0" w:type="dxa"/>
              <w:right w:w="108" w:type="dxa"/>
            </w:tcMar>
            <w:hideMark/>
          </w:tcPr>
          <w:p w14:paraId="6774E571"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A931A43"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86339A2" w14:textId="77777777" w:rsidR="00AE6F33" w:rsidRPr="00D037E5" w:rsidRDefault="00AE6F33" w:rsidP="006B62A0">
            <w:pPr>
              <w:pStyle w:val="NormalWeb"/>
              <w:spacing w:before="0" w:beforeAutospacing="0" w:after="0" w:afterAutospacing="0"/>
              <w:rPr>
                <w:sz w:val="26"/>
                <w:szCs w:val="26"/>
              </w:rPr>
            </w:pPr>
            <w:r w:rsidRPr="00D037E5">
              <w:rPr>
                <w:sz w:val="26"/>
                <w:szCs w:val="26"/>
              </w:rPr>
              <w:t>20-50</w:t>
            </w:r>
          </w:p>
        </w:tc>
        <w:tc>
          <w:tcPr>
            <w:tcW w:w="1440" w:type="dxa"/>
          </w:tcPr>
          <w:p w14:paraId="21A6C5A8" w14:textId="77777777" w:rsidR="00AE6F33" w:rsidRPr="00D037E5" w:rsidRDefault="00AE6F33" w:rsidP="006B62A0">
            <w:pPr>
              <w:pStyle w:val="NormalWeb"/>
              <w:spacing w:before="0" w:beforeAutospacing="0" w:after="0" w:afterAutospacing="0"/>
              <w:rPr>
                <w:sz w:val="26"/>
                <w:szCs w:val="26"/>
              </w:rPr>
            </w:pPr>
          </w:p>
        </w:tc>
      </w:tr>
      <w:tr w:rsidR="00AE6F33" w:rsidRPr="00D037E5" w14:paraId="203AB147" w14:textId="77777777" w:rsidTr="006B62A0">
        <w:tc>
          <w:tcPr>
            <w:tcW w:w="708" w:type="dxa"/>
            <w:tcMar>
              <w:top w:w="0" w:type="dxa"/>
              <w:left w:w="108" w:type="dxa"/>
              <w:bottom w:w="0" w:type="dxa"/>
              <w:right w:w="108" w:type="dxa"/>
            </w:tcMar>
            <w:hideMark/>
          </w:tcPr>
          <w:p w14:paraId="22C87D3F"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2797" w:type="dxa"/>
            <w:tcMar>
              <w:top w:w="0" w:type="dxa"/>
              <w:left w:w="108" w:type="dxa"/>
              <w:bottom w:w="0" w:type="dxa"/>
              <w:right w:w="108" w:type="dxa"/>
            </w:tcMar>
            <w:hideMark/>
          </w:tcPr>
          <w:p w14:paraId="0079A4AB"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0,5mg/5ml</w:t>
            </w:r>
          </w:p>
        </w:tc>
        <w:tc>
          <w:tcPr>
            <w:tcW w:w="1890" w:type="dxa"/>
            <w:tcMar>
              <w:top w:w="0" w:type="dxa"/>
              <w:left w:w="108" w:type="dxa"/>
              <w:bottom w:w="0" w:type="dxa"/>
              <w:right w:w="108" w:type="dxa"/>
            </w:tcMar>
            <w:hideMark/>
          </w:tcPr>
          <w:p w14:paraId="55AEF23C"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338FD7E4"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305A20F1"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0CAE9299" w14:textId="77777777" w:rsidR="00AE6F33" w:rsidRPr="00D037E5" w:rsidRDefault="00AE6F33" w:rsidP="006B62A0">
            <w:pPr>
              <w:pStyle w:val="NormalWeb"/>
              <w:spacing w:before="0" w:beforeAutospacing="0" w:after="0" w:afterAutospacing="0"/>
              <w:rPr>
                <w:sz w:val="26"/>
                <w:szCs w:val="26"/>
              </w:rPr>
            </w:pPr>
          </w:p>
        </w:tc>
      </w:tr>
      <w:tr w:rsidR="00AE6F33" w:rsidRPr="00D037E5" w14:paraId="5E1EFE41" w14:textId="77777777" w:rsidTr="006B62A0">
        <w:tc>
          <w:tcPr>
            <w:tcW w:w="708" w:type="dxa"/>
            <w:tcMar>
              <w:top w:w="0" w:type="dxa"/>
              <w:left w:w="108" w:type="dxa"/>
              <w:bottom w:w="0" w:type="dxa"/>
              <w:right w:w="108" w:type="dxa"/>
            </w:tcMar>
            <w:hideMark/>
          </w:tcPr>
          <w:p w14:paraId="06AFC564" w14:textId="77777777" w:rsidR="00AE6F33" w:rsidRPr="00D037E5" w:rsidRDefault="00AE6F33" w:rsidP="006B62A0">
            <w:pPr>
              <w:pStyle w:val="NormalWeb"/>
              <w:spacing w:before="0" w:beforeAutospacing="0" w:after="0" w:afterAutospacing="0"/>
              <w:rPr>
                <w:sz w:val="26"/>
                <w:szCs w:val="26"/>
              </w:rPr>
            </w:pPr>
            <w:r w:rsidRPr="00D037E5">
              <w:rPr>
                <w:sz w:val="26"/>
                <w:szCs w:val="26"/>
              </w:rPr>
              <w:t>31</w:t>
            </w:r>
          </w:p>
        </w:tc>
        <w:tc>
          <w:tcPr>
            <w:tcW w:w="2797" w:type="dxa"/>
            <w:tcMar>
              <w:top w:w="0" w:type="dxa"/>
              <w:left w:w="108" w:type="dxa"/>
              <w:bottom w:w="0" w:type="dxa"/>
              <w:right w:w="108" w:type="dxa"/>
            </w:tcMar>
            <w:hideMark/>
          </w:tcPr>
          <w:p w14:paraId="20344394" w14:textId="77777777" w:rsidR="00AE6F33" w:rsidRPr="00D037E5" w:rsidRDefault="00AE6F33" w:rsidP="006B62A0">
            <w:pPr>
              <w:pStyle w:val="NormalWeb"/>
              <w:spacing w:before="0" w:beforeAutospacing="0" w:after="0" w:afterAutospacing="0"/>
              <w:rPr>
                <w:sz w:val="26"/>
                <w:szCs w:val="26"/>
              </w:rPr>
            </w:pPr>
            <w:r w:rsidRPr="00D037E5">
              <w:rPr>
                <w:sz w:val="26"/>
                <w:szCs w:val="26"/>
              </w:rPr>
              <w:t>Cetylpyridinium + Lysozyme</w:t>
            </w:r>
          </w:p>
        </w:tc>
        <w:tc>
          <w:tcPr>
            <w:tcW w:w="1890" w:type="dxa"/>
            <w:tcMar>
              <w:top w:w="0" w:type="dxa"/>
              <w:left w:w="108" w:type="dxa"/>
              <w:bottom w:w="0" w:type="dxa"/>
              <w:right w:w="108" w:type="dxa"/>
            </w:tcMar>
            <w:hideMark/>
          </w:tcPr>
          <w:p w14:paraId="10114BBA" w14:textId="77777777" w:rsidR="00AE6F33" w:rsidRPr="00D037E5" w:rsidRDefault="00AE6F33" w:rsidP="006B62A0">
            <w:pPr>
              <w:pStyle w:val="NormalWeb"/>
              <w:spacing w:before="0" w:beforeAutospacing="0" w:after="0" w:afterAutospacing="0"/>
              <w:rPr>
                <w:sz w:val="26"/>
                <w:szCs w:val="26"/>
              </w:rPr>
            </w:pPr>
            <w:r w:rsidRPr="00D037E5">
              <w:rPr>
                <w:sz w:val="26"/>
                <w:szCs w:val="26"/>
              </w:rPr>
              <w:t>Lysopain ORL</w:t>
            </w:r>
          </w:p>
        </w:tc>
        <w:tc>
          <w:tcPr>
            <w:tcW w:w="1350" w:type="dxa"/>
            <w:tcMar>
              <w:top w:w="0" w:type="dxa"/>
              <w:left w:w="108" w:type="dxa"/>
              <w:bottom w:w="0" w:type="dxa"/>
              <w:right w:w="108" w:type="dxa"/>
            </w:tcMar>
            <w:hideMark/>
          </w:tcPr>
          <w:p w14:paraId="0292D293"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55A50720"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370F3989" w14:textId="77777777" w:rsidR="00AE6F33" w:rsidRPr="00D037E5" w:rsidRDefault="00AE6F33" w:rsidP="006B62A0">
            <w:pPr>
              <w:pStyle w:val="NormalWeb"/>
              <w:spacing w:before="0" w:beforeAutospacing="0" w:after="0" w:afterAutospacing="0"/>
              <w:rPr>
                <w:sz w:val="26"/>
                <w:szCs w:val="26"/>
              </w:rPr>
            </w:pPr>
          </w:p>
        </w:tc>
      </w:tr>
      <w:tr w:rsidR="00AE6F33" w:rsidRPr="00D037E5" w14:paraId="2990A432" w14:textId="77777777" w:rsidTr="006B62A0">
        <w:tc>
          <w:tcPr>
            <w:tcW w:w="708" w:type="dxa"/>
            <w:tcMar>
              <w:top w:w="0" w:type="dxa"/>
              <w:left w:w="108" w:type="dxa"/>
              <w:bottom w:w="0" w:type="dxa"/>
              <w:right w:w="108" w:type="dxa"/>
            </w:tcMar>
            <w:hideMark/>
          </w:tcPr>
          <w:p w14:paraId="660CFA5F"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32</w:t>
            </w:r>
          </w:p>
        </w:tc>
        <w:tc>
          <w:tcPr>
            <w:tcW w:w="2797" w:type="dxa"/>
            <w:tcMar>
              <w:top w:w="0" w:type="dxa"/>
              <w:left w:w="108" w:type="dxa"/>
              <w:bottom w:w="0" w:type="dxa"/>
              <w:right w:w="108" w:type="dxa"/>
            </w:tcMar>
            <w:hideMark/>
          </w:tcPr>
          <w:p w14:paraId="1AEE0AE5"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spray</w:t>
            </w:r>
          </w:p>
        </w:tc>
        <w:tc>
          <w:tcPr>
            <w:tcW w:w="1890" w:type="dxa"/>
            <w:tcMar>
              <w:top w:w="0" w:type="dxa"/>
              <w:left w:w="108" w:type="dxa"/>
              <w:bottom w:w="0" w:type="dxa"/>
              <w:right w:w="108" w:type="dxa"/>
            </w:tcMar>
            <w:hideMark/>
          </w:tcPr>
          <w:p w14:paraId="3924BAC0" w14:textId="77777777" w:rsidR="00AE6F33" w:rsidRPr="00D037E5" w:rsidRDefault="00AE6F33" w:rsidP="006B62A0">
            <w:pPr>
              <w:pStyle w:val="NormalWeb"/>
              <w:spacing w:before="0" w:beforeAutospacing="0" w:after="0" w:afterAutospacing="0"/>
              <w:rPr>
                <w:sz w:val="26"/>
                <w:szCs w:val="26"/>
              </w:rPr>
            </w:pPr>
            <w:r w:rsidRPr="00D037E5">
              <w:rPr>
                <w:sz w:val="26"/>
                <w:szCs w:val="26"/>
              </w:rPr>
              <w:t>Ventolin</w:t>
            </w:r>
          </w:p>
        </w:tc>
        <w:tc>
          <w:tcPr>
            <w:tcW w:w="1350" w:type="dxa"/>
            <w:tcMar>
              <w:top w:w="0" w:type="dxa"/>
              <w:left w:w="108" w:type="dxa"/>
              <w:bottom w:w="0" w:type="dxa"/>
              <w:right w:w="108" w:type="dxa"/>
            </w:tcMar>
            <w:hideMark/>
          </w:tcPr>
          <w:p w14:paraId="511D1D22"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64F382D5" w14:textId="77777777" w:rsidR="00AE6F33" w:rsidRPr="00D037E5" w:rsidRDefault="00AE6F33" w:rsidP="006B62A0">
            <w:pPr>
              <w:pStyle w:val="NormalWeb"/>
              <w:spacing w:before="0" w:beforeAutospacing="0" w:after="0" w:afterAutospacing="0"/>
              <w:rPr>
                <w:sz w:val="26"/>
                <w:szCs w:val="26"/>
              </w:rPr>
            </w:pPr>
            <w:r w:rsidRPr="00D037E5">
              <w:rPr>
                <w:sz w:val="26"/>
                <w:szCs w:val="26"/>
              </w:rPr>
              <w:t>1-2</w:t>
            </w:r>
          </w:p>
        </w:tc>
        <w:tc>
          <w:tcPr>
            <w:tcW w:w="1440" w:type="dxa"/>
          </w:tcPr>
          <w:p w14:paraId="6CEF0B47" w14:textId="77777777" w:rsidR="00AE6F33" w:rsidRPr="00D037E5" w:rsidRDefault="00AE6F33" w:rsidP="006B62A0">
            <w:pPr>
              <w:pStyle w:val="NormalWeb"/>
              <w:spacing w:before="0" w:beforeAutospacing="0" w:after="0" w:afterAutospacing="0"/>
              <w:rPr>
                <w:sz w:val="26"/>
                <w:szCs w:val="26"/>
              </w:rPr>
            </w:pPr>
          </w:p>
        </w:tc>
      </w:tr>
      <w:tr w:rsidR="00AE6F33" w:rsidRPr="00D037E5" w14:paraId="67ACAC1E" w14:textId="77777777" w:rsidTr="006B62A0">
        <w:tc>
          <w:tcPr>
            <w:tcW w:w="708" w:type="dxa"/>
            <w:tcMar>
              <w:top w:w="0" w:type="dxa"/>
              <w:left w:w="108" w:type="dxa"/>
              <w:bottom w:w="0" w:type="dxa"/>
              <w:right w:w="108" w:type="dxa"/>
            </w:tcMar>
            <w:hideMark/>
          </w:tcPr>
          <w:p w14:paraId="2CF7E051" w14:textId="77777777" w:rsidR="00AE6F33" w:rsidRPr="00D037E5" w:rsidRDefault="00AE6F33" w:rsidP="006B62A0">
            <w:pPr>
              <w:pStyle w:val="NormalWeb"/>
              <w:spacing w:before="0" w:beforeAutospacing="0" w:after="0" w:afterAutospacing="0"/>
              <w:rPr>
                <w:sz w:val="26"/>
                <w:szCs w:val="26"/>
              </w:rPr>
            </w:pPr>
            <w:r w:rsidRPr="00D037E5">
              <w:rPr>
                <w:sz w:val="26"/>
                <w:szCs w:val="26"/>
              </w:rPr>
              <w:t>33</w:t>
            </w:r>
          </w:p>
        </w:tc>
        <w:tc>
          <w:tcPr>
            <w:tcW w:w="2797" w:type="dxa"/>
            <w:tcMar>
              <w:top w:w="0" w:type="dxa"/>
              <w:left w:w="108" w:type="dxa"/>
              <w:bottom w:w="0" w:type="dxa"/>
              <w:right w:w="108" w:type="dxa"/>
            </w:tcMar>
            <w:hideMark/>
          </w:tcPr>
          <w:p w14:paraId="3C654836" w14:textId="77777777" w:rsidR="00AE6F33" w:rsidRPr="00D037E5" w:rsidRDefault="00AE6F33" w:rsidP="006B62A0">
            <w:pPr>
              <w:pStyle w:val="NormalWeb"/>
              <w:spacing w:before="0" w:beforeAutospacing="0" w:after="0" w:afterAutospacing="0"/>
              <w:rPr>
                <w:sz w:val="26"/>
                <w:szCs w:val="26"/>
              </w:rPr>
            </w:pPr>
            <w:r w:rsidRPr="00D037E5">
              <w:rPr>
                <w:sz w:val="26"/>
                <w:szCs w:val="26"/>
              </w:rPr>
              <w:t>Terbutalin 0,5mg/1ml</w:t>
            </w:r>
          </w:p>
        </w:tc>
        <w:tc>
          <w:tcPr>
            <w:tcW w:w="1890" w:type="dxa"/>
            <w:tcMar>
              <w:top w:w="0" w:type="dxa"/>
              <w:left w:w="108" w:type="dxa"/>
              <w:bottom w:w="0" w:type="dxa"/>
              <w:right w:w="108" w:type="dxa"/>
            </w:tcMar>
            <w:hideMark/>
          </w:tcPr>
          <w:p w14:paraId="14900FB8" w14:textId="77777777" w:rsidR="00AE6F33" w:rsidRPr="00D037E5" w:rsidRDefault="00AE6F33" w:rsidP="006B62A0">
            <w:pPr>
              <w:pStyle w:val="NormalWeb"/>
              <w:spacing w:before="0" w:beforeAutospacing="0" w:after="0" w:afterAutospacing="0"/>
              <w:rPr>
                <w:sz w:val="26"/>
                <w:szCs w:val="26"/>
              </w:rPr>
            </w:pPr>
            <w:r w:rsidRPr="00D037E5">
              <w:rPr>
                <w:sz w:val="26"/>
                <w:szCs w:val="26"/>
              </w:rPr>
              <w:t>Bricanyl</w:t>
            </w:r>
          </w:p>
        </w:tc>
        <w:tc>
          <w:tcPr>
            <w:tcW w:w="1350" w:type="dxa"/>
            <w:tcMar>
              <w:top w:w="0" w:type="dxa"/>
              <w:left w:w="108" w:type="dxa"/>
              <w:bottom w:w="0" w:type="dxa"/>
              <w:right w:w="108" w:type="dxa"/>
            </w:tcMar>
            <w:hideMark/>
          </w:tcPr>
          <w:p w14:paraId="75B7BFFC"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254D24F4"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1B8F689A" w14:textId="77777777" w:rsidR="00AE6F33" w:rsidRPr="00D037E5" w:rsidRDefault="00AE6F33" w:rsidP="006B62A0">
            <w:pPr>
              <w:pStyle w:val="NormalWeb"/>
              <w:spacing w:before="0" w:beforeAutospacing="0" w:after="0" w:afterAutospacing="0"/>
              <w:rPr>
                <w:sz w:val="26"/>
                <w:szCs w:val="26"/>
              </w:rPr>
            </w:pPr>
          </w:p>
        </w:tc>
      </w:tr>
      <w:tr w:rsidR="00AE6F33" w:rsidRPr="00D037E5" w14:paraId="69CDFAD0" w14:textId="77777777" w:rsidTr="006B62A0">
        <w:tc>
          <w:tcPr>
            <w:tcW w:w="708" w:type="dxa"/>
            <w:tcMar>
              <w:top w:w="0" w:type="dxa"/>
              <w:left w:w="108" w:type="dxa"/>
              <w:bottom w:w="0" w:type="dxa"/>
              <w:right w:w="108" w:type="dxa"/>
            </w:tcMar>
            <w:hideMark/>
          </w:tcPr>
          <w:p w14:paraId="6653E25F" w14:textId="77777777" w:rsidR="00AE6F33" w:rsidRPr="00D037E5" w:rsidRDefault="00AE6F33" w:rsidP="006B62A0">
            <w:pPr>
              <w:pStyle w:val="NormalWeb"/>
              <w:spacing w:before="0" w:beforeAutospacing="0" w:after="0" w:afterAutospacing="0"/>
              <w:rPr>
                <w:sz w:val="26"/>
                <w:szCs w:val="26"/>
              </w:rPr>
            </w:pPr>
            <w:r w:rsidRPr="00D037E5">
              <w:rPr>
                <w:sz w:val="26"/>
                <w:szCs w:val="26"/>
              </w:rPr>
              <w:t>34</w:t>
            </w:r>
          </w:p>
        </w:tc>
        <w:tc>
          <w:tcPr>
            <w:tcW w:w="2797" w:type="dxa"/>
            <w:tcMar>
              <w:top w:w="0" w:type="dxa"/>
              <w:left w:w="108" w:type="dxa"/>
              <w:bottom w:w="0" w:type="dxa"/>
              <w:right w:w="108" w:type="dxa"/>
            </w:tcMar>
            <w:hideMark/>
          </w:tcPr>
          <w:p w14:paraId="3B2050CC" w14:textId="77777777" w:rsidR="00AE6F33" w:rsidRPr="00D037E5" w:rsidRDefault="00AE6F33" w:rsidP="006B62A0">
            <w:pPr>
              <w:pStyle w:val="NormalWeb"/>
              <w:spacing w:before="0" w:beforeAutospacing="0" w:after="0" w:afterAutospacing="0"/>
              <w:rPr>
                <w:sz w:val="26"/>
                <w:szCs w:val="26"/>
              </w:rPr>
            </w:pPr>
            <w:r w:rsidRPr="00D037E5">
              <w:rPr>
                <w:sz w:val="26"/>
                <w:szCs w:val="26"/>
              </w:rPr>
              <w:t>Terpin hydrat 200mg + Codein phosphat 5mg</w:t>
            </w:r>
          </w:p>
        </w:tc>
        <w:tc>
          <w:tcPr>
            <w:tcW w:w="1890" w:type="dxa"/>
            <w:tcMar>
              <w:top w:w="0" w:type="dxa"/>
              <w:left w:w="108" w:type="dxa"/>
              <w:bottom w:w="0" w:type="dxa"/>
              <w:right w:w="108" w:type="dxa"/>
            </w:tcMar>
            <w:hideMark/>
          </w:tcPr>
          <w:p w14:paraId="61C8665E" w14:textId="77777777" w:rsidR="00AE6F33" w:rsidRPr="00D037E5" w:rsidRDefault="00AE6F33" w:rsidP="006B62A0">
            <w:pPr>
              <w:pStyle w:val="NormalWeb"/>
              <w:spacing w:before="0" w:beforeAutospacing="0" w:after="0" w:afterAutospacing="0"/>
              <w:rPr>
                <w:sz w:val="26"/>
                <w:szCs w:val="26"/>
              </w:rPr>
            </w:pPr>
            <w:r w:rsidRPr="00D037E5">
              <w:rPr>
                <w:sz w:val="26"/>
                <w:szCs w:val="26"/>
              </w:rPr>
              <w:t>Tecpin codein</w:t>
            </w:r>
          </w:p>
        </w:tc>
        <w:tc>
          <w:tcPr>
            <w:tcW w:w="1350" w:type="dxa"/>
            <w:tcMar>
              <w:top w:w="0" w:type="dxa"/>
              <w:left w:w="108" w:type="dxa"/>
              <w:bottom w:w="0" w:type="dxa"/>
              <w:right w:w="108" w:type="dxa"/>
            </w:tcMar>
            <w:hideMark/>
          </w:tcPr>
          <w:p w14:paraId="600C103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9D62528" w14:textId="77777777" w:rsidR="00AE6F33" w:rsidRPr="00D037E5" w:rsidRDefault="00AE6F33" w:rsidP="006B62A0">
            <w:pPr>
              <w:pStyle w:val="NormalWeb"/>
              <w:spacing w:before="0" w:beforeAutospacing="0" w:after="0" w:afterAutospacing="0"/>
              <w:rPr>
                <w:sz w:val="26"/>
                <w:szCs w:val="26"/>
              </w:rPr>
            </w:pPr>
            <w:r w:rsidRPr="00D037E5">
              <w:rPr>
                <w:sz w:val="26"/>
                <w:szCs w:val="26"/>
              </w:rPr>
              <w:t>50-100</w:t>
            </w:r>
          </w:p>
        </w:tc>
        <w:tc>
          <w:tcPr>
            <w:tcW w:w="1440" w:type="dxa"/>
          </w:tcPr>
          <w:p w14:paraId="375C44F3" w14:textId="77777777" w:rsidR="00AE6F33" w:rsidRPr="00D037E5" w:rsidRDefault="00AE6F33" w:rsidP="006B62A0">
            <w:pPr>
              <w:pStyle w:val="NormalWeb"/>
              <w:spacing w:before="0" w:beforeAutospacing="0" w:after="0" w:afterAutospacing="0"/>
              <w:rPr>
                <w:sz w:val="26"/>
                <w:szCs w:val="26"/>
              </w:rPr>
            </w:pPr>
          </w:p>
        </w:tc>
      </w:tr>
      <w:tr w:rsidR="00AE6F33" w:rsidRPr="00D037E5" w14:paraId="029B1B1A" w14:textId="77777777" w:rsidTr="006B62A0">
        <w:tc>
          <w:tcPr>
            <w:tcW w:w="708" w:type="dxa"/>
            <w:tcMar>
              <w:top w:w="0" w:type="dxa"/>
              <w:left w:w="108" w:type="dxa"/>
              <w:bottom w:w="0" w:type="dxa"/>
              <w:right w:w="108" w:type="dxa"/>
            </w:tcMar>
            <w:hideMark/>
          </w:tcPr>
          <w:p w14:paraId="1E1BE3EB" w14:textId="77777777" w:rsidR="00AE6F33" w:rsidRPr="00D037E5" w:rsidRDefault="00AE6F33" w:rsidP="006B62A0">
            <w:pPr>
              <w:pStyle w:val="NormalWeb"/>
              <w:spacing w:before="0" w:beforeAutospacing="0" w:after="0" w:afterAutospacing="0"/>
              <w:rPr>
                <w:sz w:val="26"/>
                <w:szCs w:val="26"/>
              </w:rPr>
            </w:pPr>
            <w:r w:rsidRPr="00D037E5">
              <w:rPr>
                <w:sz w:val="26"/>
                <w:szCs w:val="26"/>
              </w:rPr>
              <w:t>35</w:t>
            </w:r>
          </w:p>
        </w:tc>
        <w:tc>
          <w:tcPr>
            <w:tcW w:w="2797" w:type="dxa"/>
            <w:tcMar>
              <w:top w:w="0" w:type="dxa"/>
              <w:left w:w="108" w:type="dxa"/>
              <w:bottom w:w="0" w:type="dxa"/>
              <w:right w:w="108" w:type="dxa"/>
            </w:tcMar>
            <w:hideMark/>
          </w:tcPr>
          <w:p w14:paraId="2F03667E" w14:textId="77777777" w:rsidR="00AE6F33" w:rsidRPr="00D037E5" w:rsidRDefault="00AE6F33" w:rsidP="006B62A0">
            <w:pPr>
              <w:pStyle w:val="NormalWeb"/>
              <w:spacing w:before="0" w:beforeAutospacing="0" w:after="0" w:afterAutospacing="0"/>
              <w:rPr>
                <w:sz w:val="26"/>
                <w:szCs w:val="26"/>
              </w:rPr>
            </w:pPr>
            <w:r w:rsidRPr="00D037E5">
              <w:rPr>
                <w:sz w:val="26"/>
                <w:szCs w:val="26"/>
              </w:rPr>
              <w:t>Acetylcystein</w:t>
            </w:r>
          </w:p>
        </w:tc>
        <w:tc>
          <w:tcPr>
            <w:tcW w:w="1890" w:type="dxa"/>
            <w:tcMar>
              <w:top w:w="0" w:type="dxa"/>
              <w:left w:w="108" w:type="dxa"/>
              <w:bottom w:w="0" w:type="dxa"/>
              <w:right w:w="108" w:type="dxa"/>
            </w:tcMar>
            <w:hideMark/>
          </w:tcPr>
          <w:p w14:paraId="307FCB7D" w14:textId="77777777" w:rsidR="00AE6F33" w:rsidRPr="00D037E5" w:rsidRDefault="00AE6F33" w:rsidP="006B62A0">
            <w:pPr>
              <w:pStyle w:val="NormalWeb"/>
              <w:spacing w:before="0" w:beforeAutospacing="0" w:after="0" w:afterAutospacing="0"/>
              <w:rPr>
                <w:sz w:val="26"/>
                <w:szCs w:val="26"/>
              </w:rPr>
            </w:pPr>
            <w:r w:rsidRPr="00D037E5">
              <w:rPr>
                <w:sz w:val="26"/>
                <w:szCs w:val="26"/>
              </w:rPr>
              <w:t>Acemuc</w:t>
            </w:r>
          </w:p>
        </w:tc>
        <w:tc>
          <w:tcPr>
            <w:tcW w:w="1350" w:type="dxa"/>
            <w:tcMar>
              <w:top w:w="0" w:type="dxa"/>
              <w:left w:w="108" w:type="dxa"/>
              <w:bottom w:w="0" w:type="dxa"/>
              <w:right w:w="108" w:type="dxa"/>
            </w:tcMar>
            <w:hideMark/>
          </w:tcPr>
          <w:p w14:paraId="31AE3A7A"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40" w:type="dxa"/>
            <w:tcMar>
              <w:top w:w="0" w:type="dxa"/>
              <w:left w:w="108" w:type="dxa"/>
              <w:bottom w:w="0" w:type="dxa"/>
              <w:right w:w="108" w:type="dxa"/>
            </w:tcMar>
            <w:hideMark/>
          </w:tcPr>
          <w:p w14:paraId="0406196A"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1440" w:type="dxa"/>
          </w:tcPr>
          <w:p w14:paraId="7909A8BC" w14:textId="77777777" w:rsidR="00AE6F33" w:rsidRPr="00D037E5" w:rsidRDefault="00AE6F33" w:rsidP="006B62A0">
            <w:pPr>
              <w:pStyle w:val="NormalWeb"/>
              <w:spacing w:before="0" w:beforeAutospacing="0" w:after="0" w:afterAutospacing="0"/>
              <w:rPr>
                <w:sz w:val="26"/>
                <w:szCs w:val="26"/>
              </w:rPr>
            </w:pPr>
          </w:p>
        </w:tc>
      </w:tr>
      <w:tr w:rsidR="00AE6F33" w:rsidRPr="00D037E5" w14:paraId="42FF4541" w14:textId="77777777" w:rsidTr="006B62A0">
        <w:tc>
          <w:tcPr>
            <w:tcW w:w="708" w:type="dxa"/>
            <w:tcMar>
              <w:top w:w="0" w:type="dxa"/>
              <w:left w:w="108" w:type="dxa"/>
              <w:bottom w:w="0" w:type="dxa"/>
              <w:right w:w="108" w:type="dxa"/>
            </w:tcMar>
            <w:hideMark/>
          </w:tcPr>
          <w:p w14:paraId="136B700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IV</w:t>
            </w:r>
          </w:p>
        </w:tc>
        <w:tc>
          <w:tcPr>
            <w:tcW w:w="2797" w:type="dxa"/>
            <w:tcMar>
              <w:top w:w="0" w:type="dxa"/>
              <w:left w:w="108" w:type="dxa"/>
              <w:bottom w:w="0" w:type="dxa"/>
              <w:right w:w="108" w:type="dxa"/>
            </w:tcMar>
            <w:hideMark/>
          </w:tcPr>
          <w:p w14:paraId="1BB50C7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tiêu hóa</w:t>
            </w:r>
          </w:p>
        </w:tc>
        <w:tc>
          <w:tcPr>
            <w:tcW w:w="1890" w:type="dxa"/>
            <w:tcMar>
              <w:top w:w="0" w:type="dxa"/>
              <w:left w:w="108" w:type="dxa"/>
              <w:bottom w:w="0" w:type="dxa"/>
              <w:right w:w="108" w:type="dxa"/>
            </w:tcMar>
            <w:hideMark/>
          </w:tcPr>
          <w:p w14:paraId="0BAB245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3F9EF16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4F9FF2A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462CE2A2"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2521BAF5" w14:textId="77777777" w:rsidTr="006B62A0">
        <w:tc>
          <w:tcPr>
            <w:tcW w:w="708" w:type="dxa"/>
            <w:tcMar>
              <w:top w:w="0" w:type="dxa"/>
              <w:left w:w="108" w:type="dxa"/>
              <w:bottom w:w="0" w:type="dxa"/>
              <w:right w:w="108" w:type="dxa"/>
            </w:tcMar>
            <w:hideMark/>
          </w:tcPr>
          <w:p w14:paraId="5610B7BD" w14:textId="77777777" w:rsidR="00AE6F33" w:rsidRPr="00D037E5" w:rsidRDefault="00AE6F33" w:rsidP="006B62A0">
            <w:pPr>
              <w:pStyle w:val="NormalWeb"/>
              <w:spacing w:before="0" w:beforeAutospacing="0" w:after="0" w:afterAutospacing="0"/>
              <w:rPr>
                <w:sz w:val="26"/>
                <w:szCs w:val="26"/>
              </w:rPr>
            </w:pPr>
            <w:r w:rsidRPr="00D037E5">
              <w:rPr>
                <w:sz w:val="26"/>
                <w:szCs w:val="26"/>
              </w:rPr>
              <w:t>36</w:t>
            </w:r>
          </w:p>
        </w:tc>
        <w:tc>
          <w:tcPr>
            <w:tcW w:w="2797" w:type="dxa"/>
            <w:tcMar>
              <w:top w:w="0" w:type="dxa"/>
              <w:left w:w="108" w:type="dxa"/>
              <w:bottom w:w="0" w:type="dxa"/>
              <w:right w:w="108" w:type="dxa"/>
            </w:tcMar>
            <w:hideMark/>
          </w:tcPr>
          <w:p w14:paraId="5A65A16E" w14:textId="77777777" w:rsidR="00AE6F33" w:rsidRPr="00D037E5" w:rsidRDefault="00AE6F33" w:rsidP="006B62A0">
            <w:pPr>
              <w:pStyle w:val="NormalWeb"/>
              <w:spacing w:before="0" w:beforeAutospacing="0" w:after="0" w:afterAutospacing="0"/>
              <w:rPr>
                <w:sz w:val="26"/>
                <w:szCs w:val="26"/>
              </w:rPr>
            </w:pPr>
            <w:r w:rsidRPr="00D037E5">
              <w:rPr>
                <w:sz w:val="26"/>
                <w:szCs w:val="26"/>
              </w:rPr>
              <w:t>Omeprazole 40mg</w:t>
            </w:r>
          </w:p>
        </w:tc>
        <w:tc>
          <w:tcPr>
            <w:tcW w:w="1890" w:type="dxa"/>
            <w:tcMar>
              <w:top w:w="0" w:type="dxa"/>
              <w:left w:w="108" w:type="dxa"/>
              <w:bottom w:w="0" w:type="dxa"/>
              <w:right w:w="108" w:type="dxa"/>
            </w:tcMar>
            <w:hideMark/>
          </w:tcPr>
          <w:p w14:paraId="07EED5A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0870F3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086020AE"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6AD26962" w14:textId="77777777" w:rsidR="00AE6F33" w:rsidRPr="00D037E5" w:rsidRDefault="00AE6F33" w:rsidP="006B62A0">
            <w:pPr>
              <w:pStyle w:val="NormalWeb"/>
              <w:spacing w:before="0" w:beforeAutospacing="0" w:after="0" w:afterAutospacing="0"/>
              <w:rPr>
                <w:sz w:val="26"/>
                <w:szCs w:val="26"/>
              </w:rPr>
            </w:pPr>
          </w:p>
        </w:tc>
      </w:tr>
      <w:tr w:rsidR="00AE6F33" w:rsidRPr="00D037E5" w14:paraId="096E8A04" w14:textId="77777777" w:rsidTr="006B62A0">
        <w:tc>
          <w:tcPr>
            <w:tcW w:w="708" w:type="dxa"/>
            <w:tcMar>
              <w:top w:w="0" w:type="dxa"/>
              <w:left w:w="108" w:type="dxa"/>
              <w:bottom w:w="0" w:type="dxa"/>
              <w:right w:w="108" w:type="dxa"/>
            </w:tcMar>
            <w:hideMark/>
          </w:tcPr>
          <w:p w14:paraId="1A0E0147" w14:textId="77777777" w:rsidR="00AE6F33" w:rsidRPr="00D037E5" w:rsidRDefault="00AE6F33" w:rsidP="006B62A0">
            <w:pPr>
              <w:pStyle w:val="NormalWeb"/>
              <w:spacing w:before="0" w:beforeAutospacing="0" w:after="0" w:afterAutospacing="0"/>
              <w:rPr>
                <w:sz w:val="26"/>
                <w:szCs w:val="26"/>
              </w:rPr>
            </w:pPr>
            <w:r w:rsidRPr="00D037E5">
              <w:rPr>
                <w:sz w:val="26"/>
                <w:szCs w:val="26"/>
              </w:rPr>
              <w:t>37</w:t>
            </w:r>
          </w:p>
        </w:tc>
        <w:tc>
          <w:tcPr>
            <w:tcW w:w="2797" w:type="dxa"/>
            <w:tcMar>
              <w:top w:w="0" w:type="dxa"/>
              <w:left w:w="108" w:type="dxa"/>
              <w:bottom w:w="0" w:type="dxa"/>
              <w:right w:w="108" w:type="dxa"/>
            </w:tcMar>
            <w:hideMark/>
          </w:tcPr>
          <w:p w14:paraId="2653C415" w14:textId="77777777" w:rsidR="00AE6F33" w:rsidRPr="00D037E5" w:rsidRDefault="00AE6F33" w:rsidP="006B62A0">
            <w:pPr>
              <w:pStyle w:val="NormalWeb"/>
              <w:spacing w:before="0" w:beforeAutospacing="0" w:after="0" w:afterAutospacing="0"/>
              <w:rPr>
                <w:sz w:val="26"/>
                <w:szCs w:val="26"/>
              </w:rPr>
            </w:pPr>
            <w:r w:rsidRPr="00D037E5">
              <w:rPr>
                <w:sz w:val="26"/>
                <w:szCs w:val="26"/>
              </w:rPr>
              <w:t>Ranitidin 50mg/2ml</w:t>
            </w:r>
          </w:p>
        </w:tc>
        <w:tc>
          <w:tcPr>
            <w:tcW w:w="1890" w:type="dxa"/>
            <w:tcMar>
              <w:top w:w="0" w:type="dxa"/>
              <w:left w:w="108" w:type="dxa"/>
              <w:bottom w:w="0" w:type="dxa"/>
              <w:right w:w="108" w:type="dxa"/>
            </w:tcMar>
            <w:hideMark/>
          </w:tcPr>
          <w:p w14:paraId="76961173" w14:textId="77777777" w:rsidR="00AE6F33" w:rsidRPr="00D037E5" w:rsidRDefault="00AE6F33" w:rsidP="006B62A0">
            <w:pPr>
              <w:pStyle w:val="NormalWeb"/>
              <w:spacing w:before="0" w:beforeAutospacing="0" w:after="0" w:afterAutospacing="0"/>
              <w:rPr>
                <w:sz w:val="26"/>
                <w:szCs w:val="26"/>
              </w:rPr>
            </w:pPr>
            <w:r w:rsidRPr="00D037E5">
              <w:rPr>
                <w:sz w:val="26"/>
                <w:szCs w:val="26"/>
              </w:rPr>
              <w:t>Zantac</w:t>
            </w:r>
          </w:p>
        </w:tc>
        <w:tc>
          <w:tcPr>
            <w:tcW w:w="1350" w:type="dxa"/>
            <w:tcMar>
              <w:top w:w="0" w:type="dxa"/>
              <w:left w:w="108" w:type="dxa"/>
              <w:bottom w:w="0" w:type="dxa"/>
              <w:right w:w="108" w:type="dxa"/>
            </w:tcMar>
            <w:hideMark/>
          </w:tcPr>
          <w:p w14:paraId="76284EFA"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036AC3BC"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31E3C0F7" w14:textId="77777777" w:rsidR="00AE6F33" w:rsidRPr="00D037E5" w:rsidRDefault="00AE6F33" w:rsidP="006B62A0">
            <w:pPr>
              <w:pStyle w:val="NormalWeb"/>
              <w:spacing w:before="0" w:beforeAutospacing="0" w:after="0" w:afterAutospacing="0"/>
              <w:rPr>
                <w:sz w:val="26"/>
                <w:szCs w:val="26"/>
              </w:rPr>
            </w:pPr>
          </w:p>
        </w:tc>
      </w:tr>
      <w:tr w:rsidR="00AE6F33" w:rsidRPr="00D037E5" w14:paraId="66A7DB73" w14:textId="77777777" w:rsidTr="006B62A0">
        <w:tc>
          <w:tcPr>
            <w:tcW w:w="708" w:type="dxa"/>
            <w:tcMar>
              <w:top w:w="0" w:type="dxa"/>
              <w:left w:w="108" w:type="dxa"/>
              <w:bottom w:w="0" w:type="dxa"/>
              <w:right w:w="108" w:type="dxa"/>
            </w:tcMar>
            <w:hideMark/>
          </w:tcPr>
          <w:p w14:paraId="70B17D76" w14:textId="77777777" w:rsidR="00AE6F33" w:rsidRPr="00D037E5" w:rsidRDefault="00AE6F33" w:rsidP="006B62A0">
            <w:pPr>
              <w:pStyle w:val="NormalWeb"/>
              <w:spacing w:before="0" w:beforeAutospacing="0" w:after="0" w:afterAutospacing="0"/>
              <w:rPr>
                <w:sz w:val="26"/>
                <w:szCs w:val="26"/>
              </w:rPr>
            </w:pPr>
            <w:r w:rsidRPr="00D037E5">
              <w:rPr>
                <w:sz w:val="26"/>
                <w:szCs w:val="26"/>
              </w:rPr>
              <w:t>38</w:t>
            </w:r>
          </w:p>
        </w:tc>
        <w:tc>
          <w:tcPr>
            <w:tcW w:w="2797" w:type="dxa"/>
            <w:tcMar>
              <w:top w:w="0" w:type="dxa"/>
              <w:left w:w="108" w:type="dxa"/>
              <w:bottom w:w="0" w:type="dxa"/>
              <w:right w:w="108" w:type="dxa"/>
            </w:tcMar>
            <w:hideMark/>
          </w:tcPr>
          <w:p w14:paraId="6427190B" w14:textId="77777777" w:rsidR="00AE6F33" w:rsidRPr="00D037E5" w:rsidRDefault="00AE6F33" w:rsidP="006B62A0">
            <w:pPr>
              <w:pStyle w:val="NormalWeb"/>
              <w:spacing w:before="0" w:beforeAutospacing="0" w:after="0" w:afterAutospacing="0"/>
              <w:rPr>
                <w:sz w:val="26"/>
                <w:szCs w:val="26"/>
              </w:rPr>
            </w:pPr>
            <w:r w:rsidRPr="00D037E5">
              <w:rPr>
                <w:sz w:val="26"/>
                <w:szCs w:val="26"/>
              </w:rPr>
              <w:t>Mormoiron attapulgite + Nhôm hydroxyd + Magnesium carbonat</w:t>
            </w:r>
          </w:p>
        </w:tc>
        <w:tc>
          <w:tcPr>
            <w:tcW w:w="1890" w:type="dxa"/>
            <w:tcMar>
              <w:top w:w="0" w:type="dxa"/>
              <w:left w:w="108" w:type="dxa"/>
              <w:bottom w:w="0" w:type="dxa"/>
              <w:right w:w="108" w:type="dxa"/>
            </w:tcMar>
            <w:hideMark/>
          </w:tcPr>
          <w:p w14:paraId="4AF89A88" w14:textId="77777777" w:rsidR="00AE6F33" w:rsidRPr="00D037E5" w:rsidRDefault="00AE6F33" w:rsidP="006B62A0">
            <w:pPr>
              <w:pStyle w:val="NormalWeb"/>
              <w:spacing w:before="0" w:beforeAutospacing="0" w:after="0" w:afterAutospacing="0"/>
              <w:rPr>
                <w:sz w:val="26"/>
                <w:szCs w:val="26"/>
              </w:rPr>
            </w:pPr>
            <w:r w:rsidRPr="00D037E5">
              <w:rPr>
                <w:sz w:val="26"/>
                <w:szCs w:val="26"/>
              </w:rPr>
              <w:t>Gastropulgite</w:t>
            </w:r>
          </w:p>
        </w:tc>
        <w:tc>
          <w:tcPr>
            <w:tcW w:w="1350" w:type="dxa"/>
            <w:tcMar>
              <w:top w:w="0" w:type="dxa"/>
              <w:left w:w="108" w:type="dxa"/>
              <w:bottom w:w="0" w:type="dxa"/>
              <w:right w:w="108" w:type="dxa"/>
            </w:tcMar>
            <w:hideMark/>
          </w:tcPr>
          <w:p w14:paraId="3E4D1D96"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40" w:type="dxa"/>
            <w:tcMar>
              <w:top w:w="0" w:type="dxa"/>
              <w:left w:w="108" w:type="dxa"/>
              <w:bottom w:w="0" w:type="dxa"/>
              <w:right w:w="108" w:type="dxa"/>
            </w:tcMar>
            <w:hideMark/>
          </w:tcPr>
          <w:p w14:paraId="2F74D697"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30592331" w14:textId="77777777" w:rsidR="00AE6F33" w:rsidRPr="00D037E5" w:rsidRDefault="00AE6F33" w:rsidP="006B62A0">
            <w:pPr>
              <w:pStyle w:val="NormalWeb"/>
              <w:spacing w:before="0" w:beforeAutospacing="0" w:after="0" w:afterAutospacing="0"/>
              <w:rPr>
                <w:sz w:val="26"/>
                <w:szCs w:val="26"/>
              </w:rPr>
            </w:pPr>
          </w:p>
        </w:tc>
      </w:tr>
      <w:tr w:rsidR="00AE6F33" w:rsidRPr="00D037E5" w14:paraId="11B9FC65" w14:textId="77777777" w:rsidTr="006B62A0">
        <w:tc>
          <w:tcPr>
            <w:tcW w:w="708" w:type="dxa"/>
            <w:tcMar>
              <w:top w:w="0" w:type="dxa"/>
              <w:left w:w="108" w:type="dxa"/>
              <w:bottom w:w="0" w:type="dxa"/>
              <w:right w:w="108" w:type="dxa"/>
            </w:tcMar>
            <w:hideMark/>
          </w:tcPr>
          <w:p w14:paraId="509AC403" w14:textId="77777777" w:rsidR="00AE6F33" w:rsidRPr="00D037E5" w:rsidRDefault="00AE6F33" w:rsidP="006B62A0">
            <w:pPr>
              <w:pStyle w:val="NormalWeb"/>
              <w:spacing w:before="0" w:beforeAutospacing="0" w:after="0" w:afterAutospacing="0"/>
              <w:rPr>
                <w:sz w:val="26"/>
                <w:szCs w:val="26"/>
              </w:rPr>
            </w:pPr>
            <w:r w:rsidRPr="00D037E5">
              <w:rPr>
                <w:sz w:val="26"/>
                <w:szCs w:val="26"/>
              </w:rPr>
              <w:t>39</w:t>
            </w:r>
          </w:p>
        </w:tc>
        <w:tc>
          <w:tcPr>
            <w:tcW w:w="2797" w:type="dxa"/>
            <w:tcMar>
              <w:top w:w="0" w:type="dxa"/>
              <w:left w:w="108" w:type="dxa"/>
              <w:bottom w:w="0" w:type="dxa"/>
              <w:right w:w="108" w:type="dxa"/>
            </w:tcMar>
            <w:hideMark/>
          </w:tcPr>
          <w:p w14:paraId="5C5E7CE2" w14:textId="77777777" w:rsidR="00AE6F33" w:rsidRPr="00D037E5" w:rsidRDefault="00AE6F33" w:rsidP="006B62A0">
            <w:pPr>
              <w:pStyle w:val="NormalWeb"/>
              <w:spacing w:before="0" w:beforeAutospacing="0" w:after="0" w:afterAutospacing="0"/>
              <w:rPr>
                <w:sz w:val="26"/>
                <w:szCs w:val="26"/>
              </w:rPr>
            </w:pPr>
            <w:r w:rsidRPr="00D037E5">
              <w:rPr>
                <w:sz w:val="26"/>
                <w:szCs w:val="26"/>
              </w:rPr>
              <w:t>Loperamide 2mg</w:t>
            </w:r>
          </w:p>
        </w:tc>
        <w:tc>
          <w:tcPr>
            <w:tcW w:w="1890" w:type="dxa"/>
            <w:tcMar>
              <w:top w:w="0" w:type="dxa"/>
              <w:left w:w="108" w:type="dxa"/>
              <w:bottom w:w="0" w:type="dxa"/>
              <w:right w:w="108" w:type="dxa"/>
            </w:tcMar>
            <w:hideMark/>
          </w:tcPr>
          <w:p w14:paraId="2FE9C31E" w14:textId="77777777" w:rsidR="00AE6F33" w:rsidRPr="00D037E5" w:rsidRDefault="00AE6F33" w:rsidP="006B62A0">
            <w:pPr>
              <w:pStyle w:val="NormalWeb"/>
              <w:spacing w:before="0" w:beforeAutospacing="0" w:after="0" w:afterAutospacing="0"/>
              <w:rPr>
                <w:sz w:val="26"/>
                <w:szCs w:val="26"/>
              </w:rPr>
            </w:pPr>
            <w:r w:rsidRPr="00D037E5">
              <w:rPr>
                <w:sz w:val="26"/>
                <w:szCs w:val="26"/>
              </w:rPr>
              <w:t>Imodium</w:t>
            </w:r>
          </w:p>
        </w:tc>
        <w:tc>
          <w:tcPr>
            <w:tcW w:w="1350" w:type="dxa"/>
            <w:tcMar>
              <w:top w:w="0" w:type="dxa"/>
              <w:left w:w="108" w:type="dxa"/>
              <w:bottom w:w="0" w:type="dxa"/>
              <w:right w:w="108" w:type="dxa"/>
            </w:tcMar>
            <w:hideMark/>
          </w:tcPr>
          <w:p w14:paraId="35EF27A5"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32D0C54D"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440" w:type="dxa"/>
          </w:tcPr>
          <w:p w14:paraId="0E2DE515" w14:textId="77777777" w:rsidR="00AE6F33" w:rsidRPr="00D037E5" w:rsidRDefault="00AE6F33" w:rsidP="006B62A0">
            <w:pPr>
              <w:pStyle w:val="NormalWeb"/>
              <w:spacing w:before="0" w:beforeAutospacing="0" w:after="0" w:afterAutospacing="0"/>
              <w:rPr>
                <w:sz w:val="26"/>
                <w:szCs w:val="26"/>
              </w:rPr>
            </w:pPr>
          </w:p>
        </w:tc>
      </w:tr>
      <w:tr w:rsidR="00AE6F33" w:rsidRPr="00D037E5" w14:paraId="6F9CB9B1" w14:textId="77777777" w:rsidTr="006B62A0">
        <w:tc>
          <w:tcPr>
            <w:tcW w:w="708" w:type="dxa"/>
            <w:tcMar>
              <w:top w:w="0" w:type="dxa"/>
              <w:left w:w="108" w:type="dxa"/>
              <w:bottom w:w="0" w:type="dxa"/>
              <w:right w:w="108" w:type="dxa"/>
            </w:tcMar>
            <w:hideMark/>
          </w:tcPr>
          <w:p w14:paraId="27147726"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2797" w:type="dxa"/>
            <w:tcMar>
              <w:top w:w="0" w:type="dxa"/>
              <w:left w:w="108" w:type="dxa"/>
              <w:bottom w:w="0" w:type="dxa"/>
              <w:right w:w="108" w:type="dxa"/>
            </w:tcMar>
            <w:hideMark/>
          </w:tcPr>
          <w:p w14:paraId="572BB915" w14:textId="77777777" w:rsidR="00AE6F33" w:rsidRPr="00D037E5" w:rsidRDefault="00AE6F33" w:rsidP="006B62A0">
            <w:pPr>
              <w:pStyle w:val="NormalWeb"/>
              <w:spacing w:before="0" w:beforeAutospacing="0" w:after="0" w:afterAutospacing="0"/>
              <w:rPr>
                <w:sz w:val="26"/>
                <w:szCs w:val="26"/>
              </w:rPr>
            </w:pPr>
            <w:r w:rsidRPr="00D037E5">
              <w:rPr>
                <w:sz w:val="26"/>
                <w:szCs w:val="26"/>
              </w:rPr>
              <w:t>Orezol</w:t>
            </w:r>
          </w:p>
        </w:tc>
        <w:tc>
          <w:tcPr>
            <w:tcW w:w="1890" w:type="dxa"/>
            <w:tcMar>
              <w:top w:w="0" w:type="dxa"/>
              <w:left w:w="108" w:type="dxa"/>
              <w:bottom w:w="0" w:type="dxa"/>
              <w:right w:w="108" w:type="dxa"/>
            </w:tcMar>
            <w:hideMark/>
          </w:tcPr>
          <w:p w14:paraId="43683105" w14:textId="77777777" w:rsidR="00AE6F33" w:rsidRPr="00D037E5" w:rsidRDefault="00AE6F33" w:rsidP="006B62A0">
            <w:pPr>
              <w:pStyle w:val="NormalWeb"/>
              <w:spacing w:before="0" w:beforeAutospacing="0" w:after="0" w:afterAutospacing="0"/>
              <w:rPr>
                <w:sz w:val="26"/>
                <w:szCs w:val="26"/>
              </w:rPr>
            </w:pPr>
            <w:r w:rsidRPr="00D037E5">
              <w:rPr>
                <w:sz w:val="26"/>
                <w:szCs w:val="26"/>
              </w:rPr>
              <w:t>Hydrit</w:t>
            </w:r>
          </w:p>
        </w:tc>
        <w:tc>
          <w:tcPr>
            <w:tcW w:w="1350" w:type="dxa"/>
            <w:tcMar>
              <w:top w:w="0" w:type="dxa"/>
              <w:left w:w="108" w:type="dxa"/>
              <w:bottom w:w="0" w:type="dxa"/>
              <w:right w:w="108" w:type="dxa"/>
            </w:tcMar>
            <w:hideMark/>
          </w:tcPr>
          <w:p w14:paraId="0F2D773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E43501F"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1440" w:type="dxa"/>
          </w:tcPr>
          <w:p w14:paraId="5765989E" w14:textId="77777777" w:rsidR="00AE6F33" w:rsidRPr="00D037E5" w:rsidRDefault="00AE6F33" w:rsidP="006B62A0">
            <w:pPr>
              <w:pStyle w:val="NormalWeb"/>
              <w:spacing w:before="0" w:beforeAutospacing="0" w:after="0" w:afterAutospacing="0"/>
              <w:rPr>
                <w:sz w:val="26"/>
                <w:szCs w:val="26"/>
              </w:rPr>
            </w:pPr>
          </w:p>
        </w:tc>
      </w:tr>
      <w:tr w:rsidR="00AE6F33" w:rsidRPr="00D037E5" w14:paraId="1380F04A" w14:textId="77777777" w:rsidTr="006B62A0">
        <w:tc>
          <w:tcPr>
            <w:tcW w:w="708" w:type="dxa"/>
            <w:tcMar>
              <w:top w:w="0" w:type="dxa"/>
              <w:left w:w="108" w:type="dxa"/>
              <w:bottom w:w="0" w:type="dxa"/>
              <w:right w:w="108" w:type="dxa"/>
            </w:tcMar>
            <w:hideMark/>
          </w:tcPr>
          <w:p w14:paraId="6A8CA266" w14:textId="77777777" w:rsidR="00AE6F33" w:rsidRPr="00D037E5" w:rsidRDefault="00AE6F33" w:rsidP="006B62A0">
            <w:pPr>
              <w:pStyle w:val="NormalWeb"/>
              <w:spacing w:before="0" w:beforeAutospacing="0" w:after="0" w:afterAutospacing="0"/>
              <w:rPr>
                <w:sz w:val="26"/>
                <w:szCs w:val="26"/>
              </w:rPr>
            </w:pPr>
            <w:r w:rsidRPr="00D037E5">
              <w:rPr>
                <w:sz w:val="26"/>
                <w:szCs w:val="26"/>
              </w:rPr>
              <w:t>41</w:t>
            </w:r>
          </w:p>
        </w:tc>
        <w:tc>
          <w:tcPr>
            <w:tcW w:w="2797" w:type="dxa"/>
            <w:tcMar>
              <w:top w:w="0" w:type="dxa"/>
              <w:left w:w="108" w:type="dxa"/>
              <w:bottom w:w="0" w:type="dxa"/>
              <w:right w:w="108" w:type="dxa"/>
            </w:tcMar>
            <w:hideMark/>
          </w:tcPr>
          <w:p w14:paraId="303F20DC" w14:textId="77777777" w:rsidR="00AE6F33" w:rsidRPr="00D037E5" w:rsidRDefault="00AE6F33" w:rsidP="006B62A0">
            <w:pPr>
              <w:pStyle w:val="NormalWeb"/>
              <w:spacing w:before="0" w:beforeAutospacing="0" w:after="0" w:afterAutospacing="0"/>
              <w:rPr>
                <w:sz w:val="26"/>
                <w:szCs w:val="26"/>
              </w:rPr>
            </w:pPr>
            <w:r w:rsidRPr="00D037E5">
              <w:rPr>
                <w:sz w:val="26"/>
                <w:szCs w:val="26"/>
              </w:rPr>
              <w:t>Domperidone 10 mg</w:t>
            </w:r>
          </w:p>
        </w:tc>
        <w:tc>
          <w:tcPr>
            <w:tcW w:w="1890" w:type="dxa"/>
            <w:tcMar>
              <w:top w:w="0" w:type="dxa"/>
              <w:left w:w="108" w:type="dxa"/>
              <w:bottom w:w="0" w:type="dxa"/>
              <w:right w:w="108" w:type="dxa"/>
            </w:tcMar>
            <w:hideMark/>
          </w:tcPr>
          <w:p w14:paraId="00DC70CA" w14:textId="77777777" w:rsidR="00AE6F33" w:rsidRPr="00D037E5" w:rsidRDefault="00AE6F33" w:rsidP="006B62A0">
            <w:pPr>
              <w:pStyle w:val="NormalWeb"/>
              <w:spacing w:before="0" w:beforeAutospacing="0" w:after="0" w:afterAutospacing="0"/>
              <w:rPr>
                <w:sz w:val="26"/>
                <w:szCs w:val="26"/>
              </w:rPr>
            </w:pPr>
            <w:r w:rsidRPr="00D037E5">
              <w:rPr>
                <w:sz w:val="26"/>
                <w:szCs w:val="26"/>
              </w:rPr>
              <w:t>Motilium-M</w:t>
            </w:r>
          </w:p>
        </w:tc>
        <w:tc>
          <w:tcPr>
            <w:tcW w:w="1350" w:type="dxa"/>
            <w:tcMar>
              <w:top w:w="0" w:type="dxa"/>
              <w:left w:w="108" w:type="dxa"/>
              <w:bottom w:w="0" w:type="dxa"/>
              <w:right w:w="108" w:type="dxa"/>
            </w:tcMar>
            <w:hideMark/>
          </w:tcPr>
          <w:p w14:paraId="23DFB93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8D07567"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440" w:type="dxa"/>
          </w:tcPr>
          <w:p w14:paraId="5034C546" w14:textId="77777777" w:rsidR="00AE6F33" w:rsidRPr="00D037E5" w:rsidRDefault="00AE6F33" w:rsidP="006B62A0">
            <w:pPr>
              <w:pStyle w:val="NormalWeb"/>
              <w:spacing w:before="0" w:beforeAutospacing="0" w:after="0" w:afterAutospacing="0"/>
              <w:rPr>
                <w:sz w:val="26"/>
                <w:szCs w:val="26"/>
              </w:rPr>
            </w:pPr>
          </w:p>
        </w:tc>
      </w:tr>
      <w:tr w:rsidR="00AE6F33" w:rsidRPr="00D037E5" w14:paraId="26CAA09F" w14:textId="77777777" w:rsidTr="006B62A0">
        <w:tc>
          <w:tcPr>
            <w:tcW w:w="708" w:type="dxa"/>
            <w:tcMar>
              <w:top w:w="0" w:type="dxa"/>
              <w:left w:w="108" w:type="dxa"/>
              <w:bottom w:w="0" w:type="dxa"/>
              <w:right w:w="108" w:type="dxa"/>
            </w:tcMar>
            <w:hideMark/>
          </w:tcPr>
          <w:p w14:paraId="548F02E6" w14:textId="77777777" w:rsidR="00AE6F33" w:rsidRPr="00D037E5" w:rsidRDefault="00AE6F33" w:rsidP="006B62A0">
            <w:pPr>
              <w:pStyle w:val="NormalWeb"/>
              <w:spacing w:before="0" w:beforeAutospacing="0" w:after="0" w:afterAutospacing="0"/>
              <w:rPr>
                <w:sz w:val="26"/>
                <w:szCs w:val="26"/>
              </w:rPr>
            </w:pPr>
            <w:r w:rsidRPr="00D037E5">
              <w:rPr>
                <w:sz w:val="26"/>
                <w:szCs w:val="26"/>
              </w:rPr>
              <w:t>42</w:t>
            </w:r>
          </w:p>
        </w:tc>
        <w:tc>
          <w:tcPr>
            <w:tcW w:w="2797" w:type="dxa"/>
            <w:tcMar>
              <w:top w:w="0" w:type="dxa"/>
              <w:left w:w="108" w:type="dxa"/>
              <w:bottom w:w="0" w:type="dxa"/>
              <w:right w:w="108" w:type="dxa"/>
            </w:tcMar>
            <w:hideMark/>
          </w:tcPr>
          <w:p w14:paraId="0D6F1E5B" w14:textId="77777777" w:rsidR="00AE6F33" w:rsidRPr="00D037E5" w:rsidRDefault="00AE6F33" w:rsidP="006B62A0">
            <w:pPr>
              <w:pStyle w:val="NormalWeb"/>
              <w:spacing w:before="0" w:beforeAutospacing="0" w:after="0" w:afterAutospacing="0"/>
              <w:rPr>
                <w:sz w:val="26"/>
                <w:szCs w:val="26"/>
              </w:rPr>
            </w:pPr>
            <w:r w:rsidRPr="00D037E5">
              <w:rPr>
                <w:sz w:val="26"/>
                <w:szCs w:val="26"/>
              </w:rPr>
              <w:t>Metoclopramid chlorhydrate 10mg/2ml</w:t>
            </w:r>
          </w:p>
        </w:tc>
        <w:tc>
          <w:tcPr>
            <w:tcW w:w="1890" w:type="dxa"/>
            <w:tcMar>
              <w:top w:w="0" w:type="dxa"/>
              <w:left w:w="108" w:type="dxa"/>
              <w:bottom w:w="0" w:type="dxa"/>
              <w:right w:w="108" w:type="dxa"/>
            </w:tcMar>
            <w:hideMark/>
          </w:tcPr>
          <w:p w14:paraId="7AEC32A4" w14:textId="77777777" w:rsidR="00AE6F33" w:rsidRPr="00D037E5" w:rsidRDefault="00AE6F33" w:rsidP="006B62A0">
            <w:pPr>
              <w:pStyle w:val="NormalWeb"/>
              <w:spacing w:before="0" w:beforeAutospacing="0" w:after="0" w:afterAutospacing="0"/>
              <w:rPr>
                <w:sz w:val="26"/>
                <w:szCs w:val="26"/>
              </w:rPr>
            </w:pPr>
            <w:r w:rsidRPr="00D037E5">
              <w:rPr>
                <w:sz w:val="26"/>
                <w:szCs w:val="26"/>
              </w:rPr>
              <w:t>Primperan</w:t>
            </w:r>
          </w:p>
        </w:tc>
        <w:tc>
          <w:tcPr>
            <w:tcW w:w="1350" w:type="dxa"/>
            <w:tcMar>
              <w:top w:w="0" w:type="dxa"/>
              <w:left w:w="108" w:type="dxa"/>
              <w:bottom w:w="0" w:type="dxa"/>
              <w:right w:w="108" w:type="dxa"/>
            </w:tcMar>
            <w:hideMark/>
          </w:tcPr>
          <w:p w14:paraId="525FB683"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3CE9A006"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69ACD740" w14:textId="77777777" w:rsidR="00AE6F33" w:rsidRPr="00D037E5" w:rsidRDefault="00AE6F33" w:rsidP="006B62A0">
            <w:pPr>
              <w:pStyle w:val="NormalWeb"/>
              <w:spacing w:before="0" w:beforeAutospacing="0" w:after="0" w:afterAutospacing="0"/>
              <w:rPr>
                <w:sz w:val="26"/>
                <w:szCs w:val="26"/>
              </w:rPr>
            </w:pPr>
          </w:p>
        </w:tc>
      </w:tr>
      <w:tr w:rsidR="00AE6F33" w:rsidRPr="00D037E5" w14:paraId="1B0FD93A" w14:textId="77777777" w:rsidTr="006B62A0">
        <w:tc>
          <w:tcPr>
            <w:tcW w:w="708" w:type="dxa"/>
            <w:tcMar>
              <w:top w:w="0" w:type="dxa"/>
              <w:left w:w="108" w:type="dxa"/>
              <w:bottom w:w="0" w:type="dxa"/>
              <w:right w:w="108" w:type="dxa"/>
            </w:tcMar>
            <w:hideMark/>
          </w:tcPr>
          <w:p w14:paraId="4680BC98" w14:textId="77777777" w:rsidR="00AE6F33" w:rsidRPr="00D037E5" w:rsidRDefault="00AE6F33" w:rsidP="006B62A0">
            <w:pPr>
              <w:pStyle w:val="NormalWeb"/>
              <w:spacing w:before="0" w:beforeAutospacing="0" w:after="0" w:afterAutospacing="0"/>
              <w:rPr>
                <w:sz w:val="26"/>
                <w:szCs w:val="26"/>
              </w:rPr>
            </w:pPr>
            <w:r w:rsidRPr="00D037E5">
              <w:rPr>
                <w:sz w:val="26"/>
                <w:szCs w:val="26"/>
              </w:rPr>
              <w:t>43</w:t>
            </w:r>
          </w:p>
        </w:tc>
        <w:tc>
          <w:tcPr>
            <w:tcW w:w="2797" w:type="dxa"/>
            <w:tcMar>
              <w:top w:w="0" w:type="dxa"/>
              <w:left w:w="108" w:type="dxa"/>
              <w:bottom w:w="0" w:type="dxa"/>
              <w:right w:w="108" w:type="dxa"/>
            </w:tcMar>
            <w:hideMark/>
          </w:tcPr>
          <w:p w14:paraId="53CFDBF9" w14:textId="77777777" w:rsidR="00AE6F33" w:rsidRPr="00D037E5" w:rsidRDefault="00AE6F33" w:rsidP="006B62A0">
            <w:pPr>
              <w:pStyle w:val="NormalWeb"/>
              <w:spacing w:before="0" w:beforeAutospacing="0" w:after="0" w:afterAutospacing="0"/>
              <w:rPr>
                <w:sz w:val="26"/>
                <w:szCs w:val="26"/>
              </w:rPr>
            </w:pPr>
            <w:r w:rsidRPr="00D037E5">
              <w:rPr>
                <w:sz w:val="26"/>
                <w:szCs w:val="26"/>
              </w:rPr>
              <w:t>Metoclopramid chlorhydrate 10mg</w:t>
            </w:r>
          </w:p>
        </w:tc>
        <w:tc>
          <w:tcPr>
            <w:tcW w:w="1890" w:type="dxa"/>
            <w:tcMar>
              <w:top w:w="0" w:type="dxa"/>
              <w:left w:w="108" w:type="dxa"/>
              <w:bottom w:w="0" w:type="dxa"/>
              <w:right w:w="108" w:type="dxa"/>
            </w:tcMar>
            <w:hideMark/>
          </w:tcPr>
          <w:p w14:paraId="6836C79B" w14:textId="77777777" w:rsidR="00AE6F33" w:rsidRPr="00D037E5" w:rsidRDefault="00AE6F33" w:rsidP="006B62A0">
            <w:pPr>
              <w:pStyle w:val="NormalWeb"/>
              <w:spacing w:before="0" w:beforeAutospacing="0" w:after="0" w:afterAutospacing="0"/>
              <w:rPr>
                <w:sz w:val="26"/>
                <w:szCs w:val="26"/>
              </w:rPr>
            </w:pPr>
            <w:r w:rsidRPr="00D037E5">
              <w:rPr>
                <w:sz w:val="26"/>
                <w:szCs w:val="26"/>
              </w:rPr>
              <w:t>Primperan</w:t>
            </w:r>
          </w:p>
        </w:tc>
        <w:tc>
          <w:tcPr>
            <w:tcW w:w="1350" w:type="dxa"/>
            <w:tcMar>
              <w:top w:w="0" w:type="dxa"/>
              <w:left w:w="108" w:type="dxa"/>
              <w:bottom w:w="0" w:type="dxa"/>
              <w:right w:w="108" w:type="dxa"/>
            </w:tcMar>
            <w:hideMark/>
          </w:tcPr>
          <w:p w14:paraId="18947195"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11D626AA"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5F9610D0" w14:textId="77777777" w:rsidR="00AE6F33" w:rsidRPr="00D037E5" w:rsidRDefault="00AE6F33" w:rsidP="006B62A0">
            <w:pPr>
              <w:pStyle w:val="NormalWeb"/>
              <w:spacing w:before="0" w:beforeAutospacing="0" w:after="0" w:afterAutospacing="0"/>
              <w:rPr>
                <w:sz w:val="26"/>
                <w:szCs w:val="26"/>
              </w:rPr>
            </w:pPr>
          </w:p>
        </w:tc>
      </w:tr>
      <w:tr w:rsidR="00AE6F33" w:rsidRPr="00D037E5" w14:paraId="1F08FAE1" w14:textId="77777777" w:rsidTr="006B62A0">
        <w:tc>
          <w:tcPr>
            <w:tcW w:w="708" w:type="dxa"/>
            <w:tcMar>
              <w:top w:w="0" w:type="dxa"/>
              <w:left w:w="108" w:type="dxa"/>
              <w:bottom w:w="0" w:type="dxa"/>
              <w:right w:w="108" w:type="dxa"/>
            </w:tcMar>
            <w:hideMark/>
          </w:tcPr>
          <w:p w14:paraId="4A0D3B7E" w14:textId="77777777" w:rsidR="00AE6F33" w:rsidRPr="00D037E5" w:rsidRDefault="00AE6F33" w:rsidP="006B62A0">
            <w:pPr>
              <w:pStyle w:val="NormalWeb"/>
              <w:spacing w:before="0" w:beforeAutospacing="0" w:after="0" w:afterAutospacing="0"/>
              <w:rPr>
                <w:sz w:val="26"/>
                <w:szCs w:val="26"/>
              </w:rPr>
            </w:pPr>
            <w:r w:rsidRPr="00D037E5">
              <w:rPr>
                <w:sz w:val="26"/>
                <w:szCs w:val="26"/>
              </w:rPr>
              <w:t>44</w:t>
            </w:r>
          </w:p>
        </w:tc>
        <w:tc>
          <w:tcPr>
            <w:tcW w:w="2797" w:type="dxa"/>
            <w:tcMar>
              <w:top w:w="0" w:type="dxa"/>
              <w:left w:w="108" w:type="dxa"/>
              <w:bottom w:w="0" w:type="dxa"/>
              <w:right w:w="108" w:type="dxa"/>
            </w:tcMar>
            <w:hideMark/>
          </w:tcPr>
          <w:p w14:paraId="78B03E2A" w14:textId="77777777" w:rsidR="00AE6F33" w:rsidRPr="00D037E5" w:rsidRDefault="00AE6F33" w:rsidP="006B62A0">
            <w:pPr>
              <w:pStyle w:val="NormalWeb"/>
              <w:spacing w:before="0" w:beforeAutospacing="0" w:after="0" w:afterAutospacing="0"/>
              <w:rPr>
                <w:sz w:val="26"/>
                <w:szCs w:val="26"/>
              </w:rPr>
            </w:pPr>
            <w:r w:rsidRPr="00D037E5">
              <w:rPr>
                <w:sz w:val="26"/>
                <w:szCs w:val="26"/>
              </w:rPr>
              <w:t>Hyoscine-N-butylbromid</w:t>
            </w:r>
          </w:p>
        </w:tc>
        <w:tc>
          <w:tcPr>
            <w:tcW w:w="1890" w:type="dxa"/>
            <w:tcMar>
              <w:top w:w="0" w:type="dxa"/>
              <w:left w:w="108" w:type="dxa"/>
              <w:bottom w:w="0" w:type="dxa"/>
              <w:right w:w="108" w:type="dxa"/>
            </w:tcMar>
            <w:hideMark/>
          </w:tcPr>
          <w:p w14:paraId="1C4DD8F5" w14:textId="77777777" w:rsidR="00AE6F33" w:rsidRPr="00D037E5" w:rsidRDefault="00AE6F33" w:rsidP="006B62A0">
            <w:pPr>
              <w:pStyle w:val="NormalWeb"/>
              <w:spacing w:before="0" w:beforeAutospacing="0" w:after="0" w:afterAutospacing="0"/>
              <w:rPr>
                <w:sz w:val="26"/>
                <w:szCs w:val="26"/>
              </w:rPr>
            </w:pPr>
            <w:r w:rsidRPr="00D037E5">
              <w:rPr>
                <w:sz w:val="26"/>
                <w:szCs w:val="26"/>
              </w:rPr>
              <w:t>Buscopan</w:t>
            </w:r>
          </w:p>
        </w:tc>
        <w:tc>
          <w:tcPr>
            <w:tcW w:w="1350" w:type="dxa"/>
            <w:tcMar>
              <w:top w:w="0" w:type="dxa"/>
              <w:left w:w="108" w:type="dxa"/>
              <w:bottom w:w="0" w:type="dxa"/>
              <w:right w:w="108" w:type="dxa"/>
            </w:tcMar>
            <w:hideMark/>
          </w:tcPr>
          <w:p w14:paraId="7188E0A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B205D76"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13AE413A" w14:textId="77777777" w:rsidR="00AE6F33" w:rsidRPr="00D037E5" w:rsidRDefault="00AE6F33" w:rsidP="006B62A0">
            <w:pPr>
              <w:pStyle w:val="NormalWeb"/>
              <w:spacing w:before="0" w:beforeAutospacing="0" w:after="0" w:afterAutospacing="0"/>
              <w:rPr>
                <w:sz w:val="26"/>
                <w:szCs w:val="26"/>
              </w:rPr>
            </w:pPr>
          </w:p>
        </w:tc>
      </w:tr>
      <w:tr w:rsidR="00AE6F33" w:rsidRPr="00D037E5" w14:paraId="46B463BC" w14:textId="77777777" w:rsidTr="006B62A0">
        <w:tc>
          <w:tcPr>
            <w:tcW w:w="708" w:type="dxa"/>
            <w:tcMar>
              <w:top w:w="0" w:type="dxa"/>
              <w:left w:w="108" w:type="dxa"/>
              <w:bottom w:w="0" w:type="dxa"/>
              <w:right w:w="108" w:type="dxa"/>
            </w:tcMar>
            <w:hideMark/>
          </w:tcPr>
          <w:p w14:paraId="368D550B" w14:textId="77777777" w:rsidR="00AE6F33" w:rsidRPr="00D037E5" w:rsidRDefault="00AE6F33" w:rsidP="006B62A0">
            <w:pPr>
              <w:pStyle w:val="NormalWeb"/>
              <w:spacing w:before="0" w:beforeAutospacing="0" w:after="0" w:afterAutospacing="0"/>
              <w:rPr>
                <w:sz w:val="26"/>
                <w:szCs w:val="26"/>
              </w:rPr>
            </w:pPr>
            <w:r w:rsidRPr="00D037E5">
              <w:rPr>
                <w:sz w:val="26"/>
                <w:szCs w:val="26"/>
              </w:rPr>
              <w:t>45</w:t>
            </w:r>
          </w:p>
        </w:tc>
        <w:tc>
          <w:tcPr>
            <w:tcW w:w="2797" w:type="dxa"/>
            <w:tcMar>
              <w:top w:w="0" w:type="dxa"/>
              <w:left w:w="108" w:type="dxa"/>
              <w:bottom w:w="0" w:type="dxa"/>
              <w:right w:w="108" w:type="dxa"/>
            </w:tcMar>
            <w:hideMark/>
          </w:tcPr>
          <w:p w14:paraId="67044F86" w14:textId="77777777" w:rsidR="00AE6F33" w:rsidRPr="00D037E5" w:rsidRDefault="00AE6F33" w:rsidP="006B62A0">
            <w:pPr>
              <w:pStyle w:val="NormalWeb"/>
              <w:spacing w:before="0" w:beforeAutospacing="0" w:after="0" w:afterAutospacing="0"/>
              <w:rPr>
                <w:sz w:val="26"/>
                <w:szCs w:val="26"/>
              </w:rPr>
            </w:pPr>
            <w:r w:rsidRPr="00D037E5">
              <w:rPr>
                <w:sz w:val="26"/>
                <w:szCs w:val="26"/>
              </w:rPr>
              <w:t>Hyoscine-N-butylbromid 10mg</w:t>
            </w:r>
          </w:p>
        </w:tc>
        <w:tc>
          <w:tcPr>
            <w:tcW w:w="1890" w:type="dxa"/>
            <w:tcMar>
              <w:top w:w="0" w:type="dxa"/>
              <w:left w:w="108" w:type="dxa"/>
              <w:bottom w:w="0" w:type="dxa"/>
              <w:right w:w="108" w:type="dxa"/>
            </w:tcMar>
            <w:hideMark/>
          </w:tcPr>
          <w:p w14:paraId="2B6BC14A" w14:textId="77777777" w:rsidR="00AE6F33" w:rsidRPr="00D037E5" w:rsidRDefault="00AE6F33" w:rsidP="006B62A0">
            <w:pPr>
              <w:pStyle w:val="NormalWeb"/>
              <w:spacing w:before="0" w:beforeAutospacing="0" w:after="0" w:afterAutospacing="0"/>
              <w:rPr>
                <w:sz w:val="26"/>
                <w:szCs w:val="26"/>
              </w:rPr>
            </w:pPr>
            <w:r w:rsidRPr="00D037E5">
              <w:rPr>
                <w:sz w:val="26"/>
                <w:szCs w:val="26"/>
              </w:rPr>
              <w:t>Buscopan</w:t>
            </w:r>
          </w:p>
        </w:tc>
        <w:tc>
          <w:tcPr>
            <w:tcW w:w="1350" w:type="dxa"/>
            <w:tcMar>
              <w:top w:w="0" w:type="dxa"/>
              <w:left w:w="108" w:type="dxa"/>
              <w:bottom w:w="0" w:type="dxa"/>
              <w:right w:w="108" w:type="dxa"/>
            </w:tcMar>
            <w:hideMark/>
          </w:tcPr>
          <w:p w14:paraId="5FE30627" w14:textId="77777777" w:rsidR="00AE6F33" w:rsidRPr="00D037E5" w:rsidRDefault="00AE6F33" w:rsidP="006B62A0">
            <w:pPr>
              <w:pStyle w:val="NormalWeb"/>
              <w:spacing w:before="0" w:beforeAutospacing="0" w:after="0" w:afterAutospacing="0"/>
              <w:rPr>
                <w:sz w:val="26"/>
                <w:szCs w:val="26"/>
              </w:rPr>
            </w:pPr>
            <w:r w:rsidRPr="00D037E5">
              <w:rPr>
                <w:sz w:val="26"/>
                <w:szCs w:val="26"/>
              </w:rPr>
              <w:t>Ông</w:t>
            </w:r>
          </w:p>
        </w:tc>
        <w:tc>
          <w:tcPr>
            <w:tcW w:w="1440" w:type="dxa"/>
            <w:tcMar>
              <w:top w:w="0" w:type="dxa"/>
              <w:left w:w="108" w:type="dxa"/>
              <w:bottom w:w="0" w:type="dxa"/>
              <w:right w:w="108" w:type="dxa"/>
            </w:tcMar>
            <w:hideMark/>
          </w:tcPr>
          <w:p w14:paraId="236FF0F1"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187B212C" w14:textId="77777777" w:rsidR="00AE6F33" w:rsidRPr="00D037E5" w:rsidRDefault="00AE6F33" w:rsidP="006B62A0">
            <w:pPr>
              <w:pStyle w:val="NormalWeb"/>
              <w:spacing w:before="0" w:beforeAutospacing="0" w:after="0" w:afterAutospacing="0"/>
              <w:rPr>
                <w:sz w:val="26"/>
                <w:szCs w:val="26"/>
              </w:rPr>
            </w:pPr>
          </w:p>
        </w:tc>
      </w:tr>
      <w:tr w:rsidR="00AE6F33" w:rsidRPr="00D037E5" w14:paraId="27D2E165" w14:textId="77777777" w:rsidTr="006B62A0">
        <w:tc>
          <w:tcPr>
            <w:tcW w:w="708" w:type="dxa"/>
            <w:tcMar>
              <w:top w:w="0" w:type="dxa"/>
              <w:left w:w="108" w:type="dxa"/>
              <w:bottom w:w="0" w:type="dxa"/>
              <w:right w:w="108" w:type="dxa"/>
            </w:tcMar>
            <w:hideMark/>
          </w:tcPr>
          <w:p w14:paraId="1162F978" w14:textId="77777777" w:rsidR="00AE6F33" w:rsidRPr="00D037E5" w:rsidRDefault="00AE6F33" w:rsidP="006B62A0">
            <w:pPr>
              <w:pStyle w:val="NormalWeb"/>
              <w:spacing w:before="0" w:beforeAutospacing="0" w:after="0" w:afterAutospacing="0"/>
              <w:rPr>
                <w:sz w:val="26"/>
                <w:szCs w:val="26"/>
              </w:rPr>
            </w:pPr>
            <w:r w:rsidRPr="00D037E5">
              <w:rPr>
                <w:sz w:val="26"/>
                <w:szCs w:val="26"/>
              </w:rPr>
              <w:t>46</w:t>
            </w:r>
          </w:p>
        </w:tc>
        <w:tc>
          <w:tcPr>
            <w:tcW w:w="2797" w:type="dxa"/>
            <w:tcMar>
              <w:top w:w="0" w:type="dxa"/>
              <w:left w:w="108" w:type="dxa"/>
              <w:bottom w:w="0" w:type="dxa"/>
              <w:right w:w="108" w:type="dxa"/>
            </w:tcMar>
            <w:hideMark/>
          </w:tcPr>
          <w:p w14:paraId="1D091FBA" w14:textId="77777777" w:rsidR="00AE6F33" w:rsidRPr="00D037E5" w:rsidRDefault="00AE6F33" w:rsidP="006B62A0">
            <w:pPr>
              <w:pStyle w:val="NormalWeb"/>
              <w:spacing w:before="0" w:beforeAutospacing="0" w:after="0" w:afterAutospacing="0"/>
              <w:rPr>
                <w:sz w:val="26"/>
                <w:szCs w:val="26"/>
              </w:rPr>
            </w:pPr>
            <w:r w:rsidRPr="00D037E5">
              <w:rPr>
                <w:sz w:val="26"/>
                <w:szCs w:val="26"/>
              </w:rPr>
              <w:t>Diosmectite 3g</w:t>
            </w:r>
          </w:p>
        </w:tc>
        <w:tc>
          <w:tcPr>
            <w:tcW w:w="1890" w:type="dxa"/>
            <w:tcMar>
              <w:top w:w="0" w:type="dxa"/>
              <w:left w:w="108" w:type="dxa"/>
              <w:bottom w:w="0" w:type="dxa"/>
              <w:right w:w="108" w:type="dxa"/>
            </w:tcMar>
            <w:hideMark/>
          </w:tcPr>
          <w:p w14:paraId="0212DFB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291D2B5A"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40" w:type="dxa"/>
            <w:tcMar>
              <w:top w:w="0" w:type="dxa"/>
              <w:left w:w="108" w:type="dxa"/>
              <w:bottom w:w="0" w:type="dxa"/>
              <w:right w:w="108" w:type="dxa"/>
            </w:tcMar>
            <w:hideMark/>
          </w:tcPr>
          <w:p w14:paraId="5F14D431"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440" w:type="dxa"/>
          </w:tcPr>
          <w:p w14:paraId="3D1D4AFF" w14:textId="77777777" w:rsidR="00AE6F33" w:rsidRPr="00D037E5" w:rsidRDefault="00AE6F33" w:rsidP="006B62A0">
            <w:pPr>
              <w:pStyle w:val="NormalWeb"/>
              <w:spacing w:before="0" w:beforeAutospacing="0" w:after="0" w:afterAutospacing="0"/>
              <w:rPr>
                <w:sz w:val="26"/>
                <w:szCs w:val="26"/>
              </w:rPr>
            </w:pPr>
          </w:p>
        </w:tc>
      </w:tr>
      <w:tr w:rsidR="00AE6F33" w:rsidRPr="00D037E5" w14:paraId="241BB506" w14:textId="77777777" w:rsidTr="006B62A0">
        <w:tc>
          <w:tcPr>
            <w:tcW w:w="708" w:type="dxa"/>
            <w:tcMar>
              <w:top w:w="0" w:type="dxa"/>
              <w:left w:w="108" w:type="dxa"/>
              <w:bottom w:w="0" w:type="dxa"/>
              <w:right w:w="108" w:type="dxa"/>
            </w:tcMar>
            <w:hideMark/>
          </w:tcPr>
          <w:p w14:paraId="601DA17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w:t>
            </w:r>
          </w:p>
        </w:tc>
        <w:tc>
          <w:tcPr>
            <w:tcW w:w="2797" w:type="dxa"/>
            <w:tcMar>
              <w:top w:w="0" w:type="dxa"/>
              <w:left w:w="108" w:type="dxa"/>
              <w:bottom w:w="0" w:type="dxa"/>
              <w:right w:w="108" w:type="dxa"/>
            </w:tcMar>
            <w:hideMark/>
          </w:tcPr>
          <w:p w14:paraId="6BC8B19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chống dị ứng, ngộ độc</w:t>
            </w:r>
          </w:p>
        </w:tc>
        <w:tc>
          <w:tcPr>
            <w:tcW w:w="1890" w:type="dxa"/>
            <w:tcMar>
              <w:top w:w="0" w:type="dxa"/>
              <w:left w:w="108" w:type="dxa"/>
              <w:bottom w:w="0" w:type="dxa"/>
              <w:right w:w="108" w:type="dxa"/>
            </w:tcMar>
            <w:hideMark/>
          </w:tcPr>
          <w:p w14:paraId="0D51D9C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181B8A2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7390714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0756B2F2"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F0D4076" w14:textId="77777777" w:rsidTr="006B62A0">
        <w:tc>
          <w:tcPr>
            <w:tcW w:w="708" w:type="dxa"/>
            <w:tcMar>
              <w:top w:w="0" w:type="dxa"/>
              <w:left w:w="108" w:type="dxa"/>
              <w:bottom w:w="0" w:type="dxa"/>
              <w:right w:w="108" w:type="dxa"/>
            </w:tcMar>
            <w:hideMark/>
          </w:tcPr>
          <w:p w14:paraId="55FC691E" w14:textId="77777777" w:rsidR="00AE6F33" w:rsidRPr="00D037E5" w:rsidRDefault="00AE6F33" w:rsidP="006B62A0">
            <w:pPr>
              <w:pStyle w:val="NormalWeb"/>
              <w:spacing w:before="0" w:beforeAutospacing="0" w:after="0" w:afterAutospacing="0"/>
              <w:rPr>
                <w:sz w:val="26"/>
                <w:szCs w:val="26"/>
              </w:rPr>
            </w:pPr>
            <w:r w:rsidRPr="00D037E5">
              <w:rPr>
                <w:sz w:val="26"/>
                <w:szCs w:val="26"/>
              </w:rPr>
              <w:t>47</w:t>
            </w:r>
          </w:p>
        </w:tc>
        <w:tc>
          <w:tcPr>
            <w:tcW w:w="2797" w:type="dxa"/>
            <w:tcMar>
              <w:top w:w="0" w:type="dxa"/>
              <w:left w:w="108" w:type="dxa"/>
              <w:bottom w:w="0" w:type="dxa"/>
              <w:right w:w="108" w:type="dxa"/>
            </w:tcMar>
            <w:hideMark/>
          </w:tcPr>
          <w:p w14:paraId="4F5977BE" w14:textId="77777777" w:rsidR="00AE6F33" w:rsidRPr="00D037E5" w:rsidRDefault="00AE6F33" w:rsidP="006B62A0">
            <w:pPr>
              <w:pStyle w:val="NormalWeb"/>
              <w:spacing w:before="0" w:beforeAutospacing="0" w:after="0" w:afterAutospacing="0"/>
              <w:rPr>
                <w:sz w:val="26"/>
                <w:szCs w:val="26"/>
              </w:rPr>
            </w:pPr>
            <w:r w:rsidRPr="00D037E5">
              <w:rPr>
                <w:sz w:val="26"/>
                <w:szCs w:val="26"/>
              </w:rPr>
              <w:t>Fexofenadin 60 mg</w:t>
            </w:r>
          </w:p>
        </w:tc>
        <w:tc>
          <w:tcPr>
            <w:tcW w:w="1890" w:type="dxa"/>
            <w:tcMar>
              <w:top w:w="0" w:type="dxa"/>
              <w:left w:w="108" w:type="dxa"/>
              <w:bottom w:w="0" w:type="dxa"/>
              <w:right w:w="108" w:type="dxa"/>
            </w:tcMar>
            <w:hideMark/>
          </w:tcPr>
          <w:p w14:paraId="365397AE" w14:textId="77777777" w:rsidR="00AE6F33" w:rsidRPr="00D037E5" w:rsidRDefault="00AE6F33" w:rsidP="006B62A0">
            <w:pPr>
              <w:pStyle w:val="NormalWeb"/>
              <w:spacing w:before="0" w:beforeAutospacing="0" w:after="0" w:afterAutospacing="0"/>
              <w:rPr>
                <w:sz w:val="26"/>
                <w:szCs w:val="26"/>
              </w:rPr>
            </w:pPr>
            <w:r w:rsidRPr="00D037E5">
              <w:rPr>
                <w:sz w:val="26"/>
                <w:szCs w:val="26"/>
              </w:rPr>
              <w:t>Telfast 6 0 mg</w:t>
            </w:r>
          </w:p>
        </w:tc>
        <w:tc>
          <w:tcPr>
            <w:tcW w:w="1350" w:type="dxa"/>
            <w:tcMar>
              <w:top w:w="0" w:type="dxa"/>
              <w:left w:w="108" w:type="dxa"/>
              <w:bottom w:w="0" w:type="dxa"/>
              <w:right w:w="108" w:type="dxa"/>
            </w:tcMar>
            <w:hideMark/>
          </w:tcPr>
          <w:p w14:paraId="3FEEB80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4164812" w14:textId="77777777" w:rsidR="00AE6F33" w:rsidRPr="00D037E5" w:rsidRDefault="00AE6F33" w:rsidP="006B62A0">
            <w:pPr>
              <w:pStyle w:val="NormalWeb"/>
              <w:spacing w:before="0" w:beforeAutospacing="0" w:after="0" w:afterAutospacing="0"/>
              <w:rPr>
                <w:sz w:val="26"/>
                <w:szCs w:val="26"/>
              </w:rPr>
            </w:pPr>
            <w:r w:rsidRPr="00D037E5">
              <w:rPr>
                <w:sz w:val="26"/>
                <w:szCs w:val="26"/>
              </w:rPr>
              <w:t>20-30</w:t>
            </w:r>
          </w:p>
        </w:tc>
        <w:tc>
          <w:tcPr>
            <w:tcW w:w="1440" w:type="dxa"/>
          </w:tcPr>
          <w:p w14:paraId="25D7B37B" w14:textId="77777777" w:rsidR="00AE6F33" w:rsidRPr="00D037E5" w:rsidRDefault="00AE6F33" w:rsidP="006B62A0">
            <w:pPr>
              <w:pStyle w:val="NormalWeb"/>
              <w:spacing w:before="0" w:beforeAutospacing="0" w:after="0" w:afterAutospacing="0"/>
              <w:rPr>
                <w:sz w:val="26"/>
                <w:szCs w:val="26"/>
              </w:rPr>
            </w:pPr>
          </w:p>
        </w:tc>
      </w:tr>
      <w:tr w:rsidR="00AE6F33" w:rsidRPr="00D037E5" w14:paraId="0B4347DC" w14:textId="77777777" w:rsidTr="006B62A0">
        <w:tc>
          <w:tcPr>
            <w:tcW w:w="708" w:type="dxa"/>
            <w:tcMar>
              <w:top w:w="0" w:type="dxa"/>
              <w:left w:w="108" w:type="dxa"/>
              <w:bottom w:w="0" w:type="dxa"/>
              <w:right w:w="108" w:type="dxa"/>
            </w:tcMar>
            <w:hideMark/>
          </w:tcPr>
          <w:p w14:paraId="1A6ED359" w14:textId="77777777" w:rsidR="00AE6F33" w:rsidRPr="00D037E5" w:rsidRDefault="00AE6F33" w:rsidP="006B62A0">
            <w:pPr>
              <w:pStyle w:val="NormalWeb"/>
              <w:spacing w:before="0" w:beforeAutospacing="0" w:after="0" w:afterAutospacing="0"/>
              <w:rPr>
                <w:sz w:val="26"/>
                <w:szCs w:val="26"/>
              </w:rPr>
            </w:pPr>
            <w:r w:rsidRPr="00D037E5">
              <w:rPr>
                <w:sz w:val="26"/>
                <w:szCs w:val="26"/>
              </w:rPr>
              <w:t>48</w:t>
            </w:r>
          </w:p>
        </w:tc>
        <w:tc>
          <w:tcPr>
            <w:tcW w:w="2797" w:type="dxa"/>
            <w:tcMar>
              <w:top w:w="0" w:type="dxa"/>
              <w:left w:w="108" w:type="dxa"/>
              <w:bottom w:w="0" w:type="dxa"/>
              <w:right w:w="108" w:type="dxa"/>
            </w:tcMar>
            <w:hideMark/>
          </w:tcPr>
          <w:p w14:paraId="28AEC710" w14:textId="77777777" w:rsidR="00AE6F33" w:rsidRPr="00D037E5" w:rsidRDefault="00AE6F33" w:rsidP="006B62A0">
            <w:pPr>
              <w:pStyle w:val="NormalWeb"/>
              <w:spacing w:before="0" w:beforeAutospacing="0" w:after="0" w:afterAutospacing="0"/>
              <w:rPr>
                <w:sz w:val="26"/>
                <w:szCs w:val="26"/>
              </w:rPr>
            </w:pPr>
            <w:r w:rsidRPr="00D037E5">
              <w:rPr>
                <w:sz w:val="26"/>
                <w:szCs w:val="26"/>
              </w:rPr>
              <w:t>Methylprednisolon 16mg</w:t>
            </w:r>
          </w:p>
        </w:tc>
        <w:tc>
          <w:tcPr>
            <w:tcW w:w="1890" w:type="dxa"/>
            <w:tcMar>
              <w:top w:w="0" w:type="dxa"/>
              <w:left w:w="108" w:type="dxa"/>
              <w:bottom w:w="0" w:type="dxa"/>
              <w:right w:w="108" w:type="dxa"/>
            </w:tcMar>
            <w:hideMark/>
          </w:tcPr>
          <w:p w14:paraId="54178076"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24A80BE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DDE73DD"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3A0FCD49" w14:textId="77777777" w:rsidR="00AE6F33" w:rsidRPr="00D037E5" w:rsidRDefault="00AE6F33" w:rsidP="006B62A0">
            <w:pPr>
              <w:pStyle w:val="NormalWeb"/>
              <w:spacing w:before="0" w:beforeAutospacing="0" w:after="0" w:afterAutospacing="0"/>
              <w:rPr>
                <w:sz w:val="26"/>
                <w:szCs w:val="26"/>
              </w:rPr>
            </w:pPr>
          </w:p>
        </w:tc>
      </w:tr>
      <w:tr w:rsidR="00AE6F33" w:rsidRPr="00D037E5" w14:paraId="09EA9F58" w14:textId="77777777" w:rsidTr="006B62A0">
        <w:tc>
          <w:tcPr>
            <w:tcW w:w="708" w:type="dxa"/>
            <w:tcMar>
              <w:top w:w="0" w:type="dxa"/>
              <w:left w:w="108" w:type="dxa"/>
              <w:bottom w:w="0" w:type="dxa"/>
              <w:right w:w="108" w:type="dxa"/>
            </w:tcMar>
            <w:hideMark/>
          </w:tcPr>
          <w:p w14:paraId="2F286A56" w14:textId="77777777" w:rsidR="00AE6F33" w:rsidRPr="00D037E5" w:rsidRDefault="00AE6F33" w:rsidP="006B62A0">
            <w:pPr>
              <w:pStyle w:val="NormalWeb"/>
              <w:spacing w:before="0" w:beforeAutospacing="0" w:after="0" w:afterAutospacing="0"/>
              <w:rPr>
                <w:sz w:val="26"/>
                <w:szCs w:val="26"/>
              </w:rPr>
            </w:pPr>
            <w:r w:rsidRPr="00D037E5">
              <w:rPr>
                <w:sz w:val="26"/>
                <w:szCs w:val="26"/>
              </w:rPr>
              <w:t>49</w:t>
            </w:r>
          </w:p>
        </w:tc>
        <w:tc>
          <w:tcPr>
            <w:tcW w:w="2797" w:type="dxa"/>
            <w:tcMar>
              <w:top w:w="0" w:type="dxa"/>
              <w:left w:w="108" w:type="dxa"/>
              <w:bottom w:w="0" w:type="dxa"/>
              <w:right w:w="108" w:type="dxa"/>
            </w:tcMar>
            <w:hideMark/>
          </w:tcPr>
          <w:p w14:paraId="3C842D8C" w14:textId="77777777" w:rsidR="00AE6F33" w:rsidRPr="00D037E5" w:rsidRDefault="00AE6F33" w:rsidP="006B62A0">
            <w:pPr>
              <w:pStyle w:val="NormalWeb"/>
              <w:spacing w:before="0" w:beforeAutospacing="0" w:after="0" w:afterAutospacing="0"/>
              <w:rPr>
                <w:sz w:val="26"/>
                <w:szCs w:val="26"/>
              </w:rPr>
            </w:pPr>
            <w:r w:rsidRPr="00D037E5">
              <w:rPr>
                <w:sz w:val="26"/>
                <w:szCs w:val="26"/>
              </w:rPr>
              <w:t>Than hoạt</w:t>
            </w:r>
          </w:p>
        </w:tc>
        <w:tc>
          <w:tcPr>
            <w:tcW w:w="1890" w:type="dxa"/>
            <w:tcMar>
              <w:top w:w="0" w:type="dxa"/>
              <w:left w:w="108" w:type="dxa"/>
              <w:bottom w:w="0" w:type="dxa"/>
              <w:right w:w="108" w:type="dxa"/>
            </w:tcMar>
            <w:hideMark/>
          </w:tcPr>
          <w:p w14:paraId="35D4389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298ACAF3" w14:textId="77777777" w:rsidR="00AE6F33" w:rsidRPr="00D037E5" w:rsidRDefault="00AE6F33" w:rsidP="006B62A0">
            <w:pPr>
              <w:pStyle w:val="NormalWeb"/>
              <w:spacing w:before="0" w:beforeAutospacing="0" w:after="0" w:afterAutospacing="0"/>
              <w:rPr>
                <w:sz w:val="26"/>
                <w:szCs w:val="26"/>
              </w:rPr>
            </w:pPr>
            <w:r w:rsidRPr="00D037E5">
              <w:rPr>
                <w:sz w:val="26"/>
                <w:szCs w:val="26"/>
              </w:rPr>
              <w:t>Gói/Viên</w:t>
            </w:r>
          </w:p>
        </w:tc>
        <w:tc>
          <w:tcPr>
            <w:tcW w:w="1440" w:type="dxa"/>
            <w:tcMar>
              <w:top w:w="0" w:type="dxa"/>
              <w:left w:w="108" w:type="dxa"/>
              <w:bottom w:w="0" w:type="dxa"/>
              <w:right w:w="108" w:type="dxa"/>
            </w:tcMar>
            <w:hideMark/>
          </w:tcPr>
          <w:p w14:paraId="4C988F90" w14:textId="77777777" w:rsidR="00AE6F33" w:rsidRPr="00D037E5" w:rsidRDefault="00AE6F33" w:rsidP="006B62A0">
            <w:pPr>
              <w:pStyle w:val="NormalWeb"/>
              <w:spacing w:before="0" w:beforeAutospacing="0" w:after="0" w:afterAutospacing="0"/>
              <w:rPr>
                <w:sz w:val="26"/>
                <w:szCs w:val="26"/>
              </w:rPr>
            </w:pPr>
            <w:r w:rsidRPr="00D037E5">
              <w:rPr>
                <w:sz w:val="26"/>
                <w:szCs w:val="26"/>
              </w:rPr>
              <w:t>10/100</w:t>
            </w:r>
          </w:p>
        </w:tc>
        <w:tc>
          <w:tcPr>
            <w:tcW w:w="1440" w:type="dxa"/>
          </w:tcPr>
          <w:p w14:paraId="13C86580" w14:textId="77777777" w:rsidR="00AE6F33" w:rsidRPr="00D037E5" w:rsidRDefault="00AE6F33" w:rsidP="006B62A0">
            <w:pPr>
              <w:pStyle w:val="NormalWeb"/>
              <w:spacing w:before="0" w:beforeAutospacing="0" w:after="0" w:afterAutospacing="0"/>
              <w:rPr>
                <w:sz w:val="26"/>
                <w:szCs w:val="26"/>
              </w:rPr>
            </w:pPr>
          </w:p>
        </w:tc>
      </w:tr>
      <w:tr w:rsidR="00AE6F33" w:rsidRPr="00D037E5" w14:paraId="78F0266D" w14:textId="77777777" w:rsidTr="006B62A0">
        <w:tc>
          <w:tcPr>
            <w:tcW w:w="708" w:type="dxa"/>
            <w:tcMar>
              <w:top w:w="0" w:type="dxa"/>
              <w:left w:w="108" w:type="dxa"/>
              <w:bottom w:w="0" w:type="dxa"/>
              <w:right w:w="108" w:type="dxa"/>
            </w:tcMar>
            <w:hideMark/>
          </w:tcPr>
          <w:p w14:paraId="08EF9D28"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2797" w:type="dxa"/>
            <w:tcMar>
              <w:top w:w="0" w:type="dxa"/>
              <w:left w:w="108" w:type="dxa"/>
              <w:bottom w:w="0" w:type="dxa"/>
              <w:right w:w="108" w:type="dxa"/>
            </w:tcMar>
            <w:hideMark/>
          </w:tcPr>
          <w:p w14:paraId="6B6CC51F" w14:textId="77777777" w:rsidR="00AE6F33" w:rsidRPr="00D037E5" w:rsidRDefault="00AE6F33" w:rsidP="006B62A0">
            <w:pPr>
              <w:pStyle w:val="NormalWeb"/>
              <w:spacing w:before="0" w:beforeAutospacing="0" w:after="0" w:afterAutospacing="0"/>
              <w:rPr>
                <w:sz w:val="26"/>
                <w:szCs w:val="26"/>
              </w:rPr>
            </w:pPr>
            <w:r w:rsidRPr="00D037E5">
              <w:rPr>
                <w:sz w:val="26"/>
                <w:szCs w:val="26"/>
              </w:rPr>
              <w:t>Loratadin 10mg</w:t>
            </w:r>
          </w:p>
        </w:tc>
        <w:tc>
          <w:tcPr>
            <w:tcW w:w="1890" w:type="dxa"/>
            <w:tcMar>
              <w:top w:w="0" w:type="dxa"/>
              <w:left w:w="108" w:type="dxa"/>
              <w:bottom w:w="0" w:type="dxa"/>
              <w:right w:w="108" w:type="dxa"/>
            </w:tcMar>
            <w:hideMark/>
          </w:tcPr>
          <w:p w14:paraId="46D31BF0" w14:textId="77777777" w:rsidR="00AE6F33" w:rsidRPr="00D037E5" w:rsidRDefault="00AE6F33" w:rsidP="006B62A0">
            <w:pPr>
              <w:pStyle w:val="NormalWeb"/>
              <w:spacing w:before="0" w:beforeAutospacing="0" w:after="0" w:afterAutospacing="0"/>
              <w:rPr>
                <w:sz w:val="26"/>
                <w:szCs w:val="26"/>
              </w:rPr>
            </w:pPr>
            <w:r w:rsidRPr="00D037E5">
              <w:rPr>
                <w:sz w:val="26"/>
                <w:szCs w:val="26"/>
              </w:rPr>
              <w:t>Claritine 10mg</w:t>
            </w:r>
          </w:p>
        </w:tc>
        <w:tc>
          <w:tcPr>
            <w:tcW w:w="1350" w:type="dxa"/>
            <w:tcMar>
              <w:top w:w="0" w:type="dxa"/>
              <w:left w:w="108" w:type="dxa"/>
              <w:bottom w:w="0" w:type="dxa"/>
              <w:right w:w="108" w:type="dxa"/>
            </w:tcMar>
            <w:hideMark/>
          </w:tcPr>
          <w:p w14:paraId="2BE3B2C3"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94D9DE2"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11AEC60A" w14:textId="77777777" w:rsidR="00AE6F33" w:rsidRPr="00D037E5" w:rsidRDefault="00AE6F33" w:rsidP="006B62A0">
            <w:pPr>
              <w:pStyle w:val="NormalWeb"/>
              <w:spacing w:before="0" w:beforeAutospacing="0" w:after="0" w:afterAutospacing="0"/>
              <w:rPr>
                <w:sz w:val="26"/>
                <w:szCs w:val="26"/>
              </w:rPr>
            </w:pPr>
          </w:p>
        </w:tc>
      </w:tr>
      <w:tr w:rsidR="00AE6F33" w:rsidRPr="00D037E5" w14:paraId="0399C127" w14:textId="77777777" w:rsidTr="006B62A0">
        <w:tc>
          <w:tcPr>
            <w:tcW w:w="708" w:type="dxa"/>
            <w:tcMar>
              <w:top w:w="0" w:type="dxa"/>
              <w:left w:w="108" w:type="dxa"/>
              <w:bottom w:w="0" w:type="dxa"/>
              <w:right w:w="108" w:type="dxa"/>
            </w:tcMar>
            <w:hideMark/>
          </w:tcPr>
          <w:p w14:paraId="2FFF17AA" w14:textId="77777777" w:rsidR="00AE6F33" w:rsidRPr="00D037E5" w:rsidRDefault="00AE6F33" w:rsidP="006B62A0">
            <w:pPr>
              <w:pStyle w:val="NormalWeb"/>
              <w:spacing w:before="0" w:beforeAutospacing="0" w:after="0" w:afterAutospacing="0"/>
              <w:rPr>
                <w:sz w:val="26"/>
                <w:szCs w:val="26"/>
              </w:rPr>
            </w:pPr>
            <w:r w:rsidRPr="00D037E5">
              <w:rPr>
                <w:sz w:val="26"/>
                <w:szCs w:val="26"/>
              </w:rPr>
              <w:t>51</w:t>
            </w:r>
          </w:p>
        </w:tc>
        <w:tc>
          <w:tcPr>
            <w:tcW w:w="2797" w:type="dxa"/>
            <w:tcMar>
              <w:top w:w="0" w:type="dxa"/>
              <w:left w:w="108" w:type="dxa"/>
              <w:bottom w:w="0" w:type="dxa"/>
              <w:right w:w="108" w:type="dxa"/>
            </w:tcMar>
            <w:hideMark/>
          </w:tcPr>
          <w:p w14:paraId="683B962B" w14:textId="77777777" w:rsidR="00AE6F33" w:rsidRPr="00D037E5" w:rsidRDefault="00AE6F33" w:rsidP="006B62A0">
            <w:pPr>
              <w:pStyle w:val="NormalWeb"/>
              <w:spacing w:before="0" w:beforeAutospacing="0" w:after="0" w:afterAutospacing="0"/>
              <w:rPr>
                <w:sz w:val="26"/>
                <w:szCs w:val="26"/>
              </w:rPr>
            </w:pPr>
            <w:r w:rsidRPr="00D037E5">
              <w:rPr>
                <w:sz w:val="26"/>
                <w:szCs w:val="26"/>
              </w:rPr>
              <w:t>Methylprednisolon 40mg</w:t>
            </w:r>
          </w:p>
        </w:tc>
        <w:tc>
          <w:tcPr>
            <w:tcW w:w="1890" w:type="dxa"/>
            <w:tcMar>
              <w:top w:w="0" w:type="dxa"/>
              <w:left w:w="108" w:type="dxa"/>
              <w:bottom w:w="0" w:type="dxa"/>
              <w:right w:w="108" w:type="dxa"/>
            </w:tcMar>
            <w:hideMark/>
          </w:tcPr>
          <w:p w14:paraId="50FCDF6A" w14:textId="77777777" w:rsidR="00AE6F33" w:rsidRPr="00D037E5" w:rsidRDefault="00AE6F33" w:rsidP="006B62A0">
            <w:pPr>
              <w:pStyle w:val="NormalWeb"/>
              <w:spacing w:before="0" w:beforeAutospacing="0" w:after="0" w:afterAutospacing="0"/>
              <w:rPr>
                <w:sz w:val="26"/>
                <w:szCs w:val="26"/>
              </w:rPr>
            </w:pPr>
            <w:r w:rsidRPr="00D037E5">
              <w:rPr>
                <w:sz w:val="26"/>
                <w:szCs w:val="26"/>
              </w:rPr>
              <w:t>Solu Medrol</w:t>
            </w:r>
          </w:p>
        </w:tc>
        <w:tc>
          <w:tcPr>
            <w:tcW w:w="1350" w:type="dxa"/>
            <w:tcMar>
              <w:top w:w="0" w:type="dxa"/>
              <w:left w:w="108" w:type="dxa"/>
              <w:bottom w:w="0" w:type="dxa"/>
              <w:right w:w="108" w:type="dxa"/>
            </w:tcMar>
            <w:hideMark/>
          </w:tcPr>
          <w:p w14:paraId="1013BFA6"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60AC0A7C"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431B2651" w14:textId="77777777" w:rsidR="00AE6F33" w:rsidRPr="00D037E5" w:rsidRDefault="00AE6F33" w:rsidP="006B62A0">
            <w:pPr>
              <w:pStyle w:val="NormalWeb"/>
              <w:spacing w:before="0" w:beforeAutospacing="0" w:after="0" w:afterAutospacing="0"/>
              <w:rPr>
                <w:sz w:val="26"/>
                <w:szCs w:val="26"/>
              </w:rPr>
            </w:pPr>
          </w:p>
        </w:tc>
      </w:tr>
      <w:tr w:rsidR="00AE6F33" w:rsidRPr="00D037E5" w14:paraId="0C03A55E" w14:textId="77777777" w:rsidTr="006B62A0">
        <w:tc>
          <w:tcPr>
            <w:tcW w:w="708" w:type="dxa"/>
            <w:tcMar>
              <w:top w:w="0" w:type="dxa"/>
              <w:left w:w="108" w:type="dxa"/>
              <w:bottom w:w="0" w:type="dxa"/>
              <w:right w:w="108" w:type="dxa"/>
            </w:tcMar>
            <w:hideMark/>
          </w:tcPr>
          <w:p w14:paraId="3C93B2D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w:t>
            </w:r>
          </w:p>
        </w:tc>
        <w:tc>
          <w:tcPr>
            <w:tcW w:w="2797" w:type="dxa"/>
            <w:tcMar>
              <w:top w:w="0" w:type="dxa"/>
              <w:left w:w="108" w:type="dxa"/>
              <w:bottom w:w="0" w:type="dxa"/>
              <w:right w:w="108" w:type="dxa"/>
            </w:tcMar>
            <w:hideMark/>
          </w:tcPr>
          <w:p w14:paraId="0940820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giảm đau, hạ sốt, chống viêm</w:t>
            </w:r>
          </w:p>
        </w:tc>
        <w:tc>
          <w:tcPr>
            <w:tcW w:w="1890" w:type="dxa"/>
            <w:tcMar>
              <w:top w:w="0" w:type="dxa"/>
              <w:left w:w="108" w:type="dxa"/>
              <w:bottom w:w="0" w:type="dxa"/>
              <w:right w:w="108" w:type="dxa"/>
            </w:tcMar>
            <w:hideMark/>
          </w:tcPr>
          <w:p w14:paraId="0AC9088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5D5A0A6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624DCA9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5D61CD08"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135B52E0" w14:textId="77777777" w:rsidTr="006B62A0">
        <w:tc>
          <w:tcPr>
            <w:tcW w:w="708" w:type="dxa"/>
            <w:tcMar>
              <w:top w:w="0" w:type="dxa"/>
              <w:left w:w="108" w:type="dxa"/>
              <w:bottom w:w="0" w:type="dxa"/>
              <w:right w:w="108" w:type="dxa"/>
            </w:tcMar>
            <w:hideMark/>
          </w:tcPr>
          <w:p w14:paraId="02EBCB7D" w14:textId="77777777" w:rsidR="00AE6F33" w:rsidRPr="00D037E5" w:rsidRDefault="00AE6F33" w:rsidP="006B62A0">
            <w:pPr>
              <w:pStyle w:val="NormalWeb"/>
              <w:spacing w:before="0" w:beforeAutospacing="0" w:after="0" w:afterAutospacing="0"/>
              <w:rPr>
                <w:sz w:val="26"/>
                <w:szCs w:val="26"/>
              </w:rPr>
            </w:pPr>
            <w:r w:rsidRPr="00D037E5">
              <w:rPr>
                <w:sz w:val="26"/>
                <w:szCs w:val="26"/>
              </w:rPr>
              <w:t>52</w:t>
            </w:r>
          </w:p>
        </w:tc>
        <w:tc>
          <w:tcPr>
            <w:tcW w:w="2797" w:type="dxa"/>
            <w:tcMar>
              <w:top w:w="0" w:type="dxa"/>
              <w:left w:w="108" w:type="dxa"/>
              <w:bottom w:w="0" w:type="dxa"/>
              <w:right w:w="108" w:type="dxa"/>
            </w:tcMar>
            <w:hideMark/>
          </w:tcPr>
          <w:p w14:paraId="2AEA20B3"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0,5g</w:t>
            </w:r>
          </w:p>
        </w:tc>
        <w:tc>
          <w:tcPr>
            <w:tcW w:w="1890" w:type="dxa"/>
            <w:tcMar>
              <w:top w:w="0" w:type="dxa"/>
              <w:left w:w="108" w:type="dxa"/>
              <w:bottom w:w="0" w:type="dxa"/>
              <w:right w:w="108" w:type="dxa"/>
            </w:tcMar>
            <w:hideMark/>
          </w:tcPr>
          <w:p w14:paraId="72F545E6" w14:textId="77777777" w:rsidR="00AE6F33" w:rsidRPr="00D037E5" w:rsidRDefault="00AE6F33" w:rsidP="006B62A0">
            <w:pPr>
              <w:pStyle w:val="NormalWeb"/>
              <w:spacing w:before="0" w:beforeAutospacing="0" w:after="0" w:afterAutospacing="0"/>
              <w:rPr>
                <w:sz w:val="26"/>
                <w:szCs w:val="26"/>
              </w:rPr>
            </w:pPr>
            <w:r w:rsidRPr="00D037E5">
              <w:rPr>
                <w:sz w:val="26"/>
                <w:szCs w:val="26"/>
              </w:rPr>
              <w:t>Efferalgan Codein</w:t>
            </w:r>
          </w:p>
        </w:tc>
        <w:tc>
          <w:tcPr>
            <w:tcW w:w="1350" w:type="dxa"/>
            <w:tcMar>
              <w:top w:w="0" w:type="dxa"/>
              <w:left w:w="108" w:type="dxa"/>
              <w:bottom w:w="0" w:type="dxa"/>
              <w:right w:w="108" w:type="dxa"/>
            </w:tcMar>
            <w:hideMark/>
          </w:tcPr>
          <w:p w14:paraId="4687755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5ADCDA5"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440" w:type="dxa"/>
          </w:tcPr>
          <w:p w14:paraId="07B70584" w14:textId="77777777" w:rsidR="00AE6F33" w:rsidRPr="00D037E5" w:rsidRDefault="00AE6F33" w:rsidP="006B62A0">
            <w:pPr>
              <w:pStyle w:val="NormalWeb"/>
              <w:spacing w:before="0" w:beforeAutospacing="0" w:after="0" w:afterAutospacing="0"/>
              <w:rPr>
                <w:sz w:val="26"/>
                <w:szCs w:val="26"/>
              </w:rPr>
            </w:pPr>
          </w:p>
        </w:tc>
      </w:tr>
      <w:tr w:rsidR="00AE6F33" w:rsidRPr="00D037E5" w14:paraId="29477BD1" w14:textId="77777777" w:rsidTr="006B62A0">
        <w:tc>
          <w:tcPr>
            <w:tcW w:w="708" w:type="dxa"/>
            <w:tcMar>
              <w:top w:w="0" w:type="dxa"/>
              <w:left w:w="108" w:type="dxa"/>
              <w:bottom w:w="0" w:type="dxa"/>
              <w:right w:w="108" w:type="dxa"/>
            </w:tcMar>
            <w:hideMark/>
          </w:tcPr>
          <w:p w14:paraId="31871E83" w14:textId="77777777" w:rsidR="00AE6F33" w:rsidRPr="00D037E5" w:rsidRDefault="00AE6F33" w:rsidP="006B62A0">
            <w:pPr>
              <w:pStyle w:val="NormalWeb"/>
              <w:spacing w:before="0" w:beforeAutospacing="0" w:after="0" w:afterAutospacing="0"/>
              <w:rPr>
                <w:sz w:val="26"/>
                <w:szCs w:val="26"/>
              </w:rPr>
            </w:pPr>
            <w:r w:rsidRPr="00D037E5">
              <w:rPr>
                <w:sz w:val="26"/>
                <w:szCs w:val="26"/>
              </w:rPr>
              <w:t>53</w:t>
            </w:r>
          </w:p>
        </w:tc>
        <w:tc>
          <w:tcPr>
            <w:tcW w:w="2797" w:type="dxa"/>
            <w:tcMar>
              <w:top w:w="0" w:type="dxa"/>
              <w:left w:w="108" w:type="dxa"/>
              <w:bottom w:w="0" w:type="dxa"/>
              <w:right w:w="108" w:type="dxa"/>
            </w:tcMar>
            <w:hideMark/>
          </w:tcPr>
          <w:p w14:paraId="27AA57D7"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0,5g</w:t>
            </w:r>
          </w:p>
        </w:tc>
        <w:tc>
          <w:tcPr>
            <w:tcW w:w="1890" w:type="dxa"/>
            <w:tcMar>
              <w:top w:w="0" w:type="dxa"/>
              <w:left w:w="108" w:type="dxa"/>
              <w:bottom w:w="0" w:type="dxa"/>
              <w:right w:w="108" w:type="dxa"/>
            </w:tcMar>
            <w:hideMark/>
          </w:tcPr>
          <w:p w14:paraId="4CF89B3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866503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0820F8CC"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73F56C45" w14:textId="77777777" w:rsidR="00AE6F33" w:rsidRPr="00D037E5" w:rsidRDefault="00AE6F33" w:rsidP="006B62A0">
            <w:pPr>
              <w:pStyle w:val="NormalWeb"/>
              <w:spacing w:before="0" w:beforeAutospacing="0" w:after="0" w:afterAutospacing="0"/>
              <w:rPr>
                <w:sz w:val="26"/>
                <w:szCs w:val="26"/>
              </w:rPr>
            </w:pPr>
          </w:p>
        </w:tc>
      </w:tr>
      <w:tr w:rsidR="00AE6F33" w:rsidRPr="00D037E5" w14:paraId="397F68F2" w14:textId="77777777" w:rsidTr="006B62A0">
        <w:tc>
          <w:tcPr>
            <w:tcW w:w="708" w:type="dxa"/>
            <w:tcMar>
              <w:top w:w="0" w:type="dxa"/>
              <w:left w:w="108" w:type="dxa"/>
              <w:bottom w:w="0" w:type="dxa"/>
              <w:right w:w="108" w:type="dxa"/>
            </w:tcMar>
            <w:hideMark/>
          </w:tcPr>
          <w:p w14:paraId="3665D85E" w14:textId="77777777" w:rsidR="00AE6F33" w:rsidRPr="00D037E5" w:rsidRDefault="00AE6F33" w:rsidP="006B62A0">
            <w:pPr>
              <w:pStyle w:val="NormalWeb"/>
              <w:spacing w:before="0" w:beforeAutospacing="0" w:after="0" w:afterAutospacing="0"/>
              <w:rPr>
                <w:sz w:val="26"/>
                <w:szCs w:val="26"/>
              </w:rPr>
            </w:pPr>
            <w:r w:rsidRPr="00D037E5">
              <w:rPr>
                <w:sz w:val="26"/>
                <w:szCs w:val="26"/>
              </w:rPr>
              <w:t>54</w:t>
            </w:r>
          </w:p>
        </w:tc>
        <w:tc>
          <w:tcPr>
            <w:tcW w:w="2797" w:type="dxa"/>
            <w:tcMar>
              <w:top w:w="0" w:type="dxa"/>
              <w:left w:w="108" w:type="dxa"/>
              <w:bottom w:w="0" w:type="dxa"/>
              <w:right w:w="108" w:type="dxa"/>
            </w:tcMar>
            <w:hideMark/>
          </w:tcPr>
          <w:p w14:paraId="7C2A6703"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1g</w:t>
            </w:r>
          </w:p>
        </w:tc>
        <w:tc>
          <w:tcPr>
            <w:tcW w:w="1890" w:type="dxa"/>
            <w:tcMar>
              <w:top w:w="0" w:type="dxa"/>
              <w:left w:w="108" w:type="dxa"/>
              <w:bottom w:w="0" w:type="dxa"/>
              <w:right w:w="108" w:type="dxa"/>
            </w:tcMar>
            <w:hideMark/>
          </w:tcPr>
          <w:p w14:paraId="01BEC844" w14:textId="77777777" w:rsidR="00AE6F33" w:rsidRPr="00D037E5" w:rsidRDefault="00AE6F33" w:rsidP="006B62A0">
            <w:pPr>
              <w:pStyle w:val="NormalWeb"/>
              <w:spacing w:before="0" w:beforeAutospacing="0" w:after="0" w:afterAutospacing="0"/>
              <w:rPr>
                <w:sz w:val="26"/>
                <w:szCs w:val="26"/>
              </w:rPr>
            </w:pPr>
            <w:r w:rsidRPr="00D037E5">
              <w:rPr>
                <w:sz w:val="26"/>
                <w:szCs w:val="26"/>
              </w:rPr>
              <w:t>Perfagan</w:t>
            </w:r>
          </w:p>
        </w:tc>
        <w:tc>
          <w:tcPr>
            <w:tcW w:w="1350" w:type="dxa"/>
            <w:tcMar>
              <w:top w:w="0" w:type="dxa"/>
              <w:left w:w="108" w:type="dxa"/>
              <w:bottom w:w="0" w:type="dxa"/>
              <w:right w:w="108" w:type="dxa"/>
            </w:tcMar>
            <w:hideMark/>
          </w:tcPr>
          <w:p w14:paraId="0F159B05"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4AE8B8C7"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440" w:type="dxa"/>
          </w:tcPr>
          <w:p w14:paraId="5D059058" w14:textId="77777777" w:rsidR="00AE6F33" w:rsidRPr="00D037E5" w:rsidRDefault="00AE6F33" w:rsidP="006B62A0">
            <w:pPr>
              <w:pStyle w:val="NormalWeb"/>
              <w:spacing w:before="0" w:beforeAutospacing="0" w:after="0" w:afterAutospacing="0"/>
              <w:rPr>
                <w:sz w:val="26"/>
                <w:szCs w:val="26"/>
              </w:rPr>
            </w:pPr>
          </w:p>
        </w:tc>
      </w:tr>
      <w:tr w:rsidR="00AE6F33" w:rsidRPr="00D037E5" w14:paraId="26F7DEDB" w14:textId="77777777" w:rsidTr="006B62A0">
        <w:tc>
          <w:tcPr>
            <w:tcW w:w="708" w:type="dxa"/>
            <w:tcMar>
              <w:top w:w="0" w:type="dxa"/>
              <w:left w:w="108" w:type="dxa"/>
              <w:bottom w:w="0" w:type="dxa"/>
              <w:right w:w="108" w:type="dxa"/>
            </w:tcMar>
            <w:hideMark/>
          </w:tcPr>
          <w:p w14:paraId="67E9D1BF" w14:textId="77777777" w:rsidR="00AE6F33" w:rsidRPr="00D037E5" w:rsidRDefault="00AE6F33" w:rsidP="006B62A0">
            <w:pPr>
              <w:pStyle w:val="NormalWeb"/>
              <w:spacing w:before="0" w:beforeAutospacing="0" w:after="0" w:afterAutospacing="0"/>
              <w:rPr>
                <w:sz w:val="26"/>
                <w:szCs w:val="26"/>
              </w:rPr>
            </w:pPr>
            <w:r w:rsidRPr="00D037E5">
              <w:rPr>
                <w:sz w:val="26"/>
                <w:szCs w:val="26"/>
              </w:rPr>
              <w:t>55</w:t>
            </w:r>
          </w:p>
        </w:tc>
        <w:tc>
          <w:tcPr>
            <w:tcW w:w="2797" w:type="dxa"/>
            <w:tcMar>
              <w:top w:w="0" w:type="dxa"/>
              <w:left w:w="108" w:type="dxa"/>
              <w:bottom w:w="0" w:type="dxa"/>
              <w:right w:w="108" w:type="dxa"/>
            </w:tcMar>
            <w:hideMark/>
          </w:tcPr>
          <w:p w14:paraId="10207152" w14:textId="77777777" w:rsidR="00AE6F33" w:rsidRPr="00D037E5" w:rsidRDefault="00AE6F33" w:rsidP="006B62A0">
            <w:pPr>
              <w:pStyle w:val="NormalWeb"/>
              <w:spacing w:before="0" w:beforeAutospacing="0" w:after="0" w:afterAutospacing="0"/>
              <w:rPr>
                <w:sz w:val="26"/>
                <w:szCs w:val="26"/>
              </w:rPr>
            </w:pPr>
            <w:r w:rsidRPr="00D037E5">
              <w:rPr>
                <w:sz w:val="26"/>
                <w:szCs w:val="26"/>
              </w:rPr>
              <w:t>Diclofenac 50mg</w:t>
            </w:r>
          </w:p>
        </w:tc>
        <w:tc>
          <w:tcPr>
            <w:tcW w:w="1890" w:type="dxa"/>
            <w:tcMar>
              <w:top w:w="0" w:type="dxa"/>
              <w:left w:w="108" w:type="dxa"/>
              <w:bottom w:w="0" w:type="dxa"/>
              <w:right w:w="108" w:type="dxa"/>
            </w:tcMar>
            <w:hideMark/>
          </w:tcPr>
          <w:p w14:paraId="47A7FD9A" w14:textId="77777777" w:rsidR="00AE6F33" w:rsidRPr="00D037E5" w:rsidRDefault="00AE6F33" w:rsidP="006B62A0">
            <w:pPr>
              <w:pStyle w:val="NormalWeb"/>
              <w:spacing w:before="0" w:beforeAutospacing="0" w:after="0" w:afterAutospacing="0"/>
              <w:rPr>
                <w:sz w:val="26"/>
                <w:szCs w:val="26"/>
              </w:rPr>
            </w:pPr>
            <w:r w:rsidRPr="00D037E5">
              <w:rPr>
                <w:sz w:val="26"/>
                <w:szCs w:val="26"/>
              </w:rPr>
              <w:t>Voltaren</w:t>
            </w:r>
          </w:p>
        </w:tc>
        <w:tc>
          <w:tcPr>
            <w:tcW w:w="1350" w:type="dxa"/>
            <w:tcMar>
              <w:top w:w="0" w:type="dxa"/>
              <w:left w:w="108" w:type="dxa"/>
              <w:bottom w:w="0" w:type="dxa"/>
              <w:right w:w="108" w:type="dxa"/>
            </w:tcMar>
            <w:hideMark/>
          </w:tcPr>
          <w:p w14:paraId="12B8DA3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5898E8BE"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7D259CA8" w14:textId="77777777" w:rsidR="00AE6F33" w:rsidRPr="00D037E5" w:rsidRDefault="00AE6F33" w:rsidP="006B62A0">
            <w:pPr>
              <w:pStyle w:val="NormalWeb"/>
              <w:spacing w:before="0" w:beforeAutospacing="0" w:after="0" w:afterAutospacing="0"/>
              <w:rPr>
                <w:sz w:val="26"/>
                <w:szCs w:val="26"/>
              </w:rPr>
            </w:pPr>
          </w:p>
        </w:tc>
      </w:tr>
      <w:tr w:rsidR="00AE6F33" w:rsidRPr="00D037E5" w14:paraId="27A266F7" w14:textId="77777777" w:rsidTr="006B62A0">
        <w:tc>
          <w:tcPr>
            <w:tcW w:w="708" w:type="dxa"/>
            <w:tcMar>
              <w:top w:w="0" w:type="dxa"/>
              <w:left w:w="108" w:type="dxa"/>
              <w:bottom w:w="0" w:type="dxa"/>
              <w:right w:w="108" w:type="dxa"/>
            </w:tcMar>
            <w:hideMark/>
          </w:tcPr>
          <w:p w14:paraId="0E2D3AEC" w14:textId="77777777" w:rsidR="00AE6F33" w:rsidRPr="00D037E5" w:rsidRDefault="00AE6F33" w:rsidP="006B62A0">
            <w:pPr>
              <w:pStyle w:val="NormalWeb"/>
              <w:spacing w:before="0" w:beforeAutospacing="0" w:after="0" w:afterAutospacing="0"/>
              <w:rPr>
                <w:sz w:val="26"/>
                <w:szCs w:val="26"/>
              </w:rPr>
            </w:pPr>
            <w:r w:rsidRPr="00D037E5">
              <w:rPr>
                <w:sz w:val="26"/>
                <w:szCs w:val="26"/>
              </w:rPr>
              <w:t>56</w:t>
            </w:r>
          </w:p>
        </w:tc>
        <w:tc>
          <w:tcPr>
            <w:tcW w:w="2797" w:type="dxa"/>
            <w:tcMar>
              <w:top w:w="0" w:type="dxa"/>
              <w:left w:w="108" w:type="dxa"/>
              <w:bottom w:w="0" w:type="dxa"/>
              <w:right w:w="108" w:type="dxa"/>
            </w:tcMar>
            <w:hideMark/>
          </w:tcPr>
          <w:p w14:paraId="783A2E85" w14:textId="77777777" w:rsidR="00AE6F33" w:rsidRPr="00D037E5" w:rsidRDefault="00AE6F33" w:rsidP="006B62A0">
            <w:pPr>
              <w:pStyle w:val="NormalWeb"/>
              <w:spacing w:before="0" w:beforeAutospacing="0" w:after="0" w:afterAutospacing="0"/>
              <w:rPr>
                <w:sz w:val="26"/>
                <w:szCs w:val="26"/>
              </w:rPr>
            </w:pPr>
            <w:r w:rsidRPr="00D037E5">
              <w:rPr>
                <w:sz w:val="26"/>
                <w:szCs w:val="26"/>
              </w:rPr>
              <w:t>Diclofenac 75mg</w:t>
            </w:r>
          </w:p>
        </w:tc>
        <w:tc>
          <w:tcPr>
            <w:tcW w:w="1890" w:type="dxa"/>
            <w:tcMar>
              <w:top w:w="0" w:type="dxa"/>
              <w:left w:w="108" w:type="dxa"/>
              <w:bottom w:w="0" w:type="dxa"/>
              <w:right w:w="108" w:type="dxa"/>
            </w:tcMar>
            <w:hideMark/>
          </w:tcPr>
          <w:p w14:paraId="6B17ACC2" w14:textId="77777777" w:rsidR="00AE6F33" w:rsidRPr="00D037E5" w:rsidRDefault="00AE6F33" w:rsidP="006B62A0">
            <w:pPr>
              <w:pStyle w:val="NormalWeb"/>
              <w:spacing w:before="0" w:beforeAutospacing="0" w:after="0" w:afterAutospacing="0"/>
              <w:rPr>
                <w:sz w:val="26"/>
                <w:szCs w:val="26"/>
              </w:rPr>
            </w:pPr>
            <w:r w:rsidRPr="00D037E5">
              <w:rPr>
                <w:sz w:val="26"/>
                <w:szCs w:val="26"/>
              </w:rPr>
              <w:t>Voltaren</w:t>
            </w:r>
          </w:p>
        </w:tc>
        <w:tc>
          <w:tcPr>
            <w:tcW w:w="1350" w:type="dxa"/>
            <w:tcMar>
              <w:top w:w="0" w:type="dxa"/>
              <w:left w:w="108" w:type="dxa"/>
              <w:bottom w:w="0" w:type="dxa"/>
              <w:right w:w="108" w:type="dxa"/>
            </w:tcMar>
            <w:hideMark/>
          </w:tcPr>
          <w:p w14:paraId="064B85D7"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40" w:type="dxa"/>
            <w:tcMar>
              <w:top w:w="0" w:type="dxa"/>
              <w:left w:w="108" w:type="dxa"/>
              <w:bottom w:w="0" w:type="dxa"/>
              <w:right w:w="108" w:type="dxa"/>
            </w:tcMar>
            <w:hideMark/>
          </w:tcPr>
          <w:p w14:paraId="1A5A4A39"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14DE1A44" w14:textId="77777777" w:rsidR="00AE6F33" w:rsidRPr="00D037E5" w:rsidRDefault="00AE6F33" w:rsidP="006B62A0">
            <w:pPr>
              <w:pStyle w:val="NormalWeb"/>
              <w:spacing w:before="0" w:beforeAutospacing="0" w:after="0" w:afterAutospacing="0"/>
              <w:rPr>
                <w:sz w:val="26"/>
                <w:szCs w:val="26"/>
              </w:rPr>
            </w:pPr>
          </w:p>
        </w:tc>
      </w:tr>
      <w:tr w:rsidR="00AE6F33" w:rsidRPr="00D037E5" w14:paraId="59033840" w14:textId="77777777" w:rsidTr="006B62A0">
        <w:tc>
          <w:tcPr>
            <w:tcW w:w="708" w:type="dxa"/>
            <w:tcMar>
              <w:top w:w="0" w:type="dxa"/>
              <w:left w:w="108" w:type="dxa"/>
              <w:bottom w:w="0" w:type="dxa"/>
              <w:right w:w="108" w:type="dxa"/>
            </w:tcMar>
            <w:hideMark/>
          </w:tcPr>
          <w:p w14:paraId="1C54D76B" w14:textId="77777777" w:rsidR="00AE6F33" w:rsidRPr="00D037E5" w:rsidRDefault="00AE6F33" w:rsidP="006B62A0">
            <w:pPr>
              <w:pStyle w:val="NormalWeb"/>
              <w:spacing w:before="0" w:beforeAutospacing="0" w:after="0" w:afterAutospacing="0"/>
              <w:rPr>
                <w:sz w:val="26"/>
                <w:szCs w:val="26"/>
              </w:rPr>
            </w:pPr>
            <w:r w:rsidRPr="00D037E5">
              <w:rPr>
                <w:sz w:val="26"/>
                <w:szCs w:val="26"/>
              </w:rPr>
              <w:t>57</w:t>
            </w:r>
          </w:p>
        </w:tc>
        <w:tc>
          <w:tcPr>
            <w:tcW w:w="2797" w:type="dxa"/>
            <w:tcMar>
              <w:top w:w="0" w:type="dxa"/>
              <w:left w:w="108" w:type="dxa"/>
              <w:bottom w:w="0" w:type="dxa"/>
              <w:right w:w="108" w:type="dxa"/>
            </w:tcMar>
            <w:hideMark/>
          </w:tcPr>
          <w:p w14:paraId="7DD8D47F" w14:textId="77777777" w:rsidR="00AE6F33" w:rsidRPr="00D037E5" w:rsidRDefault="00AE6F33" w:rsidP="006B62A0">
            <w:pPr>
              <w:pStyle w:val="NormalWeb"/>
              <w:spacing w:before="0" w:beforeAutospacing="0" w:after="0" w:afterAutospacing="0"/>
              <w:rPr>
                <w:sz w:val="26"/>
                <w:szCs w:val="26"/>
              </w:rPr>
            </w:pPr>
            <w:r w:rsidRPr="00D037E5">
              <w:rPr>
                <w:sz w:val="26"/>
                <w:szCs w:val="26"/>
              </w:rPr>
              <w:t>Colchicin 1mg</w:t>
            </w:r>
          </w:p>
        </w:tc>
        <w:tc>
          <w:tcPr>
            <w:tcW w:w="1890" w:type="dxa"/>
            <w:tcMar>
              <w:top w:w="0" w:type="dxa"/>
              <w:left w:w="108" w:type="dxa"/>
              <w:bottom w:w="0" w:type="dxa"/>
              <w:right w:w="108" w:type="dxa"/>
            </w:tcMar>
            <w:hideMark/>
          </w:tcPr>
          <w:p w14:paraId="025D07EC" w14:textId="77777777" w:rsidR="00AE6F33" w:rsidRPr="00D037E5" w:rsidRDefault="00AE6F33" w:rsidP="006B62A0">
            <w:pPr>
              <w:pStyle w:val="NormalWeb"/>
              <w:spacing w:before="0" w:beforeAutospacing="0" w:after="0" w:afterAutospacing="0"/>
              <w:rPr>
                <w:sz w:val="26"/>
                <w:szCs w:val="26"/>
              </w:rPr>
            </w:pPr>
            <w:r w:rsidRPr="00D037E5">
              <w:rPr>
                <w:sz w:val="26"/>
                <w:szCs w:val="26"/>
              </w:rPr>
              <w:t>Colchicine Houde'</w:t>
            </w:r>
          </w:p>
        </w:tc>
        <w:tc>
          <w:tcPr>
            <w:tcW w:w="1350" w:type="dxa"/>
            <w:tcMar>
              <w:top w:w="0" w:type="dxa"/>
              <w:left w:w="108" w:type="dxa"/>
              <w:bottom w:w="0" w:type="dxa"/>
              <w:right w:w="108" w:type="dxa"/>
            </w:tcMar>
            <w:hideMark/>
          </w:tcPr>
          <w:p w14:paraId="46059EE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60AE10A2"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10C10C58" w14:textId="77777777" w:rsidR="00AE6F33" w:rsidRPr="00D037E5" w:rsidRDefault="00AE6F33" w:rsidP="006B62A0">
            <w:pPr>
              <w:pStyle w:val="NormalWeb"/>
              <w:spacing w:before="0" w:beforeAutospacing="0" w:after="0" w:afterAutospacing="0"/>
              <w:rPr>
                <w:sz w:val="26"/>
                <w:szCs w:val="26"/>
              </w:rPr>
            </w:pPr>
          </w:p>
        </w:tc>
      </w:tr>
      <w:tr w:rsidR="00AE6F33" w:rsidRPr="00D037E5" w14:paraId="06FB06CF" w14:textId="77777777" w:rsidTr="006B62A0">
        <w:tc>
          <w:tcPr>
            <w:tcW w:w="708" w:type="dxa"/>
            <w:tcMar>
              <w:top w:w="0" w:type="dxa"/>
              <w:left w:w="108" w:type="dxa"/>
              <w:bottom w:w="0" w:type="dxa"/>
              <w:right w:w="108" w:type="dxa"/>
            </w:tcMar>
            <w:hideMark/>
          </w:tcPr>
          <w:p w14:paraId="6B91D680" w14:textId="77777777" w:rsidR="00AE6F33" w:rsidRPr="00D037E5" w:rsidRDefault="00AE6F33" w:rsidP="006B62A0">
            <w:pPr>
              <w:pStyle w:val="NormalWeb"/>
              <w:spacing w:before="0" w:beforeAutospacing="0" w:after="0" w:afterAutospacing="0"/>
              <w:rPr>
                <w:sz w:val="26"/>
                <w:szCs w:val="26"/>
              </w:rPr>
            </w:pPr>
            <w:r w:rsidRPr="00D037E5">
              <w:rPr>
                <w:sz w:val="26"/>
                <w:szCs w:val="26"/>
              </w:rPr>
              <w:t>58</w:t>
            </w:r>
          </w:p>
        </w:tc>
        <w:tc>
          <w:tcPr>
            <w:tcW w:w="2797" w:type="dxa"/>
            <w:tcMar>
              <w:top w:w="0" w:type="dxa"/>
              <w:left w:w="108" w:type="dxa"/>
              <w:bottom w:w="0" w:type="dxa"/>
              <w:right w:w="108" w:type="dxa"/>
            </w:tcMar>
            <w:hideMark/>
          </w:tcPr>
          <w:p w14:paraId="54DED1E1" w14:textId="77777777" w:rsidR="00AE6F33" w:rsidRPr="00D037E5" w:rsidRDefault="00AE6F33" w:rsidP="006B62A0">
            <w:pPr>
              <w:pStyle w:val="NormalWeb"/>
              <w:spacing w:before="0" w:beforeAutospacing="0" w:after="0" w:afterAutospacing="0"/>
              <w:rPr>
                <w:sz w:val="26"/>
                <w:szCs w:val="26"/>
              </w:rPr>
            </w:pPr>
            <w:r w:rsidRPr="00D037E5">
              <w:rPr>
                <w:sz w:val="26"/>
                <w:szCs w:val="26"/>
              </w:rPr>
              <w:t>Allopurinol</w:t>
            </w:r>
          </w:p>
        </w:tc>
        <w:tc>
          <w:tcPr>
            <w:tcW w:w="1890" w:type="dxa"/>
            <w:tcMar>
              <w:top w:w="0" w:type="dxa"/>
              <w:left w:w="108" w:type="dxa"/>
              <w:bottom w:w="0" w:type="dxa"/>
              <w:right w:w="108" w:type="dxa"/>
            </w:tcMar>
            <w:hideMark/>
          </w:tcPr>
          <w:p w14:paraId="03267571" w14:textId="77777777" w:rsidR="00AE6F33" w:rsidRPr="00D037E5" w:rsidRDefault="00AE6F33" w:rsidP="006B62A0">
            <w:pPr>
              <w:pStyle w:val="NormalWeb"/>
              <w:spacing w:before="0" w:beforeAutospacing="0" w:after="0" w:afterAutospacing="0"/>
              <w:rPr>
                <w:sz w:val="26"/>
                <w:szCs w:val="26"/>
              </w:rPr>
            </w:pPr>
            <w:r w:rsidRPr="00D037E5">
              <w:rPr>
                <w:sz w:val="26"/>
                <w:szCs w:val="26"/>
              </w:rPr>
              <w:t>ApoAllopurinol</w:t>
            </w:r>
          </w:p>
        </w:tc>
        <w:tc>
          <w:tcPr>
            <w:tcW w:w="1350" w:type="dxa"/>
            <w:tcMar>
              <w:top w:w="0" w:type="dxa"/>
              <w:left w:w="108" w:type="dxa"/>
              <w:bottom w:w="0" w:type="dxa"/>
              <w:right w:w="108" w:type="dxa"/>
            </w:tcMar>
            <w:hideMark/>
          </w:tcPr>
          <w:p w14:paraId="75741536"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015EBC6C"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440" w:type="dxa"/>
          </w:tcPr>
          <w:p w14:paraId="2A6F32C2" w14:textId="77777777" w:rsidR="00AE6F33" w:rsidRPr="00D037E5" w:rsidRDefault="00AE6F33" w:rsidP="006B62A0">
            <w:pPr>
              <w:pStyle w:val="NormalWeb"/>
              <w:spacing w:before="0" w:beforeAutospacing="0" w:after="0" w:afterAutospacing="0"/>
              <w:rPr>
                <w:sz w:val="26"/>
                <w:szCs w:val="26"/>
              </w:rPr>
            </w:pPr>
          </w:p>
        </w:tc>
      </w:tr>
      <w:tr w:rsidR="00AE6F33" w:rsidRPr="00D037E5" w14:paraId="21DFF9FF" w14:textId="77777777" w:rsidTr="006B62A0">
        <w:tc>
          <w:tcPr>
            <w:tcW w:w="708" w:type="dxa"/>
            <w:tcMar>
              <w:top w:w="0" w:type="dxa"/>
              <w:left w:w="108" w:type="dxa"/>
              <w:bottom w:w="0" w:type="dxa"/>
              <w:right w:w="108" w:type="dxa"/>
            </w:tcMar>
            <w:hideMark/>
          </w:tcPr>
          <w:p w14:paraId="6740F95E"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59</w:t>
            </w:r>
          </w:p>
        </w:tc>
        <w:tc>
          <w:tcPr>
            <w:tcW w:w="2797" w:type="dxa"/>
            <w:tcMar>
              <w:top w:w="0" w:type="dxa"/>
              <w:left w:w="108" w:type="dxa"/>
              <w:bottom w:w="0" w:type="dxa"/>
              <w:right w:w="108" w:type="dxa"/>
            </w:tcMar>
            <w:hideMark/>
          </w:tcPr>
          <w:p w14:paraId="42AB7C41" w14:textId="77777777" w:rsidR="00AE6F33" w:rsidRPr="00D037E5" w:rsidRDefault="00AE6F33" w:rsidP="006B62A0">
            <w:pPr>
              <w:pStyle w:val="NormalWeb"/>
              <w:spacing w:before="0" w:beforeAutospacing="0" w:after="0" w:afterAutospacing="0"/>
              <w:rPr>
                <w:sz w:val="26"/>
                <w:szCs w:val="26"/>
              </w:rPr>
            </w:pPr>
            <w:r w:rsidRPr="00D037E5">
              <w:rPr>
                <w:sz w:val="26"/>
                <w:szCs w:val="26"/>
              </w:rPr>
              <w:t>Tolperison 150mg</w:t>
            </w:r>
          </w:p>
        </w:tc>
        <w:tc>
          <w:tcPr>
            <w:tcW w:w="1890" w:type="dxa"/>
            <w:tcMar>
              <w:top w:w="0" w:type="dxa"/>
              <w:left w:w="108" w:type="dxa"/>
              <w:bottom w:w="0" w:type="dxa"/>
              <w:right w:w="108" w:type="dxa"/>
            </w:tcMar>
            <w:hideMark/>
          </w:tcPr>
          <w:p w14:paraId="47CA9764" w14:textId="77777777" w:rsidR="00AE6F33" w:rsidRPr="00D037E5" w:rsidRDefault="00AE6F33" w:rsidP="006B62A0">
            <w:pPr>
              <w:pStyle w:val="NormalWeb"/>
              <w:spacing w:before="0" w:beforeAutospacing="0" w:after="0" w:afterAutospacing="0"/>
              <w:rPr>
                <w:sz w:val="26"/>
                <w:szCs w:val="26"/>
              </w:rPr>
            </w:pPr>
            <w:r w:rsidRPr="00D037E5">
              <w:rPr>
                <w:sz w:val="26"/>
                <w:szCs w:val="26"/>
              </w:rPr>
              <w:t>Mydocalm</w:t>
            </w:r>
          </w:p>
        </w:tc>
        <w:tc>
          <w:tcPr>
            <w:tcW w:w="1350" w:type="dxa"/>
            <w:tcMar>
              <w:top w:w="0" w:type="dxa"/>
              <w:left w:w="108" w:type="dxa"/>
              <w:bottom w:w="0" w:type="dxa"/>
              <w:right w:w="108" w:type="dxa"/>
            </w:tcMar>
            <w:hideMark/>
          </w:tcPr>
          <w:p w14:paraId="421E9FA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BDEEE8F" w14:textId="77777777" w:rsidR="00AE6F33" w:rsidRPr="00D037E5" w:rsidRDefault="00AE6F33" w:rsidP="006B62A0">
            <w:pPr>
              <w:pStyle w:val="NormalWeb"/>
              <w:spacing w:before="0" w:beforeAutospacing="0" w:after="0" w:afterAutospacing="0"/>
              <w:rPr>
                <w:sz w:val="26"/>
                <w:szCs w:val="26"/>
              </w:rPr>
            </w:pPr>
            <w:r w:rsidRPr="00D037E5">
              <w:rPr>
                <w:sz w:val="26"/>
                <w:szCs w:val="26"/>
              </w:rPr>
              <w:t>30-60</w:t>
            </w:r>
          </w:p>
        </w:tc>
        <w:tc>
          <w:tcPr>
            <w:tcW w:w="1440" w:type="dxa"/>
          </w:tcPr>
          <w:p w14:paraId="22729C39" w14:textId="77777777" w:rsidR="00AE6F33" w:rsidRPr="00D037E5" w:rsidRDefault="00AE6F33" w:rsidP="006B62A0">
            <w:pPr>
              <w:pStyle w:val="NormalWeb"/>
              <w:spacing w:before="0" w:beforeAutospacing="0" w:after="0" w:afterAutospacing="0"/>
              <w:rPr>
                <w:sz w:val="26"/>
                <w:szCs w:val="26"/>
              </w:rPr>
            </w:pPr>
          </w:p>
        </w:tc>
      </w:tr>
      <w:tr w:rsidR="00AE6F33" w:rsidRPr="00D037E5" w14:paraId="36FE6B09" w14:textId="77777777" w:rsidTr="006B62A0">
        <w:tc>
          <w:tcPr>
            <w:tcW w:w="708" w:type="dxa"/>
            <w:tcMar>
              <w:top w:w="0" w:type="dxa"/>
              <w:left w:w="108" w:type="dxa"/>
              <w:bottom w:w="0" w:type="dxa"/>
              <w:right w:w="108" w:type="dxa"/>
            </w:tcMar>
            <w:hideMark/>
          </w:tcPr>
          <w:p w14:paraId="2886637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VII</w:t>
            </w:r>
          </w:p>
        </w:tc>
        <w:tc>
          <w:tcPr>
            <w:tcW w:w="2797" w:type="dxa"/>
            <w:tcMar>
              <w:top w:w="0" w:type="dxa"/>
              <w:left w:w="108" w:type="dxa"/>
              <w:bottom w:w="0" w:type="dxa"/>
              <w:right w:w="108" w:type="dxa"/>
            </w:tcMar>
            <w:hideMark/>
          </w:tcPr>
          <w:p w14:paraId="46A265B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kháng sinh, kháng virus</w:t>
            </w:r>
          </w:p>
        </w:tc>
        <w:tc>
          <w:tcPr>
            <w:tcW w:w="1890" w:type="dxa"/>
            <w:tcMar>
              <w:top w:w="0" w:type="dxa"/>
              <w:left w:w="108" w:type="dxa"/>
              <w:bottom w:w="0" w:type="dxa"/>
              <w:right w:w="108" w:type="dxa"/>
            </w:tcMar>
            <w:hideMark/>
          </w:tcPr>
          <w:p w14:paraId="5F24A14D"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1B4CEAE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70DD6BC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797C776C"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B39A022" w14:textId="77777777" w:rsidTr="006B62A0">
        <w:tc>
          <w:tcPr>
            <w:tcW w:w="708" w:type="dxa"/>
            <w:tcMar>
              <w:top w:w="0" w:type="dxa"/>
              <w:left w:w="108" w:type="dxa"/>
              <w:bottom w:w="0" w:type="dxa"/>
              <w:right w:w="108" w:type="dxa"/>
            </w:tcMar>
            <w:hideMark/>
          </w:tcPr>
          <w:p w14:paraId="595D1B66"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2797" w:type="dxa"/>
            <w:tcMar>
              <w:top w:w="0" w:type="dxa"/>
              <w:left w:w="108" w:type="dxa"/>
              <w:bottom w:w="0" w:type="dxa"/>
              <w:right w:w="108" w:type="dxa"/>
            </w:tcMar>
            <w:hideMark/>
          </w:tcPr>
          <w:p w14:paraId="63F0FDCE" w14:textId="77777777" w:rsidR="00AE6F33" w:rsidRPr="00D037E5" w:rsidRDefault="00AE6F33" w:rsidP="006B62A0">
            <w:pPr>
              <w:pStyle w:val="NormalWeb"/>
              <w:spacing w:before="0" w:beforeAutospacing="0" w:after="0" w:afterAutospacing="0"/>
              <w:rPr>
                <w:sz w:val="26"/>
                <w:szCs w:val="26"/>
              </w:rPr>
            </w:pPr>
            <w:r w:rsidRPr="00D037E5">
              <w:rPr>
                <w:sz w:val="26"/>
                <w:szCs w:val="26"/>
              </w:rPr>
              <w:t>Amoxicillin 0,5g</w:t>
            </w:r>
          </w:p>
        </w:tc>
        <w:tc>
          <w:tcPr>
            <w:tcW w:w="1890" w:type="dxa"/>
            <w:tcMar>
              <w:top w:w="0" w:type="dxa"/>
              <w:left w:w="108" w:type="dxa"/>
              <w:bottom w:w="0" w:type="dxa"/>
              <w:right w:w="108" w:type="dxa"/>
            </w:tcMar>
            <w:hideMark/>
          </w:tcPr>
          <w:p w14:paraId="2F45BB4D" w14:textId="77777777" w:rsidR="00AE6F33" w:rsidRPr="00D037E5" w:rsidRDefault="00AE6F33" w:rsidP="006B62A0">
            <w:pPr>
              <w:pStyle w:val="NormalWeb"/>
              <w:spacing w:before="0" w:beforeAutospacing="0" w:after="0" w:afterAutospacing="0"/>
              <w:rPr>
                <w:sz w:val="26"/>
                <w:szCs w:val="26"/>
              </w:rPr>
            </w:pPr>
            <w:r w:rsidRPr="00D037E5">
              <w:rPr>
                <w:sz w:val="26"/>
                <w:szCs w:val="26"/>
              </w:rPr>
              <w:t>Clamoxyl</w:t>
            </w:r>
          </w:p>
        </w:tc>
        <w:tc>
          <w:tcPr>
            <w:tcW w:w="1350" w:type="dxa"/>
            <w:tcMar>
              <w:top w:w="0" w:type="dxa"/>
              <w:left w:w="108" w:type="dxa"/>
              <w:bottom w:w="0" w:type="dxa"/>
              <w:right w:w="108" w:type="dxa"/>
            </w:tcMar>
            <w:hideMark/>
          </w:tcPr>
          <w:p w14:paraId="212F4F4B"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F01AD50" w14:textId="77777777" w:rsidR="00AE6F33" w:rsidRPr="00D037E5" w:rsidRDefault="00AE6F33" w:rsidP="006B62A0">
            <w:pPr>
              <w:pStyle w:val="NormalWeb"/>
              <w:spacing w:before="0" w:beforeAutospacing="0" w:after="0" w:afterAutospacing="0"/>
              <w:rPr>
                <w:sz w:val="26"/>
                <w:szCs w:val="26"/>
              </w:rPr>
            </w:pPr>
            <w:r w:rsidRPr="00D037E5">
              <w:rPr>
                <w:sz w:val="26"/>
                <w:szCs w:val="26"/>
              </w:rPr>
              <w:t>200</w:t>
            </w:r>
          </w:p>
        </w:tc>
        <w:tc>
          <w:tcPr>
            <w:tcW w:w="1440" w:type="dxa"/>
          </w:tcPr>
          <w:p w14:paraId="6E62B153" w14:textId="77777777" w:rsidR="00AE6F33" w:rsidRPr="00D037E5" w:rsidRDefault="00AE6F33" w:rsidP="006B62A0">
            <w:pPr>
              <w:pStyle w:val="NormalWeb"/>
              <w:spacing w:before="0" w:beforeAutospacing="0" w:after="0" w:afterAutospacing="0"/>
              <w:rPr>
                <w:sz w:val="26"/>
                <w:szCs w:val="26"/>
              </w:rPr>
            </w:pPr>
          </w:p>
        </w:tc>
      </w:tr>
      <w:tr w:rsidR="00AE6F33" w:rsidRPr="00D037E5" w14:paraId="655BEECB" w14:textId="77777777" w:rsidTr="006B62A0">
        <w:tc>
          <w:tcPr>
            <w:tcW w:w="708" w:type="dxa"/>
            <w:tcMar>
              <w:top w:w="0" w:type="dxa"/>
              <w:left w:w="108" w:type="dxa"/>
              <w:bottom w:w="0" w:type="dxa"/>
              <w:right w:w="108" w:type="dxa"/>
            </w:tcMar>
            <w:hideMark/>
          </w:tcPr>
          <w:p w14:paraId="4CC1103E" w14:textId="77777777" w:rsidR="00AE6F33" w:rsidRPr="00D037E5" w:rsidRDefault="00AE6F33" w:rsidP="006B62A0">
            <w:pPr>
              <w:pStyle w:val="NormalWeb"/>
              <w:spacing w:before="0" w:beforeAutospacing="0" w:after="0" w:afterAutospacing="0"/>
              <w:rPr>
                <w:sz w:val="26"/>
                <w:szCs w:val="26"/>
              </w:rPr>
            </w:pPr>
            <w:r w:rsidRPr="00D037E5">
              <w:rPr>
                <w:sz w:val="26"/>
                <w:szCs w:val="26"/>
              </w:rPr>
              <w:t>61</w:t>
            </w:r>
          </w:p>
        </w:tc>
        <w:tc>
          <w:tcPr>
            <w:tcW w:w="2797" w:type="dxa"/>
            <w:tcMar>
              <w:top w:w="0" w:type="dxa"/>
              <w:left w:w="108" w:type="dxa"/>
              <w:bottom w:w="0" w:type="dxa"/>
              <w:right w:w="108" w:type="dxa"/>
            </w:tcMar>
            <w:hideMark/>
          </w:tcPr>
          <w:p w14:paraId="2598F6D6" w14:textId="77777777" w:rsidR="00AE6F33" w:rsidRPr="00D037E5" w:rsidRDefault="00AE6F33" w:rsidP="006B62A0">
            <w:pPr>
              <w:pStyle w:val="NormalWeb"/>
              <w:spacing w:before="0" w:beforeAutospacing="0" w:after="0" w:afterAutospacing="0"/>
              <w:rPr>
                <w:sz w:val="26"/>
                <w:szCs w:val="26"/>
              </w:rPr>
            </w:pPr>
            <w:r w:rsidRPr="00D037E5">
              <w:rPr>
                <w:sz w:val="26"/>
                <w:szCs w:val="26"/>
              </w:rPr>
              <w:t>Azithromycin 250mg</w:t>
            </w:r>
          </w:p>
        </w:tc>
        <w:tc>
          <w:tcPr>
            <w:tcW w:w="1890" w:type="dxa"/>
            <w:tcMar>
              <w:top w:w="0" w:type="dxa"/>
              <w:left w:w="108" w:type="dxa"/>
              <w:bottom w:w="0" w:type="dxa"/>
              <w:right w:w="108" w:type="dxa"/>
            </w:tcMar>
            <w:hideMark/>
          </w:tcPr>
          <w:p w14:paraId="78424130" w14:textId="77777777" w:rsidR="00AE6F33" w:rsidRPr="00D037E5" w:rsidRDefault="00AE6F33" w:rsidP="006B62A0">
            <w:pPr>
              <w:pStyle w:val="NormalWeb"/>
              <w:spacing w:before="0" w:beforeAutospacing="0" w:after="0" w:afterAutospacing="0"/>
              <w:rPr>
                <w:sz w:val="26"/>
                <w:szCs w:val="26"/>
              </w:rPr>
            </w:pPr>
            <w:r w:rsidRPr="00D037E5">
              <w:rPr>
                <w:sz w:val="26"/>
                <w:szCs w:val="26"/>
              </w:rPr>
              <w:t>Zithromax</w:t>
            </w:r>
          </w:p>
        </w:tc>
        <w:tc>
          <w:tcPr>
            <w:tcW w:w="1350" w:type="dxa"/>
            <w:tcMar>
              <w:top w:w="0" w:type="dxa"/>
              <w:left w:w="108" w:type="dxa"/>
              <w:bottom w:w="0" w:type="dxa"/>
              <w:right w:w="108" w:type="dxa"/>
            </w:tcMar>
            <w:hideMark/>
          </w:tcPr>
          <w:p w14:paraId="20CBB94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2900042"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2966BC8B" w14:textId="77777777" w:rsidR="00AE6F33" w:rsidRPr="00D037E5" w:rsidRDefault="00AE6F33" w:rsidP="006B62A0">
            <w:pPr>
              <w:pStyle w:val="NormalWeb"/>
              <w:spacing w:before="0" w:beforeAutospacing="0" w:after="0" w:afterAutospacing="0"/>
              <w:rPr>
                <w:sz w:val="26"/>
                <w:szCs w:val="26"/>
              </w:rPr>
            </w:pPr>
          </w:p>
        </w:tc>
      </w:tr>
      <w:tr w:rsidR="00AE6F33" w:rsidRPr="00D037E5" w14:paraId="5CEC9A73" w14:textId="77777777" w:rsidTr="006B62A0">
        <w:tc>
          <w:tcPr>
            <w:tcW w:w="708" w:type="dxa"/>
            <w:tcMar>
              <w:top w:w="0" w:type="dxa"/>
              <w:left w:w="108" w:type="dxa"/>
              <w:bottom w:w="0" w:type="dxa"/>
              <w:right w:w="108" w:type="dxa"/>
            </w:tcMar>
            <w:hideMark/>
          </w:tcPr>
          <w:p w14:paraId="12E4DAD5" w14:textId="77777777" w:rsidR="00AE6F33" w:rsidRPr="00D037E5" w:rsidRDefault="00AE6F33" w:rsidP="006B62A0">
            <w:pPr>
              <w:pStyle w:val="NormalWeb"/>
              <w:spacing w:before="0" w:beforeAutospacing="0" w:after="0" w:afterAutospacing="0"/>
              <w:rPr>
                <w:sz w:val="26"/>
                <w:szCs w:val="26"/>
              </w:rPr>
            </w:pPr>
            <w:r w:rsidRPr="00D037E5">
              <w:rPr>
                <w:sz w:val="26"/>
                <w:szCs w:val="26"/>
              </w:rPr>
              <w:t>62</w:t>
            </w:r>
          </w:p>
        </w:tc>
        <w:tc>
          <w:tcPr>
            <w:tcW w:w="2797" w:type="dxa"/>
            <w:tcMar>
              <w:top w:w="0" w:type="dxa"/>
              <w:left w:w="108" w:type="dxa"/>
              <w:bottom w:w="0" w:type="dxa"/>
              <w:right w:w="108" w:type="dxa"/>
            </w:tcMar>
            <w:hideMark/>
          </w:tcPr>
          <w:p w14:paraId="70ABE53C" w14:textId="77777777" w:rsidR="00AE6F33" w:rsidRPr="00D037E5" w:rsidRDefault="00AE6F33" w:rsidP="006B62A0">
            <w:pPr>
              <w:pStyle w:val="NormalWeb"/>
              <w:spacing w:before="0" w:beforeAutospacing="0" w:after="0" w:afterAutospacing="0"/>
              <w:rPr>
                <w:sz w:val="26"/>
                <w:szCs w:val="26"/>
              </w:rPr>
            </w:pPr>
            <w:r w:rsidRPr="00D037E5">
              <w:rPr>
                <w:sz w:val="26"/>
                <w:szCs w:val="26"/>
              </w:rPr>
              <w:t>Metronidazole 250mg</w:t>
            </w:r>
          </w:p>
        </w:tc>
        <w:tc>
          <w:tcPr>
            <w:tcW w:w="1890" w:type="dxa"/>
            <w:tcMar>
              <w:top w:w="0" w:type="dxa"/>
              <w:left w:w="108" w:type="dxa"/>
              <w:bottom w:w="0" w:type="dxa"/>
              <w:right w:w="108" w:type="dxa"/>
            </w:tcMar>
            <w:hideMark/>
          </w:tcPr>
          <w:p w14:paraId="0D86100F" w14:textId="77777777" w:rsidR="00AE6F33" w:rsidRPr="00D037E5" w:rsidRDefault="00AE6F33" w:rsidP="006B62A0">
            <w:pPr>
              <w:pStyle w:val="NormalWeb"/>
              <w:spacing w:before="0" w:beforeAutospacing="0" w:after="0" w:afterAutospacing="0"/>
              <w:rPr>
                <w:sz w:val="26"/>
                <w:szCs w:val="26"/>
              </w:rPr>
            </w:pPr>
            <w:r w:rsidRPr="00D037E5">
              <w:rPr>
                <w:sz w:val="26"/>
                <w:szCs w:val="26"/>
              </w:rPr>
              <w:t>Flagyl</w:t>
            </w:r>
          </w:p>
        </w:tc>
        <w:tc>
          <w:tcPr>
            <w:tcW w:w="1350" w:type="dxa"/>
            <w:tcMar>
              <w:top w:w="0" w:type="dxa"/>
              <w:left w:w="108" w:type="dxa"/>
              <w:bottom w:w="0" w:type="dxa"/>
              <w:right w:w="108" w:type="dxa"/>
            </w:tcMar>
            <w:hideMark/>
          </w:tcPr>
          <w:p w14:paraId="6B22BA3B"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2E4F5EC6"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440" w:type="dxa"/>
          </w:tcPr>
          <w:p w14:paraId="35F396CA" w14:textId="77777777" w:rsidR="00AE6F33" w:rsidRPr="00D037E5" w:rsidRDefault="00AE6F33" w:rsidP="006B62A0">
            <w:pPr>
              <w:pStyle w:val="NormalWeb"/>
              <w:spacing w:before="0" w:beforeAutospacing="0" w:after="0" w:afterAutospacing="0"/>
              <w:rPr>
                <w:sz w:val="26"/>
                <w:szCs w:val="26"/>
              </w:rPr>
            </w:pPr>
          </w:p>
        </w:tc>
      </w:tr>
      <w:tr w:rsidR="00AE6F33" w:rsidRPr="00D037E5" w14:paraId="6565FC21" w14:textId="77777777" w:rsidTr="006B62A0">
        <w:tc>
          <w:tcPr>
            <w:tcW w:w="708" w:type="dxa"/>
            <w:tcMar>
              <w:top w:w="0" w:type="dxa"/>
              <w:left w:w="108" w:type="dxa"/>
              <w:bottom w:w="0" w:type="dxa"/>
              <w:right w:w="108" w:type="dxa"/>
            </w:tcMar>
            <w:hideMark/>
          </w:tcPr>
          <w:p w14:paraId="7BEE0A29" w14:textId="77777777" w:rsidR="00AE6F33" w:rsidRPr="00D037E5" w:rsidRDefault="00AE6F33" w:rsidP="006B62A0">
            <w:pPr>
              <w:pStyle w:val="NormalWeb"/>
              <w:spacing w:before="0" w:beforeAutospacing="0" w:after="0" w:afterAutospacing="0"/>
              <w:rPr>
                <w:sz w:val="26"/>
                <w:szCs w:val="26"/>
              </w:rPr>
            </w:pPr>
            <w:r w:rsidRPr="00D037E5">
              <w:rPr>
                <w:sz w:val="26"/>
                <w:szCs w:val="26"/>
              </w:rPr>
              <w:t>63</w:t>
            </w:r>
          </w:p>
        </w:tc>
        <w:tc>
          <w:tcPr>
            <w:tcW w:w="2797" w:type="dxa"/>
            <w:tcMar>
              <w:top w:w="0" w:type="dxa"/>
              <w:left w:w="108" w:type="dxa"/>
              <w:bottom w:w="0" w:type="dxa"/>
              <w:right w:w="108" w:type="dxa"/>
            </w:tcMar>
            <w:hideMark/>
          </w:tcPr>
          <w:p w14:paraId="7608C5AC" w14:textId="77777777" w:rsidR="00AE6F33" w:rsidRPr="00D037E5" w:rsidRDefault="00AE6F33" w:rsidP="006B62A0">
            <w:pPr>
              <w:pStyle w:val="NormalWeb"/>
              <w:spacing w:before="0" w:beforeAutospacing="0" w:after="0" w:afterAutospacing="0"/>
              <w:rPr>
                <w:sz w:val="26"/>
                <w:szCs w:val="26"/>
              </w:rPr>
            </w:pPr>
            <w:r w:rsidRPr="00D037E5">
              <w:rPr>
                <w:sz w:val="26"/>
                <w:szCs w:val="26"/>
              </w:rPr>
              <w:t>Nifuroxazid 200mg</w:t>
            </w:r>
          </w:p>
        </w:tc>
        <w:tc>
          <w:tcPr>
            <w:tcW w:w="1890" w:type="dxa"/>
            <w:tcMar>
              <w:top w:w="0" w:type="dxa"/>
              <w:left w:w="108" w:type="dxa"/>
              <w:bottom w:w="0" w:type="dxa"/>
              <w:right w:w="108" w:type="dxa"/>
            </w:tcMar>
            <w:hideMark/>
          </w:tcPr>
          <w:p w14:paraId="49943E36" w14:textId="77777777" w:rsidR="00AE6F33" w:rsidRPr="00D037E5" w:rsidRDefault="00AE6F33" w:rsidP="006B62A0">
            <w:pPr>
              <w:pStyle w:val="NormalWeb"/>
              <w:spacing w:before="0" w:beforeAutospacing="0" w:after="0" w:afterAutospacing="0"/>
              <w:rPr>
                <w:sz w:val="26"/>
                <w:szCs w:val="26"/>
              </w:rPr>
            </w:pPr>
            <w:r w:rsidRPr="00D037E5">
              <w:rPr>
                <w:sz w:val="26"/>
                <w:szCs w:val="26"/>
              </w:rPr>
              <w:t>Ercefuryl 200 mg</w:t>
            </w:r>
          </w:p>
        </w:tc>
        <w:tc>
          <w:tcPr>
            <w:tcW w:w="1350" w:type="dxa"/>
            <w:tcMar>
              <w:top w:w="0" w:type="dxa"/>
              <w:left w:w="108" w:type="dxa"/>
              <w:bottom w:w="0" w:type="dxa"/>
              <w:right w:w="108" w:type="dxa"/>
            </w:tcMar>
            <w:hideMark/>
          </w:tcPr>
          <w:p w14:paraId="572378A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06D8931C" w14:textId="77777777" w:rsidR="00AE6F33" w:rsidRPr="00D037E5" w:rsidRDefault="00AE6F33" w:rsidP="006B62A0">
            <w:pPr>
              <w:pStyle w:val="NormalWeb"/>
              <w:spacing w:before="0" w:beforeAutospacing="0" w:after="0" w:afterAutospacing="0"/>
              <w:rPr>
                <w:sz w:val="26"/>
                <w:szCs w:val="26"/>
              </w:rPr>
            </w:pPr>
            <w:r w:rsidRPr="00D037E5">
              <w:rPr>
                <w:sz w:val="26"/>
                <w:szCs w:val="26"/>
              </w:rPr>
              <w:t>50-100</w:t>
            </w:r>
          </w:p>
        </w:tc>
        <w:tc>
          <w:tcPr>
            <w:tcW w:w="1440" w:type="dxa"/>
          </w:tcPr>
          <w:p w14:paraId="3D9056FD" w14:textId="77777777" w:rsidR="00AE6F33" w:rsidRPr="00D037E5" w:rsidRDefault="00AE6F33" w:rsidP="006B62A0">
            <w:pPr>
              <w:pStyle w:val="NormalWeb"/>
              <w:spacing w:before="0" w:beforeAutospacing="0" w:after="0" w:afterAutospacing="0"/>
              <w:rPr>
                <w:sz w:val="26"/>
                <w:szCs w:val="26"/>
              </w:rPr>
            </w:pPr>
          </w:p>
        </w:tc>
      </w:tr>
      <w:tr w:rsidR="00AE6F33" w:rsidRPr="00D037E5" w14:paraId="74F84F3F" w14:textId="77777777" w:rsidTr="006B62A0">
        <w:tc>
          <w:tcPr>
            <w:tcW w:w="708" w:type="dxa"/>
            <w:tcMar>
              <w:top w:w="0" w:type="dxa"/>
              <w:left w:w="108" w:type="dxa"/>
              <w:bottom w:w="0" w:type="dxa"/>
              <w:right w:w="108" w:type="dxa"/>
            </w:tcMar>
            <w:hideMark/>
          </w:tcPr>
          <w:p w14:paraId="14865E20" w14:textId="77777777" w:rsidR="00AE6F33" w:rsidRPr="00D037E5" w:rsidRDefault="00AE6F33" w:rsidP="006B62A0">
            <w:pPr>
              <w:pStyle w:val="NormalWeb"/>
              <w:spacing w:before="0" w:beforeAutospacing="0" w:after="0" w:afterAutospacing="0"/>
              <w:rPr>
                <w:sz w:val="26"/>
                <w:szCs w:val="26"/>
              </w:rPr>
            </w:pPr>
            <w:r w:rsidRPr="00D037E5">
              <w:rPr>
                <w:sz w:val="26"/>
                <w:szCs w:val="26"/>
              </w:rPr>
              <w:t>64</w:t>
            </w:r>
          </w:p>
        </w:tc>
        <w:tc>
          <w:tcPr>
            <w:tcW w:w="2797" w:type="dxa"/>
            <w:tcMar>
              <w:top w:w="0" w:type="dxa"/>
              <w:left w:w="108" w:type="dxa"/>
              <w:bottom w:w="0" w:type="dxa"/>
              <w:right w:w="108" w:type="dxa"/>
            </w:tcMar>
            <w:hideMark/>
          </w:tcPr>
          <w:p w14:paraId="01D5A6D4" w14:textId="77777777" w:rsidR="00AE6F33" w:rsidRPr="00D037E5" w:rsidRDefault="00AE6F33" w:rsidP="006B62A0">
            <w:pPr>
              <w:pStyle w:val="NormalWeb"/>
              <w:spacing w:before="0" w:beforeAutospacing="0" w:after="0" w:afterAutospacing="0"/>
              <w:rPr>
                <w:sz w:val="26"/>
                <w:szCs w:val="26"/>
              </w:rPr>
            </w:pPr>
            <w:r w:rsidRPr="00D037E5">
              <w:rPr>
                <w:sz w:val="26"/>
                <w:szCs w:val="26"/>
              </w:rPr>
              <w:t>Cotrimoxazole 0,480g</w:t>
            </w:r>
          </w:p>
        </w:tc>
        <w:tc>
          <w:tcPr>
            <w:tcW w:w="1890" w:type="dxa"/>
            <w:tcMar>
              <w:top w:w="0" w:type="dxa"/>
              <w:left w:w="108" w:type="dxa"/>
              <w:bottom w:w="0" w:type="dxa"/>
              <w:right w:w="108" w:type="dxa"/>
            </w:tcMar>
            <w:hideMark/>
          </w:tcPr>
          <w:p w14:paraId="7C6DC524" w14:textId="77777777" w:rsidR="00AE6F33" w:rsidRPr="00D037E5" w:rsidRDefault="00AE6F33" w:rsidP="006B62A0">
            <w:pPr>
              <w:pStyle w:val="NormalWeb"/>
              <w:spacing w:before="0" w:beforeAutospacing="0" w:after="0" w:afterAutospacing="0"/>
              <w:rPr>
                <w:sz w:val="26"/>
                <w:szCs w:val="26"/>
              </w:rPr>
            </w:pPr>
            <w:r w:rsidRPr="00D037E5">
              <w:rPr>
                <w:sz w:val="26"/>
                <w:szCs w:val="26"/>
              </w:rPr>
              <w:t>Trimazon</w:t>
            </w:r>
          </w:p>
        </w:tc>
        <w:tc>
          <w:tcPr>
            <w:tcW w:w="1350" w:type="dxa"/>
            <w:tcMar>
              <w:top w:w="0" w:type="dxa"/>
              <w:left w:w="108" w:type="dxa"/>
              <w:bottom w:w="0" w:type="dxa"/>
              <w:right w:w="108" w:type="dxa"/>
            </w:tcMar>
            <w:hideMark/>
          </w:tcPr>
          <w:p w14:paraId="1A30E3C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609F10D9"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1440" w:type="dxa"/>
          </w:tcPr>
          <w:p w14:paraId="51564094" w14:textId="77777777" w:rsidR="00AE6F33" w:rsidRPr="00D037E5" w:rsidRDefault="00AE6F33" w:rsidP="006B62A0">
            <w:pPr>
              <w:pStyle w:val="NormalWeb"/>
              <w:spacing w:before="0" w:beforeAutospacing="0" w:after="0" w:afterAutospacing="0"/>
              <w:rPr>
                <w:sz w:val="26"/>
                <w:szCs w:val="26"/>
              </w:rPr>
            </w:pPr>
          </w:p>
        </w:tc>
      </w:tr>
      <w:tr w:rsidR="00AE6F33" w:rsidRPr="00D037E5" w14:paraId="1FC97F85" w14:textId="77777777" w:rsidTr="006B62A0">
        <w:tc>
          <w:tcPr>
            <w:tcW w:w="708" w:type="dxa"/>
            <w:tcMar>
              <w:top w:w="0" w:type="dxa"/>
              <w:left w:w="108" w:type="dxa"/>
              <w:bottom w:w="0" w:type="dxa"/>
              <w:right w:w="108" w:type="dxa"/>
            </w:tcMar>
            <w:hideMark/>
          </w:tcPr>
          <w:p w14:paraId="750509C9" w14:textId="77777777" w:rsidR="00AE6F33" w:rsidRPr="00D037E5" w:rsidRDefault="00AE6F33" w:rsidP="006B62A0">
            <w:pPr>
              <w:pStyle w:val="NormalWeb"/>
              <w:spacing w:before="0" w:beforeAutospacing="0" w:after="0" w:afterAutospacing="0"/>
              <w:rPr>
                <w:sz w:val="26"/>
                <w:szCs w:val="26"/>
              </w:rPr>
            </w:pPr>
            <w:r w:rsidRPr="00D037E5">
              <w:rPr>
                <w:sz w:val="26"/>
                <w:szCs w:val="26"/>
              </w:rPr>
              <w:t>65</w:t>
            </w:r>
          </w:p>
        </w:tc>
        <w:tc>
          <w:tcPr>
            <w:tcW w:w="2797" w:type="dxa"/>
            <w:tcMar>
              <w:top w:w="0" w:type="dxa"/>
              <w:left w:w="108" w:type="dxa"/>
              <w:bottom w:w="0" w:type="dxa"/>
              <w:right w:w="108" w:type="dxa"/>
            </w:tcMar>
            <w:hideMark/>
          </w:tcPr>
          <w:p w14:paraId="5D55656B" w14:textId="77777777" w:rsidR="00AE6F33" w:rsidRPr="00D037E5" w:rsidRDefault="00AE6F33" w:rsidP="006B62A0">
            <w:pPr>
              <w:pStyle w:val="NormalWeb"/>
              <w:spacing w:before="0" w:beforeAutospacing="0" w:after="0" w:afterAutospacing="0"/>
              <w:rPr>
                <w:sz w:val="26"/>
                <w:szCs w:val="26"/>
              </w:rPr>
            </w:pPr>
            <w:r w:rsidRPr="00D037E5">
              <w:rPr>
                <w:sz w:val="26"/>
                <w:szCs w:val="26"/>
              </w:rPr>
              <w:t>Ofloxacin 200mg</w:t>
            </w:r>
          </w:p>
        </w:tc>
        <w:tc>
          <w:tcPr>
            <w:tcW w:w="1890" w:type="dxa"/>
            <w:tcMar>
              <w:top w:w="0" w:type="dxa"/>
              <w:left w:w="108" w:type="dxa"/>
              <w:bottom w:w="0" w:type="dxa"/>
              <w:right w:w="108" w:type="dxa"/>
            </w:tcMar>
            <w:hideMark/>
          </w:tcPr>
          <w:p w14:paraId="3020AE63" w14:textId="77777777" w:rsidR="00AE6F33" w:rsidRPr="00D037E5" w:rsidRDefault="00AE6F33" w:rsidP="006B62A0">
            <w:pPr>
              <w:pStyle w:val="NormalWeb"/>
              <w:spacing w:before="0" w:beforeAutospacing="0" w:after="0" w:afterAutospacing="0"/>
              <w:rPr>
                <w:sz w:val="26"/>
                <w:szCs w:val="26"/>
              </w:rPr>
            </w:pPr>
            <w:r w:rsidRPr="00D037E5">
              <w:rPr>
                <w:sz w:val="26"/>
                <w:szCs w:val="26"/>
              </w:rPr>
              <w:t>Exocine</w:t>
            </w:r>
          </w:p>
        </w:tc>
        <w:tc>
          <w:tcPr>
            <w:tcW w:w="1350" w:type="dxa"/>
            <w:tcMar>
              <w:top w:w="0" w:type="dxa"/>
              <w:left w:w="108" w:type="dxa"/>
              <w:bottom w:w="0" w:type="dxa"/>
              <w:right w:w="108" w:type="dxa"/>
            </w:tcMar>
            <w:hideMark/>
          </w:tcPr>
          <w:p w14:paraId="70CED0BF"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492B25D9"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440" w:type="dxa"/>
          </w:tcPr>
          <w:p w14:paraId="1757D66B" w14:textId="77777777" w:rsidR="00AE6F33" w:rsidRPr="00D037E5" w:rsidRDefault="00AE6F33" w:rsidP="006B62A0">
            <w:pPr>
              <w:pStyle w:val="NormalWeb"/>
              <w:spacing w:before="0" w:beforeAutospacing="0" w:after="0" w:afterAutospacing="0"/>
              <w:rPr>
                <w:sz w:val="26"/>
                <w:szCs w:val="26"/>
              </w:rPr>
            </w:pPr>
          </w:p>
        </w:tc>
      </w:tr>
      <w:tr w:rsidR="00AE6F33" w:rsidRPr="00D037E5" w14:paraId="4AF24967" w14:textId="77777777" w:rsidTr="006B62A0">
        <w:tc>
          <w:tcPr>
            <w:tcW w:w="708" w:type="dxa"/>
            <w:tcMar>
              <w:top w:w="0" w:type="dxa"/>
              <w:left w:w="108" w:type="dxa"/>
              <w:bottom w:w="0" w:type="dxa"/>
              <w:right w:w="108" w:type="dxa"/>
            </w:tcMar>
            <w:hideMark/>
          </w:tcPr>
          <w:p w14:paraId="102DD115" w14:textId="77777777" w:rsidR="00AE6F33" w:rsidRPr="00D037E5" w:rsidRDefault="00AE6F33" w:rsidP="006B62A0">
            <w:pPr>
              <w:pStyle w:val="NormalWeb"/>
              <w:spacing w:before="0" w:beforeAutospacing="0" w:after="0" w:afterAutospacing="0"/>
              <w:rPr>
                <w:sz w:val="26"/>
                <w:szCs w:val="26"/>
              </w:rPr>
            </w:pPr>
            <w:r w:rsidRPr="00D037E5">
              <w:rPr>
                <w:sz w:val="26"/>
                <w:szCs w:val="26"/>
              </w:rPr>
              <w:t>66</w:t>
            </w:r>
          </w:p>
        </w:tc>
        <w:tc>
          <w:tcPr>
            <w:tcW w:w="2797" w:type="dxa"/>
            <w:tcMar>
              <w:top w:w="0" w:type="dxa"/>
              <w:left w:w="108" w:type="dxa"/>
              <w:bottom w:w="0" w:type="dxa"/>
              <w:right w:w="108" w:type="dxa"/>
            </w:tcMar>
            <w:hideMark/>
          </w:tcPr>
          <w:p w14:paraId="48BADC35" w14:textId="77777777" w:rsidR="00AE6F33" w:rsidRPr="00D037E5" w:rsidRDefault="00AE6F33" w:rsidP="006B62A0">
            <w:pPr>
              <w:pStyle w:val="NormalWeb"/>
              <w:spacing w:before="0" w:beforeAutospacing="0" w:after="0" w:afterAutospacing="0"/>
              <w:rPr>
                <w:sz w:val="26"/>
                <w:szCs w:val="26"/>
              </w:rPr>
            </w:pPr>
            <w:r w:rsidRPr="00D037E5">
              <w:rPr>
                <w:sz w:val="26"/>
                <w:szCs w:val="26"/>
              </w:rPr>
              <w:t>Spiramycin + Metronidazol</w:t>
            </w:r>
          </w:p>
        </w:tc>
        <w:tc>
          <w:tcPr>
            <w:tcW w:w="1890" w:type="dxa"/>
            <w:tcMar>
              <w:top w:w="0" w:type="dxa"/>
              <w:left w:w="108" w:type="dxa"/>
              <w:bottom w:w="0" w:type="dxa"/>
              <w:right w:w="108" w:type="dxa"/>
            </w:tcMar>
            <w:hideMark/>
          </w:tcPr>
          <w:p w14:paraId="439EC554" w14:textId="77777777" w:rsidR="00AE6F33" w:rsidRPr="00D037E5" w:rsidRDefault="00AE6F33" w:rsidP="006B62A0">
            <w:pPr>
              <w:pStyle w:val="NormalWeb"/>
              <w:spacing w:before="0" w:beforeAutospacing="0" w:after="0" w:afterAutospacing="0"/>
              <w:rPr>
                <w:sz w:val="26"/>
                <w:szCs w:val="26"/>
              </w:rPr>
            </w:pPr>
            <w:r w:rsidRPr="00D037E5">
              <w:rPr>
                <w:sz w:val="26"/>
                <w:szCs w:val="26"/>
              </w:rPr>
              <w:t>Rodogyl</w:t>
            </w:r>
          </w:p>
        </w:tc>
        <w:tc>
          <w:tcPr>
            <w:tcW w:w="1350" w:type="dxa"/>
            <w:tcMar>
              <w:top w:w="0" w:type="dxa"/>
              <w:left w:w="108" w:type="dxa"/>
              <w:bottom w:w="0" w:type="dxa"/>
              <w:right w:w="108" w:type="dxa"/>
            </w:tcMar>
            <w:hideMark/>
          </w:tcPr>
          <w:p w14:paraId="3D050CD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05C99DF3" w14:textId="77777777" w:rsidR="00AE6F33" w:rsidRPr="00D037E5" w:rsidRDefault="00AE6F33" w:rsidP="006B62A0">
            <w:pPr>
              <w:pStyle w:val="NormalWeb"/>
              <w:spacing w:before="0" w:beforeAutospacing="0" w:after="0" w:afterAutospacing="0"/>
              <w:rPr>
                <w:sz w:val="26"/>
                <w:szCs w:val="26"/>
              </w:rPr>
            </w:pPr>
            <w:r w:rsidRPr="00D037E5">
              <w:rPr>
                <w:sz w:val="26"/>
                <w:szCs w:val="26"/>
              </w:rPr>
              <w:t>20-40</w:t>
            </w:r>
          </w:p>
        </w:tc>
        <w:tc>
          <w:tcPr>
            <w:tcW w:w="1440" w:type="dxa"/>
          </w:tcPr>
          <w:p w14:paraId="22BD1599" w14:textId="77777777" w:rsidR="00AE6F33" w:rsidRPr="00D037E5" w:rsidRDefault="00AE6F33" w:rsidP="006B62A0">
            <w:pPr>
              <w:pStyle w:val="NormalWeb"/>
              <w:spacing w:before="0" w:beforeAutospacing="0" w:after="0" w:afterAutospacing="0"/>
              <w:rPr>
                <w:sz w:val="26"/>
                <w:szCs w:val="26"/>
              </w:rPr>
            </w:pPr>
          </w:p>
        </w:tc>
      </w:tr>
      <w:tr w:rsidR="00AE6F33" w:rsidRPr="00D037E5" w14:paraId="5AF8D5FD" w14:textId="77777777" w:rsidTr="006B62A0">
        <w:tc>
          <w:tcPr>
            <w:tcW w:w="708" w:type="dxa"/>
            <w:tcMar>
              <w:top w:w="0" w:type="dxa"/>
              <w:left w:w="108" w:type="dxa"/>
              <w:bottom w:w="0" w:type="dxa"/>
              <w:right w:w="108" w:type="dxa"/>
            </w:tcMar>
            <w:hideMark/>
          </w:tcPr>
          <w:p w14:paraId="4BF6BE72" w14:textId="77777777" w:rsidR="00AE6F33" w:rsidRPr="00D037E5" w:rsidRDefault="00AE6F33" w:rsidP="006B62A0">
            <w:pPr>
              <w:pStyle w:val="NormalWeb"/>
              <w:spacing w:before="0" w:beforeAutospacing="0" w:after="0" w:afterAutospacing="0"/>
              <w:rPr>
                <w:sz w:val="26"/>
                <w:szCs w:val="26"/>
              </w:rPr>
            </w:pPr>
            <w:r w:rsidRPr="00D037E5">
              <w:rPr>
                <w:sz w:val="26"/>
                <w:szCs w:val="26"/>
              </w:rPr>
              <w:t>67</w:t>
            </w:r>
          </w:p>
        </w:tc>
        <w:tc>
          <w:tcPr>
            <w:tcW w:w="2797" w:type="dxa"/>
            <w:tcMar>
              <w:top w:w="0" w:type="dxa"/>
              <w:left w:w="108" w:type="dxa"/>
              <w:bottom w:w="0" w:type="dxa"/>
              <w:right w:w="108" w:type="dxa"/>
            </w:tcMar>
            <w:hideMark/>
          </w:tcPr>
          <w:p w14:paraId="53F506EF" w14:textId="77777777" w:rsidR="00AE6F33" w:rsidRPr="00D037E5" w:rsidRDefault="00AE6F33" w:rsidP="006B62A0">
            <w:pPr>
              <w:pStyle w:val="NormalWeb"/>
              <w:spacing w:before="0" w:beforeAutospacing="0" w:after="0" w:afterAutospacing="0"/>
              <w:rPr>
                <w:sz w:val="26"/>
                <w:szCs w:val="26"/>
              </w:rPr>
            </w:pPr>
            <w:r w:rsidRPr="00D037E5">
              <w:rPr>
                <w:sz w:val="26"/>
                <w:szCs w:val="26"/>
              </w:rPr>
              <w:t>Cefuroxim 500mg</w:t>
            </w:r>
          </w:p>
        </w:tc>
        <w:tc>
          <w:tcPr>
            <w:tcW w:w="1890" w:type="dxa"/>
            <w:tcMar>
              <w:top w:w="0" w:type="dxa"/>
              <w:left w:w="108" w:type="dxa"/>
              <w:bottom w:w="0" w:type="dxa"/>
              <w:right w:w="108" w:type="dxa"/>
            </w:tcMar>
            <w:hideMark/>
          </w:tcPr>
          <w:p w14:paraId="7A17F1C3" w14:textId="77777777" w:rsidR="00AE6F33" w:rsidRPr="00D037E5" w:rsidRDefault="00AE6F33" w:rsidP="006B62A0">
            <w:pPr>
              <w:pStyle w:val="NormalWeb"/>
              <w:spacing w:before="0" w:beforeAutospacing="0" w:after="0" w:afterAutospacing="0"/>
              <w:rPr>
                <w:sz w:val="26"/>
                <w:szCs w:val="26"/>
              </w:rPr>
            </w:pPr>
            <w:r w:rsidRPr="00D037E5">
              <w:rPr>
                <w:sz w:val="26"/>
                <w:szCs w:val="26"/>
              </w:rPr>
              <w:t>Zinnat</w:t>
            </w:r>
          </w:p>
        </w:tc>
        <w:tc>
          <w:tcPr>
            <w:tcW w:w="1350" w:type="dxa"/>
            <w:tcMar>
              <w:top w:w="0" w:type="dxa"/>
              <w:left w:w="108" w:type="dxa"/>
              <w:bottom w:w="0" w:type="dxa"/>
              <w:right w:w="108" w:type="dxa"/>
            </w:tcMar>
            <w:hideMark/>
          </w:tcPr>
          <w:p w14:paraId="03A2B81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147DBDCD" w14:textId="77777777" w:rsidR="00AE6F33" w:rsidRPr="00D037E5" w:rsidRDefault="00AE6F33" w:rsidP="006B62A0">
            <w:pPr>
              <w:pStyle w:val="NormalWeb"/>
              <w:spacing w:before="0" w:beforeAutospacing="0" w:after="0" w:afterAutospacing="0"/>
              <w:rPr>
                <w:sz w:val="26"/>
                <w:szCs w:val="26"/>
              </w:rPr>
            </w:pPr>
            <w:r w:rsidRPr="00D037E5">
              <w:rPr>
                <w:sz w:val="26"/>
                <w:szCs w:val="26"/>
              </w:rPr>
              <w:t>28</w:t>
            </w:r>
          </w:p>
        </w:tc>
        <w:tc>
          <w:tcPr>
            <w:tcW w:w="1440" w:type="dxa"/>
          </w:tcPr>
          <w:p w14:paraId="36E71AB8" w14:textId="77777777" w:rsidR="00AE6F33" w:rsidRPr="00D037E5" w:rsidRDefault="00AE6F33" w:rsidP="006B62A0">
            <w:pPr>
              <w:pStyle w:val="NormalWeb"/>
              <w:spacing w:before="0" w:beforeAutospacing="0" w:after="0" w:afterAutospacing="0"/>
              <w:rPr>
                <w:sz w:val="26"/>
                <w:szCs w:val="26"/>
              </w:rPr>
            </w:pPr>
          </w:p>
        </w:tc>
      </w:tr>
      <w:tr w:rsidR="00AE6F33" w:rsidRPr="00D037E5" w14:paraId="787817AE" w14:textId="77777777" w:rsidTr="006B62A0">
        <w:tc>
          <w:tcPr>
            <w:tcW w:w="708" w:type="dxa"/>
            <w:tcMar>
              <w:top w:w="0" w:type="dxa"/>
              <w:left w:w="108" w:type="dxa"/>
              <w:bottom w:w="0" w:type="dxa"/>
              <w:right w:w="108" w:type="dxa"/>
            </w:tcMar>
            <w:hideMark/>
          </w:tcPr>
          <w:p w14:paraId="17364040" w14:textId="77777777" w:rsidR="00AE6F33" w:rsidRPr="00D037E5" w:rsidRDefault="00AE6F33" w:rsidP="006B62A0">
            <w:pPr>
              <w:pStyle w:val="NormalWeb"/>
              <w:spacing w:before="0" w:beforeAutospacing="0" w:after="0" w:afterAutospacing="0"/>
              <w:rPr>
                <w:sz w:val="26"/>
                <w:szCs w:val="26"/>
              </w:rPr>
            </w:pPr>
            <w:r w:rsidRPr="00D037E5">
              <w:rPr>
                <w:sz w:val="26"/>
                <w:szCs w:val="26"/>
              </w:rPr>
              <w:t>68</w:t>
            </w:r>
          </w:p>
        </w:tc>
        <w:tc>
          <w:tcPr>
            <w:tcW w:w="2797" w:type="dxa"/>
            <w:tcMar>
              <w:top w:w="0" w:type="dxa"/>
              <w:left w:w="108" w:type="dxa"/>
              <w:bottom w:w="0" w:type="dxa"/>
              <w:right w:w="108" w:type="dxa"/>
            </w:tcMar>
            <w:hideMark/>
          </w:tcPr>
          <w:p w14:paraId="174B9BF6" w14:textId="77777777" w:rsidR="00AE6F33" w:rsidRPr="00D037E5" w:rsidRDefault="00AE6F33" w:rsidP="006B62A0">
            <w:pPr>
              <w:pStyle w:val="NormalWeb"/>
              <w:spacing w:before="0" w:beforeAutospacing="0" w:after="0" w:afterAutospacing="0"/>
              <w:rPr>
                <w:sz w:val="26"/>
                <w:szCs w:val="26"/>
              </w:rPr>
            </w:pPr>
            <w:r w:rsidRPr="00D037E5">
              <w:rPr>
                <w:sz w:val="26"/>
                <w:szCs w:val="26"/>
              </w:rPr>
              <w:t>Acyclovir 5%</w:t>
            </w:r>
          </w:p>
        </w:tc>
        <w:tc>
          <w:tcPr>
            <w:tcW w:w="1890" w:type="dxa"/>
            <w:tcMar>
              <w:top w:w="0" w:type="dxa"/>
              <w:left w:w="108" w:type="dxa"/>
              <w:bottom w:w="0" w:type="dxa"/>
              <w:right w:w="108" w:type="dxa"/>
            </w:tcMar>
            <w:hideMark/>
          </w:tcPr>
          <w:p w14:paraId="4AAAF57F" w14:textId="77777777" w:rsidR="00AE6F33" w:rsidRPr="00D037E5" w:rsidRDefault="00AE6F33" w:rsidP="006B62A0">
            <w:pPr>
              <w:pStyle w:val="NormalWeb"/>
              <w:spacing w:before="0" w:beforeAutospacing="0" w:after="0" w:afterAutospacing="0"/>
              <w:rPr>
                <w:sz w:val="26"/>
                <w:szCs w:val="26"/>
              </w:rPr>
            </w:pPr>
            <w:r w:rsidRPr="00D037E5">
              <w:rPr>
                <w:sz w:val="26"/>
                <w:szCs w:val="26"/>
              </w:rPr>
              <w:t>Zovirax</w:t>
            </w:r>
          </w:p>
        </w:tc>
        <w:tc>
          <w:tcPr>
            <w:tcW w:w="1350" w:type="dxa"/>
            <w:tcMar>
              <w:top w:w="0" w:type="dxa"/>
              <w:left w:w="108" w:type="dxa"/>
              <w:bottom w:w="0" w:type="dxa"/>
              <w:right w:w="108" w:type="dxa"/>
            </w:tcMar>
            <w:hideMark/>
          </w:tcPr>
          <w:p w14:paraId="1B98EDC5" w14:textId="77777777" w:rsidR="00AE6F33" w:rsidRPr="00D037E5" w:rsidRDefault="00AE6F33" w:rsidP="006B62A0">
            <w:pPr>
              <w:pStyle w:val="NormalWeb"/>
              <w:spacing w:before="0" w:beforeAutospacing="0" w:after="0" w:afterAutospacing="0"/>
              <w:rPr>
                <w:sz w:val="26"/>
                <w:szCs w:val="26"/>
              </w:rPr>
            </w:pPr>
            <w:r w:rsidRPr="00D037E5">
              <w:rPr>
                <w:sz w:val="26"/>
                <w:szCs w:val="26"/>
              </w:rPr>
              <w:t>Tuyp</w:t>
            </w:r>
          </w:p>
        </w:tc>
        <w:tc>
          <w:tcPr>
            <w:tcW w:w="1440" w:type="dxa"/>
            <w:tcMar>
              <w:top w:w="0" w:type="dxa"/>
              <w:left w:w="108" w:type="dxa"/>
              <w:bottom w:w="0" w:type="dxa"/>
              <w:right w:w="108" w:type="dxa"/>
            </w:tcMar>
            <w:hideMark/>
          </w:tcPr>
          <w:p w14:paraId="54E64FDE"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2292E56C" w14:textId="77777777" w:rsidR="00AE6F33" w:rsidRPr="00D037E5" w:rsidRDefault="00AE6F33" w:rsidP="006B62A0">
            <w:pPr>
              <w:pStyle w:val="NormalWeb"/>
              <w:spacing w:before="0" w:beforeAutospacing="0" w:after="0" w:afterAutospacing="0"/>
              <w:rPr>
                <w:sz w:val="26"/>
                <w:szCs w:val="26"/>
              </w:rPr>
            </w:pPr>
          </w:p>
        </w:tc>
      </w:tr>
      <w:tr w:rsidR="00AE6F33" w:rsidRPr="00D037E5" w14:paraId="0BCD4EEE" w14:textId="77777777" w:rsidTr="006B62A0">
        <w:tc>
          <w:tcPr>
            <w:tcW w:w="708" w:type="dxa"/>
            <w:tcMar>
              <w:top w:w="0" w:type="dxa"/>
              <w:left w:w="108" w:type="dxa"/>
              <w:bottom w:w="0" w:type="dxa"/>
              <w:right w:w="108" w:type="dxa"/>
            </w:tcMar>
            <w:hideMark/>
          </w:tcPr>
          <w:p w14:paraId="323157F0" w14:textId="77777777" w:rsidR="00AE6F33" w:rsidRPr="00D037E5" w:rsidRDefault="00AE6F33" w:rsidP="006B62A0">
            <w:pPr>
              <w:pStyle w:val="NormalWeb"/>
              <w:spacing w:before="0" w:beforeAutospacing="0" w:after="0" w:afterAutospacing="0"/>
              <w:rPr>
                <w:sz w:val="26"/>
                <w:szCs w:val="26"/>
              </w:rPr>
            </w:pPr>
            <w:r w:rsidRPr="00D037E5">
              <w:rPr>
                <w:sz w:val="26"/>
                <w:szCs w:val="26"/>
              </w:rPr>
              <w:t>69</w:t>
            </w:r>
          </w:p>
        </w:tc>
        <w:tc>
          <w:tcPr>
            <w:tcW w:w="2797" w:type="dxa"/>
            <w:tcMar>
              <w:top w:w="0" w:type="dxa"/>
              <w:left w:w="108" w:type="dxa"/>
              <w:bottom w:w="0" w:type="dxa"/>
              <w:right w:w="108" w:type="dxa"/>
            </w:tcMar>
            <w:hideMark/>
          </w:tcPr>
          <w:p w14:paraId="2A07510E" w14:textId="77777777" w:rsidR="00AE6F33" w:rsidRPr="00D037E5" w:rsidRDefault="00AE6F33" w:rsidP="006B62A0">
            <w:pPr>
              <w:pStyle w:val="NormalWeb"/>
              <w:spacing w:before="0" w:beforeAutospacing="0" w:after="0" w:afterAutospacing="0"/>
              <w:rPr>
                <w:sz w:val="26"/>
                <w:szCs w:val="26"/>
              </w:rPr>
            </w:pPr>
            <w:r w:rsidRPr="00D037E5">
              <w:rPr>
                <w:sz w:val="26"/>
                <w:szCs w:val="26"/>
              </w:rPr>
              <w:t>Cefotaxim 1g</w:t>
            </w:r>
          </w:p>
        </w:tc>
        <w:tc>
          <w:tcPr>
            <w:tcW w:w="1890" w:type="dxa"/>
            <w:tcMar>
              <w:top w:w="0" w:type="dxa"/>
              <w:left w:w="108" w:type="dxa"/>
              <w:bottom w:w="0" w:type="dxa"/>
              <w:right w:w="108" w:type="dxa"/>
            </w:tcMar>
            <w:hideMark/>
          </w:tcPr>
          <w:p w14:paraId="75BD48C5"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99DA0BA"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2F2C06D1"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470E5485" w14:textId="77777777" w:rsidR="00AE6F33" w:rsidRPr="00D037E5" w:rsidRDefault="00AE6F33" w:rsidP="006B62A0">
            <w:pPr>
              <w:pStyle w:val="NormalWeb"/>
              <w:spacing w:before="0" w:beforeAutospacing="0" w:after="0" w:afterAutospacing="0"/>
              <w:rPr>
                <w:sz w:val="26"/>
                <w:szCs w:val="26"/>
              </w:rPr>
            </w:pPr>
          </w:p>
        </w:tc>
      </w:tr>
      <w:tr w:rsidR="00AE6F33" w:rsidRPr="00D037E5" w14:paraId="018BC2FF" w14:textId="77777777" w:rsidTr="006B62A0">
        <w:tc>
          <w:tcPr>
            <w:tcW w:w="708" w:type="dxa"/>
            <w:tcMar>
              <w:top w:w="0" w:type="dxa"/>
              <w:left w:w="108" w:type="dxa"/>
              <w:bottom w:w="0" w:type="dxa"/>
              <w:right w:w="108" w:type="dxa"/>
            </w:tcMar>
            <w:hideMark/>
          </w:tcPr>
          <w:p w14:paraId="5E59C76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VIII</w:t>
            </w:r>
          </w:p>
        </w:tc>
        <w:tc>
          <w:tcPr>
            <w:tcW w:w="2797" w:type="dxa"/>
            <w:tcMar>
              <w:top w:w="0" w:type="dxa"/>
              <w:left w:w="108" w:type="dxa"/>
              <w:bottom w:w="0" w:type="dxa"/>
              <w:right w:w="108" w:type="dxa"/>
            </w:tcMar>
            <w:hideMark/>
          </w:tcPr>
          <w:p w14:paraId="35442E3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điều trị đái tháo đường</w:t>
            </w:r>
          </w:p>
        </w:tc>
        <w:tc>
          <w:tcPr>
            <w:tcW w:w="1890" w:type="dxa"/>
            <w:tcMar>
              <w:top w:w="0" w:type="dxa"/>
              <w:left w:w="108" w:type="dxa"/>
              <w:bottom w:w="0" w:type="dxa"/>
              <w:right w:w="108" w:type="dxa"/>
            </w:tcMar>
            <w:hideMark/>
          </w:tcPr>
          <w:p w14:paraId="13AE8FE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2AD2B40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7050819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5B87BDDE"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3EEE2D9A" w14:textId="77777777" w:rsidTr="006B62A0">
        <w:tc>
          <w:tcPr>
            <w:tcW w:w="708" w:type="dxa"/>
            <w:tcMar>
              <w:top w:w="0" w:type="dxa"/>
              <w:left w:w="108" w:type="dxa"/>
              <w:bottom w:w="0" w:type="dxa"/>
              <w:right w:w="108" w:type="dxa"/>
            </w:tcMar>
            <w:hideMark/>
          </w:tcPr>
          <w:p w14:paraId="69C45FD7" w14:textId="77777777" w:rsidR="00AE6F33" w:rsidRPr="00D037E5" w:rsidRDefault="00AE6F33" w:rsidP="006B62A0">
            <w:pPr>
              <w:pStyle w:val="NormalWeb"/>
              <w:spacing w:before="0" w:beforeAutospacing="0" w:after="0" w:afterAutospacing="0"/>
              <w:rPr>
                <w:sz w:val="26"/>
                <w:szCs w:val="26"/>
              </w:rPr>
            </w:pPr>
            <w:r w:rsidRPr="00D037E5">
              <w:rPr>
                <w:sz w:val="26"/>
                <w:szCs w:val="26"/>
              </w:rPr>
              <w:t>70</w:t>
            </w:r>
          </w:p>
        </w:tc>
        <w:tc>
          <w:tcPr>
            <w:tcW w:w="2797" w:type="dxa"/>
            <w:tcMar>
              <w:top w:w="0" w:type="dxa"/>
              <w:left w:w="108" w:type="dxa"/>
              <w:bottom w:w="0" w:type="dxa"/>
              <w:right w:w="108" w:type="dxa"/>
            </w:tcMar>
            <w:hideMark/>
          </w:tcPr>
          <w:p w14:paraId="2D9DA595" w14:textId="77777777" w:rsidR="00AE6F33" w:rsidRPr="00D037E5" w:rsidRDefault="00AE6F33" w:rsidP="006B62A0">
            <w:pPr>
              <w:pStyle w:val="NormalWeb"/>
              <w:spacing w:before="0" w:beforeAutospacing="0" w:after="0" w:afterAutospacing="0"/>
              <w:rPr>
                <w:sz w:val="26"/>
                <w:szCs w:val="26"/>
              </w:rPr>
            </w:pPr>
            <w:r w:rsidRPr="00D037E5">
              <w:rPr>
                <w:sz w:val="26"/>
                <w:szCs w:val="26"/>
              </w:rPr>
              <w:t>Gliclazide 80 mg</w:t>
            </w:r>
          </w:p>
        </w:tc>
        <w:tc>
          <w:tcPr>
            <w:tcW w:w="1890" w:type="dxa"/>
            <w:tcMar>
              <w:top w:w="0" w:type="dxa"/>
              <w:left w:w="108" w:type="dxa"/>
              <w:bottom w:w="0" w:type="dxa"/>
              <w:right w:w="108" w:type="dxa"/>
            </w:tcMar>
            <w:hideMark/>
          </w:tcPr>
          <w:p w14:paraId="13E60858" w14:textId="77777777" w:rsidR="00AE6F33" w:rsidRPr="00D037E5" w:rsidRDefault="00AE6F33" w:rsidP="006B62A0">
            <w:pPr>
              <w:pStyle w:val="NormalWeb"/>
              <w:spacing w:before="0" w:beforeAutospacing="0" w:after="0" w:afterAutospacing="0"/>
              <w:rPr>
                <w:sz w:val="26"/>
                <w:szCs w:val="26"/>
              </w:rPr>
            </w:pPr>
            <w:r w:rsidRPr="00D037E5">
              <w:rPr>
                <w:sz w:val="26"/>
                <w:szCs w:val="26"/>
              </w:rPr>
              <w:t>Predian</w:t>
            </w:r>
          </w:p>
        </w:tc>
        <w:tc>
          <w:tcPr>
            <w:tcW w:w="1350" w:type="dxa"/>
            <w:tcMar>
              <w:top w:w="0" w:type="dxa"/>
              <w:left w:w="108" w:type="dxa"/>
              <w:bottom w:w="0" w:type="dxa"/>
              <w:right w:w="108" w:type="dxa"/>
            </w:tcMar>
            <w:hideMark/>
          </w:tcPr>
          <w:p w14:paraId="7ADAC8D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36570A9D"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440" w:type="dxa"/>
          </w:tcPr>
          <w:p w14:paraId="443EF949" w14:textId="77777777" w:rsidR="00AE6F33" w:rsidRPr="00D037E5" w:rsidRDefault="00AE6F33" w:rsidP="006B62A0">
            <w:pPr>
              <w:pStyle w:val="NormalWeb"/>
              <w:spacing w:before="0" w:beforeAutospacing="0" w:after="0" w:afterAutospacing="0"/>
              <w:rPr>
                <w:sz w:val="26"/>
                <w:szCs w:val="26"/>
              </w:rPr>
            </w:pPr>
          </w:p>
        </w:tc>
      </w:tr>
      <w:tr w:rsidR="00AE6F33" w:rsidRPr="00D037E5" w14:paraId="75888D1F" w14:textId="77777777" w:rsidTr="006B62A0">
        <w:tc>
          <w:tcPr>
            <w:tcW w:w="708" w:type="dxa"/>
            <w:tcMar>
              <w:top w:w="0" w:type="dxa"/>
              <w:left w:w="108" w:type="dxa"/>
              <w:bottom w:w="0" w:type="dxa"/>
              <w:right w:w="108" w:type="dxa"/>
            </w:tcMar>
            <w:hideMark/>
          </w:tcPr>
          <w:p w14:paraId="52583CBE" w14:textId="77777777" w:rsidR="00AE6F33" w:rsidRPr="00D037E5" w:rsidRDefault="00AE6F33" w:rsidP="006B62A0">
            <w:pPr>
              <w:pStyle w:val="NormalWeb"/>
              <w:spacing w:before="0" w:beforeAutospacing="0" w:after="0" w:afterAutospacing="0"/>
              <w:rPr>
                <w:sz w:val="26"/>
                <w:szCs w:val="26"/>
              </w:rPr>
            </w:pPr>
            <w:r w:rsidRPr="00D037E5">
              <w:rPr>
                <w:sz w:val="26"/>
                <w:szCs w:val="26"/>
              </w:rPr>
              <w:t>71</w:t>
            </w:r>
          </w:p>
        </w:tc>
        <w:tc>
          <w:tcPr>
            <w:tcW w:w="2797" w:type="dxa"/>
            <w:tcMar>
              <w:top w:w="0" w:type="dxa"/>
              <w:left w:w="108" w:type="dxa"/>
              <w:bottom w:w="0" w:type="dxa"/>
              <w:right w:w="108" w:type="dxa"/>
            </w:tcMar>
            <w:hideMark/>
          </w:tcPr>
          <w:p w14:paraId="1E1F3006" w14:textId="77777777" w:rsidR="00AE6F33" w:rsidRPr="00D037E5" w:rsidRDefault="00AE6F33" w:rsidP="006B62A0">
            <w:pPr>
              <w:pStyle w:val="NormalWeb"/>
              <w:spacing w:before="0" w:beforeAutospacing="0" w:after="0" w:afterAutospacing="0"/>
              <w:rPr>
                <w:sz w:val="26"/>
                <w:szCs w:val="26"/>
              </w:rPr>
            </w:pPr>
            <w:r w:rsidRPr="00D037E5">
              <w:rPr>
                <w:sz w:val="26"/>
                <w:szCs w:val="26"/>
              </w:rPr>
              <w:t>Metformine 500 mg</w:t>
            </w:r>
          </w:p>
        </w:tc>
        <w:tc>
          <w:tcPr>
            <w:tcW w:w="1890" w:type="dxa"/>
            <w:tcMar>
              <w:top w:w="0" w:type="dxa"/>
              <w:left w:w="108" w:type="dxa"/>
              <w:bottom w:w="0" w:type="dxa"/>
              <w:right w:w="108" w:type="dxa"/>
            </w:tcMar>
            <w:hideMark/>
          </w:tcPr>
          <w:p w14:paraId="2D821858"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Glucophage</w:t>
            </w:r>
          </w:p>
        </w:tc>
        <w:tc>
          <w:tcPr>
            <w:tcW w:w="1350" w:type="dxa"/>
            <w:tcMar>
              <w:top w:w="0" w:type="dxa"/>
              <w:left w:w="108" w:type="dxa"/>
              <w:bottom w:w="0" w:type="dxa"/>
              <w:right w:w="108" w:type="dxa"/>
            </w:tcMar>
            <w:hideMark/>
          </w:tcPr>
          <w:p w14:paraId="72ECAA5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40" w:type="dxa"/>
            <w:tcMar>
              <w:top w:w="0" w:type="dxa"/>
              <w:left w:w="108" w:type="dxa"/>
              <w:bottom w:w="0" w:type="dxa"/>
              <w:right w:w="108" w:type="dxa"/>
            </w:tcMar>
            <w:hideMark/>
          </w:tcPr>
          <w:p w14:paraId="7C503C59"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440" w:type="dxa"/>
          </w:tcPr>
          <w:p w14:paraId="2D2813B3" w14:textId="77777777" w:rsidR="00AE6F33" w:rsidRPr="00D037E5" w:rsidRDefault="00AE6F33" w:rsidP="006B62A0">
            <w:pPr>
              <w:pStyle w:val="NormalWeb"/>
              <w:spacing w:before="0" w:beforeAutospacing="0" w:after="0" w:afterAutospacing="0"/>
              <w:rPr>
                <w:sz w:val="26"/>
                <w:szCs w:val="26"/>
              </w:rPr>
            </w:pPr>
          </w:p>
        </w:tc>
      </w:tr>
      <w:tr w:rsidR="00AE6F33" w:rsidRPr="00D037E5" w14:paraId="2B8C4F4D" w14:textId="77777777" w:rsidTr="006B62A0">
        <w:tc>
          <w:tcPr>
            <w:tcW w:w="708" w:type="dxa"/>
            <w:tcMar>
              <w:top w:w="0" w:type="dxa"/>
              <w:left w:w="108" w:type="dxa"/>
              <w:bottom w:w="0" w:type="dxa"/>
              <w:right w:w="108" w:type="dxa"/>
            </w:tcMar>
            <w:hideMark/>
          </w:tcPr>
          <w:p w14:paraId="129AC8F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IX</w:t>
            </w:r>
          </w:p>
        </w:tc>
        <w:tc>
          <w:tcPr>
            <w:tcW w:w="2797" w:type="dxa"/>
            <w:tcMar>
              <w:top w:w="0" w:type="dxa"/>
              <w:left w:w="108" w:type="dxa"/>
              <w:bottom w:w="0" w:type="dxa"/>
              <w:right w:w="108" w:type="dxa"/>
            </w:tcMar>
            <w:hideMark/>
          </w:tcPr>
          <w:p w14:paraId="571C520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Dịch truyền</w:t>
            </w:r>
          </w:p>
        </w:tc>
        <w:tc>
          <w:tcPr>
            <w:tcW w:w="1890" w:type="dxa"/>
            <w:tcMar>
              <w:top w:w="0" w:type="dxa"/>
              <w:left w:w="108" w:type="dxa"/>
              <w:bottom w:w="0" w:type="dxa"/>
              <w:right w:w="108" w:type="dxa"/>
            </w:tcMar>
            <w:hideMark/>
          </w:tcPr>
          <w:p w14:paraId="74835CA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6E87A1B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64545C0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135B2AF9"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1B30FA46" w14:textId="77777777" w:rsidTr="006B62A0">
        <w:tc>
          <w:tcPr>
            <w:tcW w:w="708" w:type="dxa"/>
            <w:tcMar>
              <w:top w:w="0" w:type="dxa"/>
              <w:left w:w="108" w:type="dxa"/>
              <w:bottom w:w="0" w:type="dxa"/>
              <w:right w:w="108" w:type="dxa"/>
            </w:tcMar>
            <w:hideMark/>
          </w:tcPr>
          <w:p w14:paraId="40CB0355" w14:textId="77777777" w:rsidR="00AE6F33" w:rsidRPr="00D037E5" w:rsidRDefault="00AE6F33" w:rsidP="006B62A0">
            <w:pPr>
              <w:pStyle w:val="NormalWeb"/>
              <w:spacing w:before="0" w:beforeAutospacing="0" w:after="0" w:afterAutospacing="0"/>
              <w:rPr>
                <w:sz w:val="26"/>
                <w:szCs w:val="26"/>
              </w:rPr>
            </w:pPr>
            <w:r w:rsidRPr="00D037E5">
              <w:rPr>
                <w:sz w:val="26"/>
                <w:szCs w:val="26"/>
              </w:rPr>
              <w:t>72</w:t>
            </w:r>
          </w:p>
        </w:tc>
        <w:tc>
          <w:tcPr>
            <w:tcW w:w="2797" w:type="dxa"/>
            <w:tcMar>
              <w:top w:w="0" w:type="dxa"/>
              <w:left w:w="108" w:type="dxa"/>
              <w:bottom w:w="0" w:type="dxa"/>
              <w:right w:w="108" w:type="dxa"/>
            </w:tcMar>
            <w:hideMark/>
          </w:tcPr>
          <w:p w14:paraId="474B9CDC"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Glucose 5% 500 ml</w:t>
            </w:r>
          </w:p>
        </w:tc>
        <w:tc>
          <w:tcPr>
            <w:tcW w:w="1890" w:type="dxa"/>
            <w:tcMar>
              <w:top w:w="0" w:type="dxa"/>
              <w:left w:w="108" w:type="dxa"/>
              <w:bottom w:w="0" w:type="dxa"/>
              <w:right w:w="108" w:type="dxa"/>
            </w:tcMar>
            <w:hideMark/>
          </w:tcPr>
          <w:p w14:paraId="3ACD7A9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7E5B8F1"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42F4E292"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47A4DFF8" w14:textId="77777777" w:rsidR="00AE6F33" w:rsidRPr="00D037E5" w:rsidRDefault="00AE6F33" w:rsidP="006B62A0">
            <w:pPr>
              <w:pStyle w:val="NormalWeb"/>
              <w:spacing w:before="0" w:beforeAutospacing="0" w:after="0" w:afterAutospacing="0"/>
              <w:rPr>
                <w:sz w:val="26"/>
                <w:szCs w:val="26"/>
              </w:rPr>
            </w:pPr>
          </w:p>
        </w:tc>
      </w:tr>
      <w:tr w:rsidR="00AE6F33" w:rsidRPr="00D037E5" w14:paraId="6A8CA835" w14:textId="77777777" w:rsidTr="006B62A0">
        <w:tc>
          <w:tcPr>
            <w:tcW w:w="708" w:type="dxa"/>
            <w:tcMar>
              <w:top w:w="0" w:type="dxa"/>
              <w:left w:w="108" w:type="dxa"/>
              <w:bottom w:w="0" w:type="dxa"/>
              <w:right w:w="108" w:type="dxa"/>
            </w:tcMar>
            <w:hideMark/>
          </w:tcPr>
          <w:p w14:paraId="40FE065A" w14:textId="77777777" w:rsidR="00AE6F33" w:rsidRPr="00D037E5" w:rsidRDefault="00AE6F33" w:rsidP="006B62A0">
            <w:pPr>
              <w:pStyle w:val="NormalWeb"/>
              <w:spacing w:before="0" w:beforeAutospacing="0" w:after="0" w:afterAutospacing="0"/>
              <w:rPr>
                <w:sz w:val="26"/>
                <w:szCs w:val="26"/>
              </w:rPr>
            </w:pPr>
            <w:r w:rsidRPr="00D037E5">
              <w:rPr>
                <w:sz w:val="26"/>
                <w:szCs w:val="26"/>
              </w:rPr>
              <w:t>73</w:t>
            </w:r>
          </w:p>
        </w:tc>
        <w:tc>
          <w:tcPr>
            <w:tcW w:w="2797" w:type="dxa"/>
            <w:tcMar>
              <w:top w:w="0" w:type="dxa"/>
              <w:left w:w="108" w:type="dxa"/>
              <w:bottom w:w="0" w:type="dxa"/>
              <w:right w:w="108" w:type="dxa"/>
            </w:tcMar>
            <w:hideMark/>
          </w:tcPr>
          <w:p w14:paraId="6C468A00"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Glucose 10% 500 ml</w:t>
            </w:r>
          </w:p>
        </w:tc>
        <w:tc>
          <w:tcPr>
            <w:tcW w:w="1890" w:type="dxa"/>
            <w:tcMar>
              <w:top w:w="0" w:type="dxa"/>
              <w:left w:w="108" w:type="dxa"/>
              <w:bottom w:w="0" w:type="dxa"/>
              <w:right w:w="108" w:type="dxa"/>
            </w:tcMar>
            <w:hideMark/>
          </w:tcPr>
          <w:p w14:paraId="6929240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6A56F388"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24C998F3"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440" w:type="dxa"/>
          </w:tcPr>
          <w:p w14:paraId="64FD755F" w14:textId="77777777" w:rsidR="00AE6F33" w:rsidRPr="00D037E5" w:rsidRDefault="00AE6F33" w:rsidP="006B62A0">
            <w:pPr>
              <w:pStyle w:val="NormalWeb"/>
              <w:spacing w:before="0" w:beforeAutospacing="0" w:after="0" w:afterAutospacing="0"/>
              <w:rPr>
                <w:sz w:val="26"/>
                <w:szCs w:val="26"/>
              </w:rPr>
            </w:pPr>
          </w:p>
        </w:tc>
      </w:tr>
      <w:tr w:rsidR="00AE6F33" w:rsidRPr="00D037E5" w14:paraId="09F4597E" w14:textId="77777777" w:rsidTr="006B62A0">
        <w:tc>
          <w:tcPr>
            <w:tcW w:w="708" w:type="dxa"/>
            <w:tcMar>
              <w:top w:w="0" w:type="dxa"/>
              <w:left w:w="108" w:type="dxa"/>
              <w:bottom w:w="0" w:type="dxa"/>
              <w:right w:w="108" w:type="dxa"/>
            </w:tcMar>
            <w:hideMark/>
          </w:tcPr>
          <w:p w14:paraId="311DEC45" w14:textId="77777777" w:rsidR="00AE6F33" w:rsidRPr="00D037E5" w:rsidRDefault="00AE6F33" w:rsidP="006B62A0">
            <w:pPr>
              <w:pStyle w:val="NormalWeb"/>
              <w:spacing w:before="0" w:beforeAutospacing="0" w:after="0" w:afterAutospacing="0"/>
              <w:rPr>
                <w:sz w:val="26"/>
                <w:szCs w:val="26"/>
              </w:rPr>
            </w:pPr>
            <w:r w:rsidRPr="00D037E5">
              <w:rPr>
                <w:sz w:val="26"/>
                <w:szCs w:val="26"/>
              </w:rPr>
              <w:t>74</w:t>
            </w:r>
          </w:p>
        </w:tc>
        <w:tc>
          <w:tcPr>
            <w:tcW w:w="2797" w:type="dxa"/>
            <w:tcMar>
              <w:top w:w="0" w:type="dxa"/>
              <w:left w:w="108" w:type="dxa"/>
              <w:bottom w:w="0" w:type="dxa"/>
              <w:right w:w="108" w:type="dxa"/>
            </w:tcMar>
            <w:hideMark/>
          </w:tcPr>
          <w:p w14:paraId="63FDE5EF"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clorid 0,9% 500 ml</w:t>
            </w:r>
          </w:p>
        </w:tc>
        <w:tc>
          <w:tcPr>
            <w:tcW w:w="1890" w:type="dxa"/>
            <w:tcMar>
              <w:top w:w="0" w:type="dxa"/>
              <w:left w:w="108" w:type="dxa"/>
              <w:bottom w:w="0" w:type="dxa"/>
              <w:right w:w="108" w:type="dxa"/>
            </w:tcMar>
            <w:hideMark/>
          </w:tcPr>
          <w:p w14:paraId="1E6AFDFC"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99E5F34"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1BB6F947"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5585D2C9" w14:textId="77777777" w:rsidR="00AE6F33" w:rsidRPr="00D037E5" w:rsidRDefault="00AE6F33" w:rsidP="006B62A0">
            <w:pPr>
              <w:pStyle w:val="NormalWeb"/>
              <w:spacing w:before="0" w:beforeAutospacing="0" w:after="0" w:afterAutospacing="0"/>
              <w:rPr>
                <w:sz w:val="26"/>
                <w:szCs w:val="26"/>
              </w:rPr>
            </w:pPr>
          </w:p>
        </w:tc>
      </w:tr>
      <w:tr w:rsidR="00AE6F33" w:rsidRPr="00D037E5" w14:paraId="48BA6399" w14:textId="77777777" w:rsidTr="006B62A0">
        <w:tc>
          <w:tcPr>
            <w:tcW w:w="708" w:type="dxa"/>
            <w:tcMar>
              <w:top w:w="0" w:type="dxa"/>
              <w:left w:w="108" w:type="dxa"/>
              <w:bottom w:w="0" w:type="dxa"/>
              <w:right w:w="108" w:type="dxa"/>
            </w:tcMar>
            <w:hideMark/>
          </w:tcPr>
          <w:p w14:paraId="7E19DC89" w14:textId="77777777" w:rsidR="00AE6F33" w:rsidRPr="00D037E5" w:rsidRDefault="00AE6F33" w:rsidP="006B62A0">
            <w:pPr>
              <w:pStyle w:val="NormalWeb"/>
              <w:spacing w:before="0" w:beforeAutospacing="0" w:after="0" w:afterAutospacing="0"/>
              <w:rPr>
                <w:sz w:val="26"/>
                <w:szCs w:val="26"/>
              </w:rPr>
            </w:pPr>
            <w:r w:rsidRPr="00D037E5">
              <w:rPr>
                <w:sz w:val="26"/>
                <w:szCs w:val="26"/>
              </w:rPr>
              <w:t>75</w:t>
            </w:r>
          </w:p>
        </w:tc>
        <w:tc>
          <w:tcPr>
            <w:tcW w:w="2797" w:type="dxa"/>
            <w:tcMar>
              <w:top w:w="0" w:type="dxa"/>
              <w:left w:w="108" w:type="dxa"/>
              <w:bottom w:w="0" w:type="dxa"/>
              <w:right w:w="108" w:type="dxa"/>
            </w:tcMar>
            <w:hideMark/>
          </w:tcPr>
          <w:p w14:paraId="412E6297"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Natri Clorid, Natri Lactat, Kali Clorid, Calci Clorid, Dextrose 500 ml</w:t>
            </w:r>
          </w:p>
        </w:tc>
        <w:tc>
          <w:tcPr>
            <w:tcW w:w="1890" w:type="dxa"/>
            <w:tcMar>
              <w:top w:w="0" w:type="dxa"/>
              <w:left w:w="108" w:type="dxa"/>
              <w:bottom w:w="0" w:type="dxa"/>
              <w:right w:w="108" w:type="dxa"/>
            </w:tcMar>
            <w:hideMark/>
          </w:tcPr>
          <w:p w14:paraId="2B890735"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42E6599D"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1A08C251"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440" w:type="dxa"/>
          </w:tcPr>
          <w:p w14:paraId="5D134E94" w14:textId="77777777" w:rsidR="00AE6F33" w:rsidRPr="00D037E5" w:rsidRDefault="00AE6F33" w:rsidP="006B62A0">
            <w:pPr>
              <w:pStyle w:val="NormalWeb"/>
              <w:spacing w:before="0" w:beforeAutospacing="0" w:after="0" w:afterAutospacing="0"/>
              <w:rPr>
                <w:sz w:val="26"/>
                <w:szCs w:val="26"/>
              </w:rPr>
            </w:pPr>
          </w:p>
        </w:tc>
      </w:tr>
      <w:tr w:rsidR="00AE6F33" w:rsidRPr="00D037E5" w14:paraId="6982B9F7" w14:textId="77777777" w:rsidTr="006B62A0">
        <w:tc>
          <w:tcPr>
            <w:tcW w:w="708" w:type="dxa"/>
            <w:tcMar>
              <w:top w:w="0" w:type="dxa"/>
              <w:left w:w="108" w:type="dxa"/>
              <w:bottom w:w="0" w:type="dxa"/>
              <w:right w:w="108" w:type="dxa"/>
            </w:tcMar>
            <w:hideMark/>
          </w:tcPr>
          <w:p w14:paraId="318BCAA3" w14:textId="77777777" w:rsidR="00AE6F33" w:rsidRPr="00D037E5" w:rsidRDefault="00AE6F33" w:rsidP="006B62A0">
            <w:pPr>
              <w:pStyle w:val="NormalWeb"/>
              <w:spacing w:before="0" w:beforeAutospacing="0" w:after="0" w:afterAutospacing="0"/>
              <w:rPr>
                <w:sz w:val="26"/>
                <w:szCs w:val="26"/>
              </w:rPr>
            </w:pPr>
            <w:r w:rsidRPr="00D037E5">
              <w:rPr>
                <w:sz w:val="26"/>
                <w:szCs w:val="26"/>
              </w:rPr>
              <w:t>76</w:t>
            </w:r>
          </w:p>
        </w:tc>
        <w:tc>
          <w:tcPr>
            <w:tcW w:w="2797" w:type="dxa"/>
            <w:tcMar>
              <w:top w:w="0" w:type="dxa"/>
              <w:left w:w="108" w:type="dxa"/>
              <w:bottom w:w="0" w:type="dxa"/>
              <w:right w:w="108" w:type="dxa"/>
            </w:tcMar>
            <w:hideMark/>
          </w:tcPr>
          <w:p w14:paraId="5AE991D3"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hydrocacbonat 4,2%</w:t>
            </w:r>
          </w:p>
        </w:tc>
        <w:tc>
          <w:tcPr>
            <w:tcW w:w="1890" w:type="dxa"/>
            <w:tcMar>
              <w:top w:w="0" w:type="dxa"/>
              <w:left w:w="108" w:type="dxa"/>
              <w:bottom w:w="0" w:type="dxa"/>
              <w:right w:w="108" w:type="dxa"/>
            </w:tcMar>
            <w:hideMark/>
          </w:tcPr>
          <w:p w14:paraId="4D8C37D9"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174764C3"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28F15A05"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4E1728BD" w14:textId="77777777" w:rsidR="00AE6F33" w:rsidRPr="00D037E5" w:rsidRDefault="00AE6F33" w:rsidP="006B62A0">
            <w:pPr>
              <w:pStyle w:val="NormalWeb"/>
              <w:spacing w:before="0" w:beforeAutospacing="0" w:after="0" w:afterAutospacing="0"/>
              <w:rPr>
                <w:sz w:val="26"/>
                <w:szCs w:val="26"/>
              </w:rPr>
            </w:pPr>
          </w:p>
        </w:tc>
      </w:tr>
      <w:tr w:rsidR="00AE6F33" w:rsidRPr="00D037E5" w14:paraId="7ED4CB4A" w14:textId="77777777" w:rsidTr="006B62A0">
        <w:tc>
          <w:tcPr>
            <w:tcW w:w="708" w:type="dxa"/>
            <w:tcMar>
              <w:top w:w="0" w:type="dxa"/>
              <w:left w:w="108" w:type="dxa"/>
              <w:bottom w:w="0" w:type="dxa"/>
              <w:right w:w="108" w:type="dxa"/>
            </w:tcMar>
            <w:hideMark/>
          </w:tcPr>
          <w:p w14:paraId="57253ABB" w14:textId="77777777" w:rsidR="00AE6F33" w:rsidRPr="00D037E5" w:rsidRDefault="00AE6F33" w:rsidP="006B62A0">
            <w:pPr>
              <w:pStyle w:val="NormalWeb"/>
              <w:spacing w:before="0" w:beforeAutospacing="0" w:after="0" w:afterAutospacing="0"/>
              <w:rPr>
                <w:sz w:val="26"/>
                <w:szCs w:val="26"/>
              </w:rPr>
            </w:pPr>
            <w:r w:rsidRPr="00D037E5">
              <w:rPr>
                <w:sz w:val="26"/>
                <w:szCs w:val="26"/>
              </w:rPr>
              <w:t>77</w:t>
            </w:r>
          </w:p>
        </w:tc>
        <w:tc>
          <w:tcPr>
            <w:tcW w:w="2797" w:type="dxa"/>
            <w:tcMar>
              <w:top w:w="0" w:type="dxa"/>
              <w:left w:w="108" w:type="dxa"/>
              <w:bottom w:w="0" w:type="dxa"/>
              <w:right w:w="108" w:type="dxa"/>
            </w:tcMar>
            <w:hideMark/>
          </w:tcPr>
          <w:p w14:paraId="4A4AF764"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cao phân tử</w:t>
            </w:r>
          </w:p>
        </w:tc>
        <w:tc>
          <w:tcPr>
            <w:tcW w:w="1890" w:type="dxa"/>
            <w:tcMar>
              <w:top w:w="0" w:type="dxa"/>
              <w:left w:w="108" w:type="dxa"/>
              <w:bottom w:w="0" w:type="dxa"/>
              <w:right w:w="108" w:type="dxa"/>
            </w:tcMar>
            <w:hideMark/>
          </w:tcPr>
          <w:p w14:paraId="3901A0E7" w14:textId="77777777" w:rsidR="00AE6F33" w:rsidRPr="00D037E5" w:rsidRDefault="00AE6F33" w:rsidP="006B62A0">
            <w:pPr>
              <w:pStyle w:val="NormalWeb"/>
              <w:spacing w:before="0" w:beforeAutospacing="0" w:after="0" w:afterAutospacing="0"/>
              <w:rPr>
                <w:sz w:val="26"/>
                <w:szCs w:val="26"/>
              </w:rPr>
            </w:pPr>
            <w:r w:rsidRPr="00D037E5">
              <w:rPr>
                <w:sz w:val="26"/>
                <w:szCs w:val="26"/>
              </w:rPr>
              <w:t>Haes-steril 6% 500 ml</w:t>
            </w:r>
          </w:p>
        </w:tc>
        <w:tc>
          <w:tcPr>
            <w:tcW w:w="1350" w:type="dxa"/>
            <w:tcMar>
              <w:top w:w="0" w:type="dxa"/>
              <w:left w:w="108" w:type="dxa"/>
              <w:bottom w:w="0" w:type="dxa"/>
              <w:right w:w="108" w:type="dxa"/>
            </w:tcMar>
            <w:hideMark/>
          </w:tcPr>
          <w:p w14:paraId="0E869523"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5C1423AC"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1440" w:type="dxa"/>
          </w:tcPr>
          <w:p w14:paraId="0BA97406" w14:textId="77777777" w:rsidR="00AE6F33" w:rsidRPr="00D037E5" w:rsidRDefault="00AE6F33" w:rsidP="006B62A0">
            <w:pPr>
              <w:pStyle w:val="NormalWeb"/>
              <w:spacing w:before="0" w:beforeAutospacing="0" w:after="0" w:afterAutospacing="0"/>
              <w:rPr>
                <w:sz w:val="26"/>
                <w:szCs w:val="26"/>
              </w:rPr>
            </w:pPr>
          </w:p>
        </w:tc>
      </w:tr>
      <w:tr w:rsidR="00AE6F33" w:rsidRPr="00D037E5" w14:paraId="010F8432" w14:textId="77777777" w:rsidTr="006B62A0">
        <w:tc>
          <w:tcPr>
            <w:tcW w:w="708" w:type="dxa"/>
            <w:tcMar>
              <w:top w:w="0" w:type="dxa"/>
              <w:left w:w="108" w:type="dxa"/>
              <w:bottom w:w="0" w:type="dxa"/>
              <w:right w:w="108" w:type="dxa"/>
            </w:tcMar>
            <w:hideMark/>
          </w:tcPr>
          <w:p w14:paraId="4487D02A" w14:textId="77777777" w:rsidR="00AE6F33" w:rsidRPr="00D037E5" w:rsidRDefault="00AE6F33" w:rsidP="006B62A0">
            <w:pPr>
              <w:pStyle w:val="NormalWeb"/>
              <w:spacing w:before="0" w:beforeAutospacing="0" w:after="0" w:afterAutospacing="0"/>
              <w:rPr>
                <w:sz w:val="26"/>
                <w:szCs w:val="26"/>
              </w:rPr>
            </w:pPr>
            <w:r w:rsidRPr="00D037E5">
              <w:rPr>
                <w:sz w:val="26"/>
                <w:szCs w:val="26"/>
              </w:rPr>
              <w:t>78</w:t>
            </w:r>
          </w:p>
        </w:tc>
        <w:tc>
          <w:tcPr>
            <w:tcW w:w="2797" w:type="dxa"/>
            <w:tcMar>
              <w:top w:w="0" w:type="dxa"/>
              <w:left w:w="108" w:type="dxa"/>
              <w:bottom w:w="0" w:type="dxa"/>
              <w:right w:w="108" w:type="dxa"/>
            </w:tcMar>
            <w:hideMark/>
          </w:tcPr>
          <w:p w14:paraId="2949C5E2" w14:textId="77777777" w:rsidR="00AE6F33" w:rsidRPr="00D037E5" w:rsidRDefault="00AE6F33" w:rsidP="006B62A0">
            <w:pPr>
              <w:pStyle w:val="NormalWeb"/>
              <w:spacing w:before="0" w:beforeAutospacing="0" w:after="0" w:afterAutospacing="0"/>
              <w:rPr>
                <w:sz w:val="26"/>
                <w:szCs w:val="26"/>
              </w:rPr>
            </w:pPr>
            <w:r w:rsidRPr="00D037E5">
              <w:rPr>
                <w:sz w:val="26"/>
                <w:szCs w:val="26"/>
              </w:rPr>
              <w:t>Manitol 200ml</w:t>
            </w:r>
          </w:p>
        </w:tc>
        <w:tc>
          <w:tcPr>
            <w:tcW w:w="1890" w:type="dxa"/>
            <w:tcMar>
              <w:top w:w="0" w:type="dxa"/>
              <w:left w:w="108" w:type="dxa"/>
              <w:bottom w:w="0" w:type="dxa"/>
              <w:right w:w="108" w:type="dxa"/>
            </w:tcMar>
            <w:hideMark/>
          </w:tcPr>
          <w:p w14:paraId="0E3934C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43AADA03"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0C7A7A83"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51BAA9C3" w14:textId="77777777" w:rsidR="00AE6F33" w:rsidRPr="00D037E5" w:rsidRDefault="00AE6F33" w:rsidP="006B62A0">
            <w:pPr>
              <w:pStyle w:val="NormalWeb"/>
              <w:spacing w:before="0" w:beforeAutospacing="0" w:after="0" w:afterAutospacing="0"/>
              <w:rPr>
                <w:sz w:val="26"/>
                <w:szCs w:val="26"/>
              </w:rPr>
            </w:pPr>
          </w:p>
        </w:tc>
      </w:tr>
      <w:tr w:rsidR="00AE6F33" w:rsidRPr="00D037E5" w14:paraId="587E364B" w14:textId="77777777" w:rsidTr="006B62A0">
        <w:tc>
          <w:tcPr>
            <w:tcW w:w="708" w:type="dxa"/>
            <w:tcMar>
              <w:top w:w="0" w:type="dxa"/>
              <w:left w:w="108" w:type="dxa"/>
              <w:bottom w:w="0" w:type="dxa"/>
              <w:right w:w="108" w:type="dxa"/>
            </w:tcMar>
            <w:hideMark/>
          </w:tcPr>
          <w:p w14:paraId="4B4F2A4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w:t>
            </w:r>
          </w:p>
        </w:tc>
        <w:tc>
          <w:tcPr>
            <w:tcW w:w="2797" w:type="dxa"/>
            <w:tcMar>
              <w:top w:w="0" w:type="dxa"/>
              <w:left w:w="108" w:type="dxa"/>
              <w:bottom w:w="0" w:type="dxa"/>
              <w:right w:w="108" w:type="dxa"/>
            </w:tcMar>
            <w:hideMark/>
          </w:tcPr>
          <w:p w14:paraId="37160E3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Bông, băng, gạc</w:t>
            </w:r>
          </w:p>
        </w:tc>
        <w:tc>
          <w:tcPr>
            <w:tcW w:w="1890" w:type="dxa"/>
            <w:tcMar>
              <w:top w:w="0" w:type="dxa"/>
              <w:left w:w="108" w:type="dxa"/>
              <w:bottom w:w="0" w:type="dxa"/>
              <w:right w:w="108" w:type="dxa"/>
            </w:tcMar>
            <w:hideMark/>
          </w:tcPr>
          <w:p w14:paraId="642CDF5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2880509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5DA077B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701E610E"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7556A840" w14:textId="77777777" w:rsidTr="006B62A0">
        <w:tc>
          <w:tcPr>
            <w:tcW w:w="708" w:type="dxa"/>
            <w:tcMar>
              <w:top w:w="0" w:type="dxa"/>
              <w:left w:w="108" w:type="dxa"/>
              <w:bottom w:w="0" w:type="dxa"/>
              <w:right w:w="108" w:type="dxa"/>
            </w:tcMar>
            <w:hideMark/>
          </w:tcPr>
          <w:p w14:paraId="7CF5BDC6" w14:textId="77777777" w:rsidR="00AE6F33" w:rsidRPr="00D037E5" w:rsidRDefault="00AE6F33" w:rsidP="006B62A0">
            <w:pPr>
              <w:pStyle w:val="NormalWeb"/>
              <w:spacing w:before="0" w:beforeAutospacing="0" w:after="0" w:afterAutospacing="0"/>
              <w:rPr>
                <w:sz w:val="26"/>
                <w:szCs w:val="26"/>
              </w:rPr>
            </w:pPr>
            <w:r w:rsidRPr="00D037E5">
              <w:rPr>
                <w:sz w:val="26"/>
                <w:szCs w:val="26"/>
              </w:rPr>
              <w:t>79</w:t>
            </w:r>
          </w:p>
        </w:tc>
        <w:tc>
          <w:tcPr>
            <w:tcW w:w="2797" w:type="dxa"/>
            <w:tcMar>
              <w:top w:w="0" w:type="dxa"/>
              <w:left w:w="108" w:type="dxa"/>
              <w:bottom w:w="0" w:type="dxa"/>
              <w:right w:w="108" w:type="dxa"/>
            </w:tcMar>
            <w:hideMark/>
          </w:tcPr>
          <w:p w14:paraId="7A7E4FA9" w14:textId="77777777" w:rsidR="00AE6F33" w:rsidRPr="00D037E5" w:rsidRDefault="00AE6F33" w:rsidP="006B62A0">
            <w:pPr>
              <w:pStyle w:val="NormalWeb"/>
              <w:spacing w:before="0" w:beforeAutospacing="0" w:after="0" w:afterAutospacing="0"/>
              <w:rPr>
                <w:sz w:val="26"/>
                <w:szCs w:val="26"/>
              </w:rPr>
            </w:pPr>
            <w:r w:rsidRPr="00D037E5">
              <w:rPr>
                <w:sz w:val="26"/>
                <w:szCs w:val="26"/>
              </w:rPr>
              <w:t>Bông thấm nước</w:t>
            </w:r>
          </w:p>
        </w:tc>
        <w:tc>
          <w:tcPr>
            <w:tcW w:w="1890" w:type="dxa"/>
            <w:tcMar>
              <w:top w:w="0" w:type="dxa"/>
              <w:left w:w="108" w:type="dxa"/>
              <w:bottom w:w="0" w:type="dxa"/>
              <w:right w:w="108" w:type="dxa"/>
            </w:tcMar>
            <w:hideMark/>
          </w:tcPr>
          <w:p w14:paraId="5AC2F49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42F0C5F" w14:textId="77777777" w:rsidR="00AE6F33" w:rsidRPr="00D037E5" w:rsidRDefault="00AE6F33" w:rsidP="006B62A0">
            <w:pPr>
              <w:pStyle w:val="NormalWeb"/>
              <w:spacing w:before="0" w:beforeAutospacing="0" w:after="0" w:afterAutospacing="0"/>
              <w:rPr>
                <w:sz w:val="26"/>
                <w:szCs w:val="26"/>
              </w:rPr>
            </w:pPr>
            <w:r w:rsidRPr="00D037E5">
              <w:rPr>
                <w:sz w:val="26"/>
                <w:szCs w:val="26"/>
              </w:rPr>
              <w:t>kg</w:t>
            </w:r>
          </w:p>
        </w:tc>
        <w:tc>
          <w:tcPr>
            <w:tcW w:w="1440" w:type="dxa"/>
            <w:tcMar>
              <w:top w:w="0" w:type="dxa"/>
              <w:left w:w="108" w:type="dxa"/>
              <w:bottom w:w="0" w:type="dxa"/>
              <w:right w:w="108" w:type="dxa"/>
            </w:tcMar>
            <w:hideMark/>
          </w:tcPr>
          <w:p w14:paraId="1BFA4A1E"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1440" w:type="dxa"/>
          </w:tcPr>
          <w:p w14:paraId="6BFA1DD0" w14:textId="77777777" w:rsidR="00AE6F33" w:rsidRPr="00D037E5" w:rsidRDefault="00AE6F33" w:rsidP="006B62A0">
            <w:pPr>
              <w:pStyle w:val="NormalWeb"/>
              <w:spacing w:before="0" w:beforeAutospacing="0" w:after="0" w:afterAutospacing="0"/>
              <w:rPr>
                <w:sz w:val="26"/>
                <w:szCs w:val="26"/>
              </w:rPr>
            </w:pPr>
          </w:p>
        </w:tc>
      </w:tr>
      <w:tr w:rsidR="00AE6F33" w:rsidRPr="00D037E5" w14:paraId="5301F23B" w14:textId="77777777" w:rsidTr="006B62A0">
        <w:tc>
          <w:tcPr>
            <w:tcW w:w="708" w:type="dxa"/>
            <w:tcMar>
              <w:top w:w="0" w:type="dxa"/>
              <w:left w:w="108" w:type="dxa"/>
              <w:bottom w:w="0" w:type="dxa"/>
              <w:right w:w="108" w:type="dxa"/>
            </w:tcMar>
            <w:hideMark/>
          </w:tcPr>
          <w:p w14:paraId="18818A7A" w14:textId="77777777" w:rsidR="00AE6F33" w:rsidRPr="00D037E5" w:rsidRDefault="00AE6F33" w:rsidP="006B62A0">
            <w:pPr>
              <w:pStyle w:val="NormalWeb"/>
              <w:spacing w:before="0" w:beforeAutospacing="0" w:after="0" w:afterAutospacing="0"/>
              <w:rPr>
                <w:sz w:val="26"/>
                <w:szCs w:val="26"/>
              </w:rPr>
            </w:pPr>
            <w:r w:rsidRPr="00D037E5">
              <w:rPr>
                <w:sz w:val="26"/>
                <w:szCs w:val="26"/>
              </w:rPr>
              <w:t>80</w:t>
            </w:r>
          </w:p>
        </w:tc>
        <w:tc>
          <w:tcPr>
            <w:tcW w:w="2797" w:type="dxa"/>
            <w:tcMar>
              <w:top w:w="0" w:type="dxa"/>
              <w:left w:w="108" w:type="dxa"/>
              <w:bottom w:w="0" w:type="dxa"/>
              <w:right w:w="108" w:type="dxa"/>
            </w:tcMar>
            <w:hideMark/>
          </w:tcPr>
          <w:p w14:paraId="3CAA1B19"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cuộn xô 5m x 10cm</w:t>
            </w:r>
          </w:p>
        </w:tc>
        <w:tc>
          <w:tcPr>
            <w:tcW w:w="1890" w:type="dxa"/>
            <w:tcMar>
              <w:top w:w="0" w:type="dxa"/>
              <w:left w:w="108" w:type="dxa"/>
              <w:bottom w:w="0" w:type="dxa"/>
              <w:right w:w="108" w:type="dxa"/>
            </w:tcMar>
            <w:hideMark/>
          </w:tcPr>
          <w:p w14:paraId="64DE716F"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44B2A9FB"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40" w:type="dxa"/>
            <w:tcMar>
              <w:top w:w="0" w:type="dxa"/>
              <w:left w:w="108" w:type="dxa"/>
              <w:bottom w:w="0" w:type="dxa"/>
              <w:right w:w="108" w:type="dxa"/>
            </w:tcMar>
            <w:hideMark/>
          </w:tcPr>
          <w:p w14:paraId="152FE94A"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440" w:type="dxa"/>
          </w:tcPr>
          <w:p w14:paraId="6A156CF5" w14:textId="77777777" w:rsidR="00AE6F33" w:rsidRPr="00D037E5" w:rsidRDefault="00AE6F33" w:rsidP="006B62A0">
            <w:pPr>
              <w:pStyle w:val="NormalWeb"/>
              <w:spacing w:before="0" w:beforeAutospacing="0" w:after="0" w:afterAutospacing="0"/>
              <w:rPr>
                <w:sz w:val="26"/>
                <w:szCs w:val="26"/>
              </w:rPr>
            </w:pPr>
          </w:p>
        </w:tc>
      </w:tr>
      <w:tr w:rsidR="00AE6F33" w:rsidRPr="00D037E5" w14:paraId="0ADAB3C2" w14:textId="77777777" w:rsidTr="006B62A0">
        <w:tc>
          <w:tcPr>
            <w:tcW w:w="708" w:type="dxa"/>
            <w:tcMar>
              <w:top w:w="0" w:type="dxa"/>
              <w:left w:w="108" w:type="dxa"/>
              <w:bottom w:w="0" w:type="dxa"/>
              <w:right w:w="108" w:type="dxa"/>
            </w:tcMar>
            <w:hideMark/>
          </w:tcPr>
          <w:p w14:paraId="0CB6AB9C" w14:textId="77777777" w:rsidR="00AE6F33" w:rsidRPr="00D037E5" w:rsidRDefault="00AE6F33" w:rsidP="006B62A0">
            <w:pPr>
              <w:pStyle w:val="NormalWeb"/>
              <w:spacing w:before="0" w:beforeAutospacing="0" w:after="0" w:afterAutospacing="0"/>
              <w:rPr>
                <w:sz w:val="26"/>
                <w:szCs w:val="26"/>
              </w:rPr>
            </w:pPr>
            <w:r w:rsidRPr="00D037E5">
              <w:rPr>
                <w:sz w:val="26"/>
                <w:szCs w:val="26"/>
              </w:rPr>
              <w:t>81</w:t>
            </w:r>
          </w:p>
        </w:tc>
        <w:tc>
          <w:tcPr>
            <w:tcW w:w="2797" w:type="dxa"/>
            <w:tcMar>
              <w:top w:w="0" w:type="dxa"/>
              <w:left w:w="108" w:type="dxa"/>
              <w:bottom w:w="0" w:type="dxa"/>
              <w:right w:w="108" w:type="dxa"/>
            </w:tcMar>
            <w:hideMark/>
          </w:tcPr>
          <w:p w14:paraId="56E241E8"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5m x 5cm</w:t>
            </w:r>
          </w:p>
        </w:tc>
        <w:tc>
          <w:tcPr>
            <w:tcW w:w="1890" w:type="dxa"/>
            <w:tcMar>
              <w:top w:w="0" w:type="dxa"/>
              <w:left w:w="108" w:type="dxa"/>
              <w:bottom w:w="0" w:type="dxa"/>
              <w:right w:w="108" w:type="dxa"/>
            </w:tcMar>
            <w:hideMark/>
          </w:tcPr>
          <w:p w14:paraId="41075100" w14:textId="77777777" w:rsidR="00AE6F33" w:rsidRPr="00D037E5" w:rsidRDefault="00AE6F33" w:rsidP="006B62A0">
            <w:pPr>
              <w:pStyle w:val="NormalWeb"/>
              <w:spacing w:before="0" w:beforeAutospacing="0" w:after="0" w:afterAutospacing="0"/>
              <w:rPr>
                <w:sz w:val="26"/>
                <w:szCs w:val="26"/>
              </w:rPr>
            </w:pPr>
            <w:r w:rsidRPr="00D037E5">
              <w:rPr>
                <w:sz w:val="26"/>
                <w:szCs w:val="26"/>
              </w:rPr>
              <w:t>Urgosyval</w:t>
            </w:r>
          </w:p>
        </w:tc>
        <w:tc>
          <w:tcPr>
            <w:tcW w:w="1350" w:type="dxa"/>
            <w:tcMar>
              <w:top w:w="0" w:type="dxa"/>
              <w:left w:w="108" w:type="dxa"/>
              <w:bottom w:w="0" w:type="dxa"/>
              <w:right w:w="108" w:type="dxa"/>
            </w:tcMar>
            <w:hideMark/>
          </w:tcPr>
          <w:p w14:paraId="50BB402B"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40" w:type="dxa"/>
            <w:tcMar>
              <w:top w:w="0" w:type="dxa"/>
              <w:left w:w="108" w:type="dxa"/>
              <w:bottom w:w="0" w:type="dxa"/>
              <w:right w:w="108" w:type="dxa"/>
            </w:tcMar>
            <w:hideMark/>
          </w:tcPr>
          <w:p w14:paraId="3A99A34A"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331A166A" w14:textId="77777777" w:rsidR="00AE6F33" w:rsidRPr="00D037E5" w:rsidRDefault="00AE6F33" w:rsidP="006B62A0">
            <w:pPr>
              <w:pStyle w:val="NormalWeb"/>
              <w:spacing w:before="0" w:beforeAutospacing="0" w:after="0" w:afterAutospacing="0"/>
              <w:rPr>
                <w:sz w:val="26"/>
                <w:szCs w:val="26"/>
              </w:rPr>
            </w:pPr>
          </w:p>
        </w:tc>
      </w:tr>
      <w:tr w:rsidR="00AE6F33" w:rsidRPr="00D037E5" w14:paraId="5203AAB9" w14:textId="77777777" w:rsidTr="006B62A0">
        <w:tc>
          <w:tcPr>
            <w:tcW w:w="708" w:type="dxa"/>
            <w:tcMar>
              <w:top w:w="0" w:type="dxa"/>
              <w:left w:w="108" w:type="dxa"/>
              <w:bottom w:w="0" w:type="dxa"/>
              <w:right w:w="108" w:type="dxa"/>
            </w:tcMar>
            <w:hideMark/>
          </w:tcPr>
          <w:p w14:paraId="032EC563" w14:textId="77777777" w:rsidR="00AE6F33" w:rsidRPr="00D037E5" w:rsidRDefault="00AE6F33" w:rsidP="006B62A0">
            <w:pPr>
              <w:pStyle w:val="NormalWeb"/>
              <w:spacing w:before="0" w:beforeAutospacing="0" w:after="0" w:afterAutospacing="0"/>
              <w:rPr>
                <w:sz w:val="26"/>
                <w:szCs w:val="26"/>
              </w:rPr>
            </w:pPr>
            <w:r w:rsidRPr="00D037E5">
              <w:rPr>
                <w:sz w:val="26"/>
                <w:szCs w:val="26"/>
              </w:rPr>
              <w:t>82</w:t>
            </w:r>
          </w:p>
        </w:tc>
        <w:tc>
          <w:tcPr>
            <w:tcW w:w="2797" w:type="dxa"/>
            <w:tcMar>
              <w:top w:w="0" w:type="dxa"/>
              <w:left w:w="108" w:type="dxa"/>
              <w:bottom w:w="0" w:type="dxa"/>
              <w:right w:w="108" w:type="dxa"/>
            </w:tcMar>
            <w:hideMark/>
          </w:tcPr>
          <w:p w14:paraId="34572B60" w14:textId="77777777" w:rsidR="00AE6F33" w:rsidRPr="00D037E5" w:rsidRDefault="00AE6F33" w:rsidP="006B62A0">
            <w:pPr>
              <w:pStyle w:val="NormalWeb"/>
              <w:spacing w:before="0" w:beforeAutospacing="0" w:after="0" w:afterAutospacing="0"/>
              <w:rPr>
                <w:sz w:val="26"/>
                <w:szCs w:val="26"/>
              </w:rPr>
            </w:pPr>
            <w:r w:rsidRPr="00D037E5">
              <w:rPr>
                <w:sz w:val="26"/>
                <w:szCs w:val="26"/>
              </w:rPr>
              <w:t>Gạc hút</w:t>
            </w:r>
          </w:p>
        </w:tc>
        <w:tc>
          <w:tcPr>
            <w:tcW w:w="1890" w:type="dxa"/>
            <w:tcMar>
              <w:top w:w="0" w:type="dxa"/>
              <w:left w:w="108" w:type="dxa"/>
              <w:bottom w:w="0" w:type="dxa"/>
              <w:right w:w="108" w:type="dxa"/>
            </w:tcMar>
            <w:hideMark/>
          </w:tcPr>
          <w:p w14:paraId="0F27D58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6364EE5" w14:textId="77777777" w:rsidR="00AE6F33" w:rsidRPr="00D037E5" w:rsidRDefault="00AE6F33" w:rsidP="006B62A0">
            <w:pPr>
              <w:pStyle w:val="NormalWeb"/>
              <w:spacing w:before="0" w:beforeAutospacing="0" w:after="0" w:afterAutospacing="0"/>
              <w:rPr>
                <w:sz w:val="26"/>
                <w:szCs w:val="26"/>
              </w:rPr>
            </w:pPr>
            <w:r w:rsidRPr="00D037E5">
              <w:rPr>
                <w:sz w:val="26"/>
                <w:szCs w:val="26"/>
              </w:rPr>
              <w:t>mét</w:t>
            </w:r>
          </w:p>
        </w:tc>
        <w:tc>
          <w:tcPr>
            <w:tcW w:w="1440" w:type="dxa"/>
            <w:tcMar>
              <w:top w:w="0" w:type="dxa"/>
              <w:left w:w="108" w:type="dxa"/>
              <w:bottom w:w="0" w:type="dxa"/>
              <w:right w:w="108" w:type="dxa"/>
            </w:tcMar>
            <w:hideMark/>
          </w:tcPr>
          <w:p w14:paraId="6C7D4DED" w14:textId="77777777" w:rsidR="00AE6F33" w:rsidRPr="00D037E5" w:rsidRDefault="00AE6F33" w:rsidP="006B62A0">
            <w:pPr>
              <w:pStyle w:val="NormalWeb"/>
              <w:spacing w:before="0" w:beforeAutospacing="0" w:after="0" w:afterAutospacing="0"/>
              <w:rPr>
                <w:sz w:val="26"/>
                <w:szCs w:val="26"/>
              </w:rPr>
            </w:pPr>
            <w:r w:rsidRPr="00D037E5">
              <w:rPr>
                <w:sz w:val="26"/>
                <w:szCs w:val="26"/>
              </w:rPr>
              <w:t>20-50</w:t>
            </w:r>
          </w:p>
        </w:tc>
        <w:tc>
          <w:tcPr>
            <w:tcW w:w="1440" w:type="dxa"/>
          </w:tcPr>
          <w:p w14:paraId="1E2379C8" w14:textId="77777777" w:rsidR="00AE6F33" w:rsidRPr="00D037E5" w:rsidRDefault="00AE6F33" w:rsidP="006B62A0">
            <w:pPr>
              <w:pStyle w:val="NormalWeb"/>
              <w:spacing w:before="0" w:beforeAutospacing="0" w:after="0" w:afterAutospacing="0"/>
              <w:rPr>
                <w:sz w:val="26"/>
                <w:szCs w:val="26"/>
              </w:rPr>
            </w:pPr>
          </w:p>
        </w:tc>
      </w:tr>
      <w:tr w:rsidR="00AE6F33" w:rsidRPr="00D037E5" w14:paraId="3293CB5B" w14:textId="77777777" w:rsidTr="006B62A0">
        <w:tc>
          <w:tcPr>
            <w:tcW w:w="708" w:type="dxa"/>
            <w:tcMar>
              <w:top w:w="0" w:type="dxa"/>
              <w:left w:w="108" w:type="dxa"/>
              <w:bottom w:w="0" w:type="dxa"/>
              <w:right w:w="108" w:type="dxa"/>
            </w:tcMar>
            <w:hideMark/>
          </w:tcPr>
          <w:p w14:paraId="71B95678" w14:textId="77777777" w:rsidR="00AE6F33" w:rsidRPr="00D037E5" w:rsidRDefault="00AE6F33" w:rsidP="006B62A0">
            <w:pPr>
              <w:pStyle w:val="NormalWeb"/>
              <w:spacing w:before="0" w:beforeAutospacing="0" w:after="0" w:afterAutospacing="0"/>
              <w:rPr>
                <w:sz w:val="26"/>
                <w:szCs w:val="26"/>
              </w:rPr>
            </w:pPr>
            <w:r w:rsidRPr="00D037E5">
              <w:rPr>
                <w:sz w:val="26"/>
                <w:szCs w:val="26"/>
              </w:rPr>
              <w:t>83</w:t>
            </w:r>
          </w:p>
        </w:tc>
        <w:tc>
          <w:tcPr>
            <w:tcW w:w="2797" w:type="dxa"/>
            <w:tcMar>
              <w:top w:w="0" w:type="dxa"/>
              <w:left w:w="108" w:type="dxa"/>
              <w:bottom w:w="0" w:type="dxa"/>
              <w:right w:w="108" w:type="dxa"/>
            </w:tcMar>
            <w:hideMark/>
          </w:tcPr>
          <w:p w14:paraId="6E371C92"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chun</w:t>
            </w:r>
          </w:p>
        </w:tc>
        <w:tc>
          <w:tcPr>
            <w:tcW w:w="1890" w:type="dxa"/>
            <w:tcMar>
              <w:top w:w="0" w:type="dxa"/>
              <w:left w:w="108" w:type="dxa"/>
              <w:bottom w:w="0" w:type="dxa"/>
              <w:right w:w="108" w:type="dxa"/>
            </w:tcMar>
            <w:hideMark/>
          </w:tcPr>
          <w:p w14:paraId="53500B4B" w14:textId="77777777" w:rsidR="00AE6F33" w:rsidRPr="00D037E5" w:rsidRDefault="00AE6F33" w:rsidP="006B62A0">
            <w:pPr>
              <w:pStyle w:val="NormalWeb"/>
              <w:spacing w:before="0" w:beforeAutospacing="0" w:after="0" w:afterAutospacing="0"/>
              <w:rPr>
                <w:sz w:val="26"/>
                <w:szCs w:val="26"/>
              </w:rPr>
            </w:pPr>
            <w:r w:rsidRPr="00D037E5">
              <w:rPr>
                <w:sz w:val="26"/>
                <w:szCs w:val="26"/>
              </w:rPr>
              <w:t>Urgocrep</w:t>
            </w:r>
          </w:p>
          <w:p w14:paraId="40CE18A2" w14:textId="77777777" w:rsidR="00AE6F33" w:rsidRPr="00D037E5" w:rsidRDefault="00AE6F33" w:rsidP="006B62A0">
            <w:pPr>
              <w:pStyle w:val="NormalWeb"/>
              <w:spacing w:before="0" w:beforeAutospacing="0" w:after="0" w:afterAutospacing="0"/>
              <w:rPr>
                <w:sz w:val="26"/>
                <w:szCs w:val="26"/>
              </w:rPr>
            </w:pPr>
            <w:r w:rsidRPr="00D037E5">
              <w:rPr>
                <w:sz w:val="26"/>
                <w:szCs w:val="26"/>
              </w:rPr>
              <w:t>0.06m*4.5m</w:t>
            </w:r>
          </w:p>
        </w:tc>
        <w:tc>
          <w:tcPr>
            <w:tcW w:w="1350" w:type="dxa"/>
            <w:tcMar>
              <w:top w:w="0" w:type="dxa"/>
              <w:left w:w="108" w:type="dxa"/>
              <w:bottom w:w="0" w:type="dxa"/>
              <w:right w:w="108" w:type="dxa"/>
            </w:tcMar>
            <w:hideMark/>
          </w:tcPr>
          <w:p w14:paraId="3D93D744"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40" w:type="dxa"/>
            <w:tcMar>
              <w:top w:w="0" w:type="dxa"/>
              <w:left w:w="108" w:type="dxa"/>
              <w:bottom w:w="0" w:type="dxa"/>
              <w:right w:w="108" w:type="dxa"/>
            </w:tcMar>
            <w:hideMark/>
          </w:tcPr>
          <w:p w14:paraId="6BB6326D"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440" w:type="dxa"/>
          </w:tcPr>
          <w:p w14:paraId="47B980EC" w14:textId="77777777" w:rsidR="00AE6F33" w:rsidRPr="00D037E5" w:rsidRDefault="00AE6F33" w:rsidP="006B62A0">
            <w:pPr>
              <w:pStyle w:val="NormalWeb"/>
              <w:spacing w:before="0" w:beforeAutospacing="0" w:after="0" w:afterAutospacing="0"/>
              <w:rPr>
                <w:sz w:val="26"/>
                <w:szCs w:val="26"/>
              </w:rPr>
            </w:pPr>
          </w:p>
        </w:tc>
      </w:tr>
      <w:tr w:rsidR="00AE6F33" w:rsidRPr="00D037E5" w14:paraId="67237D68" w14:textId="77777777" w:rsidTr="006B62A0">
        <w:tc>
          <w:tcPr>
            <w:tcW w:w="708" w:type="dxa"/>
            <w:tcMar>
              <w:top w:w="0" w:type="dxa"/>
              <w:left w:w="108" w:type="dxa"/>
              <w:bottom w:w="0" w:type="dxa"/>
              <w:right w:w="108" w:type="dxa"/>
            </w:tcMar>
            <w:hideMark/>
          </w:tcPr>
          <w:p w14:paraId="6AED31EE" w14:textId="77777777" w:rsidR="00AE6F33" w:rsidRPr="00D037E5" w:rsidRDefault="00AE6F33" w:rsidP="006B62A0">
            <w:pPr>
              <w:pStyle w:val="NormalWeb"/>
              <w:spacing w:before="0" w:beforeAutospacing="0" w:after="0" w:afterAutospacing="0"/>
              <w:rPr>
                <w:sz w:val="26"/>
                <w:szCs w:val="26"/>
              </w:rPr>
            </w:pPr>
            <w:r w:rsidRPr="00D037E5">
              <w:rPr>
                <w:sz w:val="26"/>
                <w:szCs w:val="26"/>
              </w:rPr>
              <w:t>84</w:t>
            </w:r>
          </w:p>
        </w:tc>
        <w:tc>
          <w:tcPr>
            <w:tcW w:w="2797" w:type="dxa"/>
            <w:tcMar>
              <w:top w:w="0" w:type="dxa"/>
              <w:left w:w="108" w:type="dxa"/>
              <w:bottom w:w="0" w:type="dxa"/>
              <w:right w:w="108" w:type="dxa"/>
            </w:tcMar>
            <w:hideMark/>
          </w:tcPr>
          <w:p w14:paraId="28A1696E"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chun</w:t>
            </w:r>
          </w:p>
        </w:tc>
        <w:tc>
          <w:tcPr>
            <w:tcW w:w="1890" w:type="dxa"/>
            <w:tcMar>
              <w:top w:w="0" w:type="dxa"/>
              <w:left w:w="108" w:type="dxa"/>
              <w:bottom w:w="0" w:type="dxa"/>
              <w:right w:w="108" w:type="dxa"/>
            </w:tcMar>
            <w:hideMark/>
          </w:tcPr>
          <w:p w14:paraId="53565F13" w14:textId="77777777" w:rsidR="00AE6F33" w:rsidRPr="00D037E5" w:rsidRDefault="00AE6F33" w:rsidP="006B62A0">
            <w:pPr>
              <w:pStyle w:val="NormalWeb"/>
              <w:spacing w:before="0" w:beforeAutospacing="0" w:after="0" w:afterAutospacing="0"/>
              <w:rPr>
                <w:sz w:val="26"/>
                <w:szCs w:val="26"/>
              </w:rPr>
            </w:pPr>
            <w:r w:rsidRPr="00D037E5">
              <w:rPr>
                <w:sz w:val="26"/>
                <w:szCs w:val="26"/>
              </w:rPr>
              <w:t>Urgocrep</w:t>
            </w:r>
          </w:p>
          <w:p w14:paraId="338A4BFF" w14:textId="77777777" w:rsidR="00AE6F33" w:rsidRPr="00D037E5" w:rsidRDefault="00AE6F33" w:rsidP="006B62A0">
            <w:pPr>
              <w:pStyle w:val="NormalWeb"/>
              <w:spacing w:before="0" w:beforeAutospacing="0" w:after="0" w:afterAutospacing="0"/>
              <w:rPr>
                <w:sz w:val="26"/>
                <w:szCs w:val="26"/>
              </w:rPr>
            </w:pPr>
            <w:r w:rsidRPr="00D037E5">
              <w:rPr>
                <w:sz w:val="26"/>
                <w:szCs w:val="26"/>
              </w:rPr>
              <w:t>0.08m*4.5m</w:t>
            </w:r>
          </w:p>
        </w:tc>
        <w:tc>
          <w:tcPr>
            <w:tcW w:w="1350" w:type="dxa"/>
            <w:tcMar>
              <w:top w:w="0" w:type="dxa"/>
              <w:left w:w="108" w:type="dxa"/>
              <w:bottom w:w="0" w:type="dxa"/>
              <w:right w:w="108" w:type="dxa"/>
            </w:tcMar>
            <w:hideMark/>
          </w:tcPr>
          <w:p w14:paraId="5B924549"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40" w:type="dxa"/>
            <w:tcMar>
              <w:top w:w="0" w:type="dxa"/>
              <w:left w:w="108" w:type="dxa"/>
              <w:bottom w:w="0" w:type="dxa"/>
              <w:right w:w="108" w:type="dxa"/>
            </w:tcMar>
            <w:hideMark/>
          </w:tcPr>
          <w:p w14:paraId="1578DE95"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440" w:type="dxa"/>
          </w:tcPr>
          <w:p w14:paraId="58FFC488" w14:textId="77777777" w:rsidR="00AE6F33" w:rsidRPr="00D037E5" w:rsidRDefault="00AE6F33" w:rsidP="006B62A0">
            <w:pPr>
              <w:pStyle w:val="NormalWeb"/>
              <w:spacing w:before="0" w:beforeAutospacing="0" w:after="0" w:afterAutospacing="0"/>
              <w:rPr>
                <w:sz w:val="26"/>
                <w:szCs w:val="26"/>
              </w:rPr>
            </w:pPr>
          </w:p>
        </w:tc>
      </w:tr>
      <w:tr w:rsidR="00AE6F33" w:rsidRPr="00D037E5" w14:paraId="7BB34A93" w14:textId="77777777" w:rsidTr="006B62A0">
        <w:tc>
          <w:tcPr>
            <w:tcW w:w="708" w:type="dxa"/>
            <w:tcMar>
              <w:top w:w="0" w:type="dxa"/>
              <w:left w:w="108" w:type="dxa"/>
              <w:bottom w:w="0" w:type="dxa"/>
              <w:right w:w="108" w:type="dxa"/>
            </w:tcMar>
            <w:hideMark/>
          </w:tcPr>
          <w:p w14:paraId="578EDD1D"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85</w:t>
            </w:r>
          </w:p>
        </w:tc>
        <w:tc>
          <w:tcPr>
            <w:tcW w:w="2797" w:type="dxa"/>
            <w:tcMar>
              <w:top w:w="0" w:type="dxa"/>
              <w:left w:w="108" w:type="dxa"/>
              <w:bottom w:w="0" w:type="dxa"/>
              <w:right w:w="108" w:type="dxa"/>
            </w:tcMar>
            <w:hideMark/>
          </w:tcPr>
          <w:p w14:paraId="1EC595AD"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có gạc vô trùng, các kích cỡ</w:t>
            </w:r>
          </w:p>
        </w:tc>
        <w:tc>
          <w:tcPr>
            <w:tcW w:w="1890" w:type="dxa"/>
            <w:tcMar>
              <w:top w:w="0" w:type="dxa"/>
              <w:left w:w="108" w:type="dxa"/>
              <w:bottom w:w="0" w:type="dxa"/>
              <w:right w:w="108" w:type="dxa"/>
            </w:tcMar>
            <w:hideMark/>
          </w:tcPr>
          <w:p w14:paraId="1D0BD628"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w:t>
            </w:r>
          </w:p>
          <w:p w14:paraId="6A237ADF" w14:textId="77777777" w:rsidR="00AE6F33" w:rsidRPr="00D037E5" w:rsidRDefault="00AE6F33" w:rsidP="006B62A0">
            <w:pPr>
              <w:pStyle w:val="NormalWeb"/>
              <w:spacing w:before="0" w:beforeAutospacing="0" w:after="0" w:afterAutospacing="0"/>
              <w:rPr>
                <w:sz w:val="26"/>
                <w:szCs w:val="26"/>
              </w:rPr>
            </w:pPr>
            <w:r w:rsidRPr="00D037E5">
              <w:rPr>
                <w:sz w:val="26"/>
                <w:szCs w:val="26"/>
              </w:rPr>
              <w:t>120*90 mm</w:t>
            </w:r>
          </w:p>
        </w:tc>
        <w:tc>
          <w:tcPr>
            <w:tcW w:w="1350" w:type="dxa"/>
            <w:tcMar>
              <w:top w:w="0" w:type="dxa"/>
              <w:left w:w="108" w:type="dxa"/>
              <w:bottom w:w="0" w:type="dxa"/>
              <w:right w:w="108" w:type="dxa"/>
            </w:tcMar>
            <w:hideMark/>
          </w:tcPr>
          <w:p w14:paraId="6E2D9BA5"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40" w:type="dxa"/>
            <w:tcMar>
              <w:top w:w="0" w:type="dxa"/>
              <w:left w:w="108" w:type="dxa"/>
              <w:bottom w:w="0" w:type="dxa"/>
              <w:right w:w="108" w:type="dxa"/>
            </w:tcMar>
            <w:hideMark/>
          </w:tcPr>
          <w:p w14:paraId="66B8F297"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440" w:type="dxa"/>
          </w:tcPr>
          <w:p w14:paraId="603F6930" w14:textId="77777777" w:rsidR="00AE6F33" w:rsidRPr="00D037E5" w:rsidRDefault="00AE6F33" w:rsidP="006B62A0">
            <w:pPr>
              <w:pStyle w:val="NormalWeb"/>
              <w:spacing w:before="0" w:beforeAutospacing="0" w:after="0" w:afterAutospacing="0"/>
              <w:rPr>
                <w:sz w:val="26"/>
                <w:szCs w:val="26"/>
              </w:rPr>
            </w:pPr>
          </w:p>
        </w:tc>
      </w:tr>
      <w:tr w:rsidR="00AE6F33" w:rsidRPr="00D037E5" w14:paraId="2E9ADC45" w14:textId="77777777" w:rsidTr="006B62A0">
        <w:tc>
          <w:tcPr>
            <w:tcW w:w="708" w:type="dxa"/>
            <w:tcMar>
              <w:top w:w="0" w:type="dxa"/>
              <w:left w:w="108" w:type="dxa"/>
              <w:bottom w:w="0" w:type="dxa"/>
              <w:right w:w="108" w:type="dxa"/>
            </w:tcMar>
            <w:hideMark/>
          </w:tcPr>
          <w:p w14:paraId="2840D813" w14:textId="77777777" w:rsidR="00AE6F33" w:rsidRPr="00D037E5" w:rsidRDefault="00AE6F33" w:rsidP="006B62A0">
            <w:pPr>
              <w:pStyle w:val="NormalWeb"/>
              <w:spacing w:before="0" w:beforeAutospacing="0" w:after="0" w:afterAutospacing="0"/>
              <w:rPr>
                <w:sz w:val="26"/>
                <w:szCs w:val="26"/>
              </w:rPr>
            </w:pPr>
            <w:r w:rsidRPr="00D037E5">
              <w:rPr>
                <w:sz w:val="26"/>
                <w:szCs w:val="26"/>
              </w:rPr>
              <w:t>86</w:t>
            </w:r>
          </w:p>
        </w:tc>
        <w:tc>
          <w:tcPr>
            <w:tcW w:w="2797" w:type="dxa"/>
            <w:tcMar>
              <w:top w:w="0" w:type="dxa"/>
              <w:left w:w="108" w:type="dxa"/>
              <w:bottom w:w="0" w:type="dxa"/>
              <w:right w:w="108" w:type="dxa"/>
            </w:tcMar>
            <w:hideMark/>
          </w:tcPr>
          <w:p w14:paraId="5AAE0F51"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có gạc vô trùng, các kích cỡ</w:t>
            </w:r>
          </w:p>
        </w:tc>
        <w:tc>
          <w:tcPr>
            <w:tcW w:w="1890" w:type="dxa"/>
            <w:tcMar>
              <w:top w:w="0" w:type="dxa"/>
              <w:left w:w="108" w:type="dxa"/>
              <w:bottom w:w="0" w:type="dxa"/>
              <w:right w:w="108" w:type="dxa"/>
            </w:tcMar>
            <w:hideMark/>
          </w:tcPr>
          <w:p w14:paraId="628E7C07"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w:t>
            </w:r>
          </w:p>
          <w:p w14:paraId="0F38FE13" w14:textId="77777777" w:rsidR="00AE6F33" w:rsidRPr="00D037E5" w:rsidRDefault="00AE6F33" w:rsidP="006B62A0">
            <w:pPr>
              <w:pStyle w:val="NormalWeb"/>
              <w:spacing w:before="0" w:beforeAutospacing="0" w:after="0" w:afterAutospacing="0"/>
              <w:rPr>
                <w:sz w:val="26"/>
                <w:szCs w:val="26"/>
              </w:rPr>
            </w:pPr>
            <w:r w:rsidRPr="00D037E5">
              <w:rPr>
                <w:sz w:val="26"/>
                <w:szCs w:val="26"/>
              </w:rPr>
              <w:t>150*90 mm</w:t>
            </w:r>
          </w:p>
        </w:tc>
        <w:tc>
          <w:tcPr>
            <w:tcW w:w="1350" w:type="dxa"/>
            <w:tcMar>
              <w:top w:w="0" w:type="dxa"/>
              <w:left w:w="108" w:type="dxa"/>
              <w:bottom w:w="0" w:type="dxa"/>
              <w:right w:w="108" w:type="dxa"/>
            </w:tcMar>
            <w:hideMark/>
          </w:tcPr>
          <w:p w14:paraId="1877D71A"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40" w:type="dxa"/>
            <w:tcMar>
              <w:top w:w="0" w:type="dxa"/>
              <w:left w:w="108" w:type="dxa"/>
              <w:bottom w:w="0" w:type="dxa"/>
              <w:right w:w="108" w:type="dxa"/>
            </w:tcMar>
            <w:hideMark/>
          </w:tcPr>
          <w:p w14:paraId="4883BCC3"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440" w:type="dxa"/>
          </w:tcPr>
          <w:p w14:paraId="00ED6726" w14:textId="77777777" w:rsidR="00AE6F33" w:rsidRPr="00D037E5" w:rsidRDefault="00AE6F33" w:rsidP="006B62A0">
            <w:pPr>
              <w:pStyle w:val="NormalWeb"/>
              <w:spacing w:before="0" w:beforeAutospacing="0" w:after="0" w:afterAutospacing="0"/>
              <w:rPr>
                <w:sz w:val="26"/>
                <w:szCs w:val="26"/>
              </w:rPr>
            </w:pPr>
          </w:p>
        </w:tc>
      </w:tr>
      <w:tr w:rsidR="00AE6F33" w:rsidRPr="00D037E5" w14:paraId="33ACD540" w14:textId="77777777" w:rsidTr="006B62A0">
        <w:tc>
          <w:tcPr>
            <w:tcW w:w="708" w:type="dxa"/>
            <w:tcMar>
              <w:top w:w="0" w:type="dxa"/>
              <w:left w:w="108" w:type="dxa"/>
              <w:bottom w:w="0" w:type="dxa"/>
              <w:right w:w="108" w:type="dxa"/>
            </w:tcMar>
            <w:hideMark/>
          </w:tcPr>
          <w:p w14:paraId="06011724" w14:textId="77777777" w:rsidR="00AE6F33" w:rsidRPr="00D037E5" w:rsidRDefault="00AE6F33" w:rsidP="006B62A0">
            <w:pPr>
              <w:pStyle w:val="NormalWeb"/>
              <w:spacing w:before="0" w:beforeAutospacing="0" w:after="0" w:afterAutospacing="0"/>
              <w:rPr>
                <w:sz w:val="26"/>
                <w:szCs w:val="26"/>
              </w:rPr>
            </w:pPr>
            <w:r w:rsidRPr="00D037E5">
              <w:rPr>
                <w:sz w:val="26"/>
                <w:szCs w:val="26"/>
              </w:rPr>
              <w:t>87</w:t>
            </w:r>
          </w:p>
        </w:tc>
        <w:tc>
          <w:tcPr>
            <w:tcW w:w="2797" w:type="dxa"/>
            <w:tcMar>
              <w:top w:w="0" w:type="dxa"/>
              <w:left w:w="108" w:type="dxa"/>
              <w:bottom w:w="0" w:type="dxa"/>
              <w:right w:w="108" w:type="dxa"/>
            </w:tcMar>
            <w:hideMark/>
          </w:tcPr>
          <w:p w14:paraId="72E17769"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 53 x70 (mm)</w:t>
            </w:r>
          </w:p>
        </w:tc>
        <w:tc>
          <w:tcPr>
            <w:tcW w:w="1890" w:type="dxa"/>
            <w:tcMar>
              <w:top w:w="0" w:type="dxa"/>
              <w:left w:w="108" w:type="dxa"/>
              <w:bottom w:w="0" w:type="dxa"/>
              <w:right w:w="108" w:type="dxa"/>
            </w:tcMar>
            <w:hideMark/>
          </w:tcPr>
          <w:p w14:paraId="4EAEE999"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27446AC6"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40" w:type="dxa"/>
            <w:tcMar>
              <w:top w:w="0" w:type="dxa"/>
              <w:left w:w="108" w:type="dxa"/>
              <w:bottom w:w="0" w:type="dxa"/>
              <w:right w:w="108" w:type="dxa"/>
            </w:tcMar>
            <w:hideMark/>
          </w:tcPr>
          <w:p w14:paraId="06C0FFC1"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440" w:type="dxa"/>
          </w:tcPr>
          <w:p w14:paraId="35205014" w14:textId="77777777" w:rsidR="00AE6F33" w:rsidRPr="00D037E5" w:rsidRDefault="00AE6F33" w:rsidP="006B62A0">
            <w:pPr>
              <w:pStyle w:val="NormalWeb"/>
              <w:spacing w:before="0" w:beforeAutospacing="0" w:after="0" w:afterAutospacing="0"/>
              <w:rPr>
                <w:sz w:val="26"/>
                <w:szCs w:val="26"/>
              </w:rPr>
            </w:pPr>
          </w:p>
        </w:tc>
      </w:tr>
      <w:tr w:rsidR="00AE6F33" w:rsidRPr="00D037E5" w14:paraId="2054A100" w14:textId="77777777" w:rsidTr="006B62A0">
        <w:tc>
          <w:tcPr>
            <w:tcW w:w="708" w:type="dxa"/>
            <w:tcMar>
              <w:top w:w="0" w:type="dxa"/>
              <w:left w:w="108" w:type="dxa"/>
              <w:bottom w:w="0" w:type="dxa"/>
              <w:right w:w="108" w:type="dxa"/>
            </w:tcMar>
            <w:hideMark/>
          </w:tcPr>
          <w:p w14:paraId="087DC4C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XI</w:t>
            </w:r>
          </w:p>
        </w:tc>
        <w:tc>
          <w:tcPr>
            <w:tcW w:w="2797" w:type="dxa"/>
            <w:tcMar>
              <w:top w:w="0" w:type="dxa"/>
              <w:left w:w="108" w:type="dxa"/>
              <w:bottom w:w="0" w:type="dxa"/>
              <w:right w:w="108" w:type="dxa"/>
            </w:tcMar>
            <w:hideMark/>
          </w:tcPr>
          <w:p w14:paraId="5BF1E50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dùng ngoài sát trùng</w:t>
            </w:r>
          </w:p>
        </w:tc>
        <w:tc>
          <w:tcPr>
            <w:tcW w:w="1890" w:type="dxa"/>
            <w:tcMar>
              <w:top w:w="0" w:type="dxa"/>
              <w:left w:w="108" w:type="dxa"/>
              <w:bottom w:w="0" w:type="dxa"/>
              <w:right w:w="108" w:type="dxa"/>
            </w:tcMar>
            <w:hideMark/>
          </w:tcPr>
          <w:p w14:paraId="69ECDB6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3EA989F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091E54C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6BA7D2F3"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43E10A4" w14:textId="77777777" w:rsidTr="006B62A0">
        <w:tc>
          <w:tcPr>
            <w:tcW w:w="708" w:type="dxa"/>
            <w:tcMar>
              <w:top w:w="0" w:type="dxa"/>
              <w:left w:w="108" w:type="dxa"/>
              <w:bottom w:w="0" w:type="dxa"/>
              <w:right w:w="108" w:type="dxa"/>
            </w:tcMar>
            <w:hideMark/>
          </w:tcPr>
          <w:p w14:paraId="69B1460E" w14:textId="77777777" w:rsidR="00AE6F33" w:rsidRPr="00D037E5" w:rsidRDefault="00AE6F33" w:rsidP="006B62A0">
            <w:pPr>
              <w:pStyle w:val="NormalWeb"/>
              <w:spacing w:before="0" w:beforeAutospacing="0" w:after="0" w:afterAutospacing="0"/>
              <w:rPr>
                <w:sz w:val="26"/>
                <w:szCs w:val="26"/>
              </w:rPr>
            </w:pPr>
            <w:r w:rsidRPr="00D037E5">
              <w:rPr>
                <w:sz w:val="26"/>
                <w:szCs w:val="26"/>
              </w:rPr>
              <w:t>88</w:t>
            </w:r>
          </w:p>
        </w:tc>
        <w:tc>
          <w:tcPr>
            <w:tcW w:w="2797" w:type="dxa"/>
            <w:tcMar>
              <w:top w:w="0" w:type="dxa"/>
              <w:left w:w="108" w:type="dxa"/>
              <w:bottom w:w="0" w:type="dxa"/>
              <w:right w:w="108" w:type="dxa"/>
            </w:tcMar>
            <w:hideMark/>
          </w:tcPr>
          <w:p w14:paraId="50D964BF" w14:textId="77777777" w:rsidR="00AE6F33" w:rsidRPr="00D037E5" w:rsidRDefault="00AE6F33" w:rsidP="006B62A0">
            <w:pPr>
              <w:pStyle w:val="NormalWeb"/>
              <w:spacing w:before="0" w:beforeAutospacing="0" w:after="0" w:afterAutospacing="0"/>
              <w:rPr>
                <w:sz w:val="26"/>
                <w:szCs w:val="26"/>
              </w:rPr>
            </w:pPr>
            <w:r w:rsidRPr="00D037E5">
              <w:rPr>
                <w:sz w:val="26"/>
                <w:szCs w:val="26"/>
              </w:rPr>
              <w:t>Polyvinyl Pyrrolidone 10%</w:t>
            </w:r>
          </w:p>
        </w:tc>
        <w:tc>
          <w:tcPr>
            <w:tcW w:w="1890" w:type="dxa"/>
            <w:tcMar>
              <w:top w:w="0" w:type="dxa"/>
              <w:left w:w="108" w:type="dxa"/>
              <w:bottom w:w="0" w:type="dxa"/>
              <w:right w:w="108" w:type="dxa"/>
            </w:tcMar>
            <w:hideMark/>
          </w:tcPr>
          <w:p w14:paraId="3EFACF2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36EAB861"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65B04291"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440" w:type="dxa"/>
          </w:tcPr>
          <w:p w14:paraId="35F6B301" w14:textId="77777777" w:rsidR="00AE6F33" w:rsidRPr="00D037E5" w:rsidRDefault="00AE6F33" w:rsidP="006B62A0">
            <w:pPr>
              <w:pStyle w:val="NormalWeb"/>
              <w:spacing w:before="0" w:beforeAutospacing="0" w:after="0" w:afterAutospacing="0"/>
              <w:rPr>
                <w:sz w:val="26"/>
                <w:szCs w:val="26"/>
              </w:rPr>
            </w:pPr>
          </w:p>
        </w:tc>
      </w:tr>
      <w:tr w:rsidR="00AE6F33" w:rsidRPr="00D037E5" w14:paraId="3F2D5E51" w14:textId="77777777" w:rsidTr="006B62A0">
        <w:tc>
          <w:tcPr>
            <w:tcW w:w="708" w:type="dxa"/>
            <w:tcMar>
              <w:top w:w="0" w:type="dxa"/>
              <w:left w:w="108" w:type="dxa"/>
              <w:bottom w:w="0" w:type="dxa"/>
              <w:right w:w="108" w:type="dxa"/>
            </w:tcMar>
            <w:hideMark/>
          </w:tcPr>
          <w:p w14:paraId="6C115744" w14:textId="77777777" w:rsidR="00AE6F33" w:rsidRPr="00D037E5" w:rsidRDefault="00AE6F33" w:rsidP="006B62A0">
            <w:pPr>
              <w:pStyle w:val="NormalWeb"/>
              <w:spacing w:before="0" w:beforeAutospacing="0" w:after="0" w:afterAutospacing="0"/>
              <w:rPr>
                <w:sz w:val="26"/>
                <w:szCs w:val="26"/>
              </w:rPr>
            </w:pPr>
            <w:r w:rsidRPr="00D037E5">
              <w:rPr>
                <w:sz w:val="26"/>
                <w:szCs w:val="26"/>
              </w:rPr>
              <w:t>89</w:t>
            </w:r>
          </w:p>
        </w:tc>
        <w:tc>
          <w:tcPr>
            <w:tcW w:w="2797" w:type="dxa"/>
            <w:tcMar>
              <w:top w:w="0" w:type="dxa"/>
              <w:left w:w="108" w:type="dxa"/>
              <w:bottom w:w="0" w:type="dxa"/>
              <w:right w:w="108" w:type="dxa"/>
            </w:tcMar>
            <w:hideMark/>
          </w:tcPr>
          <w:p w14:paraId="704DB6EC" w14:textId="77777777" w:rsidR="00AE6F33" w:rsidRPr="00D037E5" w:rsidRDefault="00AE6F33" w:rsidP="006B62A0">
            <w:pPr>
              <w:pStyle w:val="NormalWeb"/>
              <w:spacing w:before="0" w:beforeAutospacing="0" w:after="0" w:afterAutospacing="0"/>
              <w:rPr>
                <w:sz w:val="26"/>
                <w:szCs w:val="26"/>
              </w:rPr>
            </w:pPr>
            <w:r w:rsidRPr="00D037E5">
              <w:rPr>
                <w:sz w:val="26"/>
                <w:szCs w:val="26"/>
              </w:rPr>
              <w:t>Cồn 70º</w:t>
            </w:r>
          </w:p>
        </w:tc>
        <w:tc>
          <w:tcPr>
            <w:tcW w:w="1890" w:type="dxa"/>
            <w:tcMar>
              <w:top w:w="0" w:type="dxa"/>
              <w:left w:w="108" w:type="dxa"/>
              <w:bottom w:w="0" w:type="dxa"/>
              <w:right w:w="108" w:type="dxa"/>
            </w:tcMar>
            <w:hideMark/>
          </w:tcPr>
          <w:p w14:paraId="706F793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7F8AFC96"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12090832" w14:textId="77777777" w:rsidR="00AE6F33" w:rsidRPr="00D037E5" w:rsidRDefault="00AE6F33" w:rsidP="006B62A0">
            <w:pPr>
              <w:pStyle w:val="NormalWeb"/>
              <w:spacing w:before="0" w:beforeAutospacing="0" w:after="0" w:afterAutospacing="0"/>
              <w:rPr>
                <w:sz w:val="26"/>
                <w:szCs w:val="26"/>
              </w:rPr>
            </w:pPr>
            <w:r w:rsidRPr="00D037E5">
              <w:rPr>
                <w:sz w:val="26"/>
                <w:szCs w:val="26"/>
              </w:rPr>
              <w:t>500ml</w:t>
            </w:r>
          </w:p>
        </w:tc>
        <w:tc>
          <w:tcPr>
            <w:tcW w:w="1440" w:type="dxa"/>
          </w:tcPr>
          <w:p w14:paraId="7F8C29D2" w14:textId="77777777" w:rsidR="00AE6F33" w:rsidRPr="00D037E5" w:rsidRDefault="00AE6F33" w:rsidP="006B62A0">
            <w:pPr>
              <w:pStyle w:val="NormalWeb"/>
              <w:spacing w:before="0" w:beforeAutospacing="0" w:after="0" w:afterAutospacing="0"/>
              <w:rPr>
                <w:sz w:val="26"/>
                <w:szCs w:val="26"/>
              </w:rPr>
            </w:pPr>
          </w:p>
        </w:tc>
      </w:tr>
      <w:tr w:rsidR="00AE6F33" w:rsidRPr="00D037E5" w14:paraId="2558C036" w14:textId="77777777" w:rsidTr="006B62A0">
        <w:tc>
          <w:tcPr>
            <w:tcW w:w="708" w:type="dxa"/>
            <w:tcMar>
              <w:top w:w="0" w:type="dxa"/>
              <w:left w:w="108" w:type="dxa"/>
              <w:bottom w:w="0" w:type="dxa"/>
              <w:right w:w="108" w:type="dxa"/>
            </w:tcMar>
            <w:hideMark/>
          </w:tcPr>
          <w:p w14:paraId="4A881B2C" w14:textId="77777777" w:rsidR="00AE6F33" w:rsidRPr="00D037E5" w:rsidRDefault="00AE6F33" w:rsidP="006B62A0">
            <w:pPr>
              <w:pStyle w:val="NormalWeb"/>
              <w:spacing w:before="0" w:beforeAutospacing="0" w:after="0" w:afterAutospacing="0"/>
              <w:rPr>
                <w:sz w:val="26"/>
                <w:szCs w:val="26"/>
              </w:rPr>
            </w:pPr>
            <w:r w:rsidRPr="00D037E5">
              <w:rPr>
                <w:sz w:val="26"/>
                <w:szCs w:val="26"/>
              </w:rPr>
              <w:t>90</w:t>
            </w:r>
          </w:p>
        </w:tc>
        <w:tc>
          <w:tcPr>
            <w:tcW w:w="2797" w:type="dxa"/>
            <w:tcMar>
              <w:top w:w="0" w:type="dxa"/>
              <w:left w:w="108" w:type="dxa"/>
              <w:bottom w:w="0" w:type="dxa"/>
              <w:right w:w="108" w:type="dxa"/>
            </w:tcMar>
            <w:hideMark/>
          </w:tcPr>
          <w:p w14:paraId="62874757" w14:textId="77777777" w:rsidR="00AE6F33" w:rsidRPr="00D037E5" w:rsidRDefault="00AE6F33" w:rsidP="006B62A0">
            <w:pPr>
              <w:pStyle w:val="NormalWeb"/>
              <w:spacing w:before="0" w:beforeAutospacing="0" w:after="0" w:afterAutospacing="0"/>
              <w:rPr>
                <w:sz w:val="26"/>
                <w:szCs w:val="26"/>
              </w:rPr>
            </w:pPr>
            <w:r w:rsidRPr="00D037E5">
              <w:rPr>
                <w:sz w:val="26"/>
                <w:szCs w:val="26"/>
              </w:rPr>
              <w:t>Oxy già 30 Thể tích</w:t>
            </w:r>
          </w:p>
        </w:tc>
        <w:tc>
          <w:tcPr>
            <w:tcW w:w="1890" w:type="dxa"/>
            <w:tcMar>
              <w:top w:w="0" w:type="dxa"/>
              <w:left w:w="108" w:type="dxa"/>
              <w:bottom w:w="0" w:type="dxa"/>
              <w:right w:w="108" w:type="dxa"/>
            </w:tcMar>
            <w:hideMark/>
          </w:tcPr>
          <w:p w14:paraId="7AC8C512"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33D3609"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40" w:type="dxa"/>
            <w:tcMar>
              <w:top w:w="0" w:type="dxa"/>
              <w:left w:w="108" w:type="dxa"/>
              <w:bottom w:w="0" w:type="dxa"/>
              <w:right w:w="108" w:type="dxa"/>
            </w:tcMar>
            <w:hideMark/>
          </w:tcPr>
          <w:p w14:paraId="5E4E995C" w14:textId="77777777" w:rsidR="00AE6F33" w:rsidRPr="00D037E5" w:rsidRDefault="00AE6F33" w:rsidP="006B62A0">
            <w:pPr>
              <w:pStyle w:val="NormalWeb"/>
              <w:spacing w:before="0" w:beforeAutospacing="0" w:after="0" w:afterAutospacing="0"/>
              <w:rPr>
                <w:sz w:val="26"/>
                <w:szCs w:val="26"/>
              </w:rPr>
            </w:pPr>
            <w:r w:rsidRPr="00D037E5">
              <w:rPr>
                <w:sz w:val="26"/>
                <w:szCs w:val="26"/>
              </w:rPr>
              <w:t>200ml</w:t>
            </w:r>
          </w:p>
        </w:tc>
        <w:tc>
          <w:tcPr>
            <w:tcW w:w="1440" w:type="dxa"/>
          </w:tcPr>
          <w:p w14:paraId="085E5111" w14:textId="77777777" w:rsidR="00AE6F33" w:rsidRPr="00D037E5" w:rsidRDefault="00AE6F33" w:rsidP="006B62A0">
            <w:pPr>
              <w:pStyle w:val="NormalWeb"/>
              <w:spacing w:before="0" w:beforeAutospacing="0" w:after="0" w:afterAutospacing="0"/>
              <w:rPr>
                <w:sz w:val="26"/>
                <w:szCs w:val="26"/>
              </w:rPr>
            </w:pPr>
          </w:p>
        </w:tc>
      </w:tr>
      <w:tr w:rsidR="00AE6F33" w:rsidRPr="00D037E5" w14:paraId="60F92D09" w14:textId="77777777" w:rsidTr="006B62A0">
        <w:tc>
          <w:tcPr>
            <w:tcW w:w="708" w:type="dxa"/>
            <w:tcMar>
              <w:top w:w="0" w:type="dxa"/>
              <w:left w:w="108" w:type="dxa"/>
              <w:bottom w:w="0" w:type="dxa"/>
              <w:right w:w="108" w:type="dxa"/>
            </w:tcMar>
            <w:hideMark/>
          </w:tcPr>
          <w:p w14:paraId="58D2929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XII</w:t>
            </w:r>
          </w:p>
        </w:tc>
        <w:tc>
          <w:tcPr>
            <w:tcW w:w="2797" w:type="dxa"/>
            <w:tcMar>
              <w:top w:w="0" w:type="dxa"/>
              <w:left w:w="108" w:type="dxa"/>
              <w:bottom w:w="0" w:type="dxa"/>
              <w:right w:w="108" w:type="dxa"/>
            </w:tcMar>
            <w:hideMark/>
          </w:tcPr>
          <w:p w14:paraId="214E5C7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nhỏ mắt</w:t>
            </w:r>
          </w:p>
        </w:tc>
        <w:tc>
          <w:tcPr>
            <w:tcW w:w="1890" w:type="dxa"/>
            <w:tcMar>
              <w:top w:w="0" w:type="dxa"/>
              <w:left w:w="108" w:type="dxa"/>
              <w:bottom w:w="0" w:type="dxa"/>
              <w:right w:w="108" w:type="dxa"/>
            </w:tcMar>
            <w:hideMark/>
          </w:tcPr>
          <w:p w14:paraId="563DD7C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350" w:type="dxa"/>
            <w:tcMar>
              <w:top w:w="0" w:type="dxa"/>
              <w:left w:w="108" w:type="dxa"/>
              <w:bottom w:w="0" w:type="dxa"/>
              <w:right w:w="108" w:type="dxa"/>
            </w:tcMar>
            <w:hideMark/>
          </w:tcPr>
          <w:p w14:paraId="1D8C075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Mar>
              <w:top w:w="0" w:type="dxa"/>
              <w:left w:w="108" w:type="dxa"/>
              <w:bottom w:w="0" w:type="dxa"/>
              <w:right w:w="108" w:type="dxa"/>
            </w:tcMar>
            <w:hideMark/>
          </w:tcPr>
          <w:p w14:paraId="2002A63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40" w:type="dxa"/>
          </w:tcPr>
          <w:p w14:paraId="20AE7CDF"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6E12340B" w14:textId="77777777" w:rsidTr="006B62A0">
        <w:tc>
          <w:tcPr>
            <w:tcW w:w="708" w:type="dxa"/>
            <w:tcMar>
              <w:top w:w="0" w:type="dxa"/>
              <w:left w:w="108" w:type="dxa"/>
              <w:bottom w:w="0" w:type="dxa"/>
              <w:right w:w="108" w:type="dxa"/>
            </w:tcMar>
            <w:hideMark/>
          </w:tcPr>
          <w:p w14:paraId="52418AAF" w14:textId="77777777" w:rsidR="00AE6F33" w:rsidRPr="00D037E5" w:rsidRDefault="00AE6F33" w:rsidP="006B62A0">
            <w:pPr>
              <w:pStyle w:val="NormalWeb"/>
              <w:spacing w:before="0" w:beforeAutospacing="0" w:after="0" w:afterAutospacing="0"/>
              <w:rPr>
                <w:sz w:val="26"/>
                <w:szCs w:val="26"/>
              </w:rPr>
            </w:pPr>
            <w:r w:rsidRPr="00D037E5">
              <w:rPr>
                <w:sz w:val="26"/>
                <w:szCs w:val="26"/>
              </w:rPr>
              <w:t>91</w:t>
            </w:r>
          </w:p>
        </w:tc>
        <w:tc>
          <w:tcPr>
            <w:tcW w:w="2797" w:type="dxa"/>
            <w:tcMar>
              <w:top w:w="0" w:type="dxa"/>
              <w:left w:w="108" w:type="dxa"/>
              <w:bottom w:w="0" w:type="dxa"/>
              <w:right w:w="108" w:type="dxa"/>
            </w:tcMar>
            <w:hideMark/>
          </w:tcPr>
          <w:p w14:paraId="3772424D" w14:textId="77777777" w:rsidR="00AE6F33" w:rsidRPr="00D037E5" w:rsidRDefault="00AE6F33" w:rsidP="006B62A0">
            <w:pPr>
              <w:pStyle w:val="NormalWeb"/>
              <w:spacing w:before="0" w:beforeAutospacing="0" w:after="0" w:afterAutospacing="0"/>
              <w:rPr>
                <w:sz w:val="26"/>
                <w:szCs w:val="26"/>
              </w:rPr>
            </w:pPr>
            <w:r w:rsidRPr="00D037E5">
              <w:rPr>
                <w:sz w:val="26"/>
                <w:szCs w:val="26"/>
              </w:rPr>
              <w:t>Tobramycine 0,3% 5ml</w:t>
            </w:r>
          </w:p>
        </w:tc>
        <w:tc>
          <w:tcPr>
            <w:tcW w:w="1890" w:type="dxa"/>
            <w:tcMar>
              <w:top w:w="0" w:type="dxa"/>
              <w:left w:w="108" w:type="dxa"/>
              <w:bottom w:w="0" w:type="dxa"/>
              <w:right w:w="108" w:type="dxa"/>
            </w:tcMar>
            <w:hideMark/>
          </w:tcPr>
          <w:p w14:paraId="35665EF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3354E44C"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5AC6F98C" w14:textId="77777777" w:rsidR="00AE6F33" w:rsidRPr="00D037E5" w:rsidRDefault="00AE6F33" w:rsidP="006B62A0">
            <w:pPr>
              <w:pStyle w:val="NormalWeb"/>
              <w:spacing w:before="0" w:beforeAutospacing="0" w:after="0" w:afterAutospacing="0"/>
              <w:rPr>
                <w:sz w:val="26"/>
                <w:szCs w:val="26"/>
              </w:rPr>
            </w:pPr>
            <w:r w:rsidRPr="00D037E5">
              <w:rPr>
                <w:sz w:val="26"/>
                <w:szCs w:val="26"/>
              </w:rPr>
              <w:t>10ml</w:t>
            </w:r>
          </w:p>
        </w:tc>
        <w:tc>
          <w:tcPr>
            <w:tcW w:w="1440" w:type="dxa"/>
          </w:tcPr>
          <w:p w14:paraId="1E6043B5" w14:textId="77777777" w:rsidR="00AE6F33" w:rsidRPr="00D037E5" w:rsidRDefault="00AE6F33" w:rsidP="006B62A0">
            <w:pPr>
              <w:pStyle w:val="NormalWeb"/>
              <w:spacing w:before="0" w:beforeAutospacing="0" w:after="0" w:afterAutospacing="0"/>
              <w:rPr>
                <w:sz w:val="26"/>
                <w:szCs w:val="26"/>
              </w:rPr>
            </w:pPr>
          </w:p>
        </w:tc>
      </w:tr>
      <w:tr w:rsidR="00AE6F33" w:rsidRPr="00D037E5" w14:paraId="2CA802F9" w14:textId="77777777" w:rsidTr="006B62A0">
        <w:tc>
          <w:tcPr>
            <w:tcW w:w="708" w:type="dxa"/>
            <w:tcMar>
              <w:top w:w="0" w:type="dxa"/>
              <w:left w:w="108" w:type="dxa"/>
              <w:bottom w:w="0" w:type="dxa"/>
              <w:right w:w="108" w:type="dxa"/>
            </w:tcMar>
            <w:hideMark/>
          </w:tcPr>
          <w:p w14:paraId="4B637A2A" w14:textId="77777777" w:rsidR="00AE6F33" w:rsidRPr="00D037E5" w:rsidRDefault="00AE6F33" w:rsidP="006B62A0">
            <w:pPr>
              <w:pStyle w:val="NormalWeb"/>
              <w:spacing w:before="0" w:beforeAutospacing="0" w:after="0" w:afterAutospacing="0"/>
              <w:rPr>
                <w:sz w:val="26"/>
                <w:szCs w:val="26"/>
              </w:rPr>
            </w:pPr>
            <w:r w:rsidRPr="00D037E5">
              <w:rPr>
                <w:sz w:val="26"/>
                <w:szCs w:val="26"/>
              </w:rPr>
              <w:t>92</w:t>
            </w:r>
          </w:p>
        </w:tc>
        <w:tc>
          <w:tcPr>
            <w:tcW w:w="2797" w:type="dxa"/>
            <w:tcMar>
              <w:top w:w="0" w:type="dxa"/>
              <w:left w:w="108" w:type="dxa"/>
              <w:bottom w:w="0" w:type="dxa"/>
              <w:right w:w="108" w:type="dxa"/>
            </w:tcMar>
            <w:hideMark/>
          </w:tcPr>
          <w:p w14:paraId="425273F3"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clorid 0,9% 10ml</w:t>
            </w:r>
          </w:p>
        </w:tc>
        <w:tc>
          <w:tcPr>
            <w:tcW w:w="1890" w:type="dxa"/>
            <w:tcMar>
              <w:top w:w="0" w:type="dxa"/>
              <w:left w:w="108" w:type="dxa"/>
              <w:bottom w:w="0" w:type="dxa"/>
              <w:right w:w="108" w:type="dxa"/>
            </w:tcMar>
            <w:hideMark/>
          </w:tcPr>
          <w:p w14:paraId="7037112F"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350" w:type="dxa"/>
            <w:tcMar>
              <w:top w:w="0" w:type="dxa"/>
              <w:left w:w="108" w:type="dxa"/>
              <w:bottom w:w="0" w:type="dxa"/>
              <w:right w:w="108" w:type="dxa"/>
            </w:tcMar>
            <w:hideMark/>
          </w:tcPr>
          <w:p w14:paraId="0B9B2519"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40" w:type="dxa"/>
            <w:tcMar>
              <w:top w:w="0" w:type="dxa"/>
              <w:left w:w="108" w:type="dxa"/>
              <w:bottom w:w="0" w:type="dxa"/>
              <w:right w:w="108" w:type="dxa"/>
            </w:tcMar>
            <w:hideMark/>
          </w:tcPr>
          <w:p w14:paraId="59EAEEA5" w14:textId="77777777" w:rsidR="00AE6F33" w:rsidRPr="00D037E5" w:rsidRDefault="00AE6F33" w:rsidP="006B62A0">
            <w:pPr>
              <w:pStyle w:val="NormalWeb"/>
              <w:spacing w:before="0" w:beforeAutospacing="0" w:after="0" w:afterAutospacing="0"/>
              <w:rPr>
                <w:sz w:val="26"/>
                <w:szCs w:val="26"/>
              </w:rPr>
            </w:pPr>
            <w:r w:rsidRPr="00D037E5">
              <w:rPr>
                <w:sz w:val="26"/>
                <w:szCs w:val="26"/>
              </w:rPr>
              <w:t>10-30ml</w:t>
            </w:r>
          </w:p>
        </w:tc>
        <w:tc>
          <w:tcPr>
            <w:tcW w:w="1440" w:type="dxa"/>
          </w:tcPr>
          <w:p w14:paraId="24D2237C" w14:textId="77777777" w:rsidR="00AE6F33" w:rsidRPr="00D037E5" w:rsidRDefault="00AE6F33" w:rsidP="006B62A0">
            <w:pPr>
              <w:pStyle w:val="NormalWeb"/>
              <w:spacing w:before="0" w:beforeAutospacing="0" w:after="0" w:afterAutospacing="0"/>
              <w:rPr>
                <w:sz w:val="26"/>
                <w:szCs w:val="26"/>
              </w:rPr>
            </w:pPr>
          </w:p>
        </w:tc>
      </w:tr>
    </w:tbl>
    <w:p w14:paraId="4486C367" w14:textId="77777777" w:rsidR="00AE6F33" w:rsidRPr="00D037E5" w:rsidRDefault="00AE6F33" w:rsidP="00AE6F33">
      <w:pPr>
        <w:ind w:left="360"/>
        <w:jc w:val="both"/>
        <w:rPr>
          <w:rFonts w:ascii="Times New Roman" w:hAnsi="Times New Roman"/>
          <w:color w:val="111111"/>
          <w:sz w:val="26"/>
          <w:szCs w:val="26"/>
          <w:lang w:val="vi-VN"/>
        </w:rPr>
      </w:pPr>
    </w:p>
    <w:p w14:paraId="0103220F" w14:textId="77777777" w:rsidR="00AE6F33" w:rsidRPr="00D037E5" w:rsidRDefault="00AE6F33" w:rsidP="00AE6F33">
      <w:pPr>
        <w:rPr>
          <w:rFonts w:ascii="Times New Roman" w:hAnsi="Times New Roman"/>
          <w:sz w:val="26"/>
          <w:szCs w:val="26"/>
        </w:rPr>
      </w:pPr>
    </w:p>
    <w:p w14:paraId="703E528B" w14:textId="77777777" w:rsidR="00AE6F33" w:rsidRPr="00D037E5" w:rsidRDefault="00AE6F33" w:rsidP="00AE6F33">
      <w:pPr>
        <w:rPr>
          <w:rFonts w:ascii="Times New Roman" w:hAnsi="Times New Roman"/>
          <w:sz w:val="26"/>
          <w:szCs w:val="26"/>
        </w:rPr>
      </w:pPr>
    </w:p>
    <w:p w14:paraId="21F18813" w14:textId="77777777" w:rsidR="00AE6F33" w:rsidRPr="00D037E5" w:rsidRDefault="00AE6F33" w:rsidP="00AE6F33">
      <w:pPr>
        <w:rPr>
          <w:rFonts w:ascii="Times New Roman" w:hAnsi="Times New Roman"/>
          <w:sz w:val="26"/>
          <w:szCs w:val="26"/>
        </w:rPr>
      </w:pPr>
    </w:p>
    <w:p w14:paraId="49FDFD5F" w14:textId="77777777" w:rsidR="00AE6F33" w:rsidRPr="00D037E5" w:rsidRDefault="00AE6F33" w:rsidP="00AE6F33">
      <w:pPr>
        <w:rPr>
          <w:rFonts w:ascii="Times New Roman" w:hAnsi="Times New Roman"/>
          <w:sz w:val="26"/>
          <w:szCs w:val="26"/>
        </w:rPr>
      </w:pPr>
      <w:r w:rsidRPr="00D037E5">
        <w:rPr>
          <w:rFonts w:ascii="Times New Roman" w:hAnsi="Times New Roman"/>
          <w:sz w:val="26"/>
          <w:szCs w:val="26"/>
        </w:rPr>
        <w:br w:type="page"/>
      </w:r>
    </w:p>
    <w:p w14:paraId="2FEDEF64" w14:textId="77777777" w:rsidR="00AE6F33" w:rsidRPr="00D037E5" w:rsidRDefault="00AE6F33" w:rsidP="00AE6F33">
      <w:pPr>
        <w:jc w:val="center"/>
        <w:rPr>
          <w:rFonts w:ascii="Times New Roman" w:hAnsi="Times New Roman"/>
          <w:b/>
          <w:color w:val="111111"/>
          <w:sz w:val="26"/>
          <w:szCs w:val="26"/>
        </w:rPr>
      </w:pPr>
      <w:r w:rsidRPr="00D037E5">
        <w:rPr>
          <w:rFonts w:ascii="Times New Roman" w:hAnsi="Times New Roman"/>
          <w:b/>
          <w:color w:val="111111"/>
          <w:sz w:val="26"/>
          <w:szCs w:val="26"/>
        </w:rPr>
        <w:lastRenderedPageBreak/>
        <w:t>Phụ lục số 03:</w:t>
      </w:r>
    </w:p>
    <w:p w14:paraId="5605ACEA" w14:textId="77777777" w:rsidR="00AE6F33" w:rsidRPr="00D037E5" w:rsidRDefault="00AE6F33" w:rsidP="00AE6F33">
      <w:pPr>
        <w:jc w:val="center"/>
        <w:rPr>
          <w:rFonts w:ascii="Times New Roman" w:hAnsi="Times New Roman"/>
          <w:b/>
          <w:color w:val="111111"/>
          <w:sz w:val="26"/>
          <w:szCs w:val="26"/>
          <w:lang w:val="vi-VN"/>
        </w:rPr>
      </w:pPr>
      <w:r w:rsidRPr="00D037E5">
        <w:rPr>
          <w:rFonts w:ascii="Times New Roman" w:hAnsi="Times New Roman"/>
          <w:b/>
          <w:color w:val="111111"/>
          <w:sz w:val="26"/>
          <w:szCs w:val="26"/>
          <w:lang w:val="vi-VN"/>
        </w:rPr>
        <w:t>Danh mục vali dụng cụ cấp cứu trang bị trên xe ô tô cứu thương cho 01 kíp cấp cứu ngoại viện (theo Quyết định số 3385/QĐ-BYT ngày 18/9 /2012)</w:t>
      </w:r>
    </w:p>
    <w:p w14:paraId="32C761D4" w14:textId="77777777" w:rsidR="00AE6F33" w:rsidRPr="00D037E5" w:rsidRDefault="00AE6F33" w:rsidP="00AE6F33">
      <w:pPr>
        <w:ind w:left="360"/>
        <w:jc w:val="center"/>
        <w:rPr>
          <w:rFonts w:ascii="Times New Roman" w:hAnsi="Times New Roman"/>
          <w:color w:val="111111"/>
          <w:sz w:val="26"/>
          <w:szCs w:val="26"/>
          <w:lang w:val="vi-VN"/>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9"/>
        <w:gridCol w:w="4956"/>
        <w:gridCol w:w="1010"/>
        <w:gridCol w:w="1440"/>
        <w:gridCol w:w="1620"/>
      </w:tblGrid>
      <w:tr w:rsidR="00AE6F33" w:rsidRPr="00D037E5" w14:paraId="492B1917" w14:textId="77777777" w:rsidTr="006B62A0">
        <w:trPr>
          <w:tblHeader/>
        </w:trPr>
        <w:tc>
          <w:tcPr>
            <w:tcW w:w="599" w:type="dxa"/>
            <w:tcMar>
              <w:top w:w="0" w:type="dxa"/>
              <w:left w:w="108" w:type="dxa"/>
              <w:bottom w:w="0" w:type="dxa"/>
              <w:right w:w="108" w:type="dxa"/>
            </w:tcMar>
            <w:hideMark/>
          </w:tcPr>
          <w:p w14:paraId="2600CD2C" w14:textId="77777777" w:rsidR="00AE6F33" w:rsidRPr="00D037E5" w:rsidRDefault="00AE6F33" w:rsidP="006B62A0">
            <w:pPr>
              <w:pStyle w:val="NormalWeb"/>
              <w:spacing w:before="0" w:beforeAutospacing="0" w:after="0" w:afterAutospacing="0"/>
              <w:rPr>
                <w:b/>
                <w:bCs/>
                <w:sz w:val="26"/>
                <w:szCs w:val="26"/>
                <w:lang w:val="vi-VN"/>
              </w:rPr>
            </w:pPr>
            <w:r w:rsidRPr="00D037E5">
              <w:rPr>
                <w:b/>
                <w:bCs/>
                <w:sz w:val="26"/>
                <w:szCs w:val="26"/>
                <w:lang w:val="vi-VN"/>
              </w:rPr>
              <w:t>TT</w:t>
            </w:r>
          </w:p>
        </w:tc>
        <w:tc>
          <w:tcPr>
            <w:tcW w:w="4956" w:type="dxa"/>
            <w:tcMar>
              <w:top w:w="0" w:type="dxa"/>
              <w:left w:w="108" w:type="dxa"/>
              <w:bottom w:w="0" w:type="dxa"/>
              <w:right w:w="108" w:type="dxa"/>
            </w:tcMar>
            <w:hideMark/>
          </w:tcPr>
          <w:p w14:paraId="07CBCB95"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Tên vật tư và dụng cụ cấp cứu</w:t>
            </w:r>
          </w:p>
        </w:tc>
        <w:tc>
          <w:tcPr>
            <w:tcW w:w="1010" w:type="dxa"/>
            <w:tcMar>
              <w:top w:w="0" w:type="dxa"/>
              <w:left w:w="108" w:type="dxa"/>
              <w:bottom w:w="0" w:type="dxa"/>
              <w:right w:w="108" w:type="dxa"/>
            </w:tcMar>
            <w:hideMark/>
          </w:tcPr>
          <w:p w14:paraId="304DC841"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Đơn vị</w:t>
            </w:r>
          </w:p>
        </w:tc>
        <w:tc>
          <w:tcPr>
            <w:tcW w:w="1440" w:type="dxa"/>
            <w:tcMar>
              <w:top w:w="0" w:type="dxa"/>
              <w:left w:w="108" w:type="dxa"/>
              <w:bottom w:w="0" w:type="dxa"/>
              <w:right w:w="108" w:type="dxa"/>
            </w:tcMar>
            <w:hideMark/>
          </w:tcPr>
          <w:p w14:paraId="33083723"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Số lượng cho 01 kíp cấp cứu ngoại viện</w:t>
            </w:r>
          </w:p>
        </w:tc>
        <w:tc>
          <w:tcPr>
            <w:tcW w:w="1620" w:type="dxa"/>
          </w:tcPr>
          <w:p w14:paraId="5D38052B" w14:textId="77777777" w:rsidR="00AE6F33" w:rsidRPr="00D037E5" w:rsidRDefault="00AE6F33" w:rsidP="006B62A0">
            <w:pPr>
              <w:pStyle w:val="NormalWeb"/>
              <w:spacing w:before="0" w:beforeAutospacing="0" w:after="0" w:afterAutospacing="0"/>
              <w:jc w:val="center"/>
              <w:rPr>
                <w:b/>
                <w:bCs/>
                <w:sz w:val="26"/>
                <w:szCs w:val="26"/>
                <w:lang w:val="vi-VN"/>
              </w:rPr>
            </w:pPr>
            <w:r w:rsidRPr="00D037E5">
              <w:rPr>
                <w:b/>
                <w:bCs/>
                <w:sz w:val="26"/>
                <w:szCs w:val="26"/>
                <w:lang w:val="vi-VN"/>
              </w:rPr>
              <w:t xml:space="preserve">Số lượng hiện có trên xe cứu thương (đang hoạt động) </w:t>
            </w:r>
          </w:p>
        </w:tc>
      </w:tr>
      <w:tr w:rsidR="00AE6F33" w:rsidRPr="00D037E5" w14:paraId="06D0E8D2" w14:textId="77777777" w:rsidTr="006B62A0">
        <w:tc>
          <w:tcPr>
            <w:tcW w:w="599" w:type="dxa"/>
            <w:tcMar>
              <w:top w:w="0" w:type="dxa"/>
              <w:left w:w="108" w:type="dxa"/>
              <w:bottom w:w="0" w:type="dxa"/>
              <w:right w:w="108" w:type="dxa"/>
            </w:tcMar>
            <w:hideMark/>
          </w:tcPr>
          <w:p w14:paraId="156E525D"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w:t>
            </w:r>
          </w:p>
        </w:tc>
        <w:tc>
          <w:tcPr>
            <w:tcW w:w="4956" w:type="dxa"/>
            <w:tcMar>
              <w:top w:w="0" w:type="dxa"/>
              <w:left w:w="108" w:type="dxa"/>
              <w:bottom w:w="0" w:type="dxa"/>
              <w:right w:w="108" w:type="dxa"/>
            </w:tcMar>
            <w:hideMark/>
          </w:tcPr>
          <w:p w14:paraId="445A6671"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Thông khí và các dụng cụ hỗ trợ hô hấp</w:t>
            </w:r>
          </w:p>
        </w:tc>
        <w:tc>
          <w:tcPr>
            <w:tcW w:w="1010" w:type="dxa"/>
            <w:tcMar>
              <w:top w:w="0" w:type="dxa"/>
              <w:left w:w="108" w:type="dxa"/>
              <w:bottom w:w="0" w:type="dxa"/>
              <w:right w:w="108" w:type="dxa"/>
            </w:tcMar>
            <w:hideMark/>
          </w:tcPr>
          <w:p w14:paraId="5B18E0C7"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6474296D"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57663375"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10F810C3" w14:textId="77777777" w:rsidTr="006B62A0">
        <w:tc>
          <w:tcPr>
            <w:tcW w:w="599" w:type="dxa"/>
            <w:tcMar>
              <w:top w:w="0" w:type="dxa"/>
              <w:left w:w="108" w:type="dxa"/>
              <w:bottom w:w="0" w:type="dxa"/>
              <w:right w:w="108" w:type="dxa"/>
            </w:tcMar>
            <w:hideMark/>
          </w:tcPr>
          <w:p w14:paraId="1780878C"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4956" w:type="dxa"/>
            <w:tcMar>
              <w:top w:w="0" w:type="dxa"/>
              <w:left w:w="108" w:type="dxa"/>
              <w:bottom w:w="0" w:type="dxa"/>
              <w:right w:w="108" w:type="dxa"/>
            </w:tcMar>
            <w:hideMark/>
          </w:tcPr>
          <w:p w14:paraId="38DCD5BC" w14:textId="77777777" w:rsidR="00AE6F33" w:rsidRPr="00D037E5" w:rsidRDefault="00AE6F33" w:rsidP="006B62A0">
            <w:pPr>
              <w:pStyle w:val="NormalWeb"/>
              <w:spacing w:before="0" w:beforeAutospacing="0" w:after="0" w:afterAutospacing="0"/>
              <w:rPr>
                <w:sz w:val="26"/>
                <w:szCs w:val="26"/>
              </w:rPr>
            </w:pPr>
            <w:r w:rsidRPr="00D037E5">
              <w:rPr>
                <w:sz w:val="26"/>
                <w:szCs w:val="26"/>
              </w:rPr>
              <w:t>Bóng bóp người lớn loại sử dụng nhiều lần</w:t>
            </w:r>
          </w:p>
        </w:tc>
        <w:tc>
          <w:tcPr>
            <w:tcW w:w="1010" w:type="dxa"/>
            <w:tcMar>
              <w:top w:w="0" w:type="dxa"/>
              <w:left w:w="108" w:type="dxa"/>
              <w:bottom w:w="0" w:type="dxa"/>
              <w:right w:w="108" w:type="dxa"/>
            </w:tcMar>
            <w:hideMark/>
          </w:tcPr>
          <w:p w14:paraId="0B0058E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75F53F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0F24C722"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12CB670" w14:textId="77777777" w:rsidTr="006B62A0">
        <w:tc>
          <w:tcPr>
            <w:tcW w:w="599" w:type="dxa"/>
            <w:tcMar>
              <w:top w:w="0" w:type="dxa"/>
              <w:left w:w="108" w:type="dxa"/>
              <w:bottom w:w="0" w:type="dxa"/>
              <w:right w:w="108" w:type="dxa"/>
            </w:tcMar>
            <w:hideMark/>
          </w:tcPr>
          <w:p w14:paraId="17A7BF2A"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4956" w:type="dxa"/>
            <w:tcMar>
              <w:top w:w="0" w:type="dxa"/>
              <w:left w:w="108" w:type="dxa"/>
              <w:bottom w:w="0" w:type="dxa"/>
              <w:right w:w="108" w:type="dxa"/>
            </w:tcMar>
            <w:hideMark/>
          </w:tcPr>
          <w:p w14:paraId="195D7C30" w14:textId="77777777" w:rsidR="00AE6F33" w:rsidRPr="00D037E5" w:rsidRDefault="00AE6F33" w:rsidP="006B62A0">
            <w:pPr>
              <w:pStyle w:val="NormalWeb"/>
              <w:spacing w:before="0" w:beforeAutospacing="0" w:after="0" w:afterAutospacing="0"/>
              <w:rPr>
                <w:sz w:val="26"/>
                <w:szCs w:val="26"/>
              </w:rPr>
            </w:pPr>
            <w:r w:rsidRPr="00D037E5">
              <w:rPr>
                <w:sz w:val="26"/>
                <w:szCs w:val="26"/>
              </w:rPr>
              <w:t>Bóng bóp trẻ em lớn loại sử dụng nhiều lần.</w:t>
            </w:r>
          </w:p>
        </w:tc>
        <w:tc>
          <w:tcPr>
            <w:tcW w:w="1010" w:type="dxa"/>
            <w:tcMar>
              <w:top w:w="0" w:type="dxa"/>
              <w:left w:w="108" w:type="dxa"/>
              <w:bottom w:w="0" w:type="dxa"/>
              <w:right w:w="108" w:type="dxa"/>
            </w:tcMar>
            <w:hideMark/>
          </w:tcPr>
          <w:p w14:paraId="3271ED5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57AA18E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33899BDA"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67BC3085" w14:textId="77777777" w:rsidTr="006B62A0">
        <w:tc>
          <w:tcPr>
            <w:tcW w:w="599" w:type="dxa"/>
            <w:tcMar>
              <w:top w:w="0" w:type="dxa"/>
              <w:left w:w="108" w:type="dxa"/>
              <w:bottom w:w="0" w:type="dxa"/>
              <w:right w:w="108" w:type="dxa"/>
            </w:tcMar>
            <w:hideMark/>
          </w:tcPr>
          <w:p w14:paraId="6B5FC206" w14:textId="77777777" w:rsidR="00AE6F33" w:rsidRPr="00D037E5" w:rsidRDefault="00AE6F33" w:rsidP="006B62A0">
            <w:pPr>
              <w:pStyle w:val="NormalWeb"/>
              <w:spacing w:before="0" w:beforeAutospacing="0" w:after="0" w:afterAutospacing="0"/>
              <w:rPr>
                <w:sz w:val="26"/>
                <w:szCs w:val="26"/>
              </w:rPr>
            </w:pPr>
            <w:r w:rsidRPr="00D037E5">
              <w:rPr>
                <w:sz w:val="26"/>
                <w:szCs w:val="26"/>
              </w:rPr>
              <w:t>3</w:t>
            </w:r>
          </w:p>
        </w:tc>
        <w:tc>
          <w:tcPr>
            <w:tcW w:w="4956" w:type="dxa"/>
            <w:tcMar>
              <w:top w:w="0" w:type="dxa"/>
              <w:left w:w="108" w:type="dxa"/>
              <w:bottom w:w="0" w:type="dxa"/>
              <w:right w:w="108" w:type="dxa"/>
            </w:tcMar>
            <w:hideMark/>
          </w:tcPr>
          <w:p w14:paraId="53A34A21" w14:textId="77777777" w:rsidR="00AE6F33" w:rsidRPr="00D037E5" w:rsidRDefault="00AE6F33" w:rsidP="006B62A0">
            <w:pPr>
              <w:pStyle w:val="NormalWeb"/>
              <w:spacing w:before="0" w:beforeAutospacing="0" w:after="0" w:afterAutospacing="0"/>
              <w:rPr>
                <w:sz w:val="26"/>
                <w:szCs w:val="26"/>
              </w:rPr>
            </w:pPr>
            <w:r w:rsidRPr="00D037E5">
              <w:rPr>
                <w:sz w:val="26"/>
                <w:szCs w:val="26"/>
              </w:rPr>
              <w:t>Mặt nạ thở oxy người lớn</w:t>
            </w:r>
          </w:p>
        </w:tc>
        <w:tc>
          <w:tcPr>
            <w:tcW w:w="1010" w:type="dxa"/>
            <w:tcMar>
              <w:top w:w="0" w:type="dxa"/>
              <w:left w:w="108" w:type="dxa"/>
              <w:bottom w:w="0" w:type="dxa"/>
              <w:right w:w="108" w:type="dxa"/>
            </w:tcMar>
            <w:hideMark/>
          </w:tcPr>
          <w:p w14:paraId="3A5FA7D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02B67A0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Pr>
          <w:p w14:paraId="2D747513"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71A6B70" w14:textId="77777777" w:rsidTr="006B62A0">
        <w:tc>
          <w:tcPr>
            <w:tcW w:w="599" w:type="dxa"/>
            <w:tcMar>
              <w:top w:w="0" w:type="dxa"/>
              <w:left w:w="108" w:type="dxa"/>
              <w:bottom w:w="0" w:type="dxa"/>
              <w:right w:w="108" w:type="dxa"/>
            </w:tcMar>
            <w:hideMark/>
          </w:tcPr>
          <w:p w14:paraId="399E4E43" w14:textId="77777777" w:rsidR="00AE6F33" w:rsidRPr="00D037E5" w:rsidRDefault="00AE6F33" w:rsidP="006B62A0">
            <w:pPr>
              <w:pStyle w:val="NormalWeb"/>
              <w:spacing w:before="0" w:beforeAutospacing="0" w:after="0" w:afterAutospacing="0"/>
              <w:rPr>
                <w:sz w:val="26"/>
                <w:szCs w:val="26"/>
              </w:rPr>
            </w:pPr>
            <w:r w:rsidRPr="00D037E5">
              <w:rPr>
                <w:sz w:val="26"/>
                <w:szCs w:val="26"/>
              </w:rPr>
              <w:t>4</w:t>
            </w:r>
          </w:p>
        </w:tc>
        <w:tc>
          <w:tcPr>
            <w:tcW w:w="4956" w:type="dxa"/>
            <w:tcMar>
              <w:top w:w="0" w:type="dxa"/>
              <w:left w:w="108" w:type="dxa"/>
              <w:bottom w:w="0" w:type="dxa"/>
              <w:right w:w="108" w:type="dxa"/>
            </w:tcMar>
            <w:hideMark/>
          </w:tcPr>
          <w:p w14:paraId="092D220E" w14:textId="77777777" w:rsidR="00AE6F33" w:rsidRPr="00D037E5" w:rsidRDefault="00AE6F33" w:rsidP="006B62A0">
            <w:pPr>
              <w:pStyle w:val="NormalWeb"/>
              <w:spacing w:before="0" w:beforeAutospacing="0" w:after="0" w:afterAutospacing="0"/>
              <w:rPr>
                <w:sz w:val="26"/>
                <w:szCs w:val="26"/>
              </w:rPr>
            </w:pPr>
            <w:r w:rsidRPr="00D037E5">
              <w:rPr>
                <w:sz w:val="26"/>
                <w:szCs w:val="26"/>
              </w:rPr>
              <w:t>Mặt nạ thở oxy trẻ em</w:t>
            </w:r>
          </w:p>
        </w:tc>
        <w:tc>
          <w:tcPr>
            <w:tcW w:w="1010" w:type="dxa"/>
            <w:tcMar>
              <w:top w:w="0" w:type="dxa"/>
              <w:left w:w="108" w:type="dxa"/>
              <w:bottom w:w="0" w:type="dxa"/>
              <w:right w:w="108" w:type="dxa"/>
            </w:tcMar>
            <w:hideMark/>
          </w:tcPr>
          <w:p w14:paraId="2380320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080C003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Pr>
          <w:p w14:paraId="4F706D35"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D23DDBA" w14:textId="77777777" w:rsidTr="006B62A0">
        <w:tc>
          <w:tcPr>
            <w:tcW w:w="599" w:type="dxa"/>
            <w:tcMar>
              <w:top w:w="0" w:type="dxa"/>
              <w:left w:w="108" w:type="dxa"/>
              <w:bottom w:w="0" w:type="dxa"/>
              <w:right w:w="108" w:type="dxa"/>
            </w:tcMar>
            <w:hideMark/>
          </w:tcPr>
          <w:p w14:paraId="3B9871B8"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5</w:t>
            </w:r>
          </w:p>
        </w:tc>
        <w:tc>
          <w:tcPr>
            <w:tcW w:w="4956" w:type="dxa"/>
            <w:tcMar>
              <w:top w:w="0" w:type="dxa"/>
              <w:left w:w="108" w:type="dxa"/>
              <w:bottom w:w="0" w:type="dxa"/>
              <w:right w:w="108" w:type="dxa"/>
            </w:tcMar>
            <w:hideMark/>
          </w:tcPr>
          <w:p w14:paraId="624F6500"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Canuyn Mayo các cỡ</w:t>
            </w:r>
          </w:p>
        </w:tc>
        <w:tc>
          <w:tcPr>
            <w:tcW w:w="1010" w:type="dxa"/>
            <w:tcMar>
              <w:top w:w="0" w:type="dxa"/>
              <w:left w:w="108" w:type="dxa"/>
              <w:bottom w:w="0" w:type="dxa"/>
              <w:right w:w="108" w:type="dxa"/>
            </w:tcMar>
            <w:hideMark/>
          </w:tcPr>
          <w:p w14:paraId="1AE2A3F1"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Bộ</w:t>
            </w:r>
          </w:p>
        </w:tc>
        <w:tc>
          <w:tcPr>
            <w:tcW w:w="1440" w:type="dxa"/>
            <w:tcMar>
              <w:top w:w="0" w:type="dxa"/>
              <w:left w:w="108" w:type="dxa"/>
              <w:bottom w:w="0" w:type="dxa"/>
              <w:right w:w="108" w:type="dxa"/>
            </w:tcMar>
            <w:hideMark/>
          </w:tcPr>
          <w:p w14:paraId="03B82075"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01</w:t>
            </w:r>
          </w:p>
        </w:tc>
        <w:tc>
          <w:tcPr>
            <w:tcW w:w="1620" w:type="dxa"/>
          </w:tcPr>
          <w:p w14:paraId="49C1DC0E"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35495AEB" w14:textId="77777777" w:rsidTr="006B62A0">
        <w:tc>
          <w:tcPr>
            <w:tcW w:w="599" w:type="dxa"/>
            <w:tcMar>
              <w:top w:w="0" w:type="dxa"/>
              <w:left w:w="108" w:type="dxa"/>
              <w:bottom w:w="0" w:type="dxa"/>
              <w:right w:w="108" w:type="dxa"/>
            </w:tcMar>
            <w:hideMark/>
          </w:tcPr>
          <w:p w14:paraId="53FDFDD6" w14:textId="77777777" w:rsidR="00AE6F33" w:rsidRPr="00D037E5" w:rsidRDefault="00AE6F33" w:rsidP="006B62A0">
            <w:pPr>
              <w:pStyle w:val="NormalWeb"/>
              <w:spacing w:before="0" w:beforeAutospacing="0" w:after="0" w:afterAutospacing="0"/>
              <w:rPr>
                <w:sz w:val="26"/>
                <w:szCs w:val="26"/>
              </w:rPr>
            </w:pPr>
            <w:r w:rsidRPr="00D037E5">
              <w:rPr>
                <w:sz w:val="26"/>
                <w:szCs w:val="26"/>
              </w:rPr>
              <w:t>6</w:t>
            </w:r>
          </w:p>
        </w:tc>
        <w:tc>
          <w:tcPr>
            <w:tcW w:w="4956" w:type="dxa"/>
            <w:tcMar>
              <w:top w:w="0" w:type="dxa"/>
              <w:left w:w="108" w:type="dxa"/>
              <w:bottom w:w="0" w:type="dxa"/>
              <w:right w:w="108" w:type="dxa"/>
            </w:tcMar>
            <w:hideMark/>
          </w:tcPr>
          <w:p w14:paraId="51FFEFB4" w14:textId="77777777" w:rsidR="00AE6F33" w:rsidRPr="00D037E5" w:rsidRDefault="00AE6F33" w:rsidP="006B62A0">
            <w:pPr>
              <w:pStyle w:val="NormalWeb"/>
              <w:spacing w:before="0" w:beforeAutospacing="0" w:after="0" w:afterAutospacing="0"/>
              <w:rPr>
                <w:sz w:val="26"/>
                <w:szCs w:val="26"/>
              </w:rPr>
            </w:pPr>
            <w:r w:rsidRPr="00D037E5">
              <w:rPr>
                <w:sz w:val="26"/>
                <w:szCs w:val="26"/>
              </w:rPr>
              <w:t>Mặt nạ thanh quản các cỡ dùng cho người lớn và trẻ em</w:t>
            </w:r>
          </w:p>
        </w:tc>
        <w:tc>
          <w:tcPr>
            <w:tcW w:w="1010" w:type="dxa"/>
            <w:tcMar>
              <w:top w:w="0" w:type="dxa"/>
              <w:left w:w="108" w:type="dxa"/>
              <w:bottom w:w="0" w:type="dxa"/>
              <w:right w:w="108" w:type="dxa"/>
            </w:tcMar>
            <w:hideMark/>
          </w:tcPr>
          <w:p w14:paraId="629BBAF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Bộ</w:t>
            </w:r>
          </w:p>
        </w:tc>
        <w:tc>
          <w:tcPr>
            <w:tcW w:w="1440" w:type="dxa"/>
            <w:tcMar>
              <w:top w:w="0" w:type="dxa"/>
              <w:left w:w="108" w:type="dxa"/>
              <w:bottom w:w="0" w:type="dxa"/>
              <w:right w:w="108" w:type="dxa"/>
            </w:tcMar>
            <w:hideMark/>
          </w:tcPr>
          <w:p w14:paraId="0B61334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2AF933EA"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F6EC72B" w14:textId="77777777" w:rsidTr="006B62A0">
        <w:tc>
          <w:tcPr>
            <w:tcW w:w="599" w:type="dxa"/>
            <w:tcMar>
              <w:top w:w="0" w:type="dxa"/>
              <w:left w:w="108" w:type="dxa"/>
              <w:bottom w:w="0" w:type="dxa"/>
              <w:right w:w="108" w:type="dxa"/>
            </w:tcMar>
            <w:hideMark/>
          </w:tcPr>
          <w:p w14:paraId="5A31CB14" w14:textId="77777777" w:rsidR="00AE6F33" w:rsidRPr="00D037E5" w:rsidRDefault="00AE6F33" w:rsidP="006B62A0">
            <w:pPr>
              <w:pStyle w:val="NormalWeb"/>
              <w:spacing w:before="0" w:beforeAutospacing="0" w:after="0" w:afterAutospacing="0"/>
              <w:rPr>
                <w:sz w:val="26"/>
                <w:szCs w:val="26"/>
              </w:rPr>
            </w:pPr>
            <w:r w:rsidRPr="00D037E5">
              <w:rPr>
                <w:sz w:val="26"/>
                <w:szCs w:val="26"/>
              </w:rPr>
              <w:t>7</w:t>
            </w:r>
          </w:p>
        </w:tc>
        <w:tc>
          <w:tcPr>
            <w:tcW w:w="4956" w:type="dxa"/>
            <w:tcMar>
              <w:top w:w="0" w:type="dxa"/>
              <w:left w:w="108" w:type="dxa"/>
              <w:bottom w:w="0" w:type="dxa"/>
              <w:right w:w="108" w:type="dxa"/>
            </w:tcMar>
            <w:hideMark/>
          </w:tcPr>
          <w:p w14:paraId="434892B6" w14:textId="77777777" w:rsidR="00AE6F33" w:rsidRPr="00D037E5" w:rsidRDefault="00AE6F33" w:rsidP="006B62A0">
            <w:pPr>
              <w:pStyle w:val="NormalWeb"/>
              <w:spacing w:before="0" w:beforeAutospacing="0" w:after="0" w:afterAutospacing="0"/>
              <w:rPr>
                <w:sz w:val="26"/>
                <w:szCs w:val="26"/>
              </w:rPr>
            </w:pPr>
            <w:r w:rsidRPr="00D037E5">
              <w:rPr>
                <w:sz w:val="26"/>
                <w:szCs w:val="26"/>
              </w:rPr>
              <w:t>Bộ đặt Nội khí quản, có đèn soi thanh quản với ống nội khí quản các cỡ dùng cho người lớn và trẻ em</w:t>
            </w:r>
          </w:p>
        </w:tc>
        <w:tc>
          <w:tcPr>
            <w:tcW w:w="1010" w:type="dxa"/>
            <w:tcMar>
              <w:top w:w="0" w:type="dxa"/>
              <w:left w:w="108" w:type="dxa"/>
              <w:bottom w:w="0" w:type="dxa"/>
              <w:right w:w="108" w:type="dxa"/>
            </w:tcMar>
            <w:hideMark/>
          </w:tcPr>
          <w:p w14:paraId="52311EC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Bộ</w:t>
            </w:r>
          </w:p>
        </w:tc>
        <w:tc>
          <w:tcPr>
            <w:tcW w:w="1440" w:type="dxa"/>
            <w:tcMar>
              <w:top w:w="0" w:type="dxa"/>
              <w:left w:w="108" w:type="dxa"/>
              <w:bottom w:w="0" w:type="dxa"/>
              <w:right w:w="108" w:type="dxa"/>
            </w:tcMar>
            <w:hideMark/>
          </w:tcPr>
          <w:p w14:paraId="417720F2"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1237BD88"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1A3F536" w14:textId="77777777" w:rsidTr="006B62A0">
        <w:tc>
          <w:tcPr>
            <w:tcW w:w="599" w:type="dxa"/>
            <w:tcMar>
              <w:top w:w="0" w:type="dxa"/>
              <w:left w:w="108" w:type="dxa"/>
              <w:bottom w:w="0" w:type="dxa"/>
              <w:right w:w="108" w:type="dxa"/>
            </w:tcMar>
            <w:hideMark/>
          </w:tcPr>
          <w:p w14:paraId="57DBC8BC" w14:textId="77777777" w:rsidR="00AE6F33" w:rsidRPr="00D037E5" w:rsidRDefault="00AE6F33" w:rsidP="006B62A0">
            <w:pPr>
              <w:pStyle w:val="NormalWeb"/>
              <w:spacing w:before="0" w:beforeAutospacing="0" w:after="0" w:afterAutospacing="0"/>
              <w:rPr>
                <w:sz w:val="26"/>
                <w:szCs w:val="26"/>
              </w:rPr>
            </w:pPr>
            <w:r w:rsidRPr="00D037E5">
              <w:rPr>
                <w:sz w:val="26"/>
                <w:szCs w:val="26"/>
              </w:rPr>
              <w:t>8</w:t>
            </w:r>
          </w:p>
        </w:tc>
        <w:tc>
          <w:tcPr>
            <w:tcW w:w="4956" w:type="dxa"/>
            <w:tcMar>
              <w:top w:w="0" w:type="dxa"/>
              <w:left w:w="108" w:type="dxa"/>
              <w:bottom w:w="0" w:type="dxa"/>
              <w:right w:w="108" w:type="dxa"/>
            </w:tcMar>
            <w:hideMark/>
          </w:tcPr>
          <w:p w14:paraId="25B0C7EA" w14:textId="77777777" w:rsidR="00AE6F33" w:rsidRPr="00D037E5" w:rsidRDefault="00AE6F33" w:rsidP="006B62A0">
            <w:pPr>
              <w:pStyle w:val="NormalWeb"/>
              <w:spacing w:before="0" w:beforeAutospacing="0" w:after="0" w:afterAutospacing="0"/>
              <w:rPr>
                <w:sz w:val="26"/>
                <w:szCs w:val="26"/>
              </w:rPr>
            </w:pPr>
            <w:r w:rsidRPr="00D037E5">
              <w:rPr>
                <w:sz w:val="26"/>
                <w:szCs w:val="26"/>
              </w:rPr>
              <w:t>Kim chọc dò khí màng phổi</w:t>
            </w:r>
          </w:p>
        </w:tc>
        <w:tc>
          <w:tcPr>
            <w:tcW w:w="1010" w:type="dxa"/>
            <w:tcMar>
              <w:top w:w="0" w:type="dxa"/>
              <w:left w:w="108" w:type="dxa"/>
              <w:bottom w:w="0" w:type="dxa"/>
              <w:right w:w="108" w:type="dxa"/>
            </w:tcMar>
            <w:hideMark/>
          </w:tcPr>
          <w:p w14:paraId="09F219E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7D867BF"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Pr>
          <w:p w14:paraId="3410C00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86FACEE" w14:textId="77777777" w:rsidTr="006B62A0">
        <w:tc>
          <w:tcPr>
            <w:tcW w:w="599" w:type="dxa"/>
            <w:tcMar>
              <w:top w:w="0" w:type="dxa"/>
              <w:left w:w="108" w:type="dxa"/>
              <w:bottom w:w="0" w:type="dxa"/>
              <w:right w:w="108" w:type="dxa"/>
            </w:tcMar>
            <w:hideMark/>
          </w:tcPr>
          <w:p w14:paraId="0A02C73A"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II</w:t>
            </w:r>
          </w:p>
        </w:tc>
        <w:tc>
          <w:tcPr>
            <w:tcW w:w="4956" w:type="dxa"/>
            <w:tcMar>
              <w:top w:w="0" w:type="dxa"/>
              <w:left w:w="108" w:type="dxa"/>
              <w:bottom w:w="0" w:type="dxa"/>
              <w:right w:w="108" w:type="dxa"/>
            </w:tcMar>
            <w:hideMark/>
          </w:tcPr>
          <w:p w14:paraId="27A1AECD"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Băng, gạc:</w:t>
            </w:r>
          </w:p>
        </w:tc>
        <w:tc>
          <w:tcPr>
            <w:tcW w:w="1010" w:type="dxa"/>
            <w:tcMar>
              <w:top w:w="0" w:type="dxa"/>
              <w:left w:w="108" w:type="dxa"/>
              <w:bottom w:w="0" w:type="dxa"/>
              <w:right w:w="108" w:type="dxa"/>
            </w:tcMar>
            <w:hideMark/>
          </w:tcPr>
          <w:p w14:paraId="00BBAC55"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440" w:type="dxa"/>
            <w:tcMar>
              <w:top w:w="0" w:type="dxa"/>
              <w:left w:w="108" w:type="dxa"/>
              <w:bottom w:w="0" w:type="dxa"/>
              <w:right w:w="108" w:type="dxa"/>
            </w:tcMar>
            <w:hideMark/>
          </w:tcPr>
          <w:p w14:paraId="3ACED70A" w14:textId="77777777" w:rsidR="00AE6F33" w:rsidRPr="00D037E5" w:rsidRDefault="00AE6F33" w:rsidP="006B62A0">
            <w:pPr>
              <w:pStyle w:val="NormalWeb"/>
              <w:spacing w:before="0" w:beforeAutospacing="0" w:after="0" w:afterAutospacing="0"/>
              <w:jc w:val="center"/>
              <w:rPr>
                <w:b/>
                <w:bCs/>
                <w:sz w:val="26"/>
                <w:szCs w:val="26"/>
              </w:rPr>
            </w:pPr>
            <w:r w:rsidRPr="00D037E5">
              <w:rPr>
                <w:b/>
                <w:bCs/>
                <w:sz w:val="26"/>
                <w:szCs w:val="26"/>
              </w:rPr>
              <w:t> </w:t>
            </w:r>
          </w:p>
        </w:tc>
        <w:tc>
          <w:tcPr>
            <w:tcW w:w="1620" w:type="dxa"/>
          </w:tcPr>
          <w:p w14:paraId="2C1C6587"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6BF107E1" w14:textId="77777777" w:rsidTr="006B62A0">
        <w:tc>
          <w:tcPr>
            <w:tcW w:w="599" w:type="dxa"/>
            <w:tcMar>
              <w:top w:w="0" w:type="dxa"/>
              <w:left w:w="108" w:type="dxa"/>
              <w:bottom w:w="0" w:type="dxa"/>
              <w:right w:w="108" w:type="dxa"/>
            </w:tcMar>
            <w:hideMark/>
          </w:tcPr>
          <w:p w14:paraId="4F4A0BD7" w14:textId="77777777" w:rsidR="00AE6F33" w:rsidRPr="00D037E5" w:rsidRDefault="00AE6F33" w:rsidP="006B62A0">
            <w:pPr>
              <w:pStyle w:val="NormalWeb"/>
              <w:spacing w:before="0" w:beforeAutospacing="0" w:after="0" w:afterAutospacing="0"/>
              <w:rPr>
                <w:sz w:val="26"/>
                <w:szCs w:val="26"/>
              </w:rPr>
            </w:pPr>
            <w:r w:rsidRPr="00D037E5">
              <w:rPr>
                <w:sz w:val="26"/>
                <w:szCs w:val="26"/>
              </w:rPr>
              <w:t>9</w:t>
            </w:r>
          </w:p>
        </w:tc>
        <w:tc>
          <w:tcPr>
            <w:tcW w:w="4956" w:type="dxa"/>
            <w:tcMar>
              <w:top w:w="0" w:type="dxa"/>
              <w:left w:w="108" w:type="dxa"/>
              <w:bottom w:w="0" w:type="dxa"/>
              <w:right w:w="108" w:type="dxa"/>
            </w:tcMar>
            <w:hideMark/>
          </w:tcPr>
          <w:p w14:paraId="66B507BA" w14:textId="77777777" w:rsidR="00AE6F33" w:rsidRPr="00D037E5" w:rsidRDefault="00AE6F33" w:rsidP="006B62A0">
            <w:pPr>
              <w:pStyle w:val="NormalWeb"/>
              <w:spacing w:before="0" w:beforeAutospacing="0" w:after="0" w:afterAutospacing="0"/>
              <w:rPr>
                <w:sz w:val="26"/>
                <w:szCs w:val="26"/>
              </w:rPr>
            </w:pPr>
            <w:r w:rsidRPr="00D037E5">
              <w:rPr>
                <w:sz w:val="26"/>
                <w:szCs w:val="26"/>
              </w:rPr>
              <w:t>Gạc vô trùng, kích thước to, nhỏ khác nhau .</w:t>
            </w:r>
          </w:p>
        </w:tc>
        <w:tc>
          <w:tcPr>
            <w:tcW w:w="1010" w:type="dxa"/>
            <w:tcMar>
              <w:top w:w="0" w:type="dxa"/>
              <w:left w:w="108" w:type="dxa"/>
              <w:bottom w:w="0" w:type="dxa"/>
              <w:right w:w="108" w:type="dxa"/>
            </w:tcMar>
            <w:hideMark/>
          </w:tcPr>
          <w:p w14:paraId="49F6557E"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Gói</w:t>
            </w:r>
          </w:p>
        </w:tc>
        <w:tc>
          <w:tcPr>
            <w:tcW w:w="1440" w:type="dxa"/>
            <w:tcMar>
              <w:top w:w="0" w:type="dxa"/>
              <w:left w:w="108" w:type="dxa"/>
              <w:bottom w:w="0" w:type="dxa"/>
              <w:right w:w="108" w:type="dxa"/>
            </w:tcMar>
            <w:hideMark/>
          </w:tcPr>
          <w:p w14:paraId="0A3AA45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05</w:t>
            </w:r>
          </w:p>
        </w:tc>
        <w:tc>
          <w:tcPr>
            <w:tcW w:w="1620" w:type="dxa"/>
          </w:tcPr>
          <w:p w14:paraId="06BF1764"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1AA207B6" w14:textId="77777777" w:rsidTr="006B62A0">
        <w:tc>
          <w:tcPr>
            <w:tcW w:w="599" w:type="dxa"/>
            <w:tcMar>
              <w:top w:w="0" w:type="dxa"/>
              <w:left w:w="108" w:type="dxa"/>
              <w:bottom w:w="0" w:type="dxa"/>
              <w:right w:w="108" w:type="dxa"/>
            </w:tcMar>
            <w:hideMark/>
          </w:tcPr>
          <w:p w14:paraId="18C8378E"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4956" w:type="dxa"/>
            <w:tcMar>
              <w:top w:w="0" w:type="dxa"/>
              <w:left w:w="108" w:type="dxa"/>
              <w:bottom w:w="0" w:type="dxa"/>
              <w:right w:w="108" w:type="dxa"/>
            </w:tcMar>
            <w:hideMark/>
          </w:tcPr>
          <w:p w14:paraId="5407FCF4"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tam giác.</w:t>
            </w:r>
          </w:p>
        </w:tc>
        <w:tc>
          <w:tcPr>
            <w:tcW w:w="1010" w:type="dxa"/>
            <w:tcMar>
              <w:top w:w="0" w:type="dxa"/>
              <w:left w:w="108" w:type="dxa"/>
              <w:bottom w:w="0" w:type="dxa"/>
              <w:right w:w="108" w:type="dxa"/>
            </w:tcMar>
            <w:hideMark/>
          </w:tcPr>
          <w:p w14:paraId="5180099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37FC9D6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02</w:t>
            </w:r>
          </w:p>
        </w:tc>
        <w:tc>
          <w:tcPr>
            <w:tcW w:w="1620" w:type="dxa"/>
          </w:tcPr>
          <w:p w14:paraId="712E5C9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AD2A6DF" w14:textId="77777777" w:rsidTr="006B62A0">
        <w:tc>
          <w:tcPr>
            <w:tcW w:w="599" w:type="dxa"/>
            <w:tcMar>
              <w:top w:w="0" w:type="dxa"/>
              <w:left w:w="108" w:type="dxa"/>
              <w:bottom w:w="0" w:type="dxa"/>
              <w:right w:w="108" w:type="dxa"/>
            </w:tcMar>
            <w:hideMark/>
          </w:tcPr>
          <w:p w14:paraId="550E8D49" w14:textId="77777777" w:rsidR="00AE6F33" w:rsidRPr="00D037E5" w:rsidRDefault="00AE6F33" w:rsidP="006B62A0">
            <w:pPr>
              <w:pStyle w:val="NormalWeb"/>
              <w:spacing w:before="0" w:beforeAutospacing="0" w:after="0" w:afterAutospacing="0"/>
              <w:rPr>
                <w:sz w:val="26"/>
                <w:szCs w:val="26"/>
              </w:rPr>
            </w:pPr>
            <w:r w:rsidRPr="00D037E5">
              <w:rPr>
                <w:sz w:val="26"/>
                <w:szCs w:val="26"/>
              </w:rPr>
              <w:t>11</w:t>
            </w:r>
          </w:p>
        </w:tc>
        <w:tc>
          <w:tcPr>
            <w:tcW w:w="4956" w:type="dxa"/>
            <w:tcMar>
              <w:top w:w="0" w:type="dxa"/>
              <w:left w:w="108" w:type="dxa"/>
              <w:bottom w:w="0" w:type="dxa"/>
              <w:right w:w="108" w:type="dxa"/>
            </w:tcMar>
            <w:hideMark/>
          </w:tcPr>
          <w:p w14:paraId="2A4EFDE4"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cuộn: nhiều kích cỡ.</w:t>
            </w:r>
          </w:p>
        </w:tc>
        <w:tc>
          <w:tcPr>
            <w:tcW w:w="1010" w:type="dxa"/>
            <w:tcMar>
              <w:top w:w="0" w:type="dxa"/>
              <w:left w:w="108" w:type="dxa"/>
              <w:bottom w:w="0" w:type="dxa"/>
              <w:right w:w="108" w:type="dxa"/>
            </w:tcMar>
            <w:hideMark/>
          </w:tcPr>
          <w:p w14:paraId="336EDB8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Cuộn</w:t>
            </w:r>
          </w:p>
        </w:tc>
        <w:tc>
          <w:tcPr>
            <w:tcW w:w="1440" w:type="dxa"/>
            <w:tcMar>
              <w:top w:w="0" w:type="dxa"/>
              <w:left w:w="108" w:type="dxa"/>
              <w:bottom w:w="0" w:type="dxa"/>
              <w:right w:w="108" w:type="dxa"/>
            </w:tcMar>
            <w:hideMark/>
          </w:tcPr>
          <w:p w14:paraId="3EE8EA1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5-10</w:t>
            </w:r>
          </w:p>
        </w:tc>
        <w:tc>
          <w:tcPr>
            <w:tcW w:w="1620" w:type="dxa"/>
          </w:tcPr>
          <w:p w14:paraId="08694D9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A7E0804" w14:textId="77777777" w:rsidTr="006B62A0">
        <w:tc>
          <w:tcPr>
            <w:tcW w:w="599" w:type="dxa"/>
            <w:tcMar>
              <w:top w:w="0" w:type="dxa"/>
              <w:left w:w="108" w:type="dxa"/>
              <w:bottom w:w="0" w:type="dxa"/>
              <w:right w:w="108" w:type="dxa"/>
            </w:tcMar>
            <w:hideMark/>
          </w:tcPr>
          <w:p w14:paraId="0E588D02"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12</w:t>
            </w:r>
          </w:p>
        </w:tc>
        <w:tc>
          <w:tcPr>
            <w:tcW w:w="4956" w:type="dxa"/>
            <w:tcMar>
              <w:top w:w="0" w:type="dxa"/>
              <w:left w:w="108" w:type="dxa"/>
              <w:bottom w:w="0" w:type="dxa"/>
              <w:right w:w="108" w:type="dxa"/>
            </w:tcMar>
            <w:hideMark/>
          </w:tcPr>
          <w:p w14:paraId="762650F4"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Băng dính</w:t>
            </w:r>
          </w:p>
        </w:tc>
        <w:tc>
          <w:tcPr>
            <w:tcW w:w="1010" w:type="dxa"/>
            <w:tcMar>
              <w:top w:w="0" w:type="dxa"/>
              <w:left w:w="108" w:type="dxa"/>
              <w:bottom w:w="0" w:type="dxa"/>
              <w:right w:w="108" w:type="dxa"/>
            </w:tcMar>
            <w:hideMark/>
          </w:tcPr>
          <w:p w14:paraId="36FC8891"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Cuộn</w:t>
            </w:r>
          </w:p>
        </w:tc>
        <w:tc>
          <w:tcPr>
            <w:tcW w:w="1440" w:type="dxa"/>
            <w:tcMar>
              <w:top w:w="0" w:type="dxa"/>
              <w:left w:w="108" w:type="dxa"/>
              <w:bottom w:w="0" w:type="dxa"/>
              <w:right w:w="108" w:type="dxa"/>
            </w:tcMar>
            <w:hideMark/>
          </w:tcPr>
          <w:p w14:paraId="110FFA1F"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2</w:t>
            </w:r>
          </w:p>
        </w:tc>
        <w:tc>
          <w:tcPr>
            <w:tcW w:w="1620" w:type="dxa"/>
          </w:tcPr>
          <w:p w14:paraId="2CFB29C4"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607219C7" w14:textId="77777777" w:rsidTr="006B62A0">
        <w:tc>
          <w:tcPr>
            <w:tcW w:w="599" w:type="dxa"/>
            <w:tcMar>
              <w:top w:w="0" w:type="dxa"/>
              <w:left w:w="108" w:type="dxa"/>
              <w:bottom w:w="0" w:type="dxa"/>
              <w:right w:w="108" w:type="dxa"/>
            </w:tcMar>
            <w:hideMark/>
          </w:tcPr>
          <w:p w14:paraId="100643B1" w14:textId="77777777" w:rsidR="00AE6F33" w:rsidRPr="00D037E5" w:rsidRDefault="00AE6F33" w:rsidP="006B62A0">
            <w:pPr>
              <w:pStyle w:val="NormalWeb"/>
              <w:spacing w:before="0" w:beforeAutospacing="0" w:after="0" w:afterAutospacing="0"/>
              <w:rPr>
                <w:sz w:val="26"/>
                <w:szCs w:val="26"/>
              </w:rPr>
            </w:pPr>
            <w:r w:rsidRPr="00D037E5">
              <w:rPr>
                <w:sz w:val="26"/>
                <w:szCs w:val="26"/>
              </w:rPr>
              <w:t>13</w:t>
            </w:r>
          </w:p>
        </w:tc>
        <w:tc>
          <w:tcPr>
            <w:tcW w:w="4956" w:type="dxa"/>
            <w:tcMar>
              <w:top w:w="0" w:type="dxa"/>
              <w:left w:w="108" w:type="dxa"/>
              <w:bottom w:w="0" w:type="dxa"/>
              <w:right w:w="108" w:type="dxa"/>
            </w:tcMar>
            <w:hideMark/>
          </w:tcPr>
          <w:p w14:paraId="5B5FA6A7"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chun garo mạch máu.</w:t>
            </w:r>
          </w:p>
        </w:tc>
        <w:tc>
          <w:tcPr>
            <w:tcW w:w="1010" w:type="dxa"/>
            <w:tcMar>
              <w:top w:w="0" w:type="dxa"/>
              <w:left w:w="108" w:type="dxa"/>
              <w:bottom w:w="0" w:type="dxa"/>
              <w:right w:w="108" w:type="dxa"/>
            </w:tcMar>
            <w:hideMark/>
          </w:tcPr>
          <w:p w14:paraId="7F894E3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5189EC3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2-5</w:t>
            </w:r>
          </w:p>
        </w:tc>
        <w:tc>
          <w:tcPr>
            <w:tcW w:w="1620" w:type="dxa"/>
          </w:tcPr>
          <w:p w14:paraId="333702C5"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4522E11" w14:textId="77777777" w:rsidTr="006B62A0">
        <w:tc>
          <w:tcPr>
            <w:tcW w:w="599" w:type="dxa"/>
            <w:tcMar>
              <w:top w:w="0" w:type="dxa"/>
              <w:left w:w="108" w:type="dxa"/>
              <w:bottom w:w="0" w:type="dxa"/>
              <w:right w:w="108" w:type="dxa"/>
            </w:tcMar>
            <w:hideMark/>
          </w:tcPr>
          <w:p w14:paraId="1453DBC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III</w:t>
            </w:r>
          </w:p>
        </w:tc>
        <w:tc>
          <w:tcPr>
            <w:tcW w:w="4956" w:type="dxa"/>
            <w:tcMar>
              <w:top w:w="0" w:type="dxa"/>
              <w:left w:w="108" w:type="dxa"/>
              <w:bottom w:w="0" w:type="dxa"/>
              <w:right w:w="108" w:type="dxa"/>
            </w:tcMar>
            <w:hideMark/>
          </w:tcPr>
          <w:p w14:paraId="702458F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Vật tư sản khoa:</w:t>
            </w:r>
          </w:p>
        </w:tc>
        <w:tc>
          <w:tcPr>
            <w:tcW w:w="1010" w:type="dxa"/>
            <w:tcMar>
              <w:top w:w="0" w:type="dxa"/>
              <w:left w:w="108" w:type="dxa"/>
              <w:bottom w:w="0" w:type="dxa"/>
              <w:right w:w="108" w:type="dxa"/>
            </w:tcMar>
            <w:hideMark/>
          </w:tcPr>
          <w:p w14:paraId="3D768BA5"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440" w:type="dxa"/>
            <w:tcMar>
              <w:top w:w="0" w:type="dxa"/>
              <w:left w:w="108" w:type="dxa"/>
              <w:bottom w:w="0" w:type="dxa"/>
              <w:right w:w="108" w:type="dxa"/>
            </w:tcMar>
            <w:hideMark/>
          </w:tcPr>
          <w:p w14:paraId="07D81987"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620" w:type="dxa"/>
          </w:tcPr>
          <w:p w14:paraId="085808B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CF81E02" w14:textId="77777777" w:rsidTr="006B62A0">
        <w:tc>
          <w:tcPr>
            <w:tcW w:w="599" w:type="dxa"/>
            <w:tcMar>
              <w:top w:w="0" w:type="dxa"/>
              <w:left w:w="108" w:type="dxa"/>
              <w:bottom w:w="0" w:type="dxa"/>
              <w:right w:w="108" w:type="dxa"/>
            </w:tcMar>
            <w:hideMark/>
          </w:tcPr>
          <w:p w14:paraId="4FBE0BC1"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14</w:t>
            </w:r>
          </w:p>
        </w:tc>
        <w:tc>
          <w:tcPr>
            <w:tcW w:w="4956" w:type="dxa"/>
            <w:tcMar>
              <w:top w:w="0" w:type="dxa"/>
              <w:left w:w="108" w:type="dxa"/>
              <w:bottom w:w="0" w:type="dxa"/>
              <w:right w:w="108" w:type="dxa"/>
            </w:tcMar>
            <w:hideMark/>
          </w:tcPr>
          <w:p w14:paraId="48D5D330"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Các vật tư vô trùng cho trẻ sơ sinh (đã đóng gói sẵn, vô trùng) gồm: Khăn 50*50cm để quấn cho em bé; băng rốn; bóng hút dịch; kẹp rốn; găng tay vô trùng; chăn ủ ấm cho trẻ.</w:t>
            </w:r>
          </w:p>
        </w:tc>
        <w:tc>
          <w:tcPr>
            <w:tcW w:w="1010" w:type="dxa"/>
            <w:tcMar>
              <w:top w:w="0" w:type="dxa"/>
              <w:left w:w="108" w:type="dxa"/>
              <w:bottom w:w="0" w:type="dxa"/>
              <w:right w:w="108" w:type="dxa"/>
            </w:tcMar>
            <w:hideMark/>
          </w:tcPr>
          <w:p w14:paraId="4E13BDBD"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Bộ</w:t>
            </w:r>
          </w:p>
        </w:tc>
        <w:tc>
          <w:tcPr>
            <w:tcW w:w="1440" w:type="dxa"/>
            <w:tcMar>
              <w:top w:w="0" w:type="dxa"/>
              <w:left w:w="108" w:type="dxa"/>
              <w:bottom w:w="0" w:type="dxa"/>
              <w:right w:w="108" w:type="dxa"/>
            </w:tcMar>
            <w:hideMark/>
          </w:tcPr>
          <w:p w14:paraId="6662EBAD"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1-2</w:t>
            </w:r>
          </w:p>
        </w:tc>
        <w:tc>
          <w:tcPr>
            <w:tcW w:w="1620" w:type="dxa"/>
          </w:tcPr>
          <w:p w14:paraId="7BF83AE3" w14:textId="77777777" w:rsidR="00AE6F33" w:rsidRPr="00D037E5" w:rsidRDefault="00AE6F33" w:rsidP="006B62A0">
            <w:pPr>
              <w:pStyle w:val="NormalWeb"/>
              <w:spacing w:before="0" w:beforeAutospacing="0" w:after="0" w:afterAutospacing="0"/>
              <w:jc w:val="center"/>
              <w:rPr>
                <w:b/>
                <w:bCs/>
                <w:sz w:val="26"/>
                <w:szCs w:val="26"/>
              </w:rPr>
            </w:pPr>
          </w:p>
        </w:tc>
      </w:tr>
      <w:tr w:rsidR="00AE6F33" w:rsidRPr="00D037E5" w14:paraId="6A4AB83A" w14:textId="77777777" w:rsidTr="006B62A0">
        <w:tc>
          <w:tcPr>
            <w:tcW w:w="599" w:type="dxa"/>
            <w:tcMar>
              <w:top w:w="0" w:type="dxa"/>
              <w:left w:w="108" w:type="dxa"/>
              <w:bottom w:w="0" w:type="dxa"/>
              <w:right w:w="108" w:type="dxa"/>
            </w:tcMar>
            <w:hideMark/>
          </w:tcPr>
          <w:p w14:paraId="55A4233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IV</w:t>
            </w:r>
          </w:p>
        </w:tc>
        <w:tc>
          <w:tcPr>
            <w:tcW w:w="4956" w:type="dxa"/>
            <w:tcMar>
              <w:top w:w="0" w:type="dxa"/>
              <w:left w:w="108" w:type="dxa"/>
              <w:bottom w:w="0" w:type="dxa"/>
              <w:right w:w="108" w:type="dxa"/>
            </w:tcMar>
            <w:hideMark/>
          </w:tcPr>
          <w:p w14:paraId="14E7015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Dụng cụ và vật tư khác</w:t>
            </w:r>
          </w:p>
        </w:tc>
        <w:tc>
          <w:tcPr>
            <w:tcW w:w="1010" w:type="dxa"/>
            <w:tcMar>
              <w:top w:w="0" w:type="dxa"/>
              <w:left w:w="108" w:type="dxa"/>
              <w:bottom w:w="0" w:type="dxa"/>
              <w:right w:w="108" w:type="dxa"/>
            </w:tcMar>
            <w:hideMark/>
          </w:tcPr>
          <w:p w14:paraId="7D2C4292"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440" w:type="dxa"/>
            <w:tcMar>
              <w:top w:w="0" w:type="dxa"/>
              <w:left w:w="108" w:type="dxa"/>
              <w:bottom w:w="0" w:type="dxa"/>
              <w:right w:w="108" w:type="dxa"/>
            </w:tcMar>
            <w:hideMark/>
          </w:tcPr>
          <w:p w14:paraId="2602C98F"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620" w:type="dxa"/>
          </w:tcPr>
          <w:p w14:paraId="53FB49CA"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ECCCB0D" w14:textId="77777777" w:rsidTr="006B62A0">
        <w:tc>
          <w:tcPr>
            <w:tcW w:w="599" w:type="dxa"/>
            <w:tcMar>
              <w:top w:w="0" w:type="dxa"/>
              <w:left w:w="108" w:type="dxa"/>
              <w:bottom w:w="0" w:type="dxa"/>
              <w:right w:w="108" w:type="dxa"/>
            </w:tcMar>
            <w:hideMark/>
          </w:tcPr>
          <w:p w14:paraId="4F8A6DD9" w14:textId="77777777" w:rsidR="00AE6F33" w:rsidRPr="00D037E5" w:rsidRDefault="00AE6F33" w:rsidP="006B62A0">
            <w:pPr>
              <w:pStyle w:val="NormalWeb"/>
              <w:spacing w:before="0" w:beforeAutospacing="0" w:after="0" w:afterAutospacing="0"/>
              <w:rPr>
                <w:sz w:val="26"/>
                <w:szCs w:val="26"/>
              </w:rPr>
            </w:pPr>
            <w:r w:rsidRPr="00D037E5">
              <w:rPr>
                <w:sz w:val="26"/>
                <w:szCs w:val="26"/>
              </w:rPr>
              <w:t>15</w:t>
            </w:r>
          </w:p>
        </w:tc>
        <w:tc>
          <w:tcPr>
            <w:tcW w:w="4956" w:type="dxa"/>
            <w:tcMar>
              <w:top w:w="0" w:type="dxa"/>
              <w:left w:w="108" w:type="dxa"/>
              <w:bottom w:w="0" w:type="dxa"/>
              <w:right w:w="108" w:type="dxa"/>
            </w:tcMar>
            <w:hideMark/>
          </w:tcPr>
          <w:p w14:paraId="0CA50370"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đo huyết áp người lớn</w:t>
            </w:r>
          </w:p>
        </w:tc>
        <w:tc>
          <w:tcPr>
            <w:tcW w:w="1010" w:type="dxa"/>
            <w:tcMar>
              <w:top w:w="0" w:type="dxa"/>
              <w:left w:w="108" w:type="dxa"/>
              <w:bottom w:w="0" w:type="dxa"/>
              <w:right w:w="108" w:type="dxa"/>
            </w:tcMar>
            <w:hideMark/>
          </w:tcPr>
          <w:p w14:paraId="31819ED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54B7EFC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2F75A1C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002BA6D" w14:textId="77777777" w:rsidTr="006B62A0">
        <w:tc>
          <w:tcPr>
            <w:tcW w:w="599" w:type="dxa"/>
            <w:tcMar>
              <w:top w:w="0" w:type="dxa"/>
              <w:left w:w="108" w:type="dxa"/>
              <w:bottom w:w="0" w:type="dxa"/>
              <w:right w:w="108" w:type="dxa"/>
            </w:tcMar>
            <w:hideMark/>
          </w:tcPr>
          <w:p w14:paraId="2196978D" w14:textId="77777777" w:rsidR="00AE6F33" w:rsidRPr="00D037E5" w:rsidRDefault="00AE6F33" w:rsidP="006B62A0">
            <w:pPr>
              <w:pStyle w:val="NormalWeb"/>
              <w:spacing w:before="0" w:beforeAutospacing="0" w:after="0" w:afterAutospacing="0"/>
              <w:rPr>
                <w:sz w:val="26"/>
                <w:szCs w:val="26"/>
              </w:rPr>
            </w:pPr>
            <w:r w:rsidRPr="00D037E5">
              <w:rPr>
                <w:sz w:val="26"/>
                <w:szCs w:val="26"/>
              </w:rPr>
              <w:t>16</w:t>
            </w:r>
          </w:p>
        </w:tc>
        <w:tc>
          <w:tcPr>
            <w:tcW w:w="4956" w:type="dxa"/>
            <w:tcMar>
              <w:top w:w="0" w:type="dxa"/>
              <w:left w:w="108" w:type="dxa"/>
              <w:bottom w:w="0" w:type="dxa"/>
              <w:right w:w="108" w:type="dxa"/>
            </w:tcMar>
            <w:hideMark/>
          </w:tcPr>
          <w:p w14:paraId="2940D04B" w14:textId="77777777" w:rsidR="00AE6F33" w:rsidRPr="00D037E5" w:rsidRDefault="00AE6F33" w:rsidP="006B62A0">
            <w:pPr>
              <w:pStyle w:val="NormalWeb"/>
              <w:spacing w:before="0" w:beforeAutospacing="0" w:after="0" w:afterAutospacing="0"/>
              <w:rPr>
                <w:sz w:val="26"/>
                <w:szCs w:val="26"/>
              </w:rPr>
            </w:pPr>
            <w:r w:rsidRPr="00D037E5">
              <w:rPr>
                <w:sz w:val="26"/>
                <w:szCs w:val="26"/>
              </w:rPr>
              <w:t>Máy đo huyết áp trẻ em</w:t>
            </w:r>
          </w:p>
        </w:tc>
        <w:tc>
          <w:tcPr>
            <w:tcW w:w="1010" w:type="dxa"/>
            <w:tcMar>
              <w:top w:w="0" w:type="dxa"/>
              <w:left w:w="108" w:type="dxa"/>
              <w:bottom w:w="0" w:type="dxa"/>
              <w:right w:w="108" w:type="dxa"/>
            </w:tcMar>
            <w:hideMark/>
          </w:tcPr>
          <w:p w14:paraId="36839F7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728895D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7CE9CA4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C8E2564" w14:textId="77777777" w:rsidTr="006B62A0">
        <w:tc>
          <w:tcPr>
            <w:tcW w:w="599" w:type="dxa"/>
            <w:tcMar>
              <w:top w:w="0" w:type="dxa"/>
              <w:left w:w="108" w:type="dxa"/>
              <w:bottom w:w="0" w:type="dxa"/>
              <w:right w:w="108" w:type="dxa"/>
            </w:tcMar>
            <w:hideMark/>
          </w:tcPr>
          <w:p w14:paraId="73B6A1F7" w14:textId="77777777" w:rsidR="00AE6F33" w:rsidRPr="00D037E5" w:rsidRDefault="00AE6F33" w:rsidP="006B62A0">
            <w:pPr>
              <w:pStyle w:val="NormalWeb"/>
              <w:spacing w:before="0" w:beforeAutospacing="0" w:after="0" w:afterAutospacing="0"/>
              <w:rPr>
                <w:sz w:val="26"/>
                <w:szCs w:val="26"/>
              </w:rPr>
            </w:pPr>
            <w:r w:rsidRPr="00D037E5">
              <w:rPr>
                <w:sz w:val="26"/>
                <w:szCs w:val="26"/>
              </w:rPr>
              <w:t>17</w:t>
            </w:r>
          </w:p>
        </w:tc>
        <w:tc>
          <w:tcPr>
            <w:tcW w:w="4956" w:type="dxa"/>
            <w:tcMar>
              <w:top w:w="0" w:type="dxa"/>
              <w:left w:w="108" w:type="dxa"/>
              <w:bottom w:w="0" w:type="dxa"/>
              <w:right w:w="108" w:type="dxa"/>
            </w:tcMar>
            <w:hideMark/>
          </w:tcPr>
          <w:p w14:paraId="40706DA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 nghe</w:t>
            </w:r>
          </w:p>
        </w:tc>
        <w:tc>
          <w:tcPr>
            <w:tcW w:w="1010" w:type="dxa"/>
            <w:tcMar>
              <w:top w:w="0" w:type="dxa"/>
              <w:left w:w="108" w:type="dxa"/>
              <w:bottom w:w="0" w:type="dxa"/>
              <w:right w:w="108" w:type="dxa"/>
            </w:tcMar>
            <w:hideMark/>
          </w:tcPr>
          <w:p w14:paraId="342C63E2"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2600AD5E"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0307C7F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C208E84" w14:textId="77777777" w:rsidTr="006B62A0">
        <w:tc>
          <w:tcPr>
            <w:tcW w:w="599" w:type="dxa"/>
            <w:tcMar>
              <w:top w:w="0" w:type="dxa"/>
              <w:left w:w="108" w:type="dxa"/>
              <w:bottom w:w="0" w:type="dxa"/>
              <w:right w:w="108" w:type="dxa"/>
            </w:tcMar>
            <w:hideMark/>
          </w:tcPr>
          <w:p w14:paraId="543D5A0D" w14:textId="77777777" w:rsidR="00AE6F33" w:rsidRPr="00D037E5" w:rsidRDefault="00AE6F33" w:rsidP="006B62A0">
            <w:pPr>
              <w:pStyle w:val="NormalWeb"/>
              <w:spacing w:before="0" w:beforeAutospacing="0" w:after="0" w:afterAutospacing="0"/>
              <w:rPr>
                <w:sz w:val="26"/>
                <w:szCs w:val="26"/>
              </w:rPr>
            </w:pPr>
            <w:r w:rsidRPr="00D037E5">
              <w:rPr>
                <w:sz w:val="26"/>
                <w:szCs w:val="26"/>
              </w:rPr>
              <w:t>18</w:t>
            </w:r>
          </w:p>
        </w:tc>
        <w:tc>
          <w:tcPr>
            <w:tcW w:w="4956" w:type="dxa"/>
            <w:tcMar>
              <w:top w:w="0" w:type="dxa"/>
              <w:left w:w="108" w:type="dxa"/>
              <w:bottom w:w="0" w:type="dxa"/>
              <w:right w:w="108" w:type="dxa"/>
            </w:tcMar>
            <w:hideMark/>
          </w:tcPr>
          <w:p w14:paraId="50B484B5" w14:textId="77777777" w:rsidR="00AE6F33" w:rsidRPr="00D037E5" w:rsidRDefault="00AE6F33" w:rsidP="006B62A0">
            <w:pPr>
              <w:pStyle w:val="NormalWeb"/>
              <w:spacing w:before="0" w:beforeAutospacing="0" w:after="0" w:afterAutospacing="0"/>
              <w:rPr>
                <w:sz w:val="26"/>
                <w:szCs w:val="26"/>
              </w:rPr>
            </w:pPr>
            <w:r w:rsidRPr="00D037E5">
              <w:rPr>
                <w:sz w:val="26"/>
                <w:szCs w:val="26"/>
              </w:rPr>
              <w:t>Nhiệt kế</w:t>
            </w:r>
          </w:p>
        </w:tc>
        <w:tc>
          <w:tcPr>
            <w:tcW w:w="1010" w:type="dxa"/>
            <w:tcMar>
              <w:top w:w="0" w:type="dxa"/>
              <w:left w:w="108" w:type="dxa"/>
              <w:bottom w:w="0" w:type="dxa"/>
              <w:right w:w="108" w:type="dxa"/>
            </w:tcMar>
            <w:hideMark/>
          </w:tcPr>
          <w:p w14:paraId="3853E16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Mar>
              <w:top w:w="0" w:type="dxa"/>
              <w:left w:w="108" w:type="dxa"/>
              <w:bottom w:w="0" w:type="dxa"/>
              <w:right w:w="108" w:type="dxa"/>
            </w:tcMar>
            <w:hideMark/>
          </w:tcPr>
          <w:p w14:paraId="04FA26F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1-5</w:t>
            </w:r>
          </w:p>
        </w:tc>
        <w:tc>
          <w:tcPr>
            <w:tcW w:w="1620" w:type="dxa"/>
          </w:tcPr>
          <w:p w14:paraId="0BB5E50B"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6EC06666" w14:textId="77777777" w:rsidTr="006B62A0">
        <w:tc>
          <w:tcPr>
            <w:tcW w:w="599" w:type="dxa"/>
            <w:tcMar>
              <w:top w:w="0" w:type="dxa"/>
              <w:left w:w="108" w:type="dxa"/>
              <w:bottom w:w="0" w:type="dxa"/>
              <w:right w:w="108" w:type="dxa"/>
            </w:tcMar>
            <w:hideMark/>
          </w:tcPr>
          <w:p w14:paraId="68084EA5" w14:textId="77777777" w:rsidR="00AE6F33" w:rsidRPr="00D037E5" w:rsidRDefault="00AE6F33" w:rsidP="006B62A0">
            <w:pPr>
              <w:pStyle w:val="NormalWeb"/>
              <w:spacing w:before="0" w:beforeAutospacing="0" w:after="0" w:afterAutospacing="0"/>
              <w:rPr>
                <w:sz w:val="26"/>
                <w:szCs w:val="26"/>
              </w:rPr>
            </w:pPr>
            <w:r w:rsidRPr="00D037E5">
              <w:rPr>
                <w:sz w:val="26"/>
                <w:szCs w:val="26"/>
              </w:rPr>
              <w:t>19</w:t>
            </w:r>
          </w:p>
        </w:tc>
        <w:tc>
          <w:tcPr>
            <w:tcW w:w="4956" w:type="dxa"/>
            <w:tcMar>
              <w:top w:w="0" w:type="dxa"/>
              <w:left w:w="108" w:type="dxa"/>
              <w:bottom w:w="0" w:type="dxa"/>
              <w:right w:w="108" w:type="dxa"/>
            </w:tcMar>
            <w:hideMark/>
          </w:tcPr>
          <w:p w14:paraId="21BDF0FA" w14:textId="77777777" w:rsidR="00AE6F33" w:rsidRPr="00D037E5" w:rsidRDefault="00AE6F33" w:rsidP="006B62A0">
            <w:pPr>
              <w:pStyle w:val="NormalWeb"/>
              <w:spacing w:before="0" w:beforeAutospacing="0" w:after="0" w:afterAutospacing="0"/>
              <w:rPr>
                <w:sz w:val="26"/>
                <w:szCs w:val="26"/>
              </w:rPr>
            </w:pPr>
            <w:r w:rsidRPr="00D037E5">
              <w:rPr>
                <w:sz w:val="26"/>
                <w:szCs w:val="26"/>
              </w:rPr>
              <w:t>Hộp dụng cụ tiểu phẫu: 02 kẹp, 02 Kéo, 02 kẹp phẫu tích, cán dao, lưỡi dao dùng một lần, kim liền chỉ khâu, Kẹp kim.</w:t>
            </w:r>
          </w:p>
        </w:tc>
        <w:tc>
          <w:tcPr>
            <w:tcW w:w="1010" w:type="dxa"/>
            <w:tcMar>
              <w:top w:w="0" w:type="dxa"/>
              <w:left w:w="108" w:type="dxa"/>
              <w:bottom w:w="0" w:type="dxa"/>
              <w:right w:w="108" w:type="dxa"/>
            </w:tcMar>
            <w:hideMark/>
          </w:tcPr>
          <w:p w14:paraId="0ED262E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Hộp</w:t>
            </w:r>
          </w:p>
        </w:tc>
        <w:tc>
          <w:tcPr>
            <w:tcW w:w="1440" w:type="dxa"/>
            <w:tcMar>
              <w:top w:w="0" w:type="dxa"/>
              <w:left w:w="108" w:type="dxa"/>
              <w:bottom w:w="0" w:type="dxa"/>
              <w:right w:w="108" w:type="dxa"/>
            </w:tcMar>
            <w:hideMark/>
          </w:tcPr>
          <w:p w14:paraId="3829786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Pr>
          <w:p w14:paraId="29FD1FF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FB41531"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255A2D"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t>20</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016BC1" w14:textId="77777777" w:rsidR="00AE6F33" w:rsidRPr="00D037E5" w:rsidRDefault="00AE6F33" w:rsidP="006B62A0">
            <w:pPr>
              <w:pStyle w:val="NormalWeb"/>
              <w:spacing w:before="0" w:beforeAutospacing="0" w:after="0" w:afterAutospacing="0"/>
              <w:rPr>
                <w:sz w:val="26"/>
                <w:szCs w:val="26"/>
              </w:rPr>
            </w:pPr>
            <w:r w:rsidRPr="00D037E5">
              <w:rPr>
                <w:sz w:val="26"/>
                <w:szCs w:val="26"/>
              </w:rPr>
              <w:t>Bơm tiêm các cỡ</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8FAB2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68B94"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 </w:t>
            </w:r>
          </w:p>
        </w:tc>
        <w:tc>
          <w:tcPr>
            <w:tcW w:w="1620" w:type="dxa"/>
            <w:tcBorders>
              <w:top w:val="single" w:sz="4" w:space="0" w:color="auto"/>
              <w:left w:val="single" w:sz="4" w:space="0" w:color="auto"/>
              <w:bottom w:val="single" w:sz="4" w:space="0" w:color="auto"/>
              <w:right w:val="single" w:sz="4" w:space="0" w:color="auto"/>
            </w:tcBorders>
          </w:tcPr>
          <w:p w14:paraId="4D458960"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C33BA04"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9DF987" w14:textId="77777777" w:rsidR="00AE6F33" w:rsidRPr="00D037E5" w:rsidRDefault="00AE6F33" w:rsidP="006B62A0">
            <w:pPr>
              <w:pStyle w:val="NormalWeb"/>
              <w:spacing w:before="0" w:beforeAutospacing="0" w:after="0" w:afterAutospacing="0"/>
              <w:rPr>
                <w:sz w:val="26"/>
                <w:szCs w:val="26"/>
                <w:lang w:val="vi-VN"/>
              </w:rPr>
            </w:pP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7A8C47" w14:textId="77777777" w:rsidR="00AE6F33" w:rsidRPr="00D037E5" w:rsidRDefault="00AE6F33" w:rsidP="006B62A0">
            <w:pPr>
              <w:pStyle w:val="NormalWeb"/>
              <w:spacing w:before="0" w:beforeAutospacing="0" w:after="0" w:afterAutospacing="0"/>
              <w:rPr>
                <w:sz w:val="26"/>
                <w:szCs w:val="26"/>
              </w:rPr>
            </w:pPr>
            <w:r w:rsidRPr="00D037E5">
              <w:rPr>
                <w:sz w:val="26"/>
                <w:szCs w:val="26"/>
              </w:rPr>
              <w:t>1ml</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6470A2"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41E5D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05</w:t>
            </w:r>
          </w:p>
        </w:tc>
        <w:tc>
          <w:tcPr>
            <w:tcW w:w="1620" w:type="dxa"/>
            <w:tcBorders>
              <w:top w:val="single" w:sz="4" w:space="0" w:color="auto"/>
              <w:left w:val="single" w:sz="4" w:space="0" w:color="auto"/>
              <w:bottom w:val="single" w:sz="4" w:space="0" w:color="auto"/>
              <w:right w:val="single" w:sz="4" w:space="0" w:color="auto"/>
            </w:tcBorders>
          </w:tcPr>
          <w:p w14:paraId="781A8380"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7BC8C1B5"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73F050" w14:textId="77777777" w:rsidR="00AE6F33" w:rsidRPr="00D037E5" w:rsidRDefault="00AE6F33" w:rsidP="006B62A0">
            <w:pPr>
              <w:pStyle w:val="NormalWeb"/>
              <w:spacing w:before="0" w:beforeAutospacing="0" w:after="0" w:afterAutospacing="0"/>
              <w:rPr>
                <w:sz w:val="26"/>
                <w:szCs w:val="26"/>
                <w:lang w:val="vi-VN"/>
              </w:rPr>
            </w:pP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D70422" w14:textId="77777777" w:rsidR="00AE6F33" w:rsidRPr="00D037E5" w:rsidRDefault="00AE6F33" w:rsidP="006B62A0">
            <w:pPr>
              <w:pStyle w:val="NormalWeb"/>
              <w:spacing w:before="0" w:beforeAutospacing="0" w:after="0" w:afterAutospacing="0"/>
              <w:rPr>
                <w:sz w:val="26"/>
                <w:szCs w:val="26"/>
              </w:rPr>
            </w:pPr>
            <w:r w:rsidRPr="00D037E5">
              <w:rPr>
                <w:sz w:val="26"/>
                <w:szCs w:val="26"/>
              </w:rPr>
              <w:t>5ml</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C6425F"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ED354A"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10</w:t>
            </w:r>
          </w:p>
        </w:tc>
        <w:tc>
          <w:tcPr>
            <w:tcW w:w="1620" w:type="dxa"/>
            <w:tcBorders>
              <w:top w:val="single" w:sz="4" w:space="0" w:color="auto"/>
              <w:left w:val="single" w:sz="4" w:space="0" w:color="auto"/>
              <w:bottom w:val="single" w:sz="4" w:space="0" w:color="auto"/>
              <w:right w:val="single" w:sz="4" w:space="0" w:color="auto"/>
            </w:tcBorders>
          </w:tcPr>
          <w:p w14:paraId="4B223E9C"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574F640"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BC3131" w14:textId="77777777" w:rsidR="00AE6F33" w:rsidRPr="00D037E5" w:rsidRDefault="00AE6F33" w:rsidP="006B62A0">
            <w:pPr>
              <w:pStyle w:val="NormalWeb"/>
              <w:spacing w:before="0" w:beforeAutospacing="0" w:after="0" w:afterAutospacing="0"/>
              <w:rPr>
                <w:sz w:val="26"/>
                <w:szCs w:val="26"/>
                <w:lang w:val="vi-VN"/>
              </w:rPr>
            </w:pP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80921" w14:textId="77777777" w:rsidR="00AE6F33" w:rsidRPr="00D037E5" w:rsidRDefault="00AE6F33" w:rsidP="006B62A0">
            <w:pPr>
              <w:pStyle w:val="NormalWeb"/>
              <w:spacing w:before="0" w:beforeAutospacing="0" w:after="0" w:afterAutospacing="0"/>
              <w:rPr>
                <w:sz w:val="26"/>
                <w:szCs w:val="26"/>
              </w:rPr>
            </w:pPr>
            <w:r w:rsidRPr="00D037E5">
              <w:rPr>
                <w:sz w:val="26"/>
                <w:szCs w:val="26"/>
              </w:rPr>
              <w:t>10ml</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431926"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8785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10</w:t>
            </w:r>
          </w:p>
        </w:tc>
        <w:tc>
          <w:tcPr>
            <w:tcW w:w="1620" w:type="dxa"/>
            <w:tcBorders>
              <w:top w:val="single" w:sz="4" w:space="0" w:color="auto"/>
              <w:left w:val="single" w:sz="4" w:space="0" w:color="auto"/>
              <w:bottom w:val="single" w:sz="4" w:space="0" w:color="auto"/>
              <w:right w:val="single" w:sz="4" w:space="0" w:color="auto"/>
            </w:tcBorders>
          </w:tcPr>
          <w:p w14:paraId="0C9D3132"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6DAAEED"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17B9BB" w14:textId="77777777" w:rsidR="00AE6F33" w:rsidRPr="00D037E5" w:rsidRDefault="00AE6F33" w:rsidP="006B62A0">
            <w:pPr>
              <w:pStyle w:val="NormalWeb"/>
              <w:spacing w:before="0" w:beforeAutospacing="0" w:after="0" w:afterAutospacing="0"/>
              <w:rPr>
                <w:sz w:val="26"/>
                <w:szCs w:val="26"/>
                <w:lang w:val="vi-VN"/>
              </w:rPr>
            </w:pP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D3BE2" w14:textId="77777777" w:rsidR="00AE6F33" w:rsidRPr="00D037E5" w:rsidRDefault="00AE6F33" w:rsidP="006B62A0">
            <w:pPr>
              <w:pStyle w:val="NormalWeb"/>
              <w:spacing w:before="0" w:beforeAutospacing="0" w:after="0" w:afterAutospacing="0"/>
              <w:rPr>
                <w:sz w:val="26"/>
                <w:szCs w:val="26"/>
              </w:rPr>
            </w:pPr>
            <w:r w:rsidRPr="00D037E5">
              <w:rPr>
                <w:sz w:val="26"/>
                <w:szCs w:val="26"/>
              </w:rPr>
              <w:t>50 ml</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2F3E2A"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70D53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Borders>
              <w:top w:val="single" w:sz="4" w:space="0" w:color="auto"/>
              <w:left w:val="single" w:sz="4" w:space="0" w:color="auto"/>
              <w:bottom w:val="single" w:sz="4" w:space="0" w:color="auto"/>
              <w:right w:val="single" w:sz="4" w:space="0" w:color="auto"/>
            </w:tcBorders>
          </w:tcPr>
          <w:p w14:paraId="4EB02726"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5F49E87"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7596F0" w14:textId="77777777" w:rsidR="00AE6F33" w:rsidRPr="00D037E5" w:rsidRDefault="00AE6F33" w:rsidP="006B62A0">
            <w:pPr>
              <w:pStyle w:val="NormalWeb"/>
              <w:spacing w:before="0" w:beforeAutospacing="0" w:after="0" w:afterAutospacing="0"/>
              <w:rPr>
                <w:sz w:val="26"/>
                <w:szCs w:val="26"/>
                <w:lang w:val="vi-VN"/>
              </w:rPr>
            </w:pP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2C2AB0" w14:textId="77777777" w:rsidR="00AE6F33" w:rsidRPr="00D037E5" w:rsidRDefault="00AE6F33" w:rsidP="006B62A0">
            <w:pPr>
              <w:pStyle w:val="NormalWeb"/>
              <w:spacing w:before="0" w:beforeAutospacing="0" w:after="0" w:afterAutospacing="0"/>
              <w:rPr>
                <w:sz w:val="26"/>
                <w:szCs w:val="26"/>
              </w:rPr>
            </w:pPr>
            <w:r w:rsidRPr="00D037E5">
              <w:rPr>
                <w:sz w:val="26"/>
                <w:szCs w:val="26"/>
              </w:rPr>
              <w:t>Bơm tiêm giống bơm tiêm điện dùng 01 lần</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6E6FF0" w14:textId="77777777" w:rsidR="00AE6F33" w:rsidRPr="00D037E5" w:rsidRDefault="00AE6F33" w:rsidP="006B62A0">
            <w:pPr>
              <w:pStyle w:val="NormalWeb"/>
              <w:spacing w:before="0" w:beforeAutospacing="0" w:after="0" w:afterAutospacing="0"/>
              <w:jc w:val="center"/>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C9276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Borders>
              <w:top w:val="single" w:sz="4" w:space="0" w:color="auto"/>
              <w:left w:val="single" w:sz="4" w:space="0" w:color="auto"/>
              <w:bottom w:val="single" w:sz="4" w:space="0" w:color="auto"/>
              <w:right w:val="single" w:sz="4" w:space="0" w:color="auto"/>
            </w:tcBorders>
          </w:tcPr>
          <w:p w14:paraId="4BF94C65"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41C879E2"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260BC"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t>21</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5CEE9" w14:textId="77777777" w:rsidR="00AE6F33" w:rsidRPr="00D037E5" w:rsidRDefault="00AE6F33" w:rsidP="006B62A0">
            <w:pPr>
              <w:pStyle w:val="NormalWeb"/>
              <w:spacing w:before="0" w:beforeAutospacing="0" w:after="0" w:afterAutospacing="0"/>
              <w:rPr>
                <w:sz w:val="26"/>
                <w:szCs w:val="26"/>
              </w:rPr>
            </w:pPr>
            <w:r w:rsidRPr="00D037E5">
              <w:rPr>
                <w:sz w:val="26"/>
                <w:szCs w:val="26"/>
              </w:rPr>
              <w:t>Dây truyền dịch</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0F867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Bộ</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6DB4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5-10</w:t>
            </w:r>
          </w:p>
        </w:tc>
        <w:tc>
          <w:tcPr>
            <w:tcW w:w="1620" w:type="dxa"/>
            <w:tcBorders>
              <w:top w:val="single" w:sz="4" w:space="0" w:color="auto"/>
              <w:left w:val="single" w:sz="4" w:space="0" w:color="auto"/>
              <w:bottom w:val="single" w:sz="4" w:space="0" w:color="auto"/>
              <w:right w:val="single" w:sz="4" w:space="0" w:color="auto"/>
            </w:tcBorders>
          </w:tcPr>
          <w:p w14:paraId="4535F36D"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5E8C2049"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F8B269"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lastRenderedPageBreak/>
              <w:t>22</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141C8" w14:textId="77777777" w:rsidR="00AE6F33" w:rsidRPr="00D037E5" w:rsidRDefault="00AE6F33" w:rsidP="006B62A0">
            <w:pPr>
              <w:pStyle w:val="NormalWeb"/>
              <w:spacing w:before="0" w:beforeAutospacing="0" w:after="0" w:afterAutospacing="0"/>
              <w:rPr>
                <w:sz w:val="26"/>
                <w:szCs w:val="26"/>
              </w:rPr>
            </w:pPr>
            <w:r w:rsidRPr="00D037E5">
              <w:rPr>
                <w:sz w:val="26"/>
                <w:szCs w:val="26"/>
              </w:rPr>
              <w:t>Kim luồn tĩnh mạch ngoại vi các kích cỡ: mỗi cỡ 2 chiếc.</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A5751E"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8AC31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w:t>
            </w:r>
          </w:p>
        </w:tc>
        <w:tc>
          <w:tcPr>
            <w:tcW w:w="1620" w:type="dxa"/>
            <w:tcBorders>
              <w:top w:val="single" w:sz="4" w:space="0" w:color="auto"/>
              <w:left w:val="single" w:sz="4" w:space="0" w:color="auto"/>
              <w:bottom w:val="single" w:sz="4" w:space="0" w:color="auto"/>
              <w:right w:val="single" w:sz="4" w:space="0" w:color="auto"/>
            </w:tcBorders>
          </w:tcPr>
          <w:p w14:paraId="6D6BE063"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0995841"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BF8722"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t>23</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AFEB70" w14:textId="77777777" w:rsidR="00AE6F33" w:rsidRPr="00D037E5" w:rsidRDefault="00AE6F33" w:rsidP="006B62A0">
            <w:pPr>
              <w:pStyle w:val="NormalWeb"/>
              <w:spacing w:before="0" w:beforeAutospacing="0" w:after="0" w:afterAutospacing="0"/>
              <w:rPr>
                <w:sz w:val="26"/>
                <w:szCs w:val="26"/>
              </w:rPr>
            </w:pPr>
            <w:r w:rsidRPr="00D037E5">
              <w:rPr>
                <w:sz w:val="26"/>
                <w:szCs w:val="26"/>
              </w:rPr>
              <w:t>Kim bướm</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7D12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4E7D43"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2-5</w:t>
            </w:r>
          </w:p>
        </w:tc>
        <w:tc>
          <w:tcPr>
            <w:tcW w:w="1620" w:type="dxa"/>
            <w:tcBorders>
              <w:top w:val="single" w:sz="4" w:space="0" w:color="auto"/>
              <w:left w:val="single" w:sz="4" w:space="0" w:color="auto"/>
              <w:bottom w:val="single" w:sz="4" w:space="0" w:color="auto"/>
              <w:right w:val="single" w:sz="4" w:space="0" w:color="auto"/>
            </w:tcBorders>
          </w:tcPr>
          <w:p w14:paraId="0B28358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1B6407C"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B668B"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t>24</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F9AD6D" w14:textId="77777777" w:rsidR="00AE6F33" w:rsidRPr="00D037E5" w:rsidRDefault="00AE6F33" w:rsidP="006B62A0">
            <w:pPr>
              <w:pStyle w:val="NormalWeb"/>
              <w:spacing w:before="0" w:beforeAutospacing="0" w:after="0" w:afterAutospacing="0"/>
              <w:rPr>
                <w:sz w:val="26"/>
                <w:szCs w:val="26"/>
              </w:rPr>
            </w:pPr>
            <w:r w:rsidRPr="00D037E5">
              <w:rPr>
                <w:sz w:val="26"/>
                <w:szCs w:val="26"/>
              </w:rPr>
              <w:t>Hộp đựng bông cồn sát khuẩn</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EFAA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Hộp</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629A2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01</w:t>
            </w:r>
          </w:p>
        </w:tc>
        <w:tc>
          <w:tcPr>
            <w:tcW w:w="1620" w:type="dxa"/>
            <w:tcBorders>
              <w:top w:val="single" w:sz="4" w:space="0" w:color="auto"/>
              <w:left w:val="single" w:sz="4" w:space="0" w:color="auto"/>
              <w:bottom w:val="single" w:sz="4" w:space="0" w:color="auto"/>
              <w:right w:val="single" w:sz="4" w:space="0" w:color="auto"/>
            </w:tcBorders>
          </w:tcPr>
          <w:p w14:paraId="54C0C0EE"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5812A4A"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D4763D" w14:textId="77777777" w:rsidR="00AE6F33" w:rsidRPr="00D037E5" w:rsidRDefault="00AE6F33" w:rsidP="006B62A0">
            <w:pPr>
              <w:pStyle w:val="NormalWeb"/>
              <w:spacing w:before="0" w:beforeAutospacing="0" w:after="0" w:afterAutospacing="0"/>
              <w:rPr>
                <w:sz w:val="26"/>
                <w:szCs w:val="26"/>
                <w:lang w:val="vi-VN"/>
              </w:rPr>
            </w:pPr>
            <w:r w:rsidRPr="00D037E5">
              <w:rPr>
                <w:sz w:val="26"/>
                <w:szCs w:val="26"/>
              </w:rPr>
              <w:t>25</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8EDE9" w14:textId="77777777" w:rsidR="00AE6F33" w:rsidRPr="00D037E5" w:rsidRDefault="00AE6F33" w:rsidP="006B62A0">
            <w:pPr>
              <w:pStyle w:val="NormalWeb"/>
              <w:spacing w:before="0" w:beforeAutospacing="0" w:after="0" w:afterAutospacing="0"/>
              <w:rPr>
                <w:sz w:val="26"/>
                <w:szCs w:val="26"/>
              </w:rPr>
            </w:pPr>
            <w:r w:rsidRPr="00D037E5">
              <w:rPr>
                <w:sz w:val="26"/>
                <w:szCs w:val="26"/>
              </w:rPr>
              <w:t>Đèn pin với pin dự phòng và bóng đèn</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5BD5C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249D0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Borders>
              <w:top w:val="single" w:sz="4" w:space="0" w:color="auto"/>
              <w:left w:val="single" w:sz="4" w:space="0" w:color="auto"/>
              <w:bottom w:val="single" w:sz="4" w:space="0" w:color="auto"/>
              <w:right w:val="single" w:sz="4" w:space="0" w:color="auto"/>
            </w:tcBorders>
          </w:tcPr>
          <w:p w14:paraId="18A9647F"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38955B7"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401DAB" w14:textId="77777777" w:rsidR="00AE6F33" w:rsidRPr="00D037E5" w:rsidRDefault="00AE6F33" w:rsidP="006B62A0">
            <w:pPr>
              <w:pStyle w:val="NormalWeb"/>
              <w:spacing w:before="0" w:beforeAutospacing="0" w:after="0" w:afterAutospacing="0"/>
              <w:rPr>
                <w:sz w:val="26"/>
                <w:szCs w:val="26"/>
              </w:rPr>
            </w:pPr>
            <w:r w:rsidRPr="00D037E5">
              <w:rPr>
                <w:sz w:val="26"/>
                <w:szCs w:val="26"/>
              </w:rPr>
              <w:t>26</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BEF938" w14:textId="77777777" w:rsidR="00AE6F33" w:rsidRPr="00D037E5" w:rsidRDefault="00AE6F33" w:rsidP="006B62A0">
            <w:pPr>
              <w:pStyle w:val="NormalWeb"/>
              <w:spacing w:before="0" w:beforeAutospacing="0" w:after="0" w:afterAutospacing="0"/>
              <w:rPr>
                <w:sz w:val="26"/>
                <w:szCs w:val="26"/>
              </w:rPr>
            </w:pPr>
            <w:r w:rsidRPr="00D037E5">
              <w:rPr>
                <w:sz w:val="26"/>
                <w:szCs w:val="26"/>
              </w:rPr>
              <w:t>Thẻ phân loại bệnh nhân (các màu: Đỏ, vàng, xanh, đen): mỗi loại</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6BB9D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C5B83C"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5-10</w:t>
            </w:r>
          </w:p>
        </w:tc>
        <w:tc>
          <w:tcPr>
            <w:tcW w:w="1620" w:type="dxa"/>
            <w:tcBorders>
              <w:top w:val="single" w:sz="4" w:space="0" w:color="auto"/>
              <w:left w:val="single" w:sz="4" w:space="0" w:color="auto"/>
              <w:bottom w:val="single" w:sz="4" w:space="0" w:color="auto"/>
              <w:right w:val="single" w:sz="4" w:space="0" w:color="auto"/>
            </w:tcBorders>
          </w:tcPr>
          <w:p w14:paraId="5539C00B"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DF1513F"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A20A6" w14:textId="77777777" w:rsidR="00AE6F33" w:rsidRPr="00D037E5" w:rsidRDefault="00AE6F33" w:rsidP="006B62A0">
            <w:pPr>
              <w:pStyle w:val="NormalWeb"/>
              <w:spacing w:before="0" w:beforeAutospacing="0" w:after="0" w:afterAutospacing="0"/>
              <w:rPr>
                <w:sz w:val="26"/>
                <w:szCs w:val="26"/>
              </w:rPr>
            </w:pPr>
            <w:r w:rsidRPr="00D037E5">
              <w:rPr>
                <w:sz w:val="26"/>
                <w:szCs w:val="26"/>
              </w:rPr>
              <w:t>27</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371F9" w14:textId="77777777" w:rsidR="00AE6F33" w:rsidRPr="00D037E5" w:rsidRDefault="00AE6F33" w:rsidP="006B62A0">
            <w:pPr>
              <w:pStyle w:val="NormalWeb"/>
              <w:spacing w:before="0" w:beforeAutospacing="0" w:after="0" w:afterAutospacing="0"/>
              <w:rPr>
                <w:sz w:val="26"/>
                <w:szCs w:val="26"/>
              </w:rPr>
            </w:pPr>
            <w:r w:rsidRPr="00D037E5">
              <w:rPr>
                <w:sz w:val="26"/>
                <w:szCs w:val="26"/>
              </w:rPr>
              <w:t>Túi đựng chất nôn, quần áo, chất thải độc hại dùng một lần (bằng nilon hoặc bằng giấy)</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2825FD"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462E2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2-5</w:t>
            </w:r>
          </w:p>
        </w:tc>
        <w:tc>
          <w:tcPr>
            <w:tcW w:w="1620" w:type="dxa"/>
            <w:tcBorders>
              <w:top w:val="single" w:sz="4" w:space="0" w:color="auto"/>
              <w:left w:val="single" w:sz="4" w:space="0" w:color="auto"/>
              <w:bottom w:val="single" w:sz="4" w:space="0" w:color="auto"/>
              <w:right w:val="single" w:sz="4" w:space="0" w:color="auto"/>
            </w:tcBorders>
          </w:tcPr>
          <w:p w14:paraId="5C6586CD"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017AD10"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C6B181" w14:textId="77777777" w:rsidR="00AE6F33" w:rsidRPr="00D037E5" w:rsidRDefault="00AE6F33" w:rsidP="006B62A0">
            <w:pPr>
              <w:pStyle w:val="NormalWeb"/>
              <w:spacing w:before="0" w:beforeAutospacing="0" w:after="0" w:afterAutospacing="0"/>
              <w:rPr>
                <w:sz w:val="26"/>
                <w:szCs w:val="26"/>
              </w:rPr>
            </w:pPr>
            <w:r w:rsidRPr="00D037E5">
              <w:rPr>
                <w:sz w:val="26"/>
                <w:szCs w:val="26"/>
              </w:rPr>
              <w:t>28</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496F9"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 thông tiểu: nelaton, fauley, mỗi loại 2-5 chiếc.</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70CB1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2B0159"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2-5</w:t>
            </w:r>
          </w:p>
        </w:tc>
        <w:tc>
          <w:tcPr>
            <w:tcW w:w="1620" w:type="dxa"/>
            <w:tcBorders>
              <w:top w:val="single" w:sz="4" w:space="0" w:color="auto"/>
              <w:left w:val="single" w:sz="4" w:space="0" w:color="auto"/>
              <w:bottom w:val="single" w:sz="4" w:space="0" w:color="auto"/>
              <w:right w:val="single" w:sz="4" w:space="0" w:color="auto"/>
            </w:tcBorders>
          </w:tcPr>
          <w:p w14:paraId="3FDF99AF"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5522915"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56F42A" w14:textId="77777777" w:rsidR="00AE6F33" w:rsidRPr="00D037E5" w:rsidRDefault="00AE6F33" w:rsidP="006B62A0">
            <w:pPr>
              <w:pStyle w:val="NormalWeb"/>
              <w:spacing w:before="0" w:beforeAutospacing="0" w:after="0" w:afterAutospacing="0"/>
              <w:rPr>
                <w:sz w:val="26"/>
                <w:szCs w:val="26"/>
              </w:rPr>
            </w:pPr>
            <w:r w:rsidRPr="00D037E5">
              <w:rPr>
                <w:sz w:val="26"/>
                <w:szCs w:val="26"/>
              </w:rPr>
              <w:t>29</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1AF53"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 thông dạ dày các cỡ</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FCFE0"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A6C49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2-5</w:t>
            </w:r>
          </w:p>
        </w:tc>
        <w:tc>
          <w:tcPr>
            <w:tcW w:w="1620" w:type="dxa"/>
            <w:tcBorders>
              <w:top w:val="single" w:sz="4" w:space="0" w:color="auto"/>
              <w:left w:val="single" w:sz="4" w:space="0" w:color="auto"/>
              <w:bottom w:val="single" w:sz="4" w:space="0" w:color="auto"/>
              <w:right w:val="single" w:sz="4" w:space="0" w:color="auto"/>
            </w:tcBorders>
          </w:tcPr>
          <w:p w14:paraId="23D0337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73D4581"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FEB27E"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125787" w14:textId="77777777" w:rsidR="00AE6F33" w:rsidRPr="00D037E5" w:rsidRDefault="00AE6F33" w:rsidP="006B62A0">
            <w:pPr>
              <w:pStyle w:val="NormalWeb"/>
              <w:spacing w:before="0" w:beforeAutospacing="0" w:after="0" w:afterAutospacing="0"/>
              <w:rPr>
                <w:sz w:val="26"/>
                <w:szCs w:val="26"/>
              </w:rPr>
            </w:pPr>
            <w:r w:rsidRPr="00D037E5">
              <w:rPr>
                <w:sz w:val="26"/>
                <w:szCs w:val="26"/>
              </w:rPr>
              <w:t>Ga trải cáng</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B4A20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B87AB2"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02</w:t>
            </w:r>
          </w:p>
        </w:tc>
        <w:tc>
          <w:tcPr>
            <w:tcW w:w="1620" w:type="dxa"/>
            <w:tcBorders>
              <w:top w:val="single" w:sz="4" w:space="0" w:color="auto"/>
              <w:left w:val="single" w:sz="4" w:space="0" w:color="auto"/>
              <w:bottom w:val="single" w:sz="4" w:space="0" w:color="auto"/>
              <w:right w:val="single" w:sz="4" w:space="0" w:color="auto"/>
            </w:tcBorders>
          </w:tcPr>
          <w:p w14:paraId="6F47F98B"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268BE4FC"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0310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5476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Kiểm soát nhiễm khuẩn:</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162A2"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01B260" w14:textId="77777777" w:rsidR="00AE6F33" w:rsidRPr="00D037E5" w:rsidRDefault="00AE6F33" w:rsidP="006B62A0">
            <w:pPr>
              <w:pStyle w:val="NormalWeb"/>
              <w:spacing w:before="0" w:beforeAutospacing="0" w:after="0" w:afterAutospacing="0"/>
              <w:jc w:val="center"/>
              <w:rPr>
                <w:sz w:val="26"/>
                <w:szCs w:val="26"/>
              </w:rPr>
            </w:pPr>
            <w:r w:rsidRPr="00D037E5">
              <w:rPr>
                <w:b/>
                <w:bCs/>
                <w:sz w:val="26"/>
                <w:szCs w:val="26"/>
              </w:rPr>
              <w:t> </w:t>
            </w:r>
          </w:p>
        </w:tc>
        <w:tc>
          <w:tcPr>
            <w:tcW w:w="1620" w:type="dxa"/>
            <w:tcBorders>
              <w:top w:val="single" w:sz="4" w:space="0" w:color="auto"/>
              <w:left w:val="single" w:sz="4" w:space="0" w:color="auto"/>
              <w:bottom w:val="single" w:sz="4" w:space="0" w:color="auto"/>
              <w:right w:val="single" w:sz="4" w:space="0" w:color="auto"/>
            </w:tcBorders>
          </w:tcPr>
          <w:p w14:paraId="3E24D854"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34E7E242"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C628C"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31</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BD8E3F" w14:textId="77777777" w:rsidR="00AE6F33" w:rsidRPr="00D037E5" w:rsidRDefault="00AE6F33" w:rsidP="006B62A0">
            <w:pPr>
              <w:pStyle w:val="NormalWeb"/>
              <w:spacing w:before="0" w:beforeAutospacing="0" w:after="0" w:afterAutospacing="0"/>
              <w:rPr>
                <w:b/>
                <w:bCs/>
                <w:sz w:val="26"/>
                <w:szCs w:val="26"/>
              </w:rPr>
            </w:pPr>
            <w:r w:rsidRPr="00D037E5">
              <w:rPr>
                <w:sz w:val="26"/>
                <w:szCs w:val="26"/>
              </w:rPr>
              <w:t>Bộ quần áo phòng hộ (khi cấp cứu bệnh nhân bị nhiễm dịch): có quần, áo, mũ, khẩu trang N95, bốt chân, kính)</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6C441"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Bộ</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A3C262" w14:textId="77777777" w:rsidR="00AE6F33" w:rsidRPr="00D037E5" w:rsidRDefault="00AE6F33" w:rsidP="006B62A0">
            <w:pPr>
              <w:pStyle w:val="NormalWeb"/>
              <w:spacing w:before="0" w:beforeAutospacing="0" w:after="0" w:afterAutospacing="0"/>
              <w:jc w:val="center"/>
              <w:rPr>
                <w:b/>
                <w:bCs/>
                <w:sz w:val="26"/>
                <w:szCs w:val="26"/>
              </w:rPr>
            </w:pPr>
            <w:r w:rsidRPr="00D037E5">
              <w:rPr>
                <w:sz w:val="26"/>
                <w:szCs w:val="26"/>
              </w:rPr>
              <w:t>03</w:t>
            </w:r>
          </w:p>
        </w:tc>
        <w:tc>
          <w:tcPr>
            <w:tcW w:w="1620" w:type="dxa"/>
            <w:tcBorders>
              <w:top w:val="single" w:sz="4" w:space="0" w:color="auto"/>
              <w:left w:val="single" w:sz="4" w:space="0" w:color="auto"/>
              <w:bottom w:val="single" w:sz="4" w:space="0" w:color="auto"/>
              <w:right w:val="single" w:sz="4" w:space="0" w:color="auto"/>
            </w:tcBorders>
          </w:tcPr>
          <w:p w14:paraId="1A652277"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6037BAFE"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FCC34" w14:textId="77777777" w:rsidR="00AE6F33" w:rsidRPr="00D037E5" w:rsidRDefault="00AE6F33" w:rsidP="006B62A0">
            <w:pPr>
              <w:pStyle w:val="NormalWeb"/>
              <w:spacing w:before="0" w:beforeAutospacing="0" w:after="0" w:afterAutospacing="0"/>
              <w:rPr>
                <w:sz w:val="26"/>
                <w:szCs w:val="26"/>
              </w:rPr>
            </w:pPr>
            <w:r w:rsidRPr="00D037E5">
              <w:rPr>
                <w:sz w:val="26"/>
                <w:szCs w:val="26"/>
              </w:rPr>
              <w:t>32</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A9B2A5" w14:textId="77777777" w:rsidR="00AE6F33" w:rsidRPr="00D037E5" w:rsidRDefault="00AE6F33" w:rsidP="006B62A0">
            <w:pPr>
              <w:pStyle w:val="NormalWeb"/>
              <w:spacing w:before="0" w:beforeAutospacing="0" w:after="0" w:afterAutospacing="0"/>
              <w:rPr>
                <w:sz w:val="26"/>
                <w:szCs w:val="26"/>
              </w:rPr>
            </w:pPr>
            <w:r w:rsidRPr="00D037E5">
              <w:rPr>
                <w:sz w:val="26"/>
                <w:szCs w:val="26"/>
              </w:rPr>
              <w:t>Găng vô khuẩn</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372FEB"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Đôi</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62B41"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5-10</w:t>
            </w:r>
          </w:p>
        </w:tc>
        <w:tc>
          <w:tcPr>
            <w:tcW w:w="1620" w:type="dxa"/>
            <w:tcBorders>
              <w:top w:val="single" w:sz="4" w:space="0" w:color="auto"/>
              <w:left w:val="single" w:sz="4" w:space="0" w:color="auto"/>
              <w:bottom w:val="single" w:sz="4" w:space="0" w:color="auto"/>
              <w:right w:val="single" w:sz="4" w:space="0" w:color="auto"/>
            </w:tcBorders>
          </w:tcPr>
          <w:p w14:paraId="7C263121"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18EDBE4A"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0D93CA" w14:textId="77777777" w:rsidR="00AE6F33" w:rsidRPr="00D037E5" w:rsidRDefault="00AE6F33" w:rsidP="006B62A0">
            <w:pPr>
              <w:pStyle w:val="NormalWeb"/>
              <w:spacing w:before="0" w:beforeAutospacing="0" w:after="0" w:afterAutospacing="0"/>
              <w:rPr>
                <w:sz w:val="26"/>
                <w:szCs w:val="26"/>
              </w:rPr>
            </w:pPr>
            <w:r w:rsidRPr="00D037E5">
              <w:rPr>
                <w:sz w:val="26"/>
                <w:szCs w:val="26"/>
              </w:rPr>
              <w:t>33</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B8D58"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Betadin 10% lọ 150ml</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9A1E17"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Lọ</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81503E"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1-2</w:t>
            </w:r>
          </w:p>
        </w:tc>
        <w:tc>
          <w:tcPr>
            <w:tcW w:w="1620" w:type="dxa"/>
            <w:tcBorders>
              <w:top w:val="single" w:sz="4" w:space="0" w:color="auto"/>
              <w:left w:val="single" w:sz="4" w:space="0" w:color="auto"/>
              <w:bottom w:val="single" w:sz="4" w:space="0" w:color="auto"/>
              <w:right w:val="single" w:sz="4" w:space="0" w:color="auto"/>
            </w:tcBorders>
          </w:tcPr>
          <w:p w14:paraId="75F025F9" w14:textId="77777777" w:rsidR="00AE6F33" w:rsidRPr="00D037E5" w:rsidRDefault="00AE6F33" w:rsidP="006B62A0">
            <w:pPr>
              <w:pStyle w:val="NormalWeb"/>
              <w:spacing w:before="0" w:beforeAutospacing="0" w:after="0" w:afterAutospacing="0"/>
              <w:jc w:val="center"/>
              <w:rPr>
                <w:sz w:val="26"/>
                <w:szCs w:val="26"/>
              </w:rPr>
            </w:pPr>
          </w:p>
        </w:tc>
      </w:tr>
      <w:tr w:rsidR="00AE6F33" w:rsidRPr="00D037E5" w14:paraId="05F0A105" w14:textId="77777777" w:rsidTr="006B62A0">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9E808" w14:textId="77777777" w:rsidR="00AE6F33" w:rsidRPr="00D037E5" w:rsidRDefault="00AE6F33" w:rsidP="006B62A0">
            <w:pPr>
              <w:pStyle w:val="NormalWeb"/>
              <w:spacing w:before="0" w:beforeAutospacing="0" w:after="0" w:afterAutospacing="0"/>
              <w:rPr>
                <w:sz w:val="26"/>
                <w:szCs w:val="26"/>
              </w:rPr>
            </w:pPr>
            <w:r w:rsidRPr="00D037E5">
              <w:rPr>
                <w:sz w:val="26"/>
                <w:szCs w:val="26"/>
              </w:rPr>
              <w:t>34</w:t>
            </w:r>
          </w:p>
        </w:tc>
        <w:tc>
          <w:tcPr>
            <w:tcW w:w="49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37823A" w14:textId="77777777" w:rsidR="00AE6F33" w:rsidRPr="00D037E5" w:rsidRDefault="00AE6F33" w:rsidP="006B62A0">
            <w:pPr>
              <w:pStyle w:val="NormalWeb"/>
              <w:spacing w:before="0" w:beforeAutospacing="0" w:after="0" w:afterAutospacing="0"/>
              <w:rPr>
                <w:sz w:val="26"/>
                <w:szCs w:val="26"/>
              </w:rPr>
            </w:pPr>
            <w:r w:rsidRPr="00D037E5">
              <w:rPr>
                <w:sz w:val="26"/>
                <w:szCs w:val="26"/>
              </w:rPr>
              <w:t>Túi đựng rác thải y tế</w:t>
            </w:r>
          </w:p>
        </w:tc>
        <w:tc>
          <w:tcPr>
            <w:tcW w:w="10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BC6B5"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Chiếc</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52ED36" w14:textId="77777777" w:rsidR="00AE6F33" w:rsidRPr="00D037E5" w:rsidRDefault="00AE6F33" w:rsidP="006B62A0">
            <w:pPr>
              <w:pStyle w:val="NormalWeb"/>
              <w:spacing w:before="0" w:beforeAutospacing="0" w:after="0" w:afterAutospacing="0"/>
              <w:jc w:val="center"/>
              <w:rPr>
                <w:sz w:val="26"/>
                <w:szCs w:val="26"/>
              </w:rPr>
            </w:pPr>
            <w:r w:rsidRPr="00D037E5">
              <w:rPr>
                <w:sz w:val="26"/>
                <w:szCs w:val="26"/>
              </w:rPr>
              <w:t>50</w:t>
            </w:r>
          </w:p>
        </w:tc>
        <w:tc>
          <w:tcPr>
            <w:tcW w:w="1620" w:type="dxa"/>
            <w:tcBorders>
              <w:top w:val="single" w:sz="4" w:space="0" w:color="auto"/>
              <w:left w:val="single" w:sz="4" w:space="0" w:color="auto"/>
              <w:bottom w:val="single" w:sz="4" w:space="0" w:color="auto"/>
              <w:right w:val="single" w:sz="4" w:space="0" w:color="auto"/>
            </w:tcBorders>
          </w:tcPr>
          <w:p w14:paraId="45631A31" w14:textId="77777777" w:rsidR="00AE6F33" w:rsidRPr="00D037E5" w:rsidRDefault="00AE6F33" w:rsidP="006B62A0">
            <w:pPr>
              <w:pStyle w:val="NormalWeb"/>
              <w:spacing w:before="0" w:beforeAutospacing="0" w:after="0" w:afterAutospacing="0"/>
              <w:jc w:val="center"/>
              <w:rPr>
                <w:sz w:val="26"/>
                <w:szCs w:val="26"/>
              </w:rPr>
            </w:pPr>
          </w:p>
        </w:tc>
      </w:tr>
    </w:tbl>
    <w:p w14:paraId="7B5E00C6" w14:textId="77777777" w:rsidR="00AE6F33" w:rsidRPr="00D037E5" w:rsidRDefault="00AE6F33" w:rsidP="00AE6F33">
      <w:pPr>
        <w:ind w:left="360"/>
        <w:jc w:val="both"/>
        <w:rPr>
          <w:rFonts w:ascii="Times New Roman" w:hAnsi="Times New Roman"/>
          <w:color w:val="111111"/>
          <w:sz w:val="26"/>
          <w:szCs w:val="26"/>
          <w:lang w:val="vi-VN"/>
        </w:rPr>
      </w:pPr>
    </w:p>
    <w:p w14:paraId="6050A277" w14:textId="77777777" w:rsidR="00AE6F33" w:rsidRPr="00D037E5" w:rsidRDefault="00AE6F33" w:rsidP="00AE6F33">
      <w:pPr>
        <w:ind w:left="360"/>
        <w:jc w:val="both"/>
        <w:rPr>
          <w:rFonts w:ascii="Times New Roman" w:hAnsi="Times New Roman"/>
          <w:color w:val="111111"/>
          <w:sz w:val="26"/>
          <w:szCs w:val="26"/>
          <w:lang w:val="vi-VN"/>
        </w:rPr>
      </w:pPr>
    </w:p>
    <w:p w14:paraId="107596DC" w14:textId="77777777" w:rsidR="00AE6F33" w:rsidRPr="00D037E5" w:rsidRDefault="00AE6F33" w:rsidP="00AE6F33">
      <w:pPr>
        <w:rPr>
          <w:rFonts w:ascii="Times New Roman" w:hAnsi="Times New Roman"/>
          <w:color w:val="111111"/>
          <w:sz w:val="26"/>
          <w:szCs w:val="26"/>
          <w:lang w:val="vi-VN"/>
        </w:rPr>
      </w:pPr>
      <w:r w:rsidRPr="00D037E5">
        <w:rPr>
          <w:rFonts w:ascii="Times New Roman" w:hAnsi="Times New Roman"/>
          <w:color w:val="111111"/>
          <w:sz w:val="26"/>
          <w:szCs w:val="26"/>
          <w:lang w:val="vi-VN"/>
        </w:rPr>
        <w:br w:type="page"/>
      </w:r>
    </w:p>
    <w:p w14:paraId="0A29316B" w14:textId="77777777" w:rsidR="00AE6F33" w:rsidRPr="00D037E5" w:rsidRDefault="00AE6F33" w:rsidP="00AE6F33">
      <w:pPr>
        <w:ind w:left="360"/>
        <w:jc w:val="both"/>
        <w:rPr>
          <w:rFonts w:ascii="Times New Roman" w:hAnsi="Times New Roman"/>
          <w:b/>
          <w:color w:val="111111"/>
          <w:sz w:val="26"/>
          <w:szCs w:val="26"/>
        </w:rPr>
      </w:pPr>
      <w:r w:rsidRPr="00D037E5">
        <w:rPr>
          <w:rFonts w:ascii="Times New Roman" w:hAnsi="Times New Roman"/>
          <w:b/>
          <w:color w:val="111111"/>
          <w:sz w:val="26"/>
          <w:szCs w:val="26"/>
        </w:rPr>
        <w:lastRenderedPageBreak/>
        <w:t xml:space="preserve">Phụ lục số 04. </w:t>
      </w:r>
    </w:p>
    <w:p w14:paraId="695991E3" w14:textId="77777777" w:rsidR="00AE6F33" w:rsidRPr="00D037E5" w:rsidRDefault="00AE6F33" w:rsidP="00AE6F33">
      <w:pPr>
        <w:ind w:left="360"/>
        <w:jc w:val="both"/>
        <w:rPr>
          <w:rFonts w:ascii="Times New Roman" w:hAnsi="Times New Roman"/>
          <w:b/>
          <w:color w:val="111111"/>
          <w:sz w:val="26"/>
          <w:szCs w:val="26"/>
          <w:lang w:val="vi-VN"/>
        </w:rPr>
      </w:pPr>
      <w:r w:rsidRPr="00D037E5">
        <w:rPr>
          <w:rFonts w:ascii="Times New Roman" w:hAnsi="Times New Roman"/>
          <w:b/>
          <w:color w:val="111111"/>
          <w:sz w:val="26"/>
          <w:szCs w:val="26"/>
          <w:lang w:val="vi-VN"/>
        </w:rPr>
        <w:t>Danh mục vali thuốc cấp cứu trang bị trên xe ô tô cứu thương cho 01 kíp cấp cứu ngoại viện (theo Quyết định số 3385/QĐ-BYT ngày 18/9 /2012)</w:t>
      </w:r>
    </w:p>
    <w:p w14:paraId="2C3E9E43" w14:textId="77777777" w:rsidR="00AE6F33" w:rsidRPr="00D037E5" w:rsidRDefault="00AE6F33" w:rsidP="00AE6F33">
      <w:pPr>
        <w:jc w:val="both"/>
        <w:rPr>
          <w:rFonts w:ascii="Times New Roman" w:hAnsi="Times New Roman"/>
          <w:color w:val="111111"/>
          <w:sz w:val="26"/>
          <w:szCs w:val="26"/>
          <w:lang w:val="vi-VN"/>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2797"/>
        <w:gridCol w:w="1890"/>
        <w:gridCol w:w="1264"/>
        <w:gridCol w:w="1401"/>
        <w:gridCol w:w="1565"/>
      </w:tblGrid>
      <w:tr w:rsidR="00AE6F33" w:rsidRPr="00D037E5" w14:paraId="28CE4117" w14:textId="77777777" w:rsidTr="006B62A0">
        <w:trPr>
          <w:tblHeader/>
        </w:trPr>
        <w:tc>
          <w:tcPr>
            <w:tcW w:w="708" w:type="dxa"/>
            <w:tcMar>
              <w:top w:w="0" w:type="dxa"/>
              <w:left w:w="108" w:type="dxa"/>
              <w:bottom w:w="0" w:type="dxa"/>
              <w:right w:w="108" w:type="dxa"/>
            </w:tcMar>
            <w:hideMark/>
          </w:tcPr>
          <w:p w14:paraId="794A4049"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STT</w:t>
            </w:r>
          </w:p>
        </w:tc>
        <w:tc>
          <w:tcPr>
            <w:tcW w:w="2797" w:type="dxa"/>
            <w:tcMar>
              <w:top w:w="0" w:type="dxa"/>
              <w:left w:w="108" w:type="dxa"/>
              <w:bottom w:w="0" w:type="dxa"/>
              <w:right w:w="108" w:type="dxa"/>
            </w:tcMar>
            <w:hideMark/>
          </w:tcPr>
          <w:p w14:paraId="30912974"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Tên hoạt chất</w:t>
            </w:r>
            <w:r w:rsidRPr="00D037E5">
              <w:rPr>
                <w:b/>
                <w:bCs/>
                <w:sz w:val="26"/>
                <w:szCs w:val="26"/>
                <w:lang w:val="vi-VN"/>
              </w:rPr>
              <w:t xml:space="preserve"> </w:t>
            </w:r>
            <w:r w:rsidRPr="00D037E5">
              <w:rPr>
                <w:b/>
                <w:bCs/>
                <w:sz w:val="26"/>
                <w:szCs w:val="26"/>
              </w:rPr>
              <w:t>(nồng độ/hàm lượng)</w:t>
            </w:r>
          </w:p>
        </w:tc>
        <w:tc>
          <w:tcPr>
            <w:tcW w:w="1890" w:type="dxa"/>
            <w:tcMar>
              <w:top w:w="0" w:type="dxa"/>
              <w:left w:w="108" w:type="dxa"/>
              <w:bottom w:w="0" w:type="dxa"/>
              <w:right w:w="108" w:type="dxa"/>
            </w:tcMar>
            <w:hideMark/>
          </w:tcPr>
          <w:p w14:paraId="4BF02793"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Tên thương mại</w:t>
            </w:r>
          </w:p>
        </w:tc>
        <w:tc>
          <w:tcPr>
            <w:tcW w:w="1264" w:type="dxa"/>
            <w:tcMar>
              <w:top w:w="0" w:type="dxa"/>
              <w:left w:w="108" w:type="dxa"/>
              <w:bottom w:w="0" w:type="dxa"/>
              <w:right w:w="108" w:type="dxa"/>
            </w:tcMar>
            <w:hideMark/>
          </w:tcPr>
          <w:p w14:paraId="572B0379"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rPr>
              <w:t>Đơn vị tính</w:t>
            </w:r>
          </w:p>
        </w:tc>
        <w:tc>
          <w:tcPr>
            <w:tcW w:w="1401" w:type="dxa"/>
            <w:tcMar>
              <w:top w:w="0" w:type="dxa"/>
              <w:left w:w="108" w:type="dxa"/>
              <w:bottom w:w="0" w:type="dxa"/>
              <w:right w:w="108" w:type="dxa"/>
            </w:tcMar>
            <w:hideMark/>
          </w:tcPr>
          <w:p w14:paraId="28312754" w14:textId="77777777" w:rsidR="00AE6F33" w:rsidRPr="00D037E5" w:rsidRDefault="00AE6F33" w:rsidP="006B62A0">
            <w:pPr>
              <w:pStyle w:val="NormalWeb"/>
              <w:spacing w:before="0" w:beforeAutospacing="0" w:after="0" w:afterAutospacing="0"/>
              <w:rPr>
                <w:b/>
                <w:bCs/>
                <w:sz w:val="26"/>
                <w:szCs w:val="26"/>
              </w:rPr>
            </w:pPr>
            <w:r w:rsidRPr="00D037E5">
              <w:rPr>
                <w:b/>
                <w:bCs/>
                <w:sz w:val="26"/>
                <w:szCs w:val="26"/>
                <w:lang w:val="vi-VN"/>
              </w:rPr>
              <w:t>Số lượng cho 01 kíp cấp cứu ngoại viện</w:t>
            </w:r>
          </w:p>
        </w:tc>
        <w:tc>
          <w:tcPr>
            <w:tcW w:w="1565" w:type="dxa"/>
          </w:tcPr>
          <w:p w14:paraId="00BE8A5A" w14:textId="77777777" w:rsidR="00AE6F33" w:rsidRPr="00D037E5" w:rsidRDefault="00AE6F33" w:rsidP="006B62A0">
            <w:pPr>
              <w:pStyle w:val="NormalWeb"/>
              <w:spacing w:before="0" w:beforeAutospacing="0" w:after="0" w:afterAutospacing="0"/>
              <w:ind w:left="84"/>
              <w:rPr>
                <w:b/>
                <w:bCs/>
                <w:sz w:val="26"/>
                <w:szCs w:val="26"/>
              </w:rPr>
            </w:pPr>
            <w:r w:rsidRPr="00D037E5">
              <w:rPr>
                <w:b/>
                <w:bCs/>
                <w:sz w:val="26"/>
                <w:szCs w:val="26"/>
                <w:lang w:val="vi-VN"/>
              </w:rPr>
              <w:t xml:space="preserve">Số lượng hiện có trên xe cứu thương </w:t>
            </w:r>
          </w:p>
        </w:tc>
      </w:tr>
      <w:tr w:rsidR="00AE6F33" w:rsidRPr="00D037E5" w14:paraId="0F939ACD" w14:textId="77777777" w:rsidTr="006B62A0">
        <w:tc>
          <w:tcPr>
            <w:tcW w:w="708" w:type="dxa"/>
            <w:tcMar>
              <w:top w:w="0" w:type="dxa"/>
              <w:left w:w="108" w:type="dxa"/>
              <w:bottom w:w="0" w:type="dxa"/>
              <w:right w:w="108" w:type="dxa"/>
            </w:tcMar>
          </w:tcPr>
          <w:p w14:paraId="0BA3D12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w:t>
            </w:r>
          </w:p>
        </w:tc>
        <w:tc>
          <w:tcPr>
            <w:tcW w:w="2797" w:type="dxa"/>
            <w:tcMar>
              <w:top w:w="0" w:type="dxa"/>
              <w:left w:w="108" w:type="dxa"/>
              <w:bottom w:w="0" w:type="dxa"/>
              <w:right w:w="108" w:type="dxa"/>
            </w:tcMar>
          </w:tcPr>
          <w:p w14:paraId="269B49D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gây nghiện, hướng thần</w:t>
            </w:r>
          </w:p>
        </w:tc>
        <w:tc>
          <w:tcPr>
            <w:tcW w:w="1890" w:type="dxa"/>
            <w:tcMar>
              <w:top w:w="0" w:type="dxa"/>
              <w:left w:w="108" w:type="dxa"/>
              <w:bottom w:w="0" w:type="dxa"/>
              <w:right w:w="108" w:type="dxa"/>
            </w:tcMar>
          </w:tcPr>
          <w:p w14:paraId="2E6D046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274DC6B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6DCCD83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668ECE77"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19DC8996" w14:textId="77777777" w:rsidTr="006B62A0">
        <w:tc>
          <w:tcPr>
            <w:tcW w:w="708" w:type="dxa"/>
            <w:tcMar>
              <w:top w:w="0" w:type="dxa"/>
              <w:left w:w="108" w:type="dxa"/>
              <w:bottom w:w="0" w:type="dxa"/>
              <w:right w:w="108" w:type="dxa"/>
            </w:tcMar>
          </w:tcPr>
          <w:p w14:paraId="2CA66FB5"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2797" w:type="dxa"/>
            <w:tcMar>
              <w:top w:w="0" w:type="dxa"/>
              <w:left w:w="108" w:type="dxa"/>
              <w:bottom w:w="0" w:type="dxa"/>
              <w:right w:w="108" w:type="dxa"/>
            </w:tcMar>
          </w:tcPr>
          <w:p w14:paraId="0818464D" w14:textId="77777777" w:rsidR="00AE6F33" w:rsidRPr="00D037E5" w:rsidRDefault="00AE6F33" w:rsidP="006B62A0">
            <w:pPr>
              <w:pStyle w:val="NormalWeb"/>
              <w:spacing w:before="0" w:beforeAutospacing="0" w:after="0" w:afterAutospacing="0"/>
              <w:rPr>
                <w:sz w:val="26"/>
                <w:szCs w:val="26"/>
              </w:rPr>
            </w:pPr>
            <w:r w:rsidRPr="00D037E5">
              <w:rPr>
                <w:sz w:val="26"/>
                <w:szCs w:val="26"/>
              </w:rPr>
              <w:t>Morphin 0,01g/1ml</w:t>
            </w:r>
          </w:p>
        </w:tc>
        <w:tc>
          <w:tcPr>
            <w:tcW w:w="1890" w:type="dxa"/>
            <w:tcMar>
              <w:top w:w="0" w:type="dxa"/>
              <w:left w:w="108" w:type="dxa"/>
              <w:bottom w:w="0" w:type="dxa"/>
              <w:right w:w="108" w:type="dxa"/>
            </w:tcMar>
          </w:tcPr>
          <w:p w14:paraId="264DBFC1"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FC22968"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26BB298A" w14:textId="77777777" w:rsidR="00AE6F33" w:rsidRPr="00D037E5" w:rsidRDefault="00AE6F33" w:rsidP="006B62A0">
            <w:pPr>
              <w:pStyle w:val="NormalWeb"/>
              <w:spacing w:before="0" w:beforeAutospacing="0" w:after="0" w:afterAutospacing="0"/>
              <w:rPr>
                <w:sz w:val="26"/>
                <w:szCs w:val="26"/>
              </w:rPr>
            </w:pPr>
            <w:r w:rsidRPr="00D037E5">
              <w:rPr>
                <w:sz w:val="26"/>
                <w:szCs w:val="26"/>
              </w:rPr>
              <w:t>05</w:t>
            </w:r>
          </w:p>
        </w:tc>
        <w:tc>
          <w:tcPr>
            <w:tcW w:w="1565" w:type="dxa"/>
          </w:tcPr>
          <w:p w14:paraId="753553CB" w14:textId="77777777" w:rsidR="00AE6F33" w:rsidRPr="00D037E5" w:rsidRDefault="00AE6F33" w:rsidP="006B62A0">
            <w:pPr>
              <w:pStyle w:val="NormalWeb"/>
              <w:spacing w:before="0" w:beforeAutospacing="0" w:after="0" w:afterAutospacing="0"/>
              <w:rPr>
                <w:sz w:val="26"/>
                <w:szCs w:val="26"/>
              </w:rPr>
            </w:pPr>
          </w:p>
        </w:tc>
      </w:tr>
      <w:tr w:rsidR="00AE6F33" w:rsidRPr="00D037E5" w14:paraId="3E634943" w14:textId="77777777" w:rsidTr="006B62A0">
        <w:tc>
          <w:tcPr>
            <w:tcW w:w="708" w:type="dxa"/>
            <w:tcMar>
              <w:top w:w="0" w:type="dxa"/>
              <w:left w:w="108" w:type="dxa"/>
              <w:bottom w:w="0" w:type="dxa"/>
              <w:right w:w="108" w:type="dxa"/>
            </w:tcMar>
          </w:tcPr>
          <w:p w14:paraId="3C96F644"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2797" w:type="dxa"/>
            <w:tcMar>
              <w:top w:w="0" w:type="dxa"/>
              <w:left w:w="108" w:type="dxa"/>
              <w:bottom w:w="0" w:type="dxa"/>
              <w:right w:w="108" w:type="dxa"/>
            </w:tcMar>
          </w:tcPr>
          <w:p w14:paraId="06726014" w14:textId="77777777" w:rsidR="00AE6F33" w:rsidRPr="00D037E5" w:rsidRDefault="00AE6F33" w:rsidP="006B62A0">
            <w:pPr>
              <w:pStyle w:val="NormalWeb"/>
              <w:spacing w:before="0" w:beforeAutospacing="0" w:after="0" w:afterAutospacing="0"/>
              <w:rPr>
                <w:sz w:val="26"/>
                <w:szCs w:val="26"/>
              </w:rPr>
            </w:pPr>
            <w:r w:rsidRPr="00D037E5">
              <w:rPr>
                <w:sz w:val="26"/>
                <w:szCs w:val="26"/>
              </w:rPr>
              <w:t>Diazepam 10mg/2ml</w:t>
            </w:r>
          </w:p>
        </w:tc>
        <w:tc>
          <w:tcPr>
            <w:tcW w:w="1890" w:type="dxa"/>
            <w:tcMar>
              <w:top w:w="0" w:type="dxa"/>
              <w:left w:w="108" w:type="dxa"/>
              <w:bottom w:w="0" w:type="dxa"/>
              <w:right w:w="108" w:type="dxa"/>
            </w:tcMar>
          </w:tcPr>
          <w:p w14:paraId="6CDC9CC8" w14:textId="77777777" w:rsidR="00AE6F33" w:rsidRPr="00D037E5" w:rsidRDefault="00AE6F33" w:rsidP="006B62A0">
            <w:pPr>
              <w:pStyle w:val="NormalWeb"/>
              <w:spacing w:before="0" w:beforeAutospacing="0" w:after="0" w:afterAutospacing="0"/>
              <w:rPr>
                <w:sz w:val="26"/>
                <w:szCs w:val="26"/>
              </w:rPr>
            </w:pPr>
            <w:r w:rsidRPr="00D037E5">
              <w:rPr>
                <w:sz w:val="26"/>
                <w:szCs w:val="26"/>
              </w:rPr>
              <w:t>Seduxen 10mg/2ml</w:t>
            </w:r>
          </w:p>
        </w:tc>
        <w:tc>
          <w:tcPr>
            <w:tcW w:w="1264" w:type="dxa"/>
            <w:tcMar>
              <w:top w:w="0" w:type="dxa"/>
              <w:left w:w="108" w:type="dxa"/>
              <w:bottom w:w="0" w:type="dxa"/>
              <w:right w:w="108" w:type="dxa"/>
            </w:tcMar>
          </w:tcPr>
          <w:p w14:paraId="6677835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11F77768"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5DAC847B" w14:textId="77777777" w:rsidR="00AE6F33" w:rsidRPr="00D037E5" w:rsidRDefault="00AE6F33" w:rsidP="006B62A0">
            <w:pPr>
              <w:pStyle w:val="NormalWeb"/>
              <w:spacing w:before="0" w:beforeAutospacing="0" w:after="0" w:afterAutospacing="0"/>
              <w:rPr>
                <w:sz w:val="26"/>
                <w:szCs w:val="26"/>
              </w:rPr>
            </w:pPr>
          </w:p>
        </w:tc>
      </w:tr>
      <w:tr w:rsidR="00AE6F33" w:rsidRPr="00D037E5" w14:paraId="1DAE8194" w14:textId="77777777" w:rsidTr="006B62A0">
        <w:tc>
          <w:tcPr>
            <w:tcW w:w="708" w:type="dxa"/>
            <w:tcMar>
              <w:top w:w="0" w:type="dxa"/>
              <w:left w:w="108" w:type="dxa"/>
              <w:bottom w:w="0" w:type="dxa"/>
              <w:right w:w="108" w:type="dxa"/>
            </w:tcMar>
          </w:tcPr>
          <w:p w14:paraId="01FE5C5F" w14:textId="77777777" w:rsidR="00AE6F33" w:rsidRPr="00D037E5" w:rsidRDefault="00AE6F33" w:rsidP="006B62A0">
            <w:pPr>
              <w:pStyle w:val="NormalWeb"/>
              <w:spacing w:before="0" w:beforeAutospacing="0" w:after="0" w:afterAutospacing="0"/>
              <w:rPr>
                <w:sz w:val="26"/>
                <w:szCs w:val="26"/>
              </w:rPr>
            </w:pPr>
            <w:r w:rsidRPr="00D037E5">
              <w:rPr>
                <w:sz w:val="26"/>
                <w:szCs w:val="26"/>
              </w:rPr>
              <w:t>3</w:t>
            </w:r>
          </w:p>
        </w:tc>
        <w:tc>
          <w:tcPr>
            <w:tcW w:w="2797" w:type="dxa"/>
            <w:tcMar>
              <w:top w:w="0" w:type="dxa"/>
              <w:left w:w="108" w:type="dxa"/>
              <w:bottom w:w="0" w:type="dxa"/>
              <w:right w:w="108" w:type="dxa"/>
            </w:tcMar>
          </w:tcPr>
          <w:p w14:paraId="162A5180" w14:textId="77777777" w:rsidR="00AE6F33" w:rsidRPr="00D037E5" w:rsidRDefault="00AE6F33" w:rsidP="006B62A0">
            <w:pPr>
              <w:pStyle w:val="NormalWeb"/>
              <w:spacing w:before="0" w:beforeAutospacing="0" w:after="0" w:afterAutospacing="0"/>
              <w:rPr>
                <w:sz w:val="26"/>
                <w:szCs w:val="26"/>
              </w:rPr>
            </w:pPr>
            <w:r w:rsidRPr="00D037E5">
              <w:rPr>
                <w:sz w:val="26"/>
                <w:szCs w:val="26"/>
              </w:rPr>
              <w:t>Diazepam 5mg</w:t>
            </w:r>
          </w:p>
        </w:tc>
        <w:tc>
          <w:tcPr>
            <w:tcW w:w="1890" w:type="dxa"/>
            <w:tcMar>
              <w:top w:w="0" w:type="dxa"/>
              <w:left w:w="108" w:type="dxa"/>
              <w:bottom w:w="0" w:type="dxa"/>
              <w:right w:w="108" w:type="dxa"/>
            </w:tcMar>
          </w:tcPr>
          <w:p w14:paraId="70855CB0" w14:textId="77777777" w:rsidR="00AE6F33" w:rsidRPr="00D037E5" w:rsidRDefault="00AE6F33" w:rsidP="006B62A0">
            <w:pPr>
              <w:pStyle w:val="NormalWeb"/>
              <w:spacing w:before="0" w:beforeAutospacing="0" w:after="0" w:afterAutospacing="0"/>
              <w:rPr>
                <w:sz w:val="26"/>
                <w:szCs w:val="26"/>
              </w:rPr>
            </w:pPr>
            <w:r w:rsidRPr="00D037E5">
              <w:rPr>
                <w:sz w:val="26"/>
                <w:szCs w:val="26"/>
              </w:rPr>
              <w:t>Seduxen 5mg</w:t>
            </w:r>
          </w:p>
        </w:tc>
        <w:tc>
          <w:tcPr>
            <w:tcW w:w="1264" w:type="dxa"/>
            <w:tcMar>
              <w:top w:w="0" w:type="dxa"/>
              <w:left w:w="108" w:type="dxa"/>
              <w:bottom w:w="0" w:type="dxa"/>
              <w:right w:w="108" w:type="dxa"/>
            </w:tcMar>
          </w:tcPr>
          <w:p w14:paraId="4741BDD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01" w:type="dxa"/>
            <w:tcMar>
              <w:top w:w="0" w:type="dxa"/>
              <w:left w:w="108" w:type="dxa"/>
              <w:bottom w:w="0" w:type="dxa"/>
              <w:right w:w="108" w:type="dxa"/>
            </w:tcMar>
          </w:tcPr>
          <w:p w14:paraId="401C4B74"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18876807" w14:textId="77777777" w:rsidR="00AE6F33" w:rsidRPr="00D037E5" w:rsidRDefault="00AE6F33" w:rsidP="006B62A0">
            <w:pPr>
              <w:pStyle w:val="NormalWeb"/>
              <w:spacing w:before="0" w:beforeAutospacing="0" w:after="0" w:afterAutospacing="0"/>
              <w:rPr>
                <w:sz w:val="26"/>
                <w:szCs w:val="26"/>
              </w:rPr>
            </w:pPr>
          </w:p>
        </w:tc>
      </w:tr>
      <w:tr w:rsidR="00AE6F33" w:rsidRPr="00D037E5" w14:paraId="3F2E95A5" w14:textId="77777777" w:rsidTr="006B62A0">
        <w:tc>
          <w:tcPr>
            <w:tcW w:w="708" w:type="dxa"/>
            <w:tcMar>
              <w:top w:w="0" w:type="dxa"/>
              <w:left w:w="108" w:type="dxa"/>
              <w:bottom w:w="0" w:type="dxa"/>
              <w:right w:w="108" w:type="dxa"/>
            </w:tcMar>
          </w:tcPr>
          <w:p w14:paraId="4AADC49C" w14:textId="77777777" w:rsidR="00AE6F33" w:rsidRPr="00D037E5" w:rsidRDefault="00AE6F33" w:rsidP="006B62A0">
            <w:pPr>
              <w:pStyle w:val="NormalWeb"/>
              <w:spacing w:before="0" w:beforeAutospacing="0" w:after="0" w:afterAutospacing="0"/>
              <w:rPr>
                <w:sz w:val="26"/>
                <w:szCs w:val="26"/>
              </w:rPr>
            </w:pPr>
            <w:r w:rsidRPr="00D037E5">
              <w:rPr>
                <w:sz w:val="26"/>
                <w:szCs w:val="26"/>
              </w:rPr>
              <w:t>4</w:t>
            </w:r>
          </w:p>
        </w:tc>
        <w:tc>
          <w:tcPr>
            <w:tcW w:w="2797" w:type="dxa"/>
            <w:tcMar>
              <w:top w:w="0" w:type="dxa"/>
              <w:left w:w="108" w:type="dxa"/>
              <w:bottom w:w="0" w:type="dxa"/>
              <w:right w:w="108" w:type="dxa"/>
            </w:tcMar>
          </w:tcPr>
          <w:p w14:paraId="075C7735" w14:textId="77777777" w:rsidR="00AE6F33" w:rsidRPr="00D037E5" w:rsidRDefault="00AE6F33" w:rsidP="006B62A0">
            <w:pPr>
              <w:pStyle w:val="NormalWeb"/>
              <w:spacing w:before="0" w:beforeAutospacing="0" w:after="0" w:afterAutospacing="0"/>
              <w:rPr>
                <w:sz w:val="26"/>
                <w:szCs w:val="26"/>
              </w:rPr>
            </w:pPr>
            <w:r w:rsidRPr="00D037E5">
              <w:rPr>
                <w:sz w:val="26"/>
                <w:szCs w:val="26"/>
              </w:rPr>
              <w:t>Bromazepam 6mg</w:t>
            </w:r>
          </w:p>
        </w:tc>
        <w:tc>
          <w:tcPr>
            <w:tcW w:w="1890" w:type="dxa"/>
            <w:tcMar>
              <w:top w:w="0" w:type="dxa"/>
              <w:left w:w="108" w:type="dxa"/>
              <w:bottom w:w="0" w:type="dxa"/>
              <w:right w:w="108" w:type="dxa"/>
            </w:tcMar>
          </w:tcPr>
          <w:p w14:paraId="0155DA44" w14:textId="77777777" w:rsidR="00AE6F33" w:rsidRPr="00D037E5" w:rsidRDefault="00AE6F33" w:rsidP="006B62A0">
            <w:pPr>
              <w:pStyle w:val="NormalWeb"/>
              <w:spacing w:before="0" w:beforeAutospacing="0" w:after="0" w:afterAutospacing="0"/>
              <w:rPr>
                <w:sz w:val="26"/>
                <w:szCs w:val="26"/>
              </w:rPr>
            </w:pPr>
            <w:r w:rsidRPr="00D037E5">
              <w:rPr>
                <w:sz w:val="26"/>
                <w:szCs w:val="26"/>
              </w:rPr>
              <w:t>Lexomil</w:t>
            </w:r>
          </w:p>
        </w:tc>
        <w:tc>
          <w:tcPr>
            <w:tcW w:w="1264" w:type="dxa"/>
            <w:tcMar>
              <w:top w:w="0" w:type="dxa"/>
              <w:left w:w="108" w:type="dxa"/>
              <w:bottom w:w="0" w:type="dxa"/>
              <w:right w:w="108" w:type="dxa"/>
            </w:tcMar>
          </w:tcPr>
          <w:p w14:paraId="55A3040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01" w:type="dxa"/>
            <w:tcMar>
              <w:top w:w="0" w:type="dxa"/>
              <w:left w:w="108" w:type="dxa"/>
              <w:bottom w:w="0" w:type="dxa"/>
              <w:right w:w="108" w:type="dxa"/>
            </w:tcMar>
          </w:tcPr>
          <w:p w14:paraId="69DF13AE"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2E02DEEA" w14:textId="77777777" w:rsidR="00AE6F33" w:rsidRPr="00D037E5" w:rsidRDefault="00AE6F33" w:rsidP="006B62A0">
            <w:pPr>
              <w:pStyle w:val="NormalWeb"/>
              <w:spacing w:before="0" w:beforeAutospacing="0" w:after="0" w:afterAutospacing="0"/>
              <w:rPr>
                <w:sz w:val="26"/>
                <w:szCs w:val="26"/>
              </w:rPr>
            </w:pPr>
          </w:p>
        </w:tc>
      </w:tr>
      <w:tr w:rsidR="00AE6F33" w:rsidRPr="00D037E5" w14:paraId="5F83F886" w14:textId="77777777" w:rsidTr="006B62A0">
        <w:tc>
          <w:tcPr>
            <w:tcW w:w="708" w:type="dxa"/>
            <w:tcMar>
              <w:top w:w="0" w:type="dxa"/>
              <w:left w:w="108" w:type="dxa"/>
              <w:bottom w:w="0" w:type="dxa"/>
              <w:right w:w="108" w:type="dxa"/>
            </w:tcMar>
          </w:tcPr>
          <w:p w14:paraId="792F9E3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II</w:t>
            </w:r>
          </w:p>
        </w:tc>
        <w:tc>
          <w:tcPr>
            <w:tcW w:w="2797" w:type="dxa"/>
            <w:tcMar>
              <w:top w:w="0" w:type="dxa"/>
              <w:left w:w="108" w:type="dxa"/>
              <w:bottom w:w="0" w:type="dxa"/>
              <w:right w:w="108" w:type="dxa"/>
            </w:tcMar>
          </w:tcPr>
          <w:p w14:paraId="32D5F54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tim mạch</w:t>
            </w:r>
          </w:p>
        </w:tc>
        <w:tc>
          <w:tcPr>
            <w:tcW w:w="1890" w:type="dxa"/>
            <w:tcMar>
              <w:top w:w="0" w:type="dxa"/>
              <w:left w:w="108" w:type="dxa"/>
              <w:bottom w:w="0" w:type="dxa"/>
              <w:right w:w="108" w:type="dxa"/>
            </w:tcMar>
          </w:tcPr>
          <w:p w14:paraId="552EA4E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7978965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222C8DC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2248D79A"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63B43873" w14:textId="77777777" w:rsidTr="006B62A0">
        <w:tc>
          <w:tcPr>
            <w:tcW w:w="708" w:type="dxa"/>
            <w:tcMar>
              <w:top w:w="0" w:type="dxa"/>
              <w:left w:w="108" w:type="dxa"/>
              <w:bottom w:w="0" w:type="dxa"/>
              <w:right w:w="108" w:type="dxa"/>
            </w:tcMar>
          </w:tcPr>
          <w:p w14:paraId="64E214C1"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2797" w:type="dxa"/>
            <w:tcMar>
              <w:top w:w="0" w:type="dxa"/>
              <w:left w:w="108" w:type="dxa"/>
              <w:bottom w:w="0" w:type="dxa"/>
              <w:right w:w="108" w:type="dxa"/>
            </w:tcMar>
          </w:tcPr>
          <w:p w14:paraId="5043156A" w14:textId="77777777" w:rsidR="00AE6F33" w:rsidRPr="00D037E5" w:rsidRDefault="00AE6F33" w:rsidP="006B62A0">
            <w:pPr>
              <w:pStyle w:val="NormalWeb"/>
              <w:spacing w:before="0" w:beforeAutospacing="0" w:after="0" w:afterAutospacing="0"/>
              <w:rPr>
                <w:sz w:val="26"/>
                <w:szCs w:val="26"/>
              </w:rPr>
            </w:pPr>
            <w:r w:rsidRPr="00D037E5">
              <w:rPr>
                <w:sz w:val="26"/>
                <w:szCs w:val="26"/>
              </w:rPr>
              <w:t>Adrenalin 1mg/1ml</w:t>
            </w:r>
          </w:p>
        </w:tc>
        <w:tc>
          <w:tcPr>
            <w:tcW w:w="1890" w:type="dxa"/>
            <w:tcMar>
              <w:top w:w="0" w:type="dxa"/>
              <w:left w:w="108" w:type="dxa"/>
              <w:bottom w:w="0" w:type="dxa"/>
              <w:right w:w="108" w:type="dxa"/>
            </w:tcMar>
          </w:tcPr>
          <w:p w14:paraId="3899738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71F1CAB8"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63FAFC63"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2EB1526F" w14:textId="77777777" w:rsidR="00AE6F33" w:rsidRPr="00D037E5" w:rsidRDefault="00AE6F33" w:rsidP="006B62A0">
            <w:pPr>
              <w:pStyle w:val="NormalWeb"/>
              <w:spacing w:before="0" w:beforeAutospacing="0" w:after="0" w:afterAutospacing="0"/>
              <w:rPr>
                <w:sz w:val="26"/>
                <w:szCs w:val="26"/>
              </w:rPr>
            </w:pPr>
          </w:p>
        </w:tc>
      </w:tr>
      <w:tr w:rsidR="00AE6F33" w:rsidRPr="00D037E5" w14:paraId="502C47EC" w14:textId="77777777" w:rsidTr="006B62A0">
        <w:tc>
          <w:tcPr>
            <w:tcW w:w="708" w:type="dxa"/>
            <w:tcMar>
              <w:top w:w="0" w:type="dxa"/>
              <w:left w:w="108" w:type="dxa"/>
              <w:bottom w:w="0" w:type="dxa"/>
              <w:right w:w="108" w:type="dxa"/>
            </w:tcMar>
          </w:tcPr>
          <w:p w14:paraId="13E68299" w14:textId="77777777" w:rsidR="00AE6F33" w:rsidRPr="00D037E5" w:rsidRDefault="00AE6F33" w:rsidP="006B62A0">
            <w:pPr>
              <w:pStyle w:val="NormalWeb"/>
              <w:spacing w:before="0" w:beforeAutospacing="0" w:after="0" w:afterAutospacing="0"/>
              <w:rPr>
                <w:sz w:val="26"/>
                <w:szCs w:val="26"/>
              </w:rPr>
            </w:pPr>
            <w:r w:rsidRPr="00D037E5">
              <w:rPr>
                <w:sz w:val="26"/>
                <w:szCs w:val="26"/>
              </w:rPr>
              <w:t>6</w:t>
            </w:r>
          </w:p>
        </w:tc>
        <w:tc>
          <w:tcPr>
            <w:tcW w:w="2797" w:type="dxa"/>
            <w:tcMar>
              <w:top w:w="0" w:type="dxa"/>
              <w:left w:w="108" w:type="dxa"/>
              <w:bottom w:w="0" w:type="dxa"/>
              <w:right w:w="108" w:type="dxa"/>
            </w:tcMar>
          </w:tcPr>
          <w:p w14:paraId="0D2CF3DD" w14:textId="77777777" w:rsidR="00AE6F33" w:rsidRPr="00D037E5" w:rsidRDefault="00AE6F33" w:rsidP="006B62A0">
            <w:pPr>
              <w:pStyle w:val="NormalWeb"/>
              <w:spacing w:before="0" w:beforeAutospacing="0" w:after="0" w:afterAutospacing="0"/>
              <w:rPr>
                <w:sz w:val="26"/>
                <w:szCs w:val="26"/>
              </w:rPr>
            </w:pPr>
            <w:r w:rsidRPr="00D037E5">
              <w:rPr>
                <w:sz w:val="26"/>
                <w:szCs w:val="26"/>
              </w:rPr>
              <w:t>Nor - Adrenalin 2mg</w:t>
            </w:r>
          </w:p>
        </w:tc>
        <w:tc>
          <w:tcPr>
            <w:tcW w:w="1890" w:type="dxa"/>
            <w:tcMar>
              <w:top w:w="0" w:type="dxa"/>
              <w:left w:w="108" w:type="dxa"/>
              <w:bottom w:w="0" w:type="dxa"/>
              <w:right w:w="108" w:type="dxa"/>
            </w:tcMar>
          </w:tcPr>
          <w:p w14:paraId="10941551"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1C02887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401" w:type="dxa"/>
            <w:tcMar>
              <w:top w:w="0" w:type="dxa"/>
              <w:left w:w="108" w:type="dxa"/>
              <w:bottom w:w="0" w:type="dxa"/>
              <w:right w:w="108" w:type="dxa"/>
            </w:tcMar>
          </w:tcPr>
          <w:p w14:paraId="2839EE03"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516CA615" w14:textId="77777777" w:rsidR="00AE6F33" w:rsidRPr="00D037E5" w:rsidRDefault="00AE6F33" w:rsidP="006B62A0">
            <w:pPr>
              <w:pStyle w:val="NormalWeb"/>
              <w:spacing w:before="0" w:beforeAutospacing="0" w:after="0" w:afterAutospacing="0"/>
              <w:rPr>
                <w:sz w:val="26"/>
                <w:szCs w:val="26"/>
              </w:rPr>
            </w:pPr>
          </w:p>
        </w:tc>
      </w:tr>
      <w:tr w:rsidR="00AE6F33" w:rsidRPr="00D037E5" w14:paraId="5AF293F0" w14:textId="77777777" w:rsidTr="006B62A0">
        <w:tc>
          <w:tcPr>
            <w:tcW w:w="708" w:type="dxa"/>
            <w:tcMar>
              <w:top w:w="0" w:type="dxa"/>
              <w:left w:w="108" w:type="dxa"/>
              <w:bottom w:w="0" w:type="dxa"/>
              <w:right w:w="108" w:type="dxa"/>
            </w:tcMar>
          </w:tcPr>
          <w:p w14:paraId="4DD00FD6" w14:textId="77777777" w:rsidR="00AE6F33" w:rsidRPr="00D037E5" w:rsidRDefault="00AE6F33" w:rsidP="006B62A0">
            <w:pPr>
              <w:pStyle w:val="NormalWeb"/>
              <w:spacing w:before="0" w:beforeAutospacing="0" w:after="0" w:afterAutospacing="0"/>
              <w:rPr>
                <w:sz w:val="26"/>
                <w:szCs w:val="26"/>
              </w:rPr>
            </w:pPr>
            <w:r w:rsidRPr="00D037E5">
              <w:rPr>
                <w:sz w:val="26"/>
                <w:szCs w:val="26"/>
              </w:rPr>
              <w:t>7</w:t>
            </w:r>
          </w:p>
        </w:tc>
        <w:tc>
          <w:tcPr>
            <w:tcW w:w="2797" w:type="dxa"/>
            <w:tcMar>
              <w:top w:w="0" w:type="dxa"/>
              <w:left w:w="108" w:type="dxa"/>
              <w:bottom w:w="0" w:type="dxa"/>
              <w:right w:w="108" w:type="dxa"/>
            </w:tcMar>
          </w:tcPr>
          <w:p w14:paraId="41FC5C2F" w14:textId="77777777" w:rsidR="00AE6F33" w:rsidRPr="00D037E5" w:rsidRDefault="00AE6F33" w:rsidP="006B62A0">
            <w:pPr>
              <w:pStyle w:val="NormalWeb"/>
              <w:spacing w:before="0" w:beforeAutospacing="0" w:after="0" w:afterAutospacing="0"/>
              <w:rPr>
                <w:sz w:val="26"/>
                <w:szCs w:val="26"/>
              </w:rPr>
            </w:pPr>
            <w:r w:rsidRPr="00D037E5">
              <w:rPr>
                <w:sz w:val="26"/>
                <w:szCs w:val="26"/>
              </w:rPr>
              <w:t>Atropin sulphat 0,25mg/1ml</w:t>
            </w:r>
          </w:p>
        </w:tc>
        <w:tc>
          <w:tcPr>
            <w:tcW w:w="1890" w:type="dxa"/>
            <w:tcMar>
              <w:top w:w="0" w:type="dxa"/>
              <w:left w:w="108" w:type="dxa"/>
              <w:bottom w:w="0" w:type="dxa"/>
              <w:right w:w="108" w:type="dxa"/>
            </w:tcMar>
          </w:tcPr>
          <w:p w14:paraId="09694FF1"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282C945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51447605"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4A708D89" w14:textId="77777777" w:rsidR="00AE6F33" w:rsidRPr="00D037E5" w:rsidRDefault="00AE6F33" w:rsidP="006B62A0">
            <w:pPr>
              <w:pStyle w:val="NormalWeb"/>
              <w:spacing w:before="0" w:beforeAutospacing="0" w:after="0" w:afterAutospacing="0"/>
              <w:rPr>
                <w:sz w:val="26"/>
                <w:szCs w:val="26"/>
              </w:rPr>
            </w:pPr>
          </w:p>
        </w:tc>
      </w:tr>
      <w:tr w:rsidR="00AE6F33" w:rsidRPr="00D037E5" w14:paraId="5F1CC1EA" w14:textId="77777777" w:rsidTr="006B62A0">
        <w:tc>
          <w:tcPr>
            <w:tcW w:w="708" w:type="dxa"/>
            <w:tcMar>
              <w:top w:w="0" w:type="dxa"/>
              <w:left w:w="108" w:type="dxa"/>
              <w:bottom w:w="0" w:type="dxa"/>
              <w:right w:w="108" w:type="dxa"/>
            </w:tcMar>
          </w:tcPr>
          <w:p w14:paraId="27224FDB" w14:textId="77777777" w:rsidR="00AE6F33" w:rsidRPr="00D037E5" w:rsidRDefault="00AE6F33" w:rsidP="006B62A0">
            <w:pPr>
              <w:pStyle w:val="NormalWeb"/>
              <w:spacing w:before="0" w:beforeAutospacing="0" w:after="0" w:afterAutospacing="0"/>
              <w:rPr>
                <w:sz w:val="26"/>
                <w:szCs w:val="26"/>
              </w:rPr>
            </w:pPr>
            <w:r w:rsidRPr="00D037E5">
              <w:rPr>
                <w:sz w:val="26"/>
                <w:szCs w:val="26"/>
              </w:rPr>
              <w:t>8</w:t>
            </w:r>
          </w:p>
        </w:tc>
        <w:tc>
          <w:tcPr>
            <w:tcW w:w="2797" w:type="dxa"/>
            <w:tcMar>
              <w:top w:w="0" w:type="dxa"/>
              <w:left w:w="108" w:type="dxa"/>
              <w:bottom w:w="0" w:type="dxa"/>
              <w:right w:w="108" w:type="dxa"/>
            </w:tcMar>
          </w:tcPr>
          <w:p w14:paraId="6A5E4D16" w14:textId="77777777" w:rsidR="00AE6F33" w:rsidRPr="00D037E5" w:rsidRDefault="00AE6F33" w:rsidP="006B62A0">
            <w:pPr>
              <w:pStyle w:val="NormalWeb"/>
              <w:spacing w:before="0" w:beforeAutospacing="0" w:after="0" w:afterAutospacing="0"/>
              <w:rPr>
                <w:sz w:val="26"/>
                <w:szCs w:val="26"/>
              </w:rPr>
            </w:pPr>
            <w:r w:rsidRPr="00D037E5">
              <w:rPr>
                <w:sz w:val="26"/>
                <w:szCs w:val="26"/>
              </w:rPr>
              <w:t>Amiodaron 200mg</w:t>
            </w:r>
          </w:p>
        </w:tc>
        <w:tc>
          <w:tcPr>
            <w:tcW w:w="1890" w:type="dxa"/>
            <w:tcMar>
              <w:top w:w="0" w:type="dxa"/>
              <w:left w:w="108" w:type="dxa"/>
              <w:bottom w:w="0" w:type="dxa"/>
              <w:right w:w="108" w:type="dxa"/>
            </w:tcMar>
          </w:tcPr>
          <w:p w14:paraId="3EC03E9A" w14:textId="77777777" w:rsidR="00AE6F33" w:rsidRPr="00D037E5" w:rsidRDefault="00AE6F33" w:rsidP="006B62A0">
            <w:pPr>
              <w:pStyle w:val="NormalWeb"/>
              <w:spacing w:before="0" w:beforeAutospacing="0" w:after="0" w:afterAutospacing="0"/>
              <w:rPr>
                <w:sz w:val="26"/>
                <w:szCs w:val="26"/>
              </w:rPr>
            </w:pPr>
            <w:r w:rsidRPr="00D037E5">
              <w:rPr>
                <w:sz w:val="26"/>
                <w:szCs w:val="26"/>
              </w:rPr>
              <w:t>Sedacoron</w:t>
            </w:r>
          </w:p>
        </w:tc>
        <w:tc>
          <w:tcPr>
            <w:tcW w:w="1264" w:type="dxa"/>
            <w:tcMar>
              <w:top w:w="0" w:type="dxa"/>
              <w:left w:w="108" w:type="dxa"/>
              <w:bottom w:w="0" w:type="dxa"/>
              <w:right w:w="108" w:type="dxa"/>
            </w:tcMar>
          </w:tcPr>
          <w:p w14:paraId="702E6C3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01" w:type="dxa"/>
            <w:tcMar>
              <w:top w:w="0" w:type="dxa"/>
              <w:left w:w="108" w:type="dxa"/>
              <w:bottom w:w="0" w:type="dxa"/>
              <w:right w:w="108" w:type="dxa"/>
            </w:tcMar>
          </w:tcPr>
          <w:p w14:paraId="3FFA64C1"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03F813D0" w14:textId="77777777" w:rsidR="00AE6F33" w:rsidRPr="00D037E5" w:rsidRDefault="00AE6F33" w:rsidP="006B62A0">
            <w:pPr>
              <w:pStyle w:val="NormalWeb"/>
              <w:spacing w:before="0" w:beforeAutospacing="0" w:after="0" w:afterAutospacing="0"/>
              <w:rPr>
                <w:sz w:val="26"/>
                <w:szCs w:val="26"/>
              </w:rPr>
            </w:pPr>
          </w:p>
        </w:tc>
      </w:tr>
      <w:tr w:rsidR="00AE6F33" w:rsidRPr="00D037E5" w14:paraId="144D0A32" w14:textId="77777777" w:rsidTr="006B62A0">
        <w:tc>
          <w:tcPr>
            <w:tcW w:w="708" w:type="dxa"/>
            <w:tcMar>
              <w:top w:w="0" w:type="dxa"/>
              <w:left w:w="108" w:type="dxa"/>
              <w:bottom w:w="0" w:type="dxa"/>
              <w:right w:w="108" w:type="dxa"/>
            </w:tcMar>
          </w:tcPr>
          <w:p w14:paraId="6D48266A" w14:textId="77777777" w:rsidR="00AE6F33" w:rsidRPr="00D037E5" w:rsidRDefault="00AE6F33" w:rsidP="006B62A0">
            <w:pPr>
              <w:pStyle w:val="NormalWeb"/>
              <w:spacing w:before="0" w:beforeAutospacing="0" w:after="0" w:afterAutospacing="0"/>
              <w:rPr>
                <w:sz w:val="26"/>
                <w:szCs w:val="26"/>
              </w:rPr>
            </w:pPr>
            <w:r w:rsidRPr="00D037E5">
              <w:rPr>
                <w:sz w:val="26"/>
                <w:szCs w:val="26"/>
              </w:rPr>
              <w:t>9</w:t>
            </w:r>
          </w:p>
        </w:tc>
        <w:tc>
          <w:tcPr>
            <w:tcW w:w="2797" w:type="dxa"/>
            <w:tcMar>
              <w:top w:w="0" w:type="dxa"/>
              <w:left w:w="108" w:type="dxa"/>
              <w:bottom w:w="0" w:type="dxa"/>
              <w:right w:w="108" w:type="dxa"/>
            </w:tcMar>
          </w:tcPr>
          <w:p w14:paraId="03F6ACBE" w14:textId="77777777" w:rsidR="00AE6F33" w:rsidRPr="00D037E5" w:rsidRDefault="00AE6F33" w:rsidP="006B62A0">
            <w:pPr>
              <w:pStyle w:val="NormalWeb"/>
              <w:spacing w:before="0" w:beforeAutospacing="0" w:after="0" w:afterAutospacing="0"/>
              <w:rPr>
                <w:sz w:val="26"/>
                <w:szCs w:val="26"/>
              </w:rPr>
            </w:pPr>
            <w:r w:rsidRPr="00D037E5">
              <w:rPr>
                <w:sz w:val="26"/>
                <w:szCs w:val="26"/>
              </w:rPr>
              <w:t>Amiodaron 150mg</w:t>
            </w:r>
          </w:p>
        </w:tc>
        <w:tc>
          <w:tcPr>
            <w:tcW w:w="1890" w:type="dxa"/>
            <w:tcMar>
              <w:top w:w="0" w:type="dxa"/>
              <w:left w:w="108" w:type="dxa"/>
              <w:bottom w:w="0" w:type="dxa"/>
              <w:right w:w="108" w:type="dxa"/>
            </w:tcMar>
          </w:tcPr>
          <w:p w14:paraId="294DAECB"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24377D4F"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7FCF1830" w14:textId="77777777" w:rsidR="00AE6F33" w:rsidRPr="00D037E5" w:rsidRDefault="00AE6F33" w:rsidP="006B62A0">
            <w:pPr>
              <w:pStyle w:val="NormalWeb"/>
              <w:spacing w:before="0" w:beforeAutospacing="0" w:after="0" w:afterAutospacing="0"/>
              <w:rPr>
                <w:sz w:val="26"/>
                <w:szCs w:val="26"/>
              </w:rPr>
            </w:pPr>
            <w:r w:rsidRPr="00D037E5">
              <w:rPr>
                <w:sz w:val="26"/>
                <w:szCs w:val="26"/>
              </w:rPr>
              <w:t>05</w:t>
            </w:r>
          </w:p>
        </w:tc>
        <w:tc>
          <w:tcPr>
            <w:tcW w:w="1565" w:type="dxa"/>
          </w:tcPr>
          <w:p w14:paraId="46DFD722" w14:textId="77777777" w:rsidR="00AE6F33" w:rsidRPr="00D037E5" w:rsidRDefault="00AE6F33" w:rsidP="006B62A0">
            <w:pPr>
              <w:pStyle w:val="NormalWeb"/>
              <w:spacing w:before="0" w:beforeAutospacing="0" w:after="0" w:afterAutospacing="0"/>
              <w:rPr>
                <w:sz w:val="26"/>
                <w:szCs w:val="26"/>
              </w:rPr>
            </w:pPr>
          </w:p>
        </w:tc>
      </w:tr>
      <w:tr w:rsidR="00AE6F33" w:rsidRPr="00D037E5" w14:paraId="026167F8" w14:textId="77777777" w:rsidTr="006B62A0">
        <w:tc>
          <w:tcPr>
            <w:tcW w:w="708" w:type="dxa"/>
            <w:tcMar>
              <w:top w:w="0" w:type="dxa"/>
              <w:left w:w="108" w:type="dxa"/>
              <w:bottom w:w="0" w:type="dxa"/>
              <w:right w:w="108" w:type="dxa"/>
            </w:tcMar>
          </w:tcPr>
          <w:p w14:paraId="6A8CE7A5"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2797" w:type="dxa"/>
            <w:tcMar>
              <w:top w:w="0" w:type="dxa"/>
              <w:left w:w="108" w:type="dxa"/>
              <w:bottom w:w="0" w:type="dxa"/>
              <w:right w:w="108" w:type="dxa"/>
            </w:tcMar>
          </w:tcPr>
          <w:p w14:paraId="3A9F89B8" w14:textId="77777777" w:rsidR="00AE6F33" w:rsidRPr="00D037E5" w:rsidRDefault="00AE6F33" w:rsidP="006B62A0">
            <w:pPr>
              <w:pStyle w:val="NormalWeb"/>
              <w:spacing w:before="0" w:beforeAutospacing="0" w:after="0" w:afterAutospacing="0"/>
              <w:rPr>
                <w:sz w:val="26"/>
                <w:szCs w:val="26"/>
              </w:rPr>
            </w:pPr>
            <w:r w:rsidRPr="00D037E5">
              <w:rPr>
                <w:sz w:val="26"/>
                <w:szCs w:val="26"/>
              </w:rPr>
              <w:t>Digoxin 0,25mg/1ml</w:t>
            </w:r>
          </w:p>
        </w:tc>
        <w:tc>
          <w:tcPr>
            <w:tcW w:w="1890" w:type="dxa"/>
            <w:tcMar>
              <w:top w:w="0" w:type="dxa"/>
              <w:left w:w="108" w:type="dxa"/>
              <w:bottom w:w="0" w:type="dxa"/>
              <w:right w:w="108" w:type="dxa"/>
            </w:tcMar>
          </w:tcPr>
          <w:p w14:paraId="15733D73"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10923F2"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56B4B31C"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6D481BDA" w14:textId="77777777" w:rsidR="00AE6F33" w:rsidRPr="00D037E5" w:rsidRDefault="00AE6F33" w:rsidP="006B62A0">
            <w:pPr>
              <w:pStyle w:val="NormalWeb"/>
              <w:spacing w:before="0" w:beforeAutospacing="0" w:after="0" w:afterAutospacing="0"/>
              <w:rPr>
                <w:sz w:val="26"/>
                <w:szCs w:val="26"/>
              </w:rPr>
            </w:pPr>
          </w:p>
        </w:tc>
      </w:tr>
      <w:tr w:rsidR="00AE6F33" w:rsidRPr="00D037E5" w14:paraId="59C94F47" w14:textId="77777777" w:rsidTr="006B62A0">
        <w:tc>
          <w:tcPr>
            <w:tcW w:w="708" w:type="dxa"/>
            <w:tcMar>
              <w:top w:w="0" w:type="dxa"/>
              <w:left w:w="108" w:type="dxa"/>
              <w:bottom w:w="0" w:type="dxa"/>
              <w:right w:w="108" w:type="dxa"/>
            </w:tcMar>
          </w:tcPr>
          <w:p w14:paraId="6DDE4C9D" w14:textId="77777777" w:rsidR="00AE6F33" w:rsidRPr="00D037E5" w:rsidRDefault="00AE6F33" w:rsidP="006B62A0">
            <w:pPr>
              <w:pStyle w:val="NormalWeb"/>
              <w:spacing w:before="0" w:beforeAutospacing="0" w:after="0" w:afterAutospacing="0"/>
              <w:rPr>
                <w:sz w:val="26"/>
                <w:szCs w:val="26"/>
              </w:rPr>
            </w:pPr>
            <w:r w:rsidRPr="00D037E5">
              <w:rPr>
                <w:sz w:val="26"/>
                <w:szCs w:val="26"/>
              </w:rPr>
              <w:t>11</w:t>
            </w:r>
          </w:p>
        </w:tc>
        <w:tc>
          <w:tcPr>
            <w:tcW w:w="2797" w:type="dxa"/>
            <w:tcMar>
              <w:top w:w="0" w:type="dxa"/>
              <w:left w:w="108" w:type="dxa"/>
              <w:bottom w:w="0" w:type="dxa"/>
              <w:right w:w="108" w:type="dxa"/>
            </w:tcMar>
          </w:tcPr>
          <w:p w14:paraId="042E13BC" w14:textId="77777777" w:rsidR="00AE6F33" w:rsidRPr="00D037E5" w:rsidRDefault="00AE6F33" w:rsidP="006B62A0">
            <w:pPr>
              <w:pStyle w:val="NormalWeb"/>
              <w:spacing w:before="0" w:beforeAutospacing="0" w:after="0" w:afterAutospacing="0"/>
              <w:rPr>
                <w:sz w:val="26"/>
                <w:szCs w:val="26"/>
              </w:rPr>
            </w:pPr>
            <w:r w:rsidRPr="00D037E5">
              <w:rPr>
                <w:sz w:val="26"/>
                <w:szCs w:val="26"/>
              </w:rPr>
              <w:t>Dopamin 200mg/5ml</w:t>
            </w:r>
          </w:p>
        </w:tc>
        <w:tc>
          <w:tcPr>
            <w:tcW w:w="1890" w:type="dxa"/>
            <w:tcMar>
              <w:top w:w="0" w:type="dxa"/>
              <w:left w:w="108" w:type="dxa"/>
              <w:bottom w:w="0" w:type="dxa"/>
              <w:right w:w="108" w:type="dxa"/>
            </w:tcMar>
          </w:tcPr>
          <w:p w14:paraId="76B7BEA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21AF993"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5FE5204B"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7414B74F" w14:textId="77777777" w:rsidR="00AE6F33" w:rsidRPr="00D037E5" w:rsidRDefault="00AE6F33" w:rsidP="006B62A0">
            <w:pPr>
              <w:pStyle w:val="NormalWeb"/>
              <w:spacing w:before="0" w:beforeAutospacing="0" w:after="0" w:afterAutospacing="0"/>
              <w:rPr>
                <w:sz w:val="26"/>
                <w:szCs w:val="26"/>
              </w:rPr>
            </w:pPr>
          </w:p>
        </w:tc>
      </w:tr>
      <w:tr w:rsidR="00AE6F33" w:rsidRPr="00D037E5" w14:paraId="6F2AD351" w14:textId="77777777" w:rsidTr="006B62A0">
        <w:tc>
          <w:tcPr>
            <w:tcW w:w="708" w:type="dxa"/>
            <w:tcMar>
              <w:top w:w="0" w:type="dxa"/>
              <w:left w:w="108" w:type="dxa"/>
              <w:bottom w:w="0" w:type="dxa"/>
              <w:right w:w="108" w:type="dxa"/>
            </w:tcMar>
          </w:tcPr>
          <w:p w14:paraId="1AF3411E" w14:textId="77777777" w:rsidR="00AE6F33" w:rsidRPr="00D037E5" w:rsidRDefault="00AE6F33" w:rsidP="006B62A0">
            <w:pPr>
              <w:pStyle w:val="NormalWeb"/>
              <w:spacing w:before="0" w:beforeAutospacing="0" w:after="0" w:afterAutospacing="0"/>
              <w:rPr>
                <w:sz w:val="26"/>
                <w:szCs w:val="26"/>
              </w:rPr>
            </w:pPr>
            <w:r w:rsidRPr="00D037E5">
              <w:rPr>
                <w:sz w:val="26"/>
                <w:szCs w:val="26"/>
              </w:rPr>
              <w:t>12</w:t>
            </w:r>
          </w:p>
        </w:tc>
        <w:tc>
          <w:tcPr>
            <w:tcW w:w="2797" w:type="dxa"/>
            <w:tcMar>
              <w:top w:w="0" w:type="dxa"/>
              <w:left w:w="108" w:type="dxa"/>
              <w:bottom w:w="0" w:type="dxa"/>
              <w:right w:w="108" w:type="dxa"/>
            </w:tcMar>
          </w:tcPr>
          <w:p w14:paraId="0115EC13" w14:textId="77777777" w:rsidR="00AE6F33" w:rsidRPr="00D037E5" w:rsidRDefault="00AE6F33" w:rsidP="006B62A0">
            <w:pPr>
              <w:pStyle w:val="NormalWeb"/>
              <w:spacing w:before="0" w:beforeAutospacing="0" w:after="0" w:afterAutospacing="0"/>
              <w:rPr>
                <w:sz w:val="26"/>
                <w:szCs w:val="26"/>
              </w:rPr>
            </w:pPr>
            <w:r w:rsidRPr="00D037E5">
              <w:rPr>
                <w:sz w:val="26"/>
                <w:szCs w:val="26"/>
              </w:rPr>
              <w:t>Furosemid 20mg/2ml</w:t>
            </w:r>
          </w:p>
        </w:tc>
        <w:tc>
          <w:tcPr>
            <w:tcW w:w="1890" w:type="dxa"/>
            <w:tcMar>
              <w:top w:w="0" w:type="dxa"/>
              <w:left w:w="108" w:type="dxa"/>
              <w:bottom w:w="0" w:type="dxa"/>
              <w:right w:w="108" w:type="dxa"/>
            </w:tcMar>
          </w:tcPr>
          <w:p w14:paraId="410E5604" w14:textId="77777777" w:rsidR="00AE6F33" w:rsidRPr="00D037E5" w:rsidRDefault="00AE6F33" w:rsidP="006B62A0">
            <w:pPr>
              <w:pStyle w:val="NormalWeb"/>
              <w:spacing w:before="0" w:beforeAutospacing="0" w:after="0" w:afterAutospacing="0"/>
              <w:rPr>
                <w:sz w:val="26"/>
                <w:szCs w:val="26"/>
              </w:rPr>
            </w:pPr>
            <w:r w:rsidRPr="00D037E5">
              <w:rPr>
                <w:sz w:val="26"/>
                <w:szCs w:val="26"/>
              </w:rPr>
              <w:t>Lasix</w:t>
            </w:r>
          </w:p>
        </w:tc>
        <w:tc>
          <w:tcPr>
            <w:tcW w:w="1264" w:type="dxa"/>
            <w:tcMar>
              <w:top w:w="0" w:type="dxa"/>
              <w:left w:w="108" w:type="dxa"/>
              <w:bottom w:w="0" w:type="dxa"/>
              <w:right w:w="108" w:type="dxa"/>
            </w:tcMar>
          </w:tcPr>
          <w:p w14:paraId="5E06AB5F"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40E95199"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51EC3E9C" w14:textId="77777777" w:rsidR="00AE6F33" w:rsidRPr="00D037E5" w:rsidRDefault="00AE6F33" w:rsidP="006B62A0">
            <w:pPr>
              <w:pStyle w:val="NormalWeb"/>
              <w:spacing w:before="0" w:beforeAutospacing="0" w:after="0" w:afterAutospacing="0"/>
              <w:rPr>
                <w:sz w:val="26"/>
                <w:szCs w:val="26"/>
              </w:rPr>
            </w:pPr>
          </w:p>
        </w:tc>
      </w:tr>
      <w:tr w:rsidR="00AE6F33" w:rsidRPr="00D037E5" w14:paraId="35659DA6" w14:textId="77777777" w:rsidTr="006B62A0">
        <w:tc>
          <w:tcPr>
            <w:tcW w:w="708" w:type="dxa"/>
            <w:tcMar>
              <w:top w:w="0" w:type="dxa"/>
              <w:left w:w="108" w:type="dxa"/>
              <w:bottom w:w="0" w:type="dxa"/>
              <w:right w:w="108" w:type="dxa"/>
            </w:tcMar>
          </w:tcPr>
          <w:p w14:paraId="58F9B2CD" w14:textId="77777777" w:rsidR="00AE6F33" w:rsidRPr="00D037E5" w:rsidRDefault="00AE6F33" w:rsidP="006B62A0">
            <w:pPr>
              <w:pStyle w:val="NormalWeb"/>
              <w:spacing w:before="0" w:beforeAutospacing="0" w:after="0" w:afterAutospacing="0"/>
              <w:rPr>
                <w:sz w:val="26"/>
                <w:szCs w:val="26"/>
              </w:rPr>
            </w:pPr>
            <w:r w:rsidRPr="00D037E5">
              <w:rPr>
                <w:sz w:val="26"/>
                <w:szCs w:val="26"/>
              </w:rPr>
              <w:t>13</w:t>
            </w:r>
          </w:p>
        </w:tc>
        <w:tc>
          <w:tcPr>
            <w:tcW w:w="2797" w:type="dxa"/>
            <w:tcMar>
              <w:top w:w="0" w:type="dxa"/>
              <w:left w:w="108" w:type="dxa"/>
              <w:bottom w:w="0" w:type="dxa"/>
              <w:right w:w="108" w:type="dxa"/>
            </w:tcMar>
          </w:tcPr>
          <w:p w14:paraId="7E4D3D5B" w14:textId="77777777" w:rsidR="00AE6F33" w:rsidRPr="00D037E5" w:rsidRDefault="00AE6F33" w:rsidP="006B62A0">
            <w:pPr>
              <w:pStyle w:val="NormalWeb"/>
              <w:spacing w:before="0" w:beforeAutospacing="0" w:after="0" w:afterAutospacing="0"/>
              <w:rPr>
                <w:sz w:val="26"/>
                <w:szCs w:val="26"/>
              </w:rPr>
            </w:pPr>
            <w:r w:rsidRPr="00D037E5">
              <w:rPr>
                <w:sz w:val="26"/>
                <w:szCs w:val="26"/>
              </w:rPr>
              <w:t>Furosemid 40mg</w:t>
            </w:r>
          </w:p>
        </w:tc>
        <w:tc>
          <w:tcPr>
            <w:tcW w:w="1890" w:type="dxa"/>
            <w:tcMar>
              <w:top w:w="0" w:type="dxa"/>
              <w:left w:w="108" w:type="dxa"/>
              <w:bottom w:w="0" w:type="dxa"/>
              <w:right w:w="108" w:type="dxa"/>
            </w:tcMar>
          </w:tcPr>
          <w:p w14:paraId="7437D8EC" w14:textId="77777777" w:rsidR="00AE6F33" w:rsidRPr="00D037E5" w:rsidRDefault="00AE6F33" w:rsidP="006B62A0">
            <w:pPr>
              <w:pStyle w:val="NormalWeb"/>
              <w:spacing w:before="0" w:beforeAutospacing="0" w:after="0" w:afterAutospacing="0"/>
              <w:rPr>
                <w:sz w:val="26"/>
                <w:szCs w:val="26"/>
              </w:rPr>
            </w:pPr>
            <w:r w:rsidRPr="00D037E5">
              <w:rPr>
                <w:sz w:val="26"/>
                <w:szCs w:val="26"/>
              </w:rPr>
              <w:t>Lasix</w:t>
            </w:r>
          </w:p>
        </w:tc>
        <w:tc>
          <w:tcPr>
            <w:tcW w:w="1264" w:type="dxa"/>
            <w:tcMar>
              <w:top w:w="0" w:type="dxa"/>
              <w:left w:w="108" w:type="dxa"/>
              <w:bottom w:w="0" w:type="dxa"/>
              <w:right w:w="108" w:type="dxa"/>
            </w:tcMar>
          </w:tcPr>
          <w:p w14:paraId="1D89C22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nén</w:t>
            </w:r>
          </w:p>
        </w:tc>
        <w:tc>
          <w:tcPr>
            <w:tcW w:w="1401" w:type="dxa"/>
            <w:tcMar>
              <w:top w:w="0" w:type="dxa"/>
              <w:left w:w="108" w:type="dxa"/>
              <w:bottom w:w="0" w:type="dxa"/>
              <w:right w:w="108" w:type="dxa"/>
            </w:tcMar>
          </w:tcPr>
          <w:p w14:paraId="48EA4C13"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5F75630C" w14:textId="77777777" w:rsidR="00AE6F33" w:rsidRPr="00D037E5" w:rsidRDefault="00AE6F33" w:rsidP="006B62A0">
            <w:pPr>
              <w:pStyle w:val="NormalWeb"/>
              <w:spacing w:before="0" w:beforeAutospacing="0" w:after="0" w:afterAutospacing="0"/>
              <w:rPr>
                <w:sz w:val="26"/>
                <w:szCs w:val="26"/>
              </w:rPr>
            </w:pPr>
          </w:p>
        </w:tc>
      </w:tr>
      <w:tr w:rsidR="00AE6F33" w:rsidRPr="00D037E5" w14:paraId="1DA6DD21" w14:textId="77777777" w:rsidTr="006B62A0">
        <w:tc>
          <w:tcPr>
            <w:tcW w:w="708" w:type="dxa"/>
            <w:tcMar>
              <w:top w:w="0" w:type="dxa"/>
              <w:left w:w="108" w:type="dxa"/>
              <w:bottom w:w="0" w:type="dxa"/>
              <w:right w:w="108" w:type="dxa"/>
            </w:tcMar>
          </w:tcPr>
          <w:p w14:paraId="165DBE6D" w14:textId="77777777" w:rsidR="00AE6F33" w:rsidRPr="00D037E5" w:rsidRDefault="00AE6F33" w:rsidP="006B62A0">
            <w:pPr>
              <w:pStyle w:val="NormalWeb"/>
              <w:spacing w:before="0" w:beforeAutospacing="0" w:after="0" w:afterAutospacing="0"/>
              <w:rPr>
                <w:sz w:val="26"/>
                <w:szCs w:val="26"/>
              </w:rPr>
            </w:pPr>
            <w:r w:rsidRPr="00D037E5">
              <w:rPr>
                <w:sz w:val="26"/>
                <w:szCs w:val="26"/>
              </w:rPr>
              <w:t>14</w:t>
            </w:r>
          </w:p>
        </w:tc>
        <w:tc>
          <w:tcPr>
            <w:tcW w:w="2797" w:type="dxa"/>
            <w:tcMar>
              <w:top w:w="0" w:type="dxa"/>
              <w:left w:w="108" w:type="dxa"/>
              <w:bottom w:w="0" w:type="dxa"/>
              <w:right w:w="108" w:type="dxa"/>
            </w:tcMar>
          </w:tcPr>
          <w:p w14:paraId="255F1C43" w14:textId="77777777" w:rsidR="00AE6F33" w:rsidRPr="00D037E5" w:rsidRDefault="00AE6F33" w:rsidP="006B62A0">
            <w:pPr>
              <w:pStyle w:val="NormalWeb"/>
              <w:spacing w:before="0" w:beforeAutospacing="0" w:after="0" w:afterAutospacing="0"/>
              <w:rPr>
                <w:sz w:val="26"/>
                <w:szCs w:val="26"/>
              </w:rPr>
            </w:pPr>
            <w:r w:rsidRPr="00D037E5">
              <w:rPr>
                <w:sz w:val="26"/>
                <w:szCs w:val="26"/>
              </w:rPr>
              <w:t>Kali chlorid 600mg</w:t>
            </w:r>
          </w:p>
        </w:tc>
        <w:tc>
          <w:tcPr>
            <w:tcW w:w="1890" w:type="dxa"/>
            <w:tcMar>
              <w:top w:w="0" w:type="dxa"/>
              <w:left w:w="108" w:type="dxa"/>
              <w:bottom w:w="0" w:type="dxa"/>
              <w:right w:w="108" w:type="dxa"/>
            </w:tcMar>
          </w:tcPr>
          <w:p w14:paraId="4CCC06D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4A2E368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nang</w:t>
            </w:r>
          </w:p>
        </w:tc>
        <w:tc>
          <w:tcPr>
            <w:tcW w:w="1401" w:type="dxa"/>
            <w:tcMar>
              <w:top w:w="0" w:type="dxa"/>
              <w:left w:w="108" w:type="dxa"/>
              <w:bottom w:w="0" w:type="dxa"/>
              <w:right w:w="108" w:type="dxa"/>
            </w:tcMar>
          </w:tcPr>
          <w:p w14:paraId="69EF82A8"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24745328" w14:textId="77777777" w:rsidR="00AE6F33" w:rsidRPr="00D037E5" w:rsidRDefault="00AE6F33" w:rsidP="006B62A0">
            <w:pPr>
              <w:pStyle w:val="NormalWeb"/>
              <w:spacing w:before="0" w:beforeAutospacing="0" w:after="0" w:afterAutospacing="0"/>
              <w:rPr>
                <w:sz w:val="26"/>
                <w:szCs w:val="26"/>
              </w:rPr>
            </w:pPr>
          </w:p>
        </w:tc>
      </w:tr>
      <w:tr w:rsidR="00AE6F33" w:rsidRPr="00D037E5" w14:paraId="2A887970" w14:textId="77777777" w:rsidTr="006B62A0">
        <w:tc>
          <w:tcPr>
            <w:tcW w:w="708" w:type="dxa"/>
            <w:tcMar>
              <w:top w:w="0" w:type="dxa"/>
              <w:left w:w="108" w:type="dxa"/>
              <w:bottom w:w="0" w:type="dxa"/>
              <w:right w:w="108" w:type="dxa"/>
            </w:tcMar>
          </w:tcPr>
          <w:p w14:paraId="257E0C4A" w14:textId="77777777" w:rsidR="00AE6F33" w:rsidRPr="00D037E5" w:rsidRDefault="00AE6F33" w:rsidP="006B62A0">
            <w:pPr>
              <w:pStyle w:val="NormalWeb"/>
              <w:spacing w:before="0" w:beforeAutospacing="0" w:after="0" w:afterAutospacing="0"/>
              <w:rPr>
                <w:sz w:val="26"/>
                <w:szCs w:val="26"/>
              </w:rPr>
            </w:pPr>
            <w:r w:rsidRPr="00D037E5">
              <w:rPr>
                <w:sz w:val="26"/>
                <w:szCs w:val="26"/>
              </w:rPr>
              <w:t>15</w:t>
            </w:r>
          </w:p>
        </w:tc>
        <w:tc>
          <w:tcPr>
            <w:tcW w:w="2797" w:type="dxa"/>
            <w:tcMar>
              <w:top w:w="0" w:type="dxa"/>
              <w:left w:w="108" w:type="dxa"/>
              <w:bottom w:w="0" w:type="dxa"/>
              <w:right w:w="108" w:type="dxa"/>
            </w:tcMar>
          </w:tcPr>
          <w:p w14:paraId="6FAA296E" w14:textId="77777777" w:rsidR="00AE6F33" w:rsidRPr="00D037E5" w:rsidRDefault="00AE6F33" w:rsidP="006B62A0">
            <w:pPr>
              <w:pStyle w:val="NormalWeb"/>
              <w:spacing w:before="0" w:beforeAutospacing="0" w:after="0" w:afterAutospacing="0"/>
              <w:rPr>
                <w:sz w:val="26"/>
                <w:szCs w:val="26"/>
              </w:rPr>
            </w:pPr>
            <w:r w:rsidRPr="00D037E5">
              <w:rPr>
                <w:sz w:val="26"/>
                <w:szCs w:val="26"/>
              </w:rPr>
              <w:t>Lidocain 2% /2ml</w:t>
            </w:r>
          </w:p>
        </w:tc>
        <w:tc>
          <w:tcPr>
            <w:tcW w:w="1890" w:type="dxa"/>
            <w:tcMar>
              <w:top w:w="0" w:type="dxa"/>
              <w:left w:w="108" w:type="dxa"/>
              <w:bottom w:w="0" w:type="dxa"/>
              <w:right w:w="108" w:type="dxa"/>
            </w:tcMar>
          </w:tcPr>
          <w:p w14:paraId="6E0443C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4A98CB4"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678793A7"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565" w:type="dxa"/>
          </w:tcPr>
          <w:p w14:paraId="57386BB2" w14:textId="77777777" w:rsidR="00AE6F33" w:rsidRPr="00D037E5" w:rsidRDefault="00AE6F33" w:rsidP="006B62A0">
            <w:pPr>
              <w:pStyle w:val="NormalWeb"/>
              <w:spacing w:before="0" w:beforeAutospacing="0" w:after="0" w:afterAutospacing="0"/>
              <w:rPr>
                <w:sz w:val="26"/>
                <w:szCs w:val="26"/>
              </w:rPr>
            </w:pPr>
          </w:p>
        </w:tc>
      </w:tr>
      <w:tr w:rsidR="00AE6F33" w:rsidRPr="00D037E5" w14:paraId="7CD738C6" w14:textId="77777777" w:rsidTr="006B62A0">
        <w:tc>
          <w:tcPr>
            <w:tcW w:w="708" w:type="dxa"/>
            <w:tcMar>
              <w:top w:w="0" w:type="dxa"/>
              <w:left w:w="108" w:type="dxa"/>
              <w:bottom w:w="0" w:type="dxa"/>
              <w:right w:w="108" w:type="dxa"/>
            </w:tcMar>
          </w:tcPr>
          <w:p w14:paraId="50A77522" w14:textId="77777777" w:rsidR="00AE6F33" w:rsidRPr="00D037E5" w:rsidRDefault="00AE6F33" w:rsidP="006B62A0">
            <w:pPr>
              <w:pStyle w:val="NormalWeb"/>
              <w:spacing w:before="0" w:beforeAutospacing="0" w:after="0" w:afterAutospacing="0"/>
              <w:rPr>
                <w:sz w:val="26"/>
                <w:szCs w:val="26"/>
              </w:rPr>
            </w:pPr>
            <w:r w:rsidRPr="00D037E5">
              <w:rPr>
                <w:sz w:val="26"/>
                <w:szCs w:val="26"/>
              </w:rPr>
              <w:t>16</w:t>
            </w:r>
          </w:p>
        </w:tc>
        <w:tc>
          <w:tcPr>
            <w:tcW w:w="2797" w:type="dxa"/>
            <w:tcMar>
              <w:top w:w="0" w:type="dxa"/>
              <w:left w:w="108" w:type="dxa"/>
              <w:bottom w:w="0" w:type="dxa"/>
              <w:right w:w="108" w:type="dxa"/>
            </w:tcMar>
          </w:tcPr>
          <w:p w14:paraId="43458313" w14:textId="77777777" w:rsidR="00AE6F33" w:rsidRPr="00D037E5" w:rsidRDefault="00AE6F33" w:rsidP="006B62A0">
            <w:pPr>
              <w:pStyle w:val="NormalWeb"/>
              <w:spacing w:before="0" w:beforeAutospacing="0" w:after="0" w:afterAutospacing="0"/>
              <w:rPr>
                <w:sz w:val="26"/>
                <w:szCs w:val="26"/>
              </w:rPr>
            </w:pPr>
            <w:r w:rsidRPr="00D037E5">
              <w:rPr>
                <w:sz w:val="26"/>
                <w:szCs w:val="26"/>
              </w:rPr>
              <w:t>Aspirin 0,100g</w:t>
            </w:r>
          </w:p>
          <w:p w14:paraId="5CC2550E" w14:textId="77777777" w:rsidR="00AE6F33" w:rsidRPr="00D037E5" w:rsidRDefault="00AE6F33" w:rsidP="006B62A0">
            <w:pPr>
              <w:pStyle w:val="NormalWeb"/>
              <w:spacing w:before="0" w:beforeAutospacing="0" w:after="0" w:afterAutospacing="0"/>
              <w:rPr>
                <w:sz w:val="26"/>
                <w:szCs w:val="26"/>
              </w:rPr>
            </w:pPr>
            <w:r w:rsidRPr="00D037E5">
              <w:rPr>
                <w:sz w:val="26"/>
                <w:szCs w:val="26"/>
              </w:rPr>
              <w:t>(acetylsalicylic acid)</w:t>
            </w:r>
          </w:p>
        </w:tc>
        <w:tc>
          <w:tcPr>
            <w:tcW w:w="1890" w:type="dxa"/>
            <w:tcMar>
              <w:top w:w="0" w:type="dxa"/>
              <w:left w:w="108" w:type="dxa"/>
              <w:bottom w:w="0" w:type="dxa"/>
              <w:right w:w="108" w:type="dxa"/>
            </w:tcMar>
          </w:tcPr>
          <w:p w14:paraId="2645DC2B" w14:textId="77777777" w:rsidR="00AE6F33" w:rsidRPr="00D037E5" w:rsidRDefault="00AE6F33" w:rsidP="006B62A0">
            <w:pPr>
              <w:pStyle w:val="NormalWeb"/>
              <w:spacing w:before="0" w:beforeAutospacing="0" w:after="0" w:afterAutospacing="0"/>
              <w:rPr>
                <w:sz w:val="26"/>
                <w:szCs w:val="26"/>
              </w:rPr>
            </w:pPr>
            <w:r w:rsidRPr="00D037E5">
              <w:rPr>
                <w:sz w:val="26"/>
                <w:szCs w:val="26"/>
              </w:rPr>
              <w:t>Aspegic</w:t>
            </w:r>
          </w:p>
        </w:tc>
        <w:tc>
          <w:tcPr>
            <w:tcW w:w="1264" w:type="dxa"/>
            <w:tcMar>
              <w:top w:w="0" w:type="dxa"/>
              <w:left w:w="108" w:type="dxa"/>
              <w:bottom w:w="0" w:type="dxa"/>
              <w:right w:w="108" w:type="dxa"/>
            </w:tcMar>
          </w:tcPr>
          <w:p w14:paraId="611C2E8B"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01" w:type="dxa"/>
            <w:tcMar>
              <w:top w:w="0" w:type="dxa"/>
              <w:left w:w="108" w:type="dxa"/>
              <w:bottom w:w="0" w:type="dxa"/>
              <w:right w:w="108" w:type="dxa"/>
            </w:tcMar>
          </w:tcPr>
          <w:p w14:paraId="11326AEF"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563CFD88" w14:textId="77777777" w:rsidR="00AE6F33" w:rsidRPr="00D037E5" w:rsidRDefault="00AE6F33" w:rsidP="006B62A0">
            <w:pPr>
              <w:pStyle w:val="NormalWeb"/>
              <w:spacing w:before="0" w:beforeAutospacing="0" w:after="0" w:afterAutospacing="0"/>
              <w:rPr>
                <w:sz w:val="26"/>
                <w:szCs w:val="26"/>
              </w:rPr>
            </w:pPr>
          </w:p>
        </w:tc>
      </w:tr>
      <w:tr w:rsidR="00AE6F33" w:rsidRPr="00D037E5" w14:paraId="0FA54CEA" w14:textId="77777777" w:rsidTr="006B62A0">
        <w:tc>
          <w:tcPr>
            <w:tcW w:w="708" w:type="dxa"/>
            <w:tcMar>
              <w:top w:w="0" w:type="dxa"/>
              <w:left w:w="108" w:type="dxa"/>
              <w:bottom w:w="0" w:type="dxa"/>
              <w:right w:w="108" w:type="dxa"/>
            </w:tcMar>
          </w:tcPr>
          <w:p w14:paraId="67A9F31F" w14:textId="77777777" w:rsidR="00AE6F33" w:rsidRPr="00D037E5" w:rsidRDefault="00AE6F33" w:rsidP="006B62A0">
            <w:pPr>
              <w:pStyle w:val="NormalWeb"/>
              <w:spacing w:before="0" w:beforeAutospacing="0" w:after="0" w:afterAutospacing="0"/>
              <w:rPr>
                <w:sz w:val="26"/>
                <w:szCs w:val="26"/>
              </w:rPr>
            </w:pPr>
            <w:r w:rsidRPr="00D037E5">
              <w:rPr>
                <w:sz w:val="26"/>
                <w:szCs w:val="26"/>
              </w:rPr>
              <w:t>17</w:t>
            </w:r>
          </w:p>
        </w:tc>
        <w:tc>
          <w:tcPr>
            <w:tcW w:w="2797" w:type="dxa"/>
            <w:tcMar>
              <w:top w:w="0" w:type="dxa"/>
              <w:left w:w="108" w:type="dxa"/>
              <w:bottom w:w="0" w:type="dxa"/>
              <w:right w:w="108" w:type="dxa"/>
            </w:tcMar>
          </w:tcPr>
          <w:p w14:paraId="7DE0DB60" w14:textId="77777777" w:rsidR="00AE6F33" w:rsidRPr="00D037E5" w:rsidRDefault="00AE6F33" w:rsidP="006B62A0">
            <w:pPr>
              <w:pStyle w:val="NormalWeb"/>
              <w:spacing w:before="0" w:beforeAutospacing="0" w:after="0" w:afterAutospacing="0"/>
              <w:rPr>
                <w:sz w:val="26"/>
                <w:szCs w:val="26"/>
              </w:rPr>
            </w:pPr>
            <w:r w:rsidRPr="00D037E5">
              <w:rPr>
                <w:sz w:val="26"/>
                <w:szCs w:val="26"/>
              </w:rPr>
              <w:t>Enoxaparin 40 mg</w:t>
            </w:r>
          </w:p>
        </w:tc>
        <w:tc>
          <w:tcPr>
            <w:tcW w:w="1890" w:type="dxa"/>
            <w:tcMar>
              <w:top w:w="0" w:type="dxa"/>
              <w:left w:w="108" w:type="dxa"/>
              <w:bottom w:w="0" w:type="dxa"/>
              <w:right w:w="108" w:type="dxa"/>
            </w:tcMar>
          </w:tcPr>
          <w:p w14:paraId="364D0064" w14:textId="77777777" w:rsidR="00AE6F33" w:rsidRPr="00D037E5" w:rsidRDefault="00AE6F33" w:rsidP="006B62A0">
            <w:pPr>
              <w:pStyle w:val="NormalWeb"/>
              <w:spacing w:before="0" w:beforeAutospacing="0" w:after="0" w:afterAutospacing="0"/>
              <w:rPr>
                <w:sz w:val="26"/>
                <w:szCs w:val="26"/>
              </w:rPr>
            </w:pPr>
            <w:r w:rsidRPr="00D037E5">
              <w:rPr>
                <w:sz w:val="26"/>
                <w:szCs w:val="26"/>
              </w:rPr>
              <w:t>Lovenox</w:t>
            </w:r>
          </w:p>
        </w:tc>
        <w:tc>
          <w:tcPr>
            <w:tcW w:w="1264" w:type="dxa"/>
            <w:tcMar>
              <w:top w:w="0" w:type="dxa"/>
              <w:left w:w="108" w:type="dxa"/>
              <w:bottom w:w="0" w:type="dxa"/>
              <w:right w:w="108" w:type="dxa"/>
            </w:tcMar>
          </w:tcPr>
          <w:p w14:paraId="4314C263"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0E722370" w14:textId="77777777" w:rsidR="00AE6F33" w:rsidRPr="00D037E5" w:rsidRDefault="00AE6F33" w:rsidP="006B62A0">
            <w:pPr>
              <w:pStyle w:val="NormalWeb"/>
              <w:spacing w:before="0" w:beforeAutospacing="0" w:after="0" w:afterAutospacing="0"/>
              <w:rPr>
                <w:sz w:val="26"/>
                <w:szCs w:val="26"/>
              </w:rPr>
            </w:pPr>
            <w:r w:rsidRPr="00D037E5">
              <w:rPr>
                <w:sz w:val="26"/>
                <w:szCs w:val="26"/>
              </w:rPr>
              <w:t>4-6</w:t>
            </w:r>
          </w:p>
        </w:tc>
        <w:tc>
          <w:tcPr>
            <w:tcW w:w="1565" w:type="dxa"/>
          </w:tcPr>
          <w:p w14:paraId="4BC64080" w14:textId="77777777" w:rsidR="00AE6F33" w:rsidRPr="00D037E5" w:rsidRDefault="00AE6F33" w:rsidP="006B62A0">
            <w:pPr>
              <w:pStyle w:val="NormalWeb"/>
              <w:spacing w:before="0" w:beforeAutospacing="0" w:after="0" w:afterAutospacing="0"/>
              <w:rPr>
                <w:sz w:val="26"/>
                <w:szCs w:val="26"/>
              </w:rPr>
            </w:pPr>
          </w:p>
        </w:tc>
      </w:tr>
      <w:tr w:rsidR="00AE6F33" w:rsidRPr="00D037E5" w14:paraId="210E29DB" w14:textId="77777777" w:rsidTr="006B62A0">
        <w:tc>
          <w:tcPr>
            <w:tcW w:w="708" w:type="dxa"/>
            <w:tcMar>
              <w:top w:w="0" w:type="dxa"/>
              <w:left w:w="108" w:type="dxa"/>
              <w:bottom w:w="0" w:type="dxa"/>
              <w:right w:w="108" w:type="dxa"/>
            </w:tcMar>
          </w:tcPr>
          <w:p w14:paraId="53845B63" w14:textId="77777777" w:rsidR="00AE6F33" w:rsidRPr="00D037E5" w:rsidRDefault="00AE6F33" w:rsidP="006B62A0">
            <w:pPr>
              <w:pStyle w:val="NormalWeb"/>
              <w:spacing w:before="0" w:beforeAutospacing="0" w:after="0" w:afterAutospacing="0"/>
              <w:rPr>
                <w:sz w:val="26"/>
                <w:szCs w:val="26"/>
              </w:rPr>
            </w:pPr>
            <w:r w:rsidRPr="00D037E5">
              <w:rPr>
                <w:sz w:val="26"/>
                <w:szCs w:val="26"/>
              </w:rPr>
              <w:t>18</w:t>
            </w:r>
          </w:p>
        </w:tc>
        <w:tc>
          <w:tcPr>
            <w:tcW w:w="2797" w:type="dxa"/>
            <w:tcMar>
              <w:top w:w="0" w:type="dxa"/>
              <w:left w:w="108" w:type="dxa"/>
              <w:bottom w:w="0" w:type="dxa"/>
              <w:right w:w="108" w:type="dxa"/>
            </w:tcMar>
          </w:tcPr>
          <w:p w14:paraId="17B2CF84" w14:textId="77777777" w:rsidR="00AE6F33" w:rsidRPr="00D037E5" w:rsidRDefault="00AE6F33" w:rsidP="006B62A0">
            <w:pPr>
              <w:pStyle w:val="NormalWeb"/>
              <w:spacing w:before="0" w:beforeAutospacing="0" w:after="0" w:afterAutospacing="0"/>
              <w:rPr>
                <w:sz w:val="26"/>
                <w:szCs w:val="26"/>
              </w:rPr>
            </w:pPr>
            <w:r w:rsidRPr="00D037E5">
              <w:rPr>
                <w:sz w:val="26"/>
                <w:szCs w:val="26"/>
              </w:rPr>
              <w:t>Nifedipin 10mg</w:t>
            </w:r>
          </w:p>
        </w:tc>
        <w:tc>
          <w:tcPr>
            <w:tcW w:w="1890" w:type="dxa"/>
            <w:tcMar>
              <w:top w:w="0" w:type="dxa"/>
              <w:left w:w="108" w:type="dxa"/>
              <w:bottom w:w="0" w:type="dxa"/>
              <w:right w:w="108" w:type="dxa"/>
            </w:tcMar>
          </w:tcPr>
          <w:p w14:paraId="41CFB9AB" w14:textId="77777777" w:rsidR="00AE6F33" w:rsidRPr="00D037E5" w:rsidRDefault="00AE6F33" w:rsidP="006B62A0">
            <w:pPr>
              <w:pStyle w:val="NormalWeb"/>
              <w:spacing w:before="0" w:beforeAutospacing="0" w:after="0" w:afterAutospacing="0"/>
              <w:rPr>
                <w:sz w:val="26"/>
                <w:szCs w:val="26"/>
              </w:rPr>
            </w:pPr>
            <w:r w:rsidRPr="00D037E5">
              <w:rPr>
                <w:sz w:val="26"/>
                <w:szCs w:val="26"/>
              </w:rPr>
              <w:t>Adalat</w:t>
            </w:r>
          </w:p>
        </w:tc>
        <w:tc>
          <w:tcPr>
            <w:tcW w:w="1264" w:type="dxa"/>
            <w:tcMar>
              <w:top w:w="0" w:type="dxa"/>
              <w:left w:w="108" w:type="dxa"/>
              <w:bottom w:w="0" w:type="dxa"/>
              <w:right w:w="108" w:type="dxa"/>
            </w:tcMar>
          </w:tcPr>
          <w:p w14:paraId="5912B03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 nang</w:t>
            </w:r>
          </w:p>
        </w:tc>
        <w:tc>
          <w:tcPr>
            <w:tcW w:w="1401" w:type="dxa"/>
            <w:tcMar>
              <w:top w:w="0" w:type="dxa"/>
              <w:left w:w="108" w:type="dxa"/>
              <w:bottom w:w="0" w:type="dxa"/>
              <w:right w:w="108" w:type="dxa"/>
            </w:tcMar>
          </w:tcPr>
          <w:p w14:paraId="3CFFC2D7"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3AE2922A" w14:textId="77777777" w:rsidR="00AE6F33" w:rsidRPr="00D037E5" w:rsidRDefault="00AE6F33" w:rsidP="006B62A0">
            <w:pPr>
              <w:pStyle w:val="NormalWeb"/>
              <w:spacing w:before="0" w:beforeAutospacing="0" w:after="0" w:afterAutospacing="0"/>
              <w:rPr>
                <w:sz w:val="26"/>
                <w:szCs w:val="26"/>
              </w:rPr>
            </w:pPr>
          </w:p>
        </w:tc>
      </w:tr>
      <w:tr w:rsidR="00AE6F33" w:rsidRPr="00D037E5" w14:paraId="77D978E9" w14:textId="77777777" w:rsidTr="006B62A0">
        <w:tc>
          <w:tcPr>
            <w:tcW w:w="708" w:type="dxa"/>
            <w:tcMar>
              <w:top w:w="0" w:type="dxa"/>
              <w:left w:w="108" w:type="dxa"/>
              <w:bottom w:w="0" w:type="dxa"/>
              <w:right w:w="108" w:type="dxa"/>
            </w:tcMar>
          </w:tcPr>
          <w:p w14:paraId="37686CCF" w14:textId="77777777" w:rsidR="00AE6F33" w:rsidRPr="00D037E5" w:rsidRDefault="00AE6F33" w:rsidP="006B62A0">
            <w:pPr>
              <w:pStyle w:val="NormalWeb"/>
              <w:spacing w:before="0" w:beforeAutospacing="0" w:after="0" w:afterAutospacing="0"/>
              <w:rPr>
                <w:sz w:val="26"/>
                <w:szCs w:val="26"/>
              </w:rPr>
            </w:pPr>
            <w:r w:rsidRPr="00D037E5">
              <w:rPr>
                <w:sz w:val="26"/>
                <w:szCs w:val="26"/>
              </w:rPr>
              <w:t>19</w:t>
            </w:r>
          </w:p>
        </w:tc>
        <w:tc>
          <w:tcPr>
            <w:tcW w:w="2797" w:type="dxa"/>
            <w:tcMar>
              <w:top w:w="0" w:type="dxa"/>
              <w:left w:w="108" w:type="dxa"/>
              <w:bottom w:w="0" w:type="dxa"/>
              <w:right w:w="108" w:type="dxa"/>
            </w:tcMar>
          </w:tcPr>
          <w:p w14:paraId="3C230828" w14:textId="77777777" w:rsidR="00AE6F33" w:rsidRPr="00D037E5" w:rsidRDefault="00AE6F33" w:rsidP="006B62A0">
            <w:pPr>
              <w:pStyle w:val="NormalWeb"/>
              <w:spacing w:before="0" w:beforeAutospacing="0" w:after="0" w:afterAutospacing="0"/>
              <w:rPr>
                <w:sz w:val="26"/>
                <w:szCs w:val="26"/>
              </w:rPr>
            </w:pPr>
            <w:r w:rsidRPr="00D037E5">
              <w:rPr>
                <w:sz w:val="26"/>
                <w:szCs w:val="26"/>
              </w:rPr>
              <w:t>Enalapril 5mg</w:t>
            </w:r>
          </w:p>
        </w:tc>
        <w:tc>
          <w:tcPr>
            <w:tcW w:w="1890" w:type="dxa"/>
            <w:tcMar>
              <w:top w:w="0" w:type="dxa"/>
              <w:left w:w="108" w:type="dxa"/>
              <w:bottom w:w="0" w:type="dxa"/>
              <w:right w:w="108" w:type="dxa"/>
            </w:tcMar>
          </w:tcPr>
          <w:p w14:paraId="26FCC0E6" w14:textId="77777777" w:rsidR="00AE6F33" w:rsidRPr="00D037E5" w:rsidRDefault="00AE6F33" w:rsidP="006B62A0">
            <w:pPr>
              <w:pStyle w:val="NormalWeb"/>
              <w:spacing w:before="0" w:beforeAutospacing="0" w:after="0" w:afterAutospacing="0"/>
              <w:rPr>
                <w:sz w:val="26"/>
                <w:szCs w:val="26"/>
              </w:rPr>
            </w:pPr>
            <w:r w:rsidRPr="00D037E5">
              <w:rPr>
                <w:sz w:val="26"/>
                <w:szCs w:val="26"/>
              </w:rPr>
              <w:t>Renitec</w:t>
            </w:r>
          </w:p>
        </w:tc>
        <w:tc>
          <w:tcPr>
            <w:tcW w:w="1264" w:type="dxa"/>
            <w:tcMar>
              <w:top w:w="0" w:type="dxa"/>
              <w:left w:w="108" w:type="dxa"/>
              <w:bottom w:w="0" w:type="dxa"/>
              <w:right w:w="108" w:type="dxa"/>
            </w:tcMar>
          </w:tcPr>
          <w:p w14:paraId="4980ED4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721B9FB2"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28CA66E0" w14:textId="77777777" w:rsidR="00AE6F33" w:rsidRPr="00D037E5" w:rsidRDefault="00AE6F33" w:rsidP="006B62A0">
            <w:pPr>
              <w:pStyle w:val="NormalWeb"/>
              <w:spacing w:before="0" w:beforeAutospacing="0" w:after="0" w:afterAutospacing="0"/>
              <w:rPr>
                <w:sz w:val="26"/>
                <w:szCs w:val="26"/>
              </w:rPr>
            </w:pPr>
          </w:p>
        </w:tc>
      </w:tr>
      <w:tr w:rsidR="00AE6F33" w:rsidRPr="00D037E5" w14:paraId="245039B5" w14:textId="77777777" w:rsidTr="006B62A0">
        <w:tc>
          <w:tcPr>
            <w:tcW w:w="708" w:type="dxa"/>
            <w:tcMar>
              <w:top w:w="0" w:type="dxa"/>
              <w:left w:w="108" w:type="dxa"/>
              <w:bottom w:w="0" w:type="dxa"/>
              <w:right w:w="108" w:type="dxa"/>
            </w:tcMar>
          </w:tcPr>
          <w:p w14:paraId="6D00852B"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2797" w:type="dxa"/>
            <w:tcMar>
              <w:top w:w="0" w:type="dxa"/>
              <w:left w:w="108" w:type="dxa"/>
              <w:bottom w:w="0" w:type="dxa"/>
              <w:right w:w="108" w:type="dxa"/>
            </w:tcMar>
          </w:tcPr>
          <w:p w14:paraId="4801ACA5" w14:textId="77777777" w:rsidR="00AE6F33" w:rsidRPr="00D037E5" w:rsidRDefault="00AE6F33" w:rsidP="006B62A0">
            <w:pPr>
              <w:pStyle w:val="NormalWeb"/>
              <w:spacing w:before="0" w:beforeAutospacing="0" w:after="0" w:afterAutospacing="0"/>
              <w:rPr>
                <w:sz w:val="26"/>
                <w:szCs w:val="26"/>
              </w:rPr>
            </w:pPr>
            <w:r w:rsidRPr="00D037E5">
              <w:rPr>
                <w:sz w:val="26"/>
                <w:szCs w:val="26"/>
              </w:rPr>
              <w:t>Telmisartan 40mg</w:t>
            </w:r>
          </w:p>
        </w:tc>
        <w:tc>
          <w:tcPr>
            <w:tcW w:w="1890" w:type="dxa"/>
            <w:tcMar>
              <w:top w:w="0" w:type="dxa"/>
              <w:left w:w="108" w:type="dxa"/>
              <w:bottom w:w="0" w:type="dxa"/>
              <w:right w:w="108" w:type="dxa"/>
            </w:tcMar>
          </w:tcPr>
          <w:p w14:paraId="034910AF" w14:textId="77777777" w:rsidR="00AE6F33" w:rsidRPr="00D037E5" w:rsidRDefault="00AE6F33" w:rsidP="006B62A0">
            <w:pPr>
              <w:pStyle w:val="NormalWeb"/>
              <w:spacing w:before="0" w:beforeAutospacing="0" w:after="0" w:afterAutospacing="0"/>
              <w:rPr>
                <w:sz w:val="26"/>
                <w:szCs w:val="26"/>
              </w:rPr>
            </w:pPr>
            <w:r w:rsidRPr="00D037E5">
              <w:rPr>
                <w:sz w:val="26"/>
                <w:szCs w:val="26"/>
              </w:rPr>
              <w:t>Micardis</w:t>
            </w:r>
          </w:p>
        </w:tc>
        <w:tc>
          <w:tcPr>
            <w:tcW w:w="1264" w:type="dxa"/>
            <w:tcMar>
              <w:top w:w="0" w:type="dxa"/>
              <w:left w:w="108" w:type="dxa"/>
              <w:bottom w:w="0" w:type="dxa"/>
              <w:right w:w="108" w:type="dxa"/>
            </w:tcMar>
          </w:tcPr>
          <w:p w14:paraId="2511BBC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45D8F99"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045AA3F2" w14:textId="77777777" w:rsidR="00AE6F33" w:rsidRPr="00D037E5" w:rsidRDefault="00AE6F33" w:rsidP="006B62A0">
            <w:pPr>
              <w:pStyle w:val="NormalWeb"/>
              <w:spacing w:before="0" w:beforeAutospacing="0" w:after="0" w:afterAutospacing="0"/>
              <w:rPr>
                <w:sz w:val="26"/>
                <w:szCs w:val="26"/>
              </w:rPr>
            </w:pPr>
          </w:p>
        </w:tc>
      </w:tr>
      <w:tr w:rsidR="00AE6F33" w:rsidRPr="00D037E5" w14:paraId="0F13D700" w14:textId="77777777" w:rsidTr="006B62A0">
        <w:tc>
          <w:tcPr>
            <w:tcW w:w="708" w:type="dxa"/>
            <w:tcMar>
              <w:top w:w="0" w:type="dxa"/>
              <w:left w:w="108" w:type="dxa"/>
              <w:bottom w:w="0" w:type="dxa"/>
              <w:right w:w="108" w:type="dxa"/>
            </w:tcMar>
          </w:tcPr>
          <w:p w14:paraId="34C29079" w14:textId="77777777" w:rsidR="00AE6F33" w:rsidRPr="00D037E5" w:rsidRDefault="00AE6F33" w:rsidP="006B62A0">
            <w:pPr>
              <w:pStyle w:val="NormalWeb"/>
              <w:spacing w:before="0" w:beforeAutospacing="0" w:after="0" w:afterAutospacing="0"/>
              <w:rPr>
                <w:sz w:val="26"/>
                <w:szCs w:val="26"/>
              </w:rPr>
            </w:pPr>
            <w:r w:rsidRPr="00D037E5">
              <w:rPr>
                <w:sz w:val="26"/>
                <w:szCs w:val="26"/>
              </w:rPr>
              <w:t>21</w:t>
            </w:r>
          </w:p>
        </w:tc>
        <w:tc>
          <w:tcPr>
            <w:tcW w:w="2797" w:type="dxa"/>
            <w:tcMar>
              <w:top w:w="0" w:type="dxa"/>
              <w:left w:w="108" w:type="dxa"/>
              <w:bottom w:w="0" w:type="dxa"/>
              <w:right w:w="108" w:type="dxa"/>
            </w:tcMar>
          </w:tcPr>
          <w:p w14:paraId="272D42E2" w14:textId="77777777" w:rsidR="00AE6F33" w:rsidRPr="00D037E5" w:rsidRDefault="00AE6F33" w:rsidP="006B62A0">
            <w:pPr>
              <w:pStyle w:val="NormalWeb"/>
              <w:spacing w:before="0" w:beforeAutospacing="0" w:after="0" w:afterAutospacing="0"/>
              <w:rPr>
                <w:sz w:val="26"/>
                <w:szCs w:val="26"/>
              </w:rPr>
            </w:pPr>
            <w:r w:rsidRPr="00D037E5">
              <w:rPr>
                <w:sz w:val="26"/>
                <w:szCs w:val="26"/>
              </w:rPr>
              <w:t>Amlodipine 5mg</w:t>
            </w:r>
          </w:p>
        </w:tc>
        <w:tc>
          <w:tcPr>
            <w:tcW w:w="1890" w:type="dxa"/>
            <w:tcMar>
              <w:top w:w="0" w:type="dxa"/>
              <w:left w:w="108" w:type="dxa"/>
              <w:bottom w:w="0" w:type="dxa"/>
              <w:right w:w="108" w:type="dxa"/>
            </w:tcMar>
          </w:tcPr>
          <w:p w14:paraId="0E6B922D" w14:textId="77777777" w:rsidR="00AE6F33" w:rsidRPr="00D037E5" w:rsidRDefault="00AE6F33" w:rsidP="006B62A0">
            <w:pPr>
              <w:pStyle w:val="NormalWeb"/>
              <w:spacing w:before="0" w:beforeAutospacing="0" w:after="0" w:afterAutospacing="0"/>
              <w:rPr>
                <w:sz w:val="26"/>
                <w:szCs w:val="26"/>
              </w:rPr>
            </w:pPr>
            <w:r w:rsidRPr="00D037E5">
              <w:rPr>
                <w:sz w:val="26"/>
                <w:szCs w:val="26"/>
              </w:rPr>
              <w:t>Amlor</w:t>
            </w:r>
          </w:p>
        </w:tc>
        <w:tc>
          <w:tcPr>
            <w:tcW w:w="1264" w:type="dxa"/>
            <w:tcMar>
              <w:top w:w="0" w:type="dxa"/>
              <w:left w:w="108" w:type="dxa"/>
              <w:bottom w:w="0" w:type="dxa"/>
              <w:right w:w="108" w:type="dxa"/>
            </w:tcMar>
          </w:tcPr>
          <w:p w14:paraId="4FD3730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7DF1CE74"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408A2756" w14:textId="77777777" w:rsidR="00AE6F33" w:rsidRPr="00D037E5" w:rsidRDefault="00AE6F33" w:rsidP="006B62A0">
            <w:pPr>
              <w:pStyle w:val="NormalWeb"/>
              <w:spacing w:before="0" w:beforeAutospacing="0" w:after="0" w:afterAutospacing="0"/>
              <w:rPr>
                <w:sz w:val="26"/>
                <w:szCs w:val="26"/>
              </w:rPr>
            </w:pPr>
          </w:p>
        </w:tc>
      </w:tr>
      <w:tr w:rsidR="00AE6F33" w:rsidRPr="00D037E5" w14:paraId="48BAAFA9" w14:textId="77777777" w:rsidTr="006B62A0">
        <w:tc>
          <w:tcPr>
            <w:tcW w:w="708" w:type="dxa"/>
            <w:tcMar>
              <w:top w:w="0" w:type="dxa"/>
              <w:left w:w="108" w:type="dxa"/>
              <w:bottom w:w="0" w:type="dxa"/>
              <w:right w:w="108" w:type="dxa"/>
            </w:tcMar>
          </w:tcPr>
          <w:p w14:paraId="072BDCCA" w14:textId="77777777" w:rsidR="00AE6F33" w:rsidRPr="00D037E5" w:rsidRDefault="00AE6F33" w:rsidP="006B62A0">
            <w:pPr>
              <w:pStyle w:val="NormalWeb"/>
              <w:spacing w:before="0" w:beforeAutospacing="0" w:after="0" w:afterAutospacing="0"/>
              <w:rPr>
                <w:sz w:val="26"/>
                <w:szCs w:val="26"/>
              </w:rPr>
            </w:pPr>
            <w:r w:rsidRPr="00D037E5">
              <w:rPr>
                <w:sz w:val="26"/>
                <w:szCs w:val="26"/>
              </w:rPr>
              <w:t>22</w:t>
            </w:r>
          </w:p>
        </w:tc>
        <w:tc>
          <w:tcPr>
            <w:tcW w:w="2797" w:type="dxa"/>
            <w:tcMar>
              <w:top w:w="0" w:type="dxa"/>
              <w:left w:w="108" w:type="dxa"/>
              <w:bottom w:w="0" w:type="dxa"/>
              <w:right w:w="108" w:type="dxa"/>
            </w:tcMar>
          </w:tcPr>
          <w:p w14:paraId="38C1F74B" w14:textId="77777777" w:rsidR="00AE6F33" w:rsidRPr="00D037E5" w:rsidRDefault="00AE6F33" w:rsidP="006B62A0">
            <w:pPr>
              <w:pStyle w:val="NormalWeb"/>
              <w:spacing w:before="0" w:beforeAutospacing="0" w:after="0" w:afterAutospacing="0"/>
              <w:rPr>
                <w:sz w:val="26"/>
                <w:szCs w:val="26"/>
              </w:rPr>
            </w:pPr>
            <w:r w:rsidRPr="00D037E5">
              <w:rPr>
                <w:sz w:val="26"/>
                <w:szCs w:val="26"/>
              </w:rPr>
              <w:t>Metoprolol 50mg</w:t>
            </w:r>
          </w:p>
        </w:tc>
        <w:tc>
          <w:tcPr>
            <w:tcW w:w="1890" w:type="dxa"/>
            <w:tcMar>
              <w:top w:w="0" w:type="dxa"/>
              <w:left w:w="108" w:type="dxa"/>
              <w:bottom w:w="0" w:type="dxa"/>
              <w:right w:w="108" w:type="dxa"/>
            </w:tcMar>
          </w:tcPr>
          <w:p w14:paraId="0438BDC9" w14:textId="77777777" w:rsidR="00AE6F33" w:rsidRPr="00D037E5" w:rsidRDefault="00AE6F33" w:rsidP="006B62A0">
            <w:pPr>
              <w:pStyle w:val="NormalWeb"/>
              <w:spacing w:before="0" w:beforeAutospacing="0" w:after="0" w:afterAutospacing="0"/>
              <w:rPr>
                <w:sz w:val="26"/>
                <w:szCs w:val="26"/>
              </w:rPr>
            </w:pPr>
            <w:r w:rsidRPr="00D037E5">
              <w:rPr>
                <w:sz w:val="26"/>
                <w:szCs w:val="26"/>
              </w:rPr>
              <w:t>Betaloc Zok</w:t>
            </w:r>
          </w:p>
        </w:tc>
        <w:tc>
          <w:tcPr>
            <w:tcW w:w="1264" w:type="dxa"/>
            <w:tcMar>
              <w:top w:w="0" w:type="dxa"/>
              <w:left w:w="108" w:type="dxa"/>
              <w:bottom w:w="0" w:type="dxa"/>
              <w:right w:w="108" w:type="dxa"/>
            </w:tcMar>
          </w:tcPr>
          <w:p w14:paraId="0FD56AB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096BA5C8"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01C39F16" w14:textId="77777777" w:rsidR="00AE6F33" w:rsidRPr="00D037E5" w:rsidRDefault="00AE6F33" w:rsidP="006B62A0">
            <w:pPr>
              <w:pStyle w:val="NormalWeb"/>
              <w:spacing w:before="0" w:beforeAutospacing="0" w:after="0" w:afterAutospacing="0"/>
              <w:rPr>
                <w:sz w:val="26"/>
                <w:szCs w:val="26"/>
              </w:rPr>
            </w:pPr>
          </w:p>
        </w:tc>
      </w:tr>
      <w:tr w:rsidR="00AE6F33" w:rsidRPr="00D037E5" w14:paraId="2188D9E8" w14:textId="77777777" w:rsidTr="006B62A0">
        <w:tc>
          <w:tcPr>
            <w:tcW w:w="708" w:type="dxa"/>
            <w:tcMar>
              <w:top w:w="0" w:type="dxa"/>
              <w:left w:w="108" w:type="dxa"/>
              <w:bottom w:w="0" w:type="dxa"/>
              <w:right w:w="108" w:type="dxa"/>
            </w:tcMar>
          </w:tcPr>
          <w:p w14:paraId="3CF1C7BB" w14:textId="77777777" w:rsidR="00AE6F33" w:rsidRPr="00D037E5" w:rsidRDefault="00AE6F33" w:rsidP="006B62A0">
            <w:pPr>
              <w:pStyle w:val="NormalWeb"/>
              <w:spacing w:before="0" w:beforeAutospacing="0" w:after="0" w:afterAutospacing="0"/>
              <w:rPr>
                <w:sz w:val="26"/>
                <w:szCs w:val="26"/>
              </w:rPr>
            </w:pPr>
            <w:r w:rsidRPr="00D037E5">
              <w:rPr>
                <w:sz w:val="26"/>
                <w:szCs w:val="26"/>
              </w:rPr>
              <w:t>23</w:t>
            </w:r>
          </w:p>
        </w:tc>
        <w:tc>
          <w:tcPr>
            <w:tcW w:w="2797" w:type="dxa"/>
            <w:tcMar>
              <w:top w:w="0" w:type="dxa"/>
              <w:left w:w="108" w:type="dxa"/>
              <w:bottom w:w="0" w:type="dxa"/>
              <w:right w:w="108" w:type="dxa"/>
            </w:tcMar>
          </w:tcPr>
          <w:p w14:paraId="2288198B"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Nitroglycerin 2,6mg</w:t>
            </w:r>
          </w:p>
        </w:tc>
        <w:tc>
          <w:tcPr>
            <w:tcW w:w="1890" w:type="dxa"/>
            <w:tcMar>
              <w:top w:w="0" w:type="dxa"/>
              <w:left w:w="108" w:type="dxa"/>
              <w:bottom w:w="0" w:type="dxa"/>
              <w:right w:w="108" w:type="dxa"/>
            </w:tcMar>
          </w:tcPr>
          <w:p w14:paraId="5A489D58"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Nitromint</w:t>
            </w:r>
          </w:p>
        </w:tc>
        <w:tc>
          <w:tcPr>
            <w:tcW w:w="1264" w:type="dxa"/>
            <w:tcMar>
              <w:top w:w="0" w:type="dxa"/>
              <w:left w:w="108" w:type="dxa"/>
              <w:bottom w:w="0" w:type="dxa"/>
              <w:right w:w="108" w:type="dxa"/>
            </w:tcMar>
          </w:tcPr>
          <w:p w14:paraId="2EC92D7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76E2B2D4"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1565" w:type="dxa"/>
          </w:tcPr>
          <w:p w14:paraId="71F36579" w14:textId="77777777" w:rsidR="00AE6F33" w:rsidRPr="00D037E5" w:rsidRDefault="00AE6F33" w:rsidP="006B62A0">
            <w:pPr>
              <w:pStyle w:val="NormalWeb"/>
              <w:spacing w:before="0" w:beforeAutospacing="0" w:after="0" w:afterAutospacing="0"/>
              <w:rPr>
                <w:sz w:val="26"/>
                <w:szCs w:val="26"/>
              </w:rPr>
            </w:pPr>
          </w:p>
        </w:tc>
      </w:tr>
      <w:tr w:rsidR="00AE6F33" w:rsidRPr="00D037E5" w14:paraId="33F785C9" w14:textId="77777777" w:rsidTr="006B62A0">
        <w:tc>
          <w:tcPr>
            <w:tcW w:w="708" w:type="dxa"/>
            <w:tcMar>
              <w:top w:w="0" w:type="dxa"/>
              <w:left w:w="108" w:type="dxa"/>
              <w:bottom w:w="0" w:type="dxa"/>
              <w:right w:w="108" w:type="dxa"/>
            </w:tcMar>
          </w:tcPr>
          <w:p w14:paraId="1A1C5201" w14:textId="77777777" w:rsidR="00AE6F33" w:rsidRPr="00D037E5" w:rsidRDefault="00AE6F33" w:rsidP="006B62A0">
            <w:pPr>
              <w:pStyle w:val="NormalWeb"/>
              <w:spacing w:before="0" w:beforeAutospacing="0" w:after="0" w:afterAutospacing="0"/>
              <w:rPr>
                <w:sz w:val="26"/>
                <w:szCs w:val="26"/>
              </w:rPr>
            </w:pPr>
            <w:r w:rsidRPr="00D037E5">
              <w:rPr>
                <w:sz w:val="26"/>
                <w:szCs w:val="26"/>
              </w:rPr>
              <w:t>24</w:t>
            </w:r>
          </w:p>
        </w:tc>
        <w:tc>
          <w:tcPr>
            <w:tcW w:w="2797" w:type="dxa"/>
            <w:tcMar>
              <w:top w:w="0" w:type="dxa"/>
              <w:left w:w="108" w:type="dxa"/>
              <w:bottom w:w="0" w:type="dxa"/>
              <w:right w:w="108" w:type="dxa"/>
            </w:tcMar>
          </w:tcPr>
          <w:p w14:paraId="4B82B718" w14:textId="77777777" w:rsidR="00AE6F33" w:rsidRPr="00D037E5" w:rsidRDefault="00AE6F33" w:rsidP="006B62A0">
            <w:pPr>
              <w:pStyle w:val="NormalWeb"/>
              <w:spacing w:before="0" w:beforeAutospacing="0" w:after="0" w:afterAutospacing="0"/>
              <w:rPr>
                <w:sz w:val="26"/>
                <w:szCs w:val="26"/>
              </w:rPr>
            </w:pPr>
            <w:r w:rsidRPr="00D037E5">
              <w:rPr>
                <w:sz w:val="26"/>
                <w:szCs w:val="26"/>
              </w:rPr>
              <w:t>Nitroglycerin 2,6mg</w:t>
            </w:r>
          </w:p>
        </w:tc>
        <w:tc>
          <w:tcPr>
            <w:tcW w:w="1890" w:type="dxa"/>
            <w:tcMar>
              <w:top w:w="0" w:type="dxa"/>
              <w:left w:w="108" w:type="dxa"/>
              <w:bottom w:w="0" w:type="dxa"/>
              <w:right w:w="108" w:type="dxa"/>
            </w:tcMar>
          </w:tcPr>
          <w:p w14:paraId="70B6FF8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7763995"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4D8BEB0F"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0BC587CD" w14:textId="77777777" w:rsidR="00AE6F33" w:rsidRPr="00D037E5" w:rsidRDefault="00AE6F33" w:rsidP="006B62A0">
            <w:pPr>
              <w:pStyle w:val="NormalWeb"/>
              <w:spacing w:before="0" w:beforeAutospacing="0" w:after="0" w:afterAutospacing="0"/>
              <w:rPr>
                <w:sz w:val="26"/>
                <w:szCs w:val="26"/>
              </w:rPr>
            </w:pPr>
          </w:p>
        </w:tc>
      </w:tr>
      <w:tr w:rsidR="00AE6F33" w:rsidRPr="00D037E5" w14:paraId="6D91AB1D" w14:textId="77777777" w:rsidTr="006B62A0">
        <w:tc>
          <w:tcPr>
            <w:tcW w:w="708" w:type="dxa"/>
            <w:tcMar>
              <w:top w:w="0" w:type="dxa"/>
              <w:left w:w="108" w:type="dxa"/>
              <w:bottom w:w="0" w:type="dxa"/>
              <w:right w:w="108" w:type="dxa"/>
            </w:tcMar>
          </w:tcPr>
          <w:p w14:paraId="39D44058"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2797" w:type="dxa"/>
            <w:tcMar>
              <w:top w:w="0" w:type="dxa"/>
              <w:left w:w="108" w:type="dxa"/>
              <w:bottom w:w="0" w:type="dxa"/>
              <w:right w:w="108" w:type="dxa"/>
            </w:tcMar>
          </w:tcPr>
          <w:p w14:paraId="1EB53F05" w14:textId="77777777" w:rsidR="00AE6F33" w:rsidRPr="00D037E5" w:rsidRDefault="00AE6F33" w:rsidP="006B62A0">
            <w:pPr>
              <w:pStyle w:val="NormalWeb"/>
              <w:spacing w:before="0" w:beforeAutospacing="0" w:after="0" w:afterAutospacing="0"/>
              <w:rPr>
                <w:sz w:val="26"/>
                <w:szCs w:val="26"/>
              </w:rPr>
            </w:pPr>
            <w:r w:rsidRPr="00D037E5">
              <w:rPr>
                <w:sz w:val="26"/>
                <w:szCs w:val="26"/>
              </w:rPr>
              <w:t>Ivabradin 5mg</w:t>
            </w:r>
          </w:p>
        </w:tc>
        <w:tc>
          <w:tcPr>
            <w:tcW w:w="1890" w:type="dxa"/>
            <w:tcMar>
              <w:top w:w="0" w:type="dxa"/>
              <w:left w:w="108" w:type="dxa"/>
              <w:bottom w:w="0" w:type="dxa"/>
              <w:right w:w="108" w:type="dxa"/>
            </w:tcMar>
          </w:tcPr>
          <w:p w14:paraId="2A3F6E7F" w14:textId="77777777" w:rsidR="00AE6F33" w:rsidRPr="00D037E5" w:rsidRDefault="00AE6F33" w:rsidP="006B62A0">
            <w:pPr>
              <w:pStyle w:val="NormalWeb"/>
              <w:spacing w:before="0" w:beforeAutospacing="0" w:after="0" w:afterAutospacing="0"/>
              <w:rPr>
                <w:sz w:val="26"/>
                <w:szCs w:val="26"/>
              </w:rPr>
            </w:pPr>
            <w:r w:rsidRPr="00D037E5">
              <w:rPr>
                <w:sz w:val="26"/>
                <w:szCs w:val="26"/>
              </w:rPr>
              <w:t>Procoralan 5mg</w:t>
            </w:r>
          </w:p>
        </w:tc>
        <w:tc>
          <w:tcPr>
            <w:tcW w:w="1264" w:type="dxa"/>
            <w:tcMar>
              <w:top w:w="0" w:type="dxa"/>
              <w:left w:w="108" w:type="dxa"/>
              <w:bottom w:w="0" w:type="dxa"/>
              <w:right w:w="108" w:type="dxa"/>
            </w:tcMar>
          </w:tcPr>
          <w:p w14:paraId="5E7EC325"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40114772"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71EEB48E" w14:textId="77777777" w:rsidR="00AE6F33" w:rsidRPr="00D037E5" w:rsidRDefault="00AE6F33" w:rsidP="006B62A0">
            <w:pPr>
              <w:pStyle w:val="NormalWeb"/>
              <w:spacing w:before="0" w:beforeAutospacing="0" w:after="0" w:afterAutospacing="0"/>
              <w:rPr>
                <w:sz w:val="26"/>
                <w:szCs w:val="26"/>
              </w:rPr>
            </w:pPr>
          </w:p>
        </w:tc>
      </w:tr>
      <w:tr w:rsidR="00AE6F33" w:rsidRPr="00D037E5" w14:paraId="24E949E3" w14:textId="77777777" w:rsidTr="006B62A0">
        <w:tc>
          <w:tcPr>
            <w:tcW w:w="708" w:type="dxa"/>
            <w:tcMar>
              <w:top w:w="0" w:type="dxa"/>
              <w:left w:w="108" w:type="dxa"/>
              <w:bottom w:w="0" w:type="dxa"/>
              <w:right w:w="108" w:type="dxa"/>
            </w:tcMar>
          </w:tcPr>
          <w:p w14:paraId="085E575F" w14:textId="77777777" w:rsidR="00AE6F33" w:rsidRPr="00D037E5" w:rsidRDefault="00AE6F33" w:rsidP="006B62A0">
            <w:pPr>
              <w:pStyle w:val="NormalWeb"/>
              <w:spacing w:before="0" w:beforeAutospacing="0" w:after="0" w:afterAutospacing="0"/>
              <w:rPr>
                <w:sz w:val="26"/>
                <w:szCs w:val="26"/>
              </w:rPr>
            </w:pPr>
            <w:r w:rsidRPr="00D037E5">
              <w:rPr>
                <w:sz w:val="26"/>
                <w:szCs w:val="26"/>
              </w:rPr>
              <w:t>26</w:t>
            </w:r>
          </w:p>
        </w:tc>
        <w:tc>
          <w:tcPr>
            <w:tcW w:w="2797" w:type="dxa"/>
            <w:tcMar>
              <w:top w:w="0" w:type="dxa"/>
              <w:left w:w="108" w:type="dxa"/>
              <w:bottom w:w="0" w:type="dxa"/>
              <w:right w:w="108" w:type="dxa"/>
            </w:tcMar>
          </w:tcPr>
          <w:p w14:paraId="264A9747" w14:textId="77777777" w:rsidR="00AE6F33" w:rsidRPr="00D037E5" w:rsidRDefault="00AE6F33" w:rsidP="006B62A0">
            <w:pPr>
              <w:pStyle w:val="NormalWeb"/>
              <w:spacing w:before="0" w:beforeAutospacing="0" w:after="0" w:afterAutospacing="0"/>
              <w:rPr>
                <w:sz w:val="26"/>
                <w:szCs w:val="26"/>
              </w:rPr>
            </w:pPr>
            <w:r w:rsidRPr="00D037E5">
              <w:rPr>
                <w:sz w:val="26"/>
                <w:szCs w:val="26"/>
              </w:rPr>
              <w:t>Dobutamin 250 mg</w:t>
            </w:r>
          </w:p>
        </w:tc>
        <w:tc>
          <w:tcPr>
            <w:tcW w:w="1890" w:type="dxa"/>
            <w:tcMar>
              <w:top w:w="0" w:type="dxa"/>
              <w:left w:w="108" w:type="dxa"/>
              <w:bottom w:w="0" w:type="dxa"/>
              <w:right w:w="108" w:type="dxa"/>
            </w:tcMar>
          </w:tcPr>
          <w:p w14:paraId="169A486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7D74C97"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59A1FBCB"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36458AC4" w14:textId="77777777" w:rsidR="00AE6F33" w:rsidRPr="00D037E5" w:rsidRDefault="00AE6F33" w:rsidP="006B62A0">
            <w:pPr>
              <w:pStyle w:val="NormalWeb"/>
              <w:spacing w:before="0" w:beforeAutospacing="0" w:after="0" w:afterAutospacing="0"/>
              <w:rPr>
                <w:sz w:val="26"/>
                <w:szCs w:val="26"/>
              </w:rPr>
            </w:pPr>
          </w:p>
        </w:tc>
      </w:tr>
      <w:tr w:rsidR="00AE6F33" w:rsidRPr="00D037E5" w14:paraId="64342EB2" w14:textId="77777777" w:rsidTr="006B62A0">
        <w:tc>
          <w:tcPr>
            <w:tcW w:w="708" w:type="dxa"/>
            <w:tcMar>
              <w:top w:w="0" w:type="dxa"/>
              <w:left w:w="108" w:type="dxa"/>
              <w:bottom w:w="0" w:type="dxa"/>
              <w:right w:w="108" w:type="dxa"/>
            </w:tcMar>
          </w:tcPr>
          <w:p w14:paraId="24C44449" w14:textId="77777777" w:rsidR="00AE6F33" w:rsidRPr="00D037E5" w:rsidRDefault="00AE6F33" w:rsidP="006B62A0">
            <w:pPr>
              <w:pStyle w:val="NormalWeb"/>
              <w:spacing w:before="0" w:beforeAutospacing="0" w:after="0" w:afterAutospacing="0"/>
              <w:rPr>
                <w:sz w:val="26"/>
                <w:szCs w:val="26"/>
              </w:rPr>
            </w:pPr>
            <w:r w:rsidRPr="00D037E5">
              <w:rPr>
                <w:sz w:val="26"/>
                <w:szCs w:val="26"/>
              </w:rPr>
              <w:t>27</w:t>
            </w:r>
          </w:p>
        </w:tc>
        <w:tc>
          <w:tcPr>
            <w:tcW w:w="2797" w:type="dxa"/>
            <w:tcMar>
              <w:top w:w="0" w:type="dxa"/>
              <w:left w:w="108" w:type="dxa"/>
              <w:bottom w:w="0" w:type="dxa"/>
              <w:right w:w="108" w:type="dxa"/>
            </w:tcMar>
          </w:tcPr>
          <w:p w14:paraId="187C6E8D" w14:textId="77777777" w:rsidR="00AE6F33" w:rsidRPr="00D037E5" w:rsidRDefault="00AE6F33" w:rsidP="006B62A0">
            <w:pPr>
              <w:pStyle w:val="NormalWeb"/>
              <w:spacing w:before="0" w:beforeAutospacing="0" w:after="0" w:afterAutospacing="0"/>
              <w:rPr>
                <w:sz w:val="26"/>
                <w:szCs w:val="26"/>
              </w:rPr>
            </w:pPr>
            <w:r w:rsidRPr="00D037E5">
              <w:rPr>
                <w:sz w:val="26"/>
                <w:szCs w:val="26"/>
              </w:rPr>
              <w:t>Atorvastatin 10mg</w:t>
            </w:r>
          </w:p>
        </w:tc>
        <w:tc>
          <w:tcPr>
            <w:tcW w:w="1890" w:type="dxa"/>
            <w:tcMar>
              <w:top w:w="0" w:type="dxa"/>
              <w:left w:w="108" w:type="dxa"/>
              <w:bottom w:w="0" w:type="dxa"/>
              <w:right w:w="108" w:type="dxa"/>
            </w:tcMar>
          </w:tcPr>
          <w:p w14:paraId="78A9DC61" w14:textId="77777777" w:rsidR="00AE6F33" w:rsidRPr="00D037E5" w:rsidRDefault="00AE6F33" w:rsidP="006B62A0">
            <w:pPr>
              <w:pStyle w:val="NormalWeb"/>
              <w:spacing w:before="0" w:beforeAutospacing="0" w:after="0" w:afterAutospacing="0"/>
              <w:rPr>
                <w:sz w:val="26"/>
                <w:szCs w:val="26"/>
              </w:rPr>
            </w:pPr>
            <w:r w:rsidRPr="00D037E5">
              <w:rPr>
                <w:sz w:val="26"/>
                <w:szCs w:val="26"/>
              </w:rPr>
              <w:t>Lipitor</w:t>
            </w:r>
          </w:p>
        </w:tc>
        <w:tc>
          <w:tcPr>
            <w:tcW w:w="1264" w:type="dxa"/>
            <w:tcMar>
              <w:top w:w="0" w:type="dxa"/>
              <w:left w:w="108" w:type="dxa"/>
              <w:bottom w:w="0" w:type="dxa"/>
              <w:right w:w="108" w:type="dxa"/>
            </w:tcMar>
          </w:tcPr>
          <w:p w14:paraId="2778682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514178C3"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57C2B8B0" w14:textId="77777777" w:rsidR="00AE6F33" w:rsidRPr="00D037E5" w:rsidRDefault="00AE6F33" w:rsidP="006B62A0">
            <w:pPr>
              <w:pStyle w:val="NormalWeb"/>
              <w:spacing w:before="0" w:beforeAutospacing="0" w:after="0" w:afterAutospacing="0"/>
              <w:rPr>
                <w:sz w:val="26"/>
                <w:szCs w:val="26"/>
              </w:rPr>
            </w:pPr>
          </w:p>
        </w:tc>
      </w:tr>
      <w:tr w:rsidR="00AE6F33" w:rsidRPr="00D037E5" w14:paraId="021B31F1" w14:textId="77777777" w:rsidTr="006B62A0">
        <w:tc>
          <w:tcPr>
            <w:tcW w:w="708" w:type="dxa"/>
            <w:tcMar>
              <w:top w:w="0" w:type="dxa"/>
              <w:left w:w="108" w:type="dxa"/>
              <w:bottom w:w="0" w:type="dxa"/>
              <w:right w:w="108" w:type="dxa"/>
            </w:tcMar>
          </w:tcPr>
          <w:p w14:paraId="40F05F0C" w14:textId="77777777" w:rsidR="00AE6F33" w:rsidRPr="00D037E5" w:rsidRDefault="00AE6F33" w:rsidP="006B62A0">
            <w:pPr>
              <w:pStyle w:val="NormalWeb"/>
              <w:spacing w:before="0" w:beforeAutospacing="0" w:after="0" w:afterAutospacing="0"/>
              <w:rPr>
                <w:sz w:val="26"/>
                <w:szCs w:val="26"/>
              </w:rPr>
            </w:pPr>
            <w:r w:rsidRPr="00D037E5">
              <w:rPr>
                <w:sz w:val="26"/>
                <w:szCs w:val="26"/>
              </w:rPr>
              <w:t>28</w:t>
            </w:r>
          </w:p>
        </w:tc>
        <w:tc>
          <w:tcPr>
            <w:tcW w:w="2797" w:type="dxa"/>
            <w:tcMar>
              <w:top w:w="0" w:type="dxa"/>
              <w:left w:w="108" w:type="dxa"/>
              <w:bottom w:w="0" w:type="dxa"/>
              <w:right w:w="108" w:type="dxa"/>
            </w:tcMar>
          </w:tcPr>
          <w:p w14:paraId="607B16EA" w14:textId="77777777" w:rsidR="00AE6F33" w:rsidRPr="00D037E5" w:rsidRDefault="00AE6F33" w:rsidP="006B62A0">
            <w:pPr>
              <w:pStyle w:val="NormalWeb"/>
              <w:spacing w:before="0" w:beforeAutospacing="0" w:after="0" w:afterAutospacing="0"/>
              <w:rPr>
                <w:sz w:val="26"/>
                <w:szCs w:val="26"/>
              </w:rPr>
            </w:pPr>
            <w:r w:rsidRPr="00D037E5">
              <w:rPr>
                <w:sz w:val="26"/>
                <w:szCs w:val="26"/>
              </w:rPr>
              <w:t>Nicardipin 10mg</w:t>
            </w:r>
          </w:p>
        </w:tc>
        <w:tc>
          <w:tcPr>
            <w:tcW w:w="1890" w:type="dxa"/>
            <w:tcMar>
              <w:top w:w="0" w:type="dxa"/>
              <w:left w:w="108" w:type="dxa"/>
              <w:bottom w:w="0" w:type="dxa"/>
              <w:right w:w="108" w:type="dxa"/>
            </w:tcMar>
          </w:tcPr>
          <w:p w14:paraId="6D2AFAC1" w14:textId="77777777" w:rsidR="00AE6F33" w:rsidRPr="00D037E5" w:rsidRDefault="00AE6F33" w:rsidP="006B62A0">
            <w:pPr>
              <w:pStyle w:val="NormalWeb"/>
              <w:spacing w:before="0" w:beforeAutospacing="0" w:after="0" w:afterAutospacing="0"/>
              <w:rPr>
                <w:sz w:val="26"/>
                <w:szCs w:val="26"/>
              </w:rPr>
            </w:pPr>
            <w:r w:rsidRPr="00D037E5">
              <w:rPr>
                <w:sz w:val="26"/>
                <w:szCs w:val="26"/>
              </w:rPr>
              <w:t>Loxen</w:t>
            </w:r>
          </w:p>
        </w:tc>
        <w:tc>
          <w:tcPr>
            <w:tcW w:w="1264" w:type="dxa"/>
            <w:tcMar>
              <w:top w:w="0" w:type="dxa"/>
              <w:left w:w="108" w:type="dxa"/>
              <w:bottom w:w="0" w:type="dxa"/>
              <w:right w:w="108" w:type="dxa"/>
            </w:tcMar>
          </w:tcPr>
          <w:p w14:paraId="24E29F99"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25117033"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290A102C" w14:textId="77777777" w:rsidR="00AE6F33" w:rsidRPr="00D037E5" w:rsidRDefault="00AE6F33" w:rsidP="006B62A0">
            <w:pPr>
              <w:pStyle w:val="NormalWeb"/>
              <w:spacing w:before="0" w:beforeAutospacing="0" w:after="0" w:afterAutospacing="0"/>
              <w:rPr>
                <w:sz w:val="26"/>
                <w:szCs w:val="26"/>
              </w:rPr>
            </w:pPr>
          </w:p>
        </w:tc>
      </w:tr>
      <w:tr w:rsidR="00AE6F33" w:rsidRPr="00D037E5" w14:paraId="6DE3C34C" w14:textId="77777777" w:rsidTr="006B62A0">
        <w:tc>
          <w:tcPr>
            <w:tcW w:w="708" w:type="dxa"/>
            <w:tcMar>
              <w:top w:w="0" w:type="dxa"/>
              <w:left w:w="108" w:type="dxa"/>
              <w:bottom w:w="0" w:type="dxa"/>
              <w:right w:w="108" w:type="dxa"/>
            </w:tcMar>
          </w:tcPr>
          <w:p w14:paraId="6857A8BD"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III</w:t>
            </w:r>
          </w:p>
        </w:tc>
        <w:tc>
          <w:tcPr>
            <w:tcW w:w="2797" w:type="dxa"/>
            <w:tcMar>
              <w:top w:w="0" w:type="dxa"/>
              <w:left w:w="108" w:type="dxa"/>
              <w:bottom w:w="0" w:type="dxa"/>
              <w:right w:w="108" w:type="dxa"/>
            </w:tcMar>
          </w:tcPr>
          <w:p w14:paraId="05F151B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hô hấp</w:t>
            </w:r>
          </w:p>
        </w:tc>
        <w:tc>
          <w:tcPr>
            <w:tcW w:w="1890" w:type="dxa"/>
            <w:tcMar>
              <w:top w:w="0" w:type="dxa"/>
              <w:left w:w="108" w:type="dxa"/>
              <w:bottom w:w="0" w:type="dxa"/>
              <w:right w:w="108" w:type="dxa"/>
            </w:tcMar>
          </w:tcPr>
          <w:p w14:paraId="15D908B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42310F0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6F1A6D9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63EBF35B"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2EFAF81C" w14:textId="77777777" w:rsidTr="006B62A0">
        <w:tc>
          <w:tcPr>
            <w:tcW w:w="708" w:type="dxa"/>
            <w:tcMar>
              <w:top w:w="0" w:type="dxa"/>
              <w:left w:w="108" w:type="dxa"/>
              <w:bottom w:w="0" w:type="dxa"/>
              <w:right w:w="108" w:type="dxa"/>
            </w:tcMar>
          </w:tcPr>
          <w:p w14:paraId="55C82143" w14:textId="77777777" w:rsidR="00AE6F33" w:rsidRPr="00D037E5" w:rsidRDefault="00AE6F33" w:rsidP="006B62A0">
            <w:pPr>
              <w:pStyle w:val="NormalWeb"/>
              <w:spacing w:before="0" w:beforeAutospacing="0" w:after="0" w:afterAutospacing="0"/>
              <w:rPr>
                <w:sz w:val="26"/>
                <w:szCs w:val="26"/>
              </w:rPr>
            </w:pPr>
            <w:r w:rsidRPr="00D037E5">
              <w:rPr>
                <w:sz w:val="26"/>
                <w:szCs w:val="26"/>
              </w:rPr>
              <w:t>29</w:t>
            </w:r>
          </w:p>
        </w:tc>
        <w:tc>
          <w:tcPr>
            <w:tcW w:w="2797" w:type="dxa"/>
            <w:tcMar>
              <w:top w:w="0" w:type="dxa"/>
              <w:left w:w="108" w:type="dxa"/>
              <w:bottom w:w="0" w:type="dxa"/>
              <w:right w:w="108" w:type="dxa"/>
            </w:tcMar>
          </w:tcPr>
          <w:p w14:paraId="79B0DB7B"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4mg</w:t>
            </w:r>
          </w:p>
        </w:tc>
        <w:tc>
          <w:tcPr>
            <w:tcW w:w="1890" w:type="dxa"/>
            <w:tcMar>
              <w:top w:w="0" w:type="dxa"/>
              <w:left w:w="108" w:type="dxa"/>
              <w:bottom w:w="0" w:type="dxa"/>
              <w:right w:w="108" w:type="dxa"/>
            </w:tcMar>
          </w:tcPr>
          <w:p w14:paraId="10E0FD37"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225EE07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2CD581D5" w14:textId="77777777" w:rsidR="00AE6F33" w:rsidRPr="00D037E5" w:rsidRDefault="00AE6F33" w:rsidP="006B62A0">
            <w:pPr>
              <w:pStyle w:val="NormalWeb"/>
              <w:spacing w:before="0" w:beforeAutospacing="0" w:after="0" w:afterAutospacing="0"/>
              <w:rPr>
                <w:sz w:val="26"/>
                <w:szCs w:val="26"/>
              </w:rPr>
            </w:pPr>
            <w:r w:rsidRPr="00D037E5">
              <w:rPr>
                <w:sz w:val="26"/>
                <w:szCs w:val="26"/>
              </w:rPr>
              <w:t>20-50</w:t>
            </w:r>
          </w:p>
        </w:tc>
        <w:tc>
          <w:tcPr>
            <w:tcW w:w="1565" w:type="dxa"/>
          </w:tcPr>
          <w:p w14:paraId="15E28AFE" w14:textId="77777777" w:rsidR="00AE6F33" w:rsidRPr="00D037E5" w:rsidRDefault="00AE6F33" w:rsidP="006B62A0">
            <w:pPr>
              <w:pStyle w:val="NormalWeb"/>
              <w:spacing w:before="0" w:beforeAutospacing="0" w:after="0" w:afterAutospacing="0"/>
              <w:rPr>
                <w:sz w:val="26"/>
                <w:szCs w:val="26"/>
              </w:rPr>
            </w:pPr>
          </w:p>
        </w:tc>
      </w:tr>
      <w:tr w:rsidR="00AE6F33" w:rsidRPr="00D037E5" w14:paraId="24AD730E" w14:textId="77777777" w:rsidTr="006B62A0">
        <w:tc>
          <w:tcPr>
            <w:tcW w:w="708" w:type="dxa"/>
            <w:tcMar>
              <w:top w:w="0" w:type="dxa"/>
              <w:left w:w="108" w:type="dxa"/>
              <w:bottom w:w="0" w:type="dxa"/>
              <w:right w:w="108" w:type="dxa"/>
            </w:tcMar>
          </w:tcPr>
          <w:p w14:paraId="6D0D08BC"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2797" w:type="dxa"/>
            <w:tcMar>
              <w:top w:w="0" w:type="dxa"/>
              <w:left w:w="108" w:type="dxa"/>
              <w:bottom w:w="0" w:type="dxa"/>
              <w:right w:w="108" w:type="dxa"/>
            </w:tcMar>
          </w:tcPr>
          <w:p w14:paraId="281507D7"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0,5mg/5ml</w:t>
            </w:r>
          </w:p>
        </w:tc>
        <w:tc>
          <w:tcPr>
            <w:tcW w:w="1890" w:type="dxa"/>
            <w:tcMar>
              <w:top w:w="0" w:type="dxa"/>
              <w:left w:w="108" w:type="dxa"/>
              <w:bottom w:w="0" w:type="dxa"/>
              <w:right w:w="108" w:type="dxa"/>
            </w:tcMar>
          </w:tcPr>
          <w:p w14:paraId="49DA7A2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5D8DFD97"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2B46839E"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4B33FE3E" w14:textId="77777777" w:rsidR="00AE6F33" w:rsidRPr="00D037E5" w:rsidRDefault="00AE6F33" w:rsidP="006B62A0">
            <w:pPr>
              <w:pStyle w:val="NormalWeb"/>
              <w:spacing w:before="0" w:beforeAutospacing="0" w:after="0" w:afterAutospacing="0"/>
              <w:rPr>
                <w:sz w:val="26"/>
                <w:szCs w:val="26"/>
              </w:rPr>
            </w:pPr>
          </w:p>
        </w:tc>
      </w:tr>
      <w:tr w:rsidR="00AE6F33" w:rsidRPr="00D037E5" w14:paraId="7696F51D" w14:textId="77777777" w:rsidTr="006B62A0">
        <w:tc>
          <w:tcPr>
            <w:tcW w:w="708" w:type="dxa"/>
            <w:tcMar>
              <w:top w:w="0" w:type="dxa"/>
              <w:left w:w="108" w:type="dxa"/>
              <w:bottom w:w="0" w:type="dxa"/>
              <w:right w:w="108" w:type="dxa"/>
            </w:tcMar>
          </w:tcPr>
          <w:p w14:paraId="2D23B475"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31</w:t>
            </w:r>
          </w:p>
        </w:tc>
        <w:tc>
          <w:tcPr>
            <w:tcW w:w="2797" w:type="dxa"/>
            <w:tcMar>
              <w:top w:w="0" w:type="dxa"/>
              <w:left w:w="108" w:type="dxa"/>
              <w:bottom w:w="0" w:type="dxa"/>
              <w:right w:w="108" w:type="dxa"/>
            </w:tcMar>
          </w:tcPr>
          <w:p w14:paraId="4DCEB436" w14:textId="77777777" w:rsidR="00AE6F33" w:rsidRPr="00D037E5" w:rsidRDefault="00AE6F33" w:rsidP="006B62A0">
            <w:pPr>
              <w:pStyle w:val="NormalWeb"/>
              <w:spacing w:before="0" w:beforeAutospacing="0" w:after="0" w:afterAutospacing="0"/>
              <w:rPr>
                <w:sz w:val="26"/>
                <w:szCs w:val="26"/>
              </w:rPr>
            </w:pPr>
            <w:r w:rsidRPr="00D037E5">
              <w:rPr>
                <w:sz w:val="26"/>
                <w:szCs w:val="26"/>
              </w:rPr>
              <w:t>Cetylpyridinium + Lysozyme</w:t>
            </w:r>
          </w:p>
        </w:tc>
        <w:tc>
          <w:tcPr>
            <w:tcW w:w="1890" w:type="dxa"/>
            <w:tcMar>
              <w:top w:w="0" w:type="dxa"/>
              <w:left w:w="108" w:type="dxa"/>
              <w:bottom w:w="0" w:type="dxa"/>
              <w:right w:w="108" w:type="dxa"/>
            </w:tcMar>
          </w:tcPr>
          <w:p w14:paraId="0DE44EF1" w14:textId="77777777" w:rsidR="00AE6F33" w:rsidRPr="00D037E5" w:rsidRDefault="00AE6F33" w:rsidP="006B62A0">
            <w:pPr>
              <w:pStyle w:val="NormalWeb"/>
              <w:spacing w:before="0" w:beforeAutospacing="0" w:after="0" w:afterAutospacing="0"/>
              <w:rPr>
                <w:sz w:val="26"/>
                <w:szCs w:val="26"/>
              </w:rPr>
            </w:pPr>
            <w:r w:rsidRPr="00D037E5">
              <w:rPr>
                <w:sz w:val="26"/>
                <w:szCs w:val="26"/>
              </w:rPr>
              <w:t>Lysopain ORL</w:t>
            </w:r>
          </w:p>
        </w:tc>
        <w:tc>
          <w:tcPr>
            <w:tcW w:w="1264" w:type="dxa"/>
            <w:tcMar>
              <w:top w:w="0" w:type="dxa"/>
              <w:left w:w="108" w:type="dxa"/>
              <w:bottom w:w="0" w:type="dxa"/>
              <w:right w:w="108" w:type="dxa"/>
            </w:tcMar>
          </w:tcPr>
          <w:p w14:paraId="0AB5266E"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62900A3F"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4AE60D3F" w14:textId="77777777" w:rsidR="00AE6F33" w:rsidRPr="00D037E5" w:rsidRDefault="00AE6F33" w:rsidP="006B62A0">
            <w:pPr>
              <w:pStyle w:val="NormalWeb"/>
              <w:spacing w:before="0" w:beforeAutospacing="0" w:after="0" w:afterAutospacing="0"/>
              <w:rPr>
                <w:sz w:val="26"/>
                <w:szCs w:val="26"/>
              </w:rPr>
            </w:pPr>
          </w:p>
        </w:tc>
      </w:tr>
      <w:tr w:rsidR="00AE6F33" w:rsidRPr="00D037E5" w14:paraId="70EF6C90" w14:textId="77777777" w:rsidTr="006B62A0">
        <w:tc>
          <w:tcPr>
            <w:tcW w:w="708" w:type="dxa"/>
            <w:tcMar>
              <w:top w:w="0" w:type="dxa"/>
              <w:left w:w="108" w:type="dxa"/>
              <w:bottom w:w="0" w:type="dxa"/>
              <w:right w:w="108" w:type="dxa"/>
            </w:tcMar>
          </w:tcPr>
          <w:p w14:paraId="18464177" w14:textId="77777777" w:rsidR="00AE6F33" w:rsidRPr="00D037E5" w:rsidRDefault="00AE6F33" w:rsidP="006B62A0">
            <w:pPr>
              <w:pStyle w:val="NormalWeb"/>
              <w:spacing w:before="0" w:beforeAutospacing="0" w:after="0" w:afterAutospacing="0"/>
              <w:rPr>
                <w:sz w:val="26"/>
                <w:szCs w:val="26"/>
              </w:rPr>
            </w:pPr>
            <w:r w:rsidRPr="00D037E5">
              <w:rPr>
                <w:sz w:val="26"/>
                <w:szCs w:val="26"/>
              </w:rPr>
              <w:t>32</w:t>
            </w:r>
          </w:p>
        </w:tc>
        <w:tc>
          <w:tcPr>
            <w:tcW w:w="2797" w:type="dxa"/>
            <w:tcMar>
              <w:top w:w="0" w:type="dxa"/>
              <w:left w:w="108" w:type="dxa"/>
              <w:bottom w:w="0" w:type="dxa"/>
              <w:right w:w="108" w:type="dxa"/>
            </w:tcMar>
          </w:tcPr>
          <w:p w14:paraId="5A4A234F" w14:textId="77777777" w:rsidR="00AE6F33" w:rsidRPr="00D037E5" w:rsidRDefault="00AE6F33" w:rsidP="006B62A0">
            <w:pPr>
              <w:pStyle w:val="NormalWeb"/>
              <w:spacing w:before="0" w:beforeAutospacing="0" w:after="0" w:afterAutospacing="0"/>
              <w:rPr>
                <w:sz w:val="26"/>
                <w:szCs w:val="26"/>
              </w:rPr>
            </w:pPr>
            <w:r w:rsidRPr="00D037E5">
              <w:rPr>
                <w:sz w:val="26"/>
                <w:szCs w:val="26"/>
              </w:rPr>
              <w:t>Salbutamol spray</w:t>
            </w:r>
          </w:p>
        </w:tc>
        <w:tc>
          <w:tcPr>
            <w:tcW w:w="1890" w:type="dxa"/>
            <w:tcMar>
              <w:top w:w="0" w:type="dxa"/>
              <w:left w:w="108" w:type="dxa"/>
              <w:bottom w:w="0" w:type="dxa"/>
              <w:right w:w="108" w:type="dxa"/>
            </w:tcMar>
          </w:tcPr>
          <w:p w14:paraId="69396690" w14:textId="77777777" w:rsidR="00AE6F33" w:rsidRPr="00D037E5" w:rsidRDefault="00AE6F33" w:rsidP="006B62A0">
            <w:pPr>
              <w:pStyle w:val="NormalWeb"/>
              <w:spacing w:before="0" w:beforeAutospacing="0" w:after="0" w:afterAutospacing="0"/>
              <w:rPr>
                <w:sz w:val="26"/>
                <w:szCs w:val="26"/>
              </w:rPr>
            </w:pPr>
            <w:r w:rsidRPr="00D037E5">
              <w:rPr>
                <w:sz w:val="26"/>
                <w:szCs w:val="26"/>
              </w:rPr>
              <w:t>Ventolin</w:t>
            </w:r>
          </w:p>
        </w:tc>
        <w:tc>
          <w:tcPr>
            <w:tcW w:w="1264" w:type="dxa"/>
            <w:tcMar>
              <w:top w:w="0" w:type="dxa"/>
              <w:left w:w="108" w:type="dxa"/>
              <w:bottom w:w="0" w:type="dxa"/>
              <w:right w:w="108" w:type="dxa"/>
            </w:tcMar>
          </w:tcPr>
          <w:p w14:paraId="5A208C7C"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2DBA59A6" w14:textId="77777777" w:rsidR="00AE6F33" w:rsidRPr="00D037E5" w:rsidRDefault="00AE6F33" w:rsidP="006B62A0">
            <w:pPr>
              <w:pStyle w:val="NormalWeb"/>
              <w:spacing w:before="0" w:beforeAutospacing="0" w:after="0" w:afterAutospacing="0"/>
              <w:rPr>
                <w:sz w:val="26"/>
                <w:szCs w:val="26"/>
              </w:rPr>
            </w:pPr>
            <w:r w:rsidRPr="00D037E5">
              <w:rPr>
                <w:sz w:val="26"/>
                <w:szCs w:val="26"/>
              </w:rPr>
              <w:t>1-2</w:t>
            </w:r>
          </w:p>
        </w:tc>
        <w:tc>
          <w:tcPr>
            <w:tcW w:w="1565" w:type="dxa"/>
          </w:tcPr>
          <w:p w14:paraId="610DFEA8" w14:textId="77777777" w:rsidR="00AE6F33" w:rsidRPr="00D037E5" w:rsidRDefault="00AE6F33" w:rsidP="006B62A0">
            <w:pPr>
              <w:pStyle w:val="NormalWeb"/>
              <w:spacing w:before="0" w:beforeAutospacing="0" w:after="0" w:afterAutospacing="0"/>
              <w:rPr>
                <w:sz w:val="26"/>
                <w:szCs w:val="26"/>
              </w:rPr>
            </w:pPr>
          </w:p>
        </w:tc>
      </w:tr>
      <w:tr w:rsidR="00AE6F33" w:rsidRPr="00D037E5" w14:paraId="6C1D09D1" w14:textId="77777777" w:rsidTr="006B62A0">
        <w:tc>
          <w:tcPr>
            <w:tcW w:w="708" w:type="dxa"/>
            <w:tcMar>
              <w:top w:w="0" w:type="dxa"/>
              <w:left w:w="108" w:type="dxa"/>
              <w:bottom w:w="0" w:type="dxa"/>
              <w:right w:w="108" w:type="dxa"/>
            </w:tcMar>
          </w:tcPr>
          <w:p w14:paraId="2C24C1FB" w14:textId="77777777" w:rsidR="00AE6F33" w:rsidRPr="00D037E5" w:rsidRDefault="00AE6F33" w:rsidP="006B62A0">
            <w:pPr>
              <w:pStyle w:val="NormalWeb"/>
              <w:spacing w:before="0" w:beforeAutospacing="0" w:after="0" w:afterAutospacing="0"/>
              <w:rPr>
                <w:sz w:val="26"/>
                <w:szCs w:val="26"/>
              </w:rPr>
            </w:pPr>
            <w:r w:rsidRPr="00D037E5">
              <w:rPr>
                <w:sz w:val="26"/>
                <w:szCs w:val="26"/>
              </w:rPr>
              <w:t>33</w:t>
            </w:r>
          </w:p>
        </w:tc>
        <w:tc>
          <w:tcPr>
            <w:tcW w:w="2797" w:type="dxa"/>
            <w:tcMar>
              <w:top w:w="0" w:type="dxa"/>
              <w:left w:w="108" w:type="dxa"/>
              <w:bottom w:w="0" w:type="dxa"/>
              <w:right w:w="108" w:type="dxa"/>
            </w:tcMar>
          </w:tcPr>
          <w:p w14:paraId="193282CB" w14:textId="77777777" w:rsidR="00AE6F33" w:rsidRPr="00D037E5" w:rsidRDefault="00AE6F33" w:rsidP="006B62A0">
            <w:pPr>
              <w:pStyle w:val="NormalWeb"/>
              <w:spacing w:before="0" w:beforeAutospacing="0" w:after="0" w:afterAutospacing="0"/>
              <w:rPr>
                <w:sz w:val="26"/>
                <w:szCs w:val="26"/>
              </w:rPr>
            </w:pPr>
            <w:r w:rsidRPr="00D037E5">
              <w:rPr>
                <w:sz w:val="26"/>
                <w:szCs w:val="26"/>
              </w:rPr>
              <w:t>Terbutalin 0,5mg/1ml</w:t>
            </w:r>
          </w:p>
        </w:tc>
        <w:tc>
          <w:tcPr>
            <w:tcW w:w="1890" w:type="dxa"/>
            <w:tcMar>
              <w:top w:w="0" w:type="dxa"/>
              <w:left w:w="108" w:type="dxa"/>
              <w:bottom w:w="0" w:type="dxa"/>
              <w:right w:w="108" w:type="dxa"/>
            </w:tcMar>
          </w:tcPr>
          <w:p w14:paraId="41D05999" w14:textId="77777777" w:rsidR="00AE6F33" w:rsidRPr="00D037E5" w:rsidRDefault="00AE6F33" w:rsidP="006B62A0">
            <w:pPr>
              <w:pStyle w:val="NormalWeb"/>
              <w:spacing w:before="0" w:beforeAutospacing="0" w:after="0" w:afterAutospacing="0"/>
              <w:rPr>
                <w:sz w:val="26"/>
                <w:szCs w:val="26"/>
              </w:rPr>
            </w:pPr>
            <w:r w:rsidRPr="00D037E5">
              <w:rPr>
                <w:sz w:val="26"/>
                <w:szCs w:val="26"/>
              </w:rPr>
              <w:t>Bricanyl</w:t>
            </w:r>
          </w:p>
        </w:tc>
        <w:tc>
          <w:tcPr>
            <w:tcW w:w="1264" w:type="dxa"/>
            <w:tcMar>
              <w:top w:w="0" w:type="dxa"/>
              <w:left w:w="108" w:type="dxa"/>
              <w:bottom w:w="0" w:type="dxa"/>
              <w:right w:w="108" w:type="dxa"/>
            </w:tcMar>
          </w:tcPr>
          <w:p w14:paraId="710A10BB"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2A30C115"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2B6C12E1" w14:textId="77777777" w:rsidR="00AE6F33" w:rsidRPr="00D037E5" w:rsidRDefault="00AE6F33" w:rsidP="006B62A0">
            <w:pPr>
              <w:pStyle w:val="NormalWeb"/>
              <w:spacing w:before="0" w:beforeAutospacing="0" w:after="0" w:afterAutospacing="0"/>
              <w:rPr>
                <w:sz w:val="26"/>
                <w:szCs w:val="26"/>
              </w:rPr>
            </w:pPr>
          </w:p>
        </w:tc>
      </w:tr>
      <w:tr w:rsidR="00AE6F33" w:rsidRPr="00D037E5" w14:paraId="7CB95FAD" w14:textId="77777777" w:rsidTr="006B62A0">
        <w:tc>
          <w:tcPr>
            <w:tcW w:w="708" w:type="dxa"/>
            <w:tcMar>
              <w:top w:w="0" w:type="dxa"/>
              <w:left w:w="108" w:type="dxa"/>
              <w:bottom w:w="0" w:type="dxa"/>
              <w:right w:w="108" w:type="dxa"/>
            </w:tcMar>
          </w:tcPr>
          <w:p w14:paraId="310E8D17" w14:textId="77777777" w:rsidR="00AE6F33" w:rsidRPr="00D037E5" w:rsidRDefault="00AE6F33" w:rsidP="006B62A0">
            <w:pPr>
              <w:pStyle w:val="NormalWeb"/>
              <w:spacing w:before="0" w:beforeAutospacing="0" w:after="0" w:afterAutospacing="0"/>
              <w:rPr>
                <w:sz w:val="26"/>
                <w:szCs w:val="26"/>
              </w:rPr>
            </w:pPr>
            <w:r w:rsidRPr="00D037E5">
              <w:rPr>
                <w:sz w:val="26"/>
                <w:szCs w:val="26"/>
              </w:rPr>
              <w:t>34</w:t>
            </w:r>
          </w:p>
        </w:tc>
        <w:tc>
          <w:tcPr>
            <w:tcW w:w="2797" w:type="dxa"/>
            <w:tcMar>
              <w:top w:w="0" w:type="dxa"/>
              <w:left w:w="108" w:type="dxa"/>
              <w:bottom w:w="0" w:type="dxa"/>
              <w:right w:w="108" w:type="dxa"/>
            </w:tcMar>
          </w:tcPr>
          <w:p w14:paraId="16477011" w14:textId="77777777" w:rsidR="00AE6F33" w:rsidRPr="00D037E5" w:rsidRDefault="00AE6F33" w:rsidP="006B62A0">
            <w:pPr>
              <w:pStyle w:val="NormalWeb"/>
              <w:spacing w:before="0" w:beforeAutospacing="0" w:after="0" w:afterAutospacing="0"/>
              <w:rPr>
                <w:sz w:val="26"/>
                <w:szCs w:val="26"/>
              </w:rPr>
            </w:pPr>
            <w:r w:rsidRPr="00D037E5">
              <w:rPr>
                <w:sz w:val="26"/>
                <w:szCs w:val="26"/>
              </w:rPr>
              <w:t>Terpin hydrat 200mg + Codein phosphat 5mg</w:t>
            </w:r>
          </w:p>
        </w:tc>
        <w:tc>
          <w:tcPr>
            <w:tcW w:w="1890" w:type="dxa"/>
            <w:tcMar>
              <w:top w:w="0" w:type="dxa"/>
              <w:left w:w="108" w:type="dxa"/>
              <w:bottom w:w="0" w:type="dxa"/>
              <w:right w:w="108" w:type="dxa"/>
            </w:tcMar>
          </w:tcPr>
          <w:p w14:paraId="4DA3054E" w14:textId="77777777" w:rsidR="00AE6F33" w:rsidRPr="00D037E5" w:rsidRDefault="00AE6F33" w:rsidP="006B62A0">
            <w:pPr>
              <w:pStyle w:val="NormalWeb"/>
              <w:spacing w:before="0" w:beforeAutospacing="0" w:after="0" w:afterAutospacing="0"/>
              <w:rPr>
                <w:sz w:val="26"/>
                <w:szCs w:val="26"/>
              </w:rPr>
            </w:pPr>
            <w:r w:rsidRPr="00D037E5">
              <w:rPr>
                <w:sz w:val="26"/>
                <w:szCs w:val="26"/>
              </w:rPr>
              <w:t>Tecpin codein</w:t>
            </w:r>
          </w:p>
        </w:tc>
        <w:tc>
          <w:tcPr>
            <w:tcW w:w="1264" w:type="dxa"/>
            <w:tcMar>
              <w:top w:w="0" w:type="dxa"/>
              <w:left w:w="108" w:type="dxa"/>
              <w:bottom w:w="0" w:type="dxa"/>
              <w:right w:w="108" w:type="dxa"/>
            </w:tcMar>
          </w:tcPr>
          <w:p w14:paraId="020F65F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23C78C66" w14:textId="77777777" w:rsidR="00AE6F33" w:rsidRPr="00D037E5" w:rsidRDefault="00AE6F33" w:rsidP="006B62A0">
            <w:pPr>
              <w:pStyle w:val="NormalWeb"/>
              <w:spacing w:before="0" w:beforeAutospacing="0" w:after="0" w:afterAutospacing="0"/>
              <w:rPr>
                <w:sz w:val="26"/>
                <w:szCs w:val="26"/>
              </w:rPr>
            </w:pPr>
            <w:r w:rsidRPr="00D037E5">
              <w:rPr>
                <w:sz w:val="26"/>
                <w:szCs w:val="26"/>
              </w:rPr>
              <w:t>50-100</w:t>
            </w:r>
          </w:p>
        </w:tc>
        <w:tc>
          <w:tcPr>
            <w:tcW w:w="1565" w:type="dxa"/>
          </w:tcPr>
          <w:p w14:paraId="3961EC77" w14:textId="77777777" w:rsidR="00AE6F33" w:rsidRPr="00D037E5" w:rsidRDefault="00AE6F33" w:rsidP="006B62A0">
            <w:pPr>
              <w:pStyle w:val="NormalWeb"/>
              <w:spacing w:before="0" w:beforeAutospacing="0" w:after="0" w:afterAutospacing="0"/>
              <w:rPr>
                <w:sz w:val="26"/>
                <w:szCs w:val="26"/>
              </w:rPr>
            </w:pPr>
          </w:p>
        </w:tc>
      </w:tr>
      <w:tr w:rsidR="00AE6F33" w:rsidRPr="00D037E5" w14:paraId="3E4F34C1" w14:textId="77777777" w:rsidTr="006B62A0">
        <w:tc>
          <w:tcPr>
            <w:tcW w:w="708" w:type="dxa"/>
            <w:tcMar>
              <w:top w:w="0" w:type="dxa"/>
              <w:left w:w="108" w:type="dxa"/>
              <w:bottom w:w="0" w:type="dxa"/>
              <w:right w:w="108" w:type="dxa"/>
            </w:tcMar>
          </w:tcPr>
          <w:p w14:paraId="6E9876DE" w14:textId="77777777" w:rsidR="00AE6F33" w:rsidRPr="00D037E5" w:rsidRDefault="00AE6F33" w:rsidP="006B62A0">
            <w:pPr>
              <w:pStyle w:val="NormalWeb"/>
              <w:spacing w:before="0" w:beforeAutospacing="0" w:after="0" w:afterAutospacing="0"/>
              <w:rPr>
                <w:sz w:val="26"/>
                <w:szCs w:val="26"/>
              </w:rPr>
            </w:pPr>
            <w:r w:rsidRPr="00D037E5">
              <w:rPr>
                <w:sz w:val="26"/>
                <w:szCs w:val="26"/>
              </w:rPr>
              <w:t>35</w:t>
            </w:r>
          </w:p>
        </w:tc>
        <w:tc>
          <w:tcPr>
            <w:tcW w:w="2797" w:type="dxa"/>
            <w:tcMar>
              <w:top w:w="0" w:type="dxa"/>
              <w:left w:w="108" w:type="dxa"/>
              <w:bottom w:w="0" w:type="dxa"/>
              <w:right w:w="108" w:type="dxa"/>
            </w:tcMar>
          </w:tcPr>
          <w:p w14:paraId="6A1508C6" w14:textId="77777777" w:rsidR="00AE6F33" w:rsidRPr="00D037E5" w:rsidRDefault="00AE6F33" w:rsidP="006B62A0">
            <w:pPr>
              <w:pStyle w:val="NormalWeb"/>
              <w:spacing w:before="0" w:beforeAutospacing="0" w:after="0" w:afterAutospacing="0"/>
              <w:rPr>
                <w:sz w:val="26"/>
                <w:szCs w:val="26"/>
              </w:rPr>
            </w:pPr>
            <w:r w:rsidRPr="00D037E5">
              <w:rPr>
                <w:sz w:val="26"/>
                <w:szCs w:val="26"/>
              </w:rPr>
              <w:t>Acetylcystein</w:t>
            </w:r>
          </w:p>
        </w:tc>
        <w:tc>
          <w:tcPr>
            <w:tcW w:w="1890" w:type="dxa"/>
            <w:tcMar>
              <w:top w:w="0" w:type="dxa"/>
              <w:left w:w="108" w:type="dxa"/>
              <w:bottom w:w="0" w:type="dxa"/>
              <w:right w:w="108" w:type="dxa"/>
            </w:tcMar>
          </w:tcPr>
          <w:p w14:paraId="43FE83F3" w14:textId="77777777" w:rsidR="00AE6F33" w:rsidRPr="00D037E5" w:rsidRDefault="00AE6F33" w:rsidP="006B62A0">
            <w:pPr>
              <w:pStyle w:val="NormalWeb"/>
              <w:spacing w:before="0" w:beforeAutospacing="0" w:after="0" w:afterAutospacing="0"/>
              <w:rPr>
                <w:sz w:val="26"/>
                <w:szCs w:val="26"/>
              </w:rPr>
            </w:pPr>
            <w:r w:rsidRPr="00D037E5">
              <w:rPr>
                <w:sz w:val="26"/>
                <w:szCs w:val="26"/>
              </w:rPr>
              <w:t>Acemuc</w:t>
            </w:r>
          </w:p>
        </w:tc>
        <w:tc>
          <w:tcPr>
            <w:tcW w:w="1264" w:type="dxa"/>
            <w:tcMar>
              <w:top w:w="0" w:type="dxa"/>
              <w:left w:w="108" w:type="dxa"/>
              <w:bottom w:w="0" w:type="dxa"/>
              <w:right w:w="108" w:type="dxa"/>
            </w:tcMar>
          </w:tcPr>
          <w:p w14:paraId="1618C9F6"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01" w:type="dxa"/>
            <w:tcMar>
              <w:top w:w="0" w:type="dxa"/>
              <w:left w:w="108" w:type="dxa"/>
              <w:bottom w:w="0" w:type="dxa"/>
              <w:right w:w="108" w:type="dxa"/>
            </w:tcMar>
          </w:tcPr>
          <w:p w14:paraId="50089D2F"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1565" w:type="dxa"/>
          </w:tcPr>
          <w:p w14:paraId="75830477" w14:textId="77777777" w:rsidR="00AE6F33" w:rsidRPr="00D037E5" w:rsidRDefault="00AE6F33" w:rsidP="006B62A0">
            <w:pPr>
              <w:pStyle w:val="NormalWeb"/>
              <w:spacing w:before="0" w:beforeAutospacing="0" w:after="0" w:afterAutospacing="0"/>
              <w:rPr>
                <w:sz w:val="26"/>
                <w:szCs w:val="26"/>
              </w:rPr>
            </w:pPr>
          </w:p>
        </w:tc>
      </w:tr>
      <w:tr w:rsidR="00AE6F33" w:rsidRPr="00D037E5" w14:paraId="080A74A2" w14:textId="77777777" w:rsidTr="006B62A0">
        <w:tc>
          <w:tcPr>
            <w:tcW w:w="708" w:type="dxa"/>
            <w:tcMar>
              <w:top w:w="0" w:type="dxa"/>
              <w:left w:w="108" w:type="dxa"/>
              <w:bottom w:w="0" w:type="dxa"/>
              <w:right w:w="108" w:type="dxa"/>
            </w:tcMar>
          </w:tcPr>
          <w:p w14:paraId="7FA79CC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IV</w:t>
            </w:r>
          </w:p>
        </w:tc>
        <w:tc>
          <w:tcPr>
            <w:tcW w:w="2797" w:type="dxa"/>
            <w:tcMar>
              <w:top w:w="0" w:type="dxa"/>
              <w:left w:w="108" w:type="dxa"/>
              <w:bottom w:w="0" w:type="dxa"/>
              <w:right w:w="108" w:type="dxa"/>
            </w:tcMar>
          </w:tcPr>
          <w:p w14:paraId="5C35DE1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tiêu hóa</w:t>
            </w:r>
          </w:p>
        </w:tc>
        <w:tc>
          <w:tcPr>
            <w:tcW w:w="1890" w:type="dxa"/>
            <w:tcMar>
              <w:top w:w="0" w:type="dxa"/>
              <w:left w:w="108" w:type="dxa"/>
              <w:bottom w:w="0" w:type="dxa"/>
              <w:right w:w="108" w:type="dxa"/>
            </w:tcMar>
          </w:tcPr>
          <w:p w14:paraId="199554D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10E4C96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340FFDBD"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64861CC4"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7D3B1C0D" w14:textId="77777777" w:rsidTr="006B62A0">
        <w:tc>
          <w:tcPr>
            <w:tcW w:w="708" w:type="dxa"/>
            <w:tcMar>
              <w:top w:w="0" w:type="dxa"/>
              <w:left w:w="108" w:type="dxa"/>
              <w:bottom w:w="0" w:type="dxa"/>
              <w:right w:w="108" w:type="dxa"/>
            </w:tcMar>
          </w:tcPr>
          <w:p w14:paraId="14290DC5" w14:textId="77777777" w:rsidR="00AE6F33" w:rsidRPr="00D037E5" w:rsidRDefault="00AE6F33" w:rsidP="006B62A0">
            <w:pPr>
              <w:pStyle w:val="NormalWeb"/>
              <w:spacing w:before="0" w:beforeAutospacing="0" w:after="0" w:afterAutospacing="0"/>
              <w:rPr>
                <w:sz w:val="26"/>
                <w:szCs w:val="26"/>
              </w:rPr>
            </w:pPr>
            <w:r w:rsidRPr="00D037E5">
              <w:rPr>
                <w:sz w:val="26"/>
                <w:szCs w:val="26"/>
              </w:rPr>
              <w:t>36</w:t>
            </w:r>
          </w:p>
        </w:tc>
        <w:tc>
          <w:tcPr>
            <w:tcW w:w="2797" w:type="dxa"/>
            <w:tcMar>
              <w:top w:w="0" w:type="dxa"/>
              <w:left w:w="108" w:type="dxa"/>
              <w:bottom w:w="0" w:type="dxa"/>
              <w:right w:w="108" w:type="dxa"/>
            </w:tcMar>
          </w:tcPr>
          <w:p w14:paraId="06020AC6" w14:textId="77777777" w:rsidR="00AE6F33" w:rsidRPr="00D037E5" w:rsidRDefault="00AE6F33" w:rsidP="006B62A0">
            <w:pPr>
              <w:pStyle w:val="NormalWeb"/>
              <w:spacing w:before="0" w:beforeAutospacing="0" w:after="0" w:afterAutospacing="0"/>
              <w:rPr>
                <w:sz w:val="26"/>
                <w:szCs w:val="26"/>
              </w:rPr>
            </w:pPr>
            <w:r w:rsidRPr="00D037E5">
              <w:rPr>
                <w:sz w:val="26"/>
                <w:szCs w:val="26"/>
              </w:rPr>
              <w:t>Omeprazole 40mg</w:t>
            </w:r>
          </w:p>
        </w:tc>
        <w:tc>
          <w:tcPr>
            <w:tcW w:w="1890" w:type="dxa"/>
            <w:tcMar>
              <w:top w:w="0" w:type="dxa"/>
              <w:left w:w="108" w:type="dxa"/>
              <w:bottom w:w="0" w:type="dxa"/>
              <w:right w:w="108" w:type="dxa"/>
            </w:tcMar>
          </w:tcPr>
          <w:p w14:paraId="1763F6FE"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7107366D"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CBFF0BA"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2A82F699" w14:textId="77777777" w:rsidR="00AE6F33" w:rsidRPr="00D037E5" w:rsidRDefault="00AE6F33" w:rsidP="006B62A0">
            <w:pPr>
              <w:pStyle w:val="NormalWeb"/>
              <w:spacing w:before="0" w:beforeAutospacing="0" w:after="0" w:afterAutospacing="0"/>
              <w:rPr>
                <w:sz w:val="26"/>
                <w:szCs w:val="26"/>
              </w:rPr>
            </w:pPr>
          </w:p>
        </w:tc>
      </w:tr>
      <w:tr w:rsidR="00AE6F33" w:rsidRPr="00D037E5" w14:paraId="42866338" w14:textId="77777777" w:rsidTr="006B62A0">
        <w:tc>
          <w:tcPr>
            <w:tcW w:w="708" w:type="dxa"/>
            <w:tcMar>
              <w:top w:w="0" w:type="dxa"/>
              <w:left w:w="108" w:type="dxa"/>
              <w:bottom w:w="0" w:type="dxa"/>
              <w:right w:w="108" w:type="dxa"/>
            </w:tcMar>
          </w:tcPr>
          <w:p w14:paraId="5FB02212" w14:textId="77777777" w:rsidR="00AE6F33" w:rsidRPr="00D037E5" w:rsidRDefault="00AE6F33" w:rsidP="006B62A0">
            <w:pPr>
              <w:pStyle w:val="NormalWeb"/>
              <w:spacing w:before="0" w:beforeAutospacing="0" w:after="0" w:afterAutospacing="0"/>
              <w:rPr>
                <w:sz w:val="26"/>
                <w:szCs w:val="26"/>
              </w:rPr>
            </w:pPr>
            <w:r w:rsidRPr="00D037E5">
              <w:rPr>
                <w:sz w:val="26"/>
                <w:szCs w:val="26"/>
              </w:rPr>
              <w:t>37</w:t>
            </w:r>
          </w:p>
        </w:tc>
        <w:tc>
          <w:tcPr>
            <w:tcW w:w="2797" w:type="dxa"/>
            <w:tcMar>
              <w:top w:w="0" w:type="dxa"/>
              <w:left w:w="108" w:type="dxa"/>
              <w:bottom w:w="0" w:type="dxa"/>
              <w:right w:w="108" w:type="dxa"/>
            </w:tcMar>
          </w:tcPr>
          <w:p w14:paraId="0317F66B" w14:textId="77777777" w:rsidR="00AE6F33" w:rsidRPr="00D037E5" w:rsidRDefault="00AE6F33" w:rsidP="006B62A0">
            <w:pPr>
              <w:pStyle w:val="NormalWeb"/>
              <w:spacing w:before="0" w:beforeAutospacing="0" w:after="0" w:afterAutospacing="0"/>
              <w:rPr>
                <w:sz w:val="26"/>
                <w:szCs w:val="26"/>
              </w:rPr>
            </w:pPr>
            <w:r w:rsidRPr="00D037E5">
              <w:rPr>
                <w:sz w:val="26"/>
                <w:szCs w:val="26"/>
              </w:rPr>
              <w:t>Ranitidin 50mg/2ml</w:t>
            </w:r>
          </w:p>
        </w:tc>
        <w:tc>
          <w:tcPr>
            <w:tcW w:w="1890" w:type="dxa"/>
            <w:tcMar>
              <w:top w:w="0" w:type="dxa"/>
              <w:left w:w="108" w:type="dxa"/>
              <w:bottom w:w="0" w:type="dxa"/>
              <w:right w:w="108" w:type="dxa"/>
            </w:tcMar>
          </w:tcPr>
          <w:p w14:paraId="49550D3C" w14:textId="77777777" w:rsidR="00AE6F33" w:rsidRPr="00D037E5" w:rsidRDefault="00AE6F33" w:rsidP="006B62A0">
            <w:pPr>
              <w:pStyle w:val="NormalWeb"/>
              <w:spacing w:before="0" w:beforeAutospacing="0" w:after="0" w:afterAutospacing="0"/>
              <w:rPr>
                <w:sz w:val="26"/>
                <w:szCs w:val="26"/>
              </w:rPr>
            </w:pPr>
            <w:r w:rsidRPr="00D037E5">
              <w:rPr>
                <w:sz w:val="26"/>
                <w:szCs w:val="26"/>
              </w:rPr>
              <w:t>Zantac</w:t>
            </w:r>
          </w:p>
        </w:tc>
        <w:tc>
          <w:tcPr>
            <w:tcW w:w="1264" w:type="dxa"/>
            <w:tcMar>
              <w:top w:w="0" w:type="dxa"/>
              <w:left w:w="108" w:type="dxa"/>
              <w:bottom w:w="0" w:type="dxa"/>
              <w:right w:w="108" w:type="dxa"/>
            </w:tcMar>
          </w:tcPr>
          <w:p w14:paraId="5EE990A3"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415EA5E4"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670EEC26" w14:textId="77777777" w:rsidR="00AE6F33" w:rsidRPr="00D037E5" w:rsidRDefault="00AE6F33" w:rsidP="006B62A0">
            <w:pPr>
              <w:pStyle w:val="NormalWeb"/>
              <w:spacing w:before="0" w:beforeAutospacing="0" w:after="0" w:afterAutospacing="0"/>
              <w:rPr>
                <w:sz w:val="26"/>
                <w:szCs w:val="26"/>
              </w:rPr>
            </w:pPr>
          </w:p>
        </w:tc>
      </w:tr>
      <w:tr w:rsidR="00AE6F33" w:rsidRPr="00D037E5" w14:paraId="65188CA4" w14:textId="77777777" w:rsidTr="006B62A0">
        <w:tc>
          <w:tcPr>
            <w:tcW w:w="708" w:type="dxa"/>
            <w:tcMar>
              <w:top w:w="0" w:type="dxa"/>
              <w:left w:w="108" w:type="dxa"/>
              <w:bottom w:w="0" w:type="dxa"/>
              <w:right w:w="108" w:type="dxa"/>
            </w:tcMar>
          </w:tcPr>
          <w:p w14:paraId="38992706" w14:textId="77777777" w:rsidR="00AE6F33" w:rsidRPr="00D037E5" w:rsidRDefault="00AE6F33" w:rsidP="006B62A0">
            <w:pPr>
              <w:pStyle w:val="NormalWeb"/>
              <w:spacing w:before="0" w:beforeAutospacing="0" w:after="0" w:afterAutospacing="0"/>
              <w:rPr>
                <w:sz w:val="26"/>
                <w:szCs w:val="26"/>
              </w:rPr>
            </w:pPr>
            <w:r w:rsidRPr="00D037E5">
              <w:rPr>
                <w:sz w:val="26"/>
                <w:szCs w:val="26"/>
              </w:rPr>
              <w:t>38</w:t>
            </w:r>
          </w:p>
        </w:tc>
        <w:tc>
          <w:tcPr>
            <w:tcW w:w="2797" w:type="dxa"/>
            <w:tcMar>
              <w:top w:w="0" w:type="dxa"/>
              <w:left w:w="108" w:type="dxa"/>
              <w:bottom w:w="0" w:type="dxa"/>
              <w:right w:w="108" w:type="dxa"/>
            </w:tcMar>
          </w:tcPr>
          <w:p w14:paraId="667AD630" w14:textId="77777777" w:rsidR="00AE6F33" w:rsidRPr="00D037E5" w:rsidRDefault="00AE6F33" w:rsidP="006B62A0">
            <w:pPr>
              <w:pStyle w:val="NormalWeb"/>
              <w:spacing w:before="0" w:beforeAutospacing="0" w:after="0" w:afterAutospacing="0"/>
              <w:rPr>
                <w:sz w:val="26"/>
                <w:szCs w:val="26"/>
              </w:rPr>
            </w:pPr>
            <w:r w:rsidRPr="00D037E5">
              <w:rPr>
                <w:sz w:val="26"/>
                <w:szCs w:val="26"/>
              </w:rPr>
              <w:t>Mormoiron attapulgite + Nhôm hydroxyd + Magnesium carbonat</w:t>
            </w:r>
          </w:p>
        </w:tc>
        <w:tc>
          <w:tcPr>
            <w:tcW w:w="1890" w:type="dxa"/>
            <w:tcMar>
              <w:top w:w="0" w:type="dxa"/>
              <w:left w:w="108" w:type="dxa"/>
              <w:bottom w:w="0" w:type="dxa"/>
              <w:right w:w="108" w:type="dxa"/>
            </w:tcMar>
          </w:tcPr>
          <w:p w14:paraId="1177D472" w14:textId="77777777" w:rsidR="00AE6F33" w:rsidRPr="00D037E5" w:rsidRDefault="00AE6F33" w:rsidP="006B62A0">
            <w:pPr>
              <w:pStyle w:val="NormalWeb"/>
              <w:spacing w:before="0" w:beforeAutospacing="0" w:after="0" w:afterAutospacing="0"/>
              <w:rPr>
                <w:sz w:val="26"/>
                <w:szCs w:val="26"/>
              </w:rPr>
            </w:pPr>
            <w:r w:rsidRPr="00D037E5">
              <w:rPr>
                <w:sz w:val="26"/>
                <w:szCs w:val="26"/>
              </w:rPr>
              <w:t>Gastropulgite</w:t>
            </w:r>
          </w:p>
        </w:tc>
        <w:tc>
          <w:tcPr>
            <w:tcW w:w="1264" w:type="dxa"/>
            <w:tcMar>
              <w:top w:w="0" w:type="dxa"/>
              <w:left w:w="108" w:type="dxa"/>
              <w:bottom w:w="0" w:type="dxa"/>
              <w:right w:w="108" w:type="dxa"/>
            </w:tcMar>
          </w:tcPr>
          <w:p w14:paraId="3D1DC732"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01" w:type="dxa"/>
            <w:tcMar>
              <w:top w:w="0" w:type="dxa"/>
              <w:left w:w="108" w:type="dxa"/>
              <w:bottom w:w="0" w:type="dxa"/>
              <w:right w:w="108" w:type="dxa"/>
            </w:tcMar>
          </w:tcPr>
          <w:p w14:paraId="3A6FA254"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67B35032" w14:textId="77777777" w:rsidR="00AE6F33" w:rsidRPr="00D037E5" w:rsidRDefault="00AE6F33" w:rsidP="006B62A0">
            <w:pPr>
              <w:pStyle w:val="NormalWeb"/>
              <w:spacing w:before="0" w:beforeAutospacing="0" w:after="0" w:afterAutospacing="0"/>
              <w:rPr>
                <w:sz w:val="26"/>
                <w:szCs w:val="26"/>
              </w:rPr>
            </w:pPr>
          </w:p>
        </w:tc>
      </w:tr>
      <w:tr w:rsidR="00AE6F33" w:rsidRPr="00D037E5" w14:paraId="364EBCDE" w14:textId="77777777" w:rsidTr="006B62A0">
        <w:tc>
          <w:tcPr>
            <w:tcW w:w="708" w:type="dxa"/>
            <w:tcMar>
              <w:top w:w="0" w:type="dxa"/>
              <w:left w:w="108" w:type="dxa"/>
              <w:bottom w:w="0" w:type="dxa"/>
              <w:right w:w="108" w:type="dxa"/>
            </w:tcMar>
          </w:tcPr>
          <w:p w14:paraId="79D860CB" w14:textId="77777777" w:rsidR="00AE6F33" w:rsidRPr="00D037E5" w:rsidRDefault="00AE6F33" w:rsidP="006B62A0">
            <w:pPr>
              <w:pStyle w:val="NormalWeb"/>
              <w:spacing w:before="0" w:beforeAutospacing="0" w:after="0" w:afterAutospacing="0"/>
              <w:rPr>
                <w:sz w:val="26"/>
                <w:szCs w:val="26"/>
              </w:rPr>
            </w:pPr>
            <w:r w:rsidRPr="00D037E5">
              <w:rPr>
                <w:sz w:val="26"/>
                <w:szCs w:val="26"/>
              </w:rPr>
              <w:t>39</w:t>
            </w:r>
          </w:p>
        </w:tc>
        <w:tc>
          <w:tcPr>
            <w:tcW w:w="2797" w:type="dxa"/>
            <w:tcMar>
              <w:top w:w="0" w:type="dxa"/>
              <w:left w:w="108" w:type="dxa"/>
              <w:bottom w:w="0" w:type="dxa"/>
              <w:right w:w="108" w:type="dxa"/>
            </w:tcMar>
          </w:tcPr>
          <w:p w14:paraId="7D063731" w14:textId="77777777" w:rsidR="00AE6F33" w:rsidRPr="00D037E5" w:rsidRDefault="00AE6F33" w:rsidP="006B62A0">
            <w:pPr>
              <w:pStyle w:val="NormalWeb"/>
              <w:spacing w:before="0" w:beforeAutospacing="0" w:after="0" w:afterAutospacing="0"/>
              <w:rPr>
                <w:sz w:val="26"/>
                <w:szCs w:val="26"/>
              </w:rPr>
            </w:pPr>
            <w:r w:rsidRPr="00D037E5">
              <w:rPr>
                <w:sz w:val="26"/>
                <w:szCs w:val="26"/>
              </w:rPr>
              <w:t>Loperamide 2mg</w:t>
            </w:r>
          </w:p>
        </w:tc>
        <w:tc>
          <w:tcPr>
            <w:tcW w:w="1890" w:type="dxa"/>
            <w:tcMar>
              <w:top w:w="0" w:type="dxa"/>
              <w:left w:w="108" w:type="dxa"/>
              <w:bottom w:w="0" w:type="dxa"/>
              <w:right w:w="108" w:type="dxa"/>
            </w:tcMar>
          </w:tcPr>
          <w:p w14:paraId="72803EEB" w14:textId="77777777" w:rsidR="00AE6F33" w:rsidRPr="00D037E5" w:rsidRDefault="00AE6F33" w:rsidP="006B62A0">
            <w:pPr>
              <w:pStyle w:val="NormalWeb"/>
              <w:spacing w:before="0" w:beforeAutospacing="0" w:after="0" w:afterAutospacing="0"/>
              <w:rPr>
                <w:sz w:val="26"/>
                <w:szCs w:val="26"/>
              </w:rPr>
            </w:pPr>
            <w:r w:rsidRPr="00D037E5">
              <w:rPr>
                <w:sz w:val="26"/>
                <w:szCs w:val="26"/>
              </w:rPr>
              <w:t>Imodium</w:t>
            </w:r>
          </w:p>
        </w:tc>
        <w:tc>
          <w:tcPr>
            <w:tcW w:w="1264" w:type="dxa"/>
            <w:tcMar>
              <w:top w:w="0" w:type="dxa"/>
              <w:left w:w="108" w:type="dxa"/>
              <w:bottom w:w="0" w:type="dxa"/>
              <w:right w:w="108" w:type="dxa"/>
            </w:tcMar>
          </w:tcPr>
          <w:p w14:paraId="3CFAC1C5"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7AE87AE7"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565" w:type="dxa"/>
          </w:tcPr>
          <w:p w14:paraId="43BFF60A" w14:textId="77777777" w:rsidR="00AE6F33" w:rsidRPr="00D037E5" w:rsidRDefault="00AE6F33" w:rsidP="006B62A0">
            <w:pPr>
              <w:pStyle w:val="NormalWeb"/>
              <w:spacing w:before="0" w:beforeAutospacing="0" w:after="0" w:afterAutospacing="0"/>
              <w:rPr>
                <w:sz w:val="26"/>
                <w:szCs w:val="26"/>
              </w:rPr>
            </w:pPr>
          </w:p>
        </w:tc>
      </w:tr>
      <w:tr w:rsidR="00AE6F33" w:rsidRPr="00D037E5" w14:paraId="52EC4ACC" w14:textId="77777777" w:rsidTr="006B62A0">
        <w:tc>
          <w:tcPr>
            <w:tcW w:w="708" w:type="dxa"/>
            <w:tcMar>
              <w:top w:w="0" w:type="dxa"/>
              <w:left w:w="108" w:type="dxa"/>
              <w:bottom w:w="0" w:type="dxa"/>
              <w:right w:w="108" w:type="dxa"/>
            </w:tcMar>
          </w:tcPr>
          <w:p w14:paraId="05B06552"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2797" w:type="dxa"/>
            <w:tcMar>
              <w:top w:w="0" w:type="dxa"/>
              <w:left w:w="108" w:type="dxa"/>
              <w:bottom w:w="0" w:type="dxa"/>
              <w:right w:w="108" w:type="dxa"/>
            </w:tcMar>
          </w:tcPr>
          <w:p w14:paraId="5B2BB801" w14:textId="77777777" w:rsidR="00AE6F33" w:rsidRPr="00D037E5" w:rsidRDefault="00AE6F33" w:rsidP="006B62A0">
            <w:pPr>
              <w:pStyle w:val="NormalWeb"/>
              <w:spacing w:before="0" w:beforeAutospacing="0" w:after="0" w:afterAutospacing="0"/>
              <w:rPr>
                <w:sz w:val="26"/>
                <w:szCs w:val="26"/>
              </w:rPr>
            </w:pPr>
            <w:r w:rsidRPr="00D037E5">
              <w:rPr>
                <w:sz w:val="26"/>
                <w:szCs w:val="26"/>
              </w:rPr>
              <w:t>Orezol</w:t>
            </w:r>
          </w:p>
        </w:tc>
        <w:tc>
          <w:tcPr>
            <w:tcW w:w="1890" w:type="dxa"/>
            <w:tcMar>
              <w:top w:w="0" w:type="dxa"/>
              <w:left w:w="108" w:type="dxa"/>
              <w:bottom w:w="0" w:type="dxa"/>
              <w:right w:w="108" w:type="dxa"/>
            </w:tcMar>
          </w:tcPr>
          <w:p w14:paraId="373EE790" w14:textId="77777777" w:rsidR="00AE6F33" w:rsidRPr="00D037E5" w:rsidRDefault="00AE6F33" w:rsidP="006B62A0">
            <w:pPr>
              <w:pStyle w:val="NormalWeb"/>
              <w:spacing w:before="0" w:beforeAutospacing="0" w:after="0" w:afterAutospacing="0"/>
              <w:rPr>
                <w:sz w:val="26"/>
                <w:szCs w:val="26"/>
              </w:rPr>
            </w:pPr>
            <w:r w:rsidRPr="00D037E5">
              <w:rPr>
                <w:sz w:val="26"/>
                <w:szCs w:val="26"/>
              </w:rPr>
              <w:t>Hydrit</w:t>
            </w:r>
          </w:p>
        </w:tc>
        <w:tc>
          <w:tcPr>
            <w:tcW w:w="1264" w:type="dxa"/>
            <w:tcMar>
              <w:top w:w="0" w:type="dxa"/>
              <w:left w:w="108" w:type="dxa"/>
              <w:bottom w:w="0" w:type="dxa"/>
              <w:right w:w="108" w:type="dxa"/>
            </w:tcMar>
          </w:tcPr>
          <w:p w14:paraId="03465A0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CF97D4A"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1565" w:type="dxa"/>
          </w:tcPr>
          <w:p w14:paraId="4A484E2F" w14:textId="77777777" w:rsidR="00AE6F33" w:rsidRPr="00D037E5" w:rsidRDefault="00AE6F33" w:rsidP="006B62A0">
            <w:pPr>
              <w:pStyle w:val="NormalWeb"/>
              <w:spacing w:before="0" w:beforeAutospacing="0" w:after="0" w:afterAutospacing="0"/>
              <w:rPr>
                <w:sz w:val="26"/>
                <w:szCs w:val="26"/>
              </w:rPr>
            </w:pPr>
          </w:p>
        </w:tc>
      </w:tr>
      <w:tr w:rsidR="00AE6F33" w:rsidRPr="00D037E5" w14:paraId="257A6C4D" w14:textId="77777777" w:rsidTr="006B62A0">
        <w:tc>
          <w:tcPr>
            <w:tcW w:w="708" w:type="dxa"/>
            <w:tcMar>
              <w:top w:w="0" w:type="dxa"/>
              <w:left w:w="108" w:type="dxa"/>
              <w:bottom w:w="0" w:type="dxa"/>
              <w:right w:w="108" w:type="dxa"/>
            </w:tcMar>
          </w:tcPr>
          <w:p w14:paraId="4DFE5943" w14:textId="77777777" w:rsidR="00AE6F33" w:rsidRPr="00D037E5" w:rsidRDefault="00AE6F33" w:rsidP="006B62A0">
            <w:pPr>
              <w:pStyle w:val="NormalWeb"/>
              <w:spacing w:before="0" w:beforeAutospacing="0" w:after="0" w:afterAutospacing="0"/>
              <w:rPr>
                <w:sz w:val="26"/>
                <w:szCs w:val="26"/>
              </w:rPr>
            </w:pPr>
            <w:r w:rsidRPr="00D037E5">
              <w:rPr>
                <w:sz w:val="26"/>
                <w:szCs w:val="26"/>
              </w:rPr>
              <w:t>41</w:t>
            </w:r>
          </w:p>
        </w:tc>
        <w:tc>
          <w:tcPr>
            <w:tcW w:w="2797" w:type="dxa"/>
            <w:tcMar>
              <w:top w:w="0" w:type="dxa"/>
              <w:left w:w="108" w:type="dxa"/>
              <w:bottom w:w="0" w:type="dxa"/>
              <w:right w:w="108" w:type="dxa"/>
            </w:tcMar>
          </w:tcPr>
          <w:p w14:paraId="31B3416C" w14:textId="77777777" w:rsidR="00AE6F33" w:rsidRPr="00D037E5" w:rsidRDefault="00AE6F33" w:rsidP="006B62A0">
            <w:pPr>
              <w:pStyle w:val="NormalWeb"/>
              <w:spacing w:before="0" w:beforeAutospacing="0" w:after="0" w:afterAutospacing="0"/>
              <w:rPr>
                <w:sz w:val="26"/>
                <w:szCs w:val="26"/>
              </w:rPr>
            </w:pPr>
            <w:r w:rsidRPr="00D037E5">
              <w:rPr>
                <w:sz w:val="26"/>
                <w:szCs w:val="26"/>
              </w:rPr>
              <w:t>Domperidone 10 mg</w:t>
            </w:r>
          </w:p>
        </w:tc>
        <w:tc>
          <w:tcPr>
            <w:tcW w:w="1890" w:type="dxa"/>
            <w:tcMar>
              <w:top w:w="0" w:type="dxa"/>
              <w:left w:w="108" w:type="dxa"/>
              <w:bottom w:w="0" w:type="dxa"/>
              <w:right w:w="108" w:type="dxa"/>
            </w:tcMar>
          </w:tcPr>
          <w:p w14:paraId="44E19D28" w14:textId="77777777" w:rsidR="00AE6F33" w:rsidRPr="00D037E5" w:rsidRDefault="00AE6F33" w:rsidP="006B62A0">
            <w:pPr>
              <w:pStyle w:val="NormalWeb"/>
              <w:spacing w:before="0" w:beforeAutospacing="0" w:after="0" w:afterAutospacing="0"/>
              <w:rPr>
                <w:sz w:val="26"/>
                <w:szCs w:val="26"/>
              </w:rPr>
            </w:pPr>
            <w:r w:rsidRPr="00D037E5">
              <w:rPr>
                <w:sz w:val="26"/>
                <w:szCs w:val="26"/>
              </w:rPr>
              <w:t>Motilium-M</w:t>
            </w:r>
          </w:p>
        </w:tc>
        <w:tc>
          <w:tcPr>
            <w:tcW w:w="1264" w:type="dxa"/>
            <w:tcMar>
              <w:top w:w="0" w:type="dxa"/>
              <w:left w:w="108" w:type="dxa"/>
              <w:bottom w:w="0" w:type="dxa"/>
              <w:right w:w="108" w:type="dxa"/>
            </w:tcMar>
          </w:tcPr>
          <w:p w14:paraId="1E56E7F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070DBFCF"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565" w:type="dxa"/>
          </w:tcPr>
          <w:p w14:paraId="358409D8" w14:textId="77777777" w:rsidR="00AE6F33" w:rsidRPr="00D037E5" w:rsidRDefault="00AE6F33" w:rsidP="006B62A0">
            <w:pPr>
              <w:pStyle w:val="NormalWeb"/>
              <w:spacing w:before="0" w:beforeAutospacing="0" w:after="0" w:afterAutospacing="0"/>
              <w:rPr>
                <w:sz w:val="26"/>
                <w:szCs w:val="26"/>
              </w:rPr>
            </w:pPr>
          </w:p>
        </w:tc>
      </w:tr>
      <w:tr w:rsidR="00AE6F33" w:rsidRPr="00D037E5" w14:paraId="7C8DD08B" w14:textId="77777777" w:rsidTr="006B62A0">
        <w:tc>
          <w:tcPr>
            <w:tcW w:w="708" w:type="dxa"/>
            <w:tcMar>
              <w:top w:w="0" w:type="dxa"/>
              <w:left w:w="108" w:type="dxa"/>
              <w:bottom w:w="0" w:type="dxa"/>
              <w:right w:w="108" w:type="dxa"/>
            </w:tcMar>
          </w:tcPr>
          <w:p w14:paraId="64998EBA" w14:textId="77777777" w:rsidR="00AE6F33" w:rsidRPr="00D037E5" w:rsidRDefault="00AE6F33" w:rsidP="006B62A0">
            <w:pPr>
              <w:pStyle w:val="NormalWeb"/>
              <w:spacing w:before="0" w:beforeAutospacing="0" w:after="0" w:afterAutospacing="0"/>
              <w:rPr>
                <w:sz w:val="26"/>
                <w:szCs w:val="26"/>
              </w:rPr>
            </w:pPr>
            <w:r w:rsidRPr="00D037E5">
              <w:rPr>
                <w:sz w:val="26"/>
                <w:szCs w:val="26"/>
              </w:rPr>
              <w:t>42</w:t>
            </w:r>
          </w:p>
        </w:tc>
        <w:tc>
          <w:tcPr>
            <w:tcW w:w="2797" w:type="dxa"/>
            <w:tcMar>
              <w:top w:w="0" w:type="dxa"/>
              <w:left w:w="108" w:type="dxa"/>
              <w:bottom w:w="0" w:type="dxa"/>
              <w:right w:w="108" w:type="dxa"/>
            </w:tcMar>
          </w:tcPr>
          <w:p w14:paraId="72055DB8" w14:textId="77777777" w:rsidR="00AE6F33" w:rsidRPr="00D037E5" w:rsidRDefault="00AE6F33" w:rsidP="006B62A0">
            <w:pPr>
              <w:pStyle w:val="NormalWeb"/>
              <w:spacing w:before="0" w:beforeAutospacing="0" w:after="0" w:afterAutospacing="0"/>
              <w:rPr>
                <w:sz w:val="26"/>
                <w:szCs w:val="26"/>
              </w:rPr>
            </w:pPr>
            <w:r w:rsidRPr="00D037E5">
              <w:rPr>
                <w:sz w:val="26"/>
                <w:szCs w:val="26"/>
              </w:rPr>
              <w:t>Metoclopramid chlorhydrate 10mg/2ml</w:t>
            </w:r>
          </w:p>
        </w:tc>
        <w:tc>
          <w:tcPr>
            <w:tcW w:w="1890" w:type="dxa"/>
            <w:tcMar>
              <w:top w:w="0" w:type="dxa"/>
              <w:left w:w="108" w:type="dxa"/>
              <w:bottom w:w="0" w:type="dxa"/>
              <w:right w:w="108" w:type="dxa"/>
            </w:tcMar>
          </w:tcPr>
          <w:p w14:paraId="52E9481D" w14:textId="77777777" w:rsidR="00AE6F33" w:rsidRPr="00D037E5" w:rsidRDefault="00AE6F33" w:rsidP="006B62A0">
            <w:pPr>
              <w:pStyle w:val="NormalWeb"/>
              <w:spacing w:before="0" w:beforeAutospacing="0" w:after="0" w:afterAutospacing="0"/>
              <w:rPr>
                <w:sz w:val="26"/>
                <w:szCs w:val="26"/>
              </w:rPr>
            </w:pPr>
            <w:r w:rsidRPr="00D037E5">
              <w:rPr>
                <w:sz w:val="26"/>
                <w:szCs w:val="26"/>
              </w:rPr>
              <w:t>Primperan</w:t>
            </w:r>
          </w:p>
        </w:tc>
        <w:tc>
          <w:tcPr>
            <w:tcW w:w="1264" w:type="dxa"/>
            <w:tcMar>
              <w:top w:w="0" w:type="dxa"/>
              <w:left w:w="108" w:type="dxa"/>
              <w:bottom w:w="0" w:type="dxa"/>
              <w:right w:w="108" w:type="dxa"/>
            </w:tcMar>
          </w:tcPr>
          <w:p w14:paraId="5A806C81"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0BCF8741"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33847BCA" w14:textId="77777777" w:rsidR="00AE6F33" w:rsidRPr="00D037E5" w:rsidRDefault="00AE6F33" w:rsidP="006B62A0">
            <w:pPr>
              <w:pStyle w:val="NormalWeb"/>
              <w:spacing w:before="0" w:beforeAutospacing="0" w:after="0" w:afterAutospacing="0"/>
              <w:rPr>
                <w:sz w:val="26"/>
                <w:szCs w:val="26"/>
              </w:rPr>
            </w:pPr>
          </w:p>
        </w:tc>
      </w:tr>
      <w:tr w:rsidR="00AE6F33" w:rsidRPr="00D037E5" w14:paraId="7101E29A" w14:textId="77777777" w:rsidTr="006B62A0">
        <w:tc>
          <w:tcPr>
            <w:tcW w:w="708" w:type="dxa"/>
            <w:tcMar>
              <w:top w:w="0" w:type="dxa"/>
              <w:left w:w="108" w:type="dxa"/>
              <w:bottom w:w="0" w:type="dxa"/>
              <w:right w:w="108" w:type="dxa"/>
            </w:tcMar>
          </w:tcPr>
          <w:p w14:paraId="67864E5E" w14:textId="77777777" w:rsidR="00AE6F33" w:rsidRPr="00D037E5" w:rsidRDefault="00AE6F33" w:rsidP="006B62A0">
            <w:pPr>
              <w:pStyle w:val="NormalWeb"/>
              <w:spacing w:before="0" w:beforeAutospacing="0" w:after="0" w:afterAutospacing="0"/>
              <w:rPr>
                <w:sz w:val="26"/>
                <w:szCs w:val="26"/>
              </w:rPr>
            </w:pPr>
            <w:r w:rsidRPr="00D037E5">
              <w:rPr>
                <w:sz w:val="26"/>
                <w:szCs w:val="26"/>
              </w:rPr>
              <w:t>43</w:t>
            </w:r>
          </w:p>
        </w:tc>
        <w:tc>
          <w:tcPr>
            <w:tcW w:w="2797" w:type="dxa"/>
            <w:tcMar>
              <w:top w:w="0" w:type="dxa"/>
              <w:left w:w="108" w:type="dxa"/>
              <w:bottom w:w="0" w:type="dxa"/>
              <w:right w:w="108" w:type="dxa"/>
            </w:tcMar>
          </w:tcPr>
          <w:p w14:paraId="26795F51" w14:textId="77777777" w:rsidR="00AE6F33" w:rsidRPr="00D037E5" w:rsidRDefault="00AE6F33" w:rsidP="006B62A0">
            <w:pPr>
              <w:pStyle w:val="NormalWeb"/>
              <w:spacing w:before="0" w:beforeAutospacing="0" w:after="0" w:afterAutospacing="0"/>
              <w:rPr>
                <w:sz w:val="26"/>
                <w:szCs w:val="26"/>
              </w:rPr>
            </w:pPr>
            <w:r w:rsidRPr="00D037E5">
              <w:rPr>
                <w:sz w:val="26"/>
                <w:szCs w:val="26"/>
              </w:rPr>
              <w:t>Metoclopramid chlorhydrate 10mg</w:t>
            </w:r>
          </w:p>
        </w:tc>
        <w:tc>
          <w:tcPr>
            <w:tcW w:w="1890" w:type="dxa"/>
            <w:tcMar>
              <w:top w:w="0" w:type="dxa"/>
              <w:left w:w="108" w:type="dxa"/>
              <w:bottom w:w="0" w:type="dxa"/>
              <w:right w:w="108" w:type="dxa"/>
            </w:tcMar>
          </w:tcPr>
          <w:p w14:paraId="194A60DF" w14:textId="77777777" w:rsidR="00AE6F33" w:rsidRPr="00D037E5" w:rsidRDefault="00AE6F33" w:rsidP="006B62A0">
            <w:pPr>
              <w:pStyle w:val="NormalWeb"/>
              <w:spacing w:before="0" w:beforeAutospacing="0" w:after="0" w:afterAutospacing="0"/>
              <w:rPr>
                <w:sz w:val="26"/>
                <w:szCs w:val="26"/>
              </w:rPr>
            </w:pPr>
            <w:r w:rsidRPr="00D037E5">
              <w:rPr>
                <w:sz w:val="26"/>
                <w:szCs w:val="26"/>
              </w:rPr>
              <w:t>Primperan</w:t>
            </w:r>
          </w:p>
        </w:tc>
        <w:tc>
          <w:tcPr>
            <w:tcW w:w="1264" w:type="dxa"/>
            <w:tcMar>
              <w:top w:w="0" w:type="dxa"/>
              <w:left w:w="108" w:type="dxa"/>
              <w:bottom w:w="0" w:type="dxa"/>
              <w:right w:w="108" w:type="dxa"/>
            </w:tcMar>
          </w:tcPr>
          <w:p w14:paraId="55731890"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B822614"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0AFB97F9" w14:textId="77777777" w:rsidR="00AE6F33" w:rsidRPr="00D037E5" w:rsidRDefault="00AE6F33" w:rsidP="006B62A0">
            <w:pPr>
              <w:pStyle w:val="NormalWeb"/>
              <w:spacing w:before="0" w:beforeAutospacing="0" w:after="0" w:afterAutospacing="0"/>
              <w:rPr>
                <w:sz w:val="26"/>
                <w:szCs w:val="26"/>
              </w:rPr>
            </w:pPr>
          </w:p>
        </w:tc>
      </w:tr>
      <w:tr w:rsidR="00AE6F33" w:rsidRPr="00D037E5" w14:paraId="1E6A6B85" w14:textId="77777777" w:rsidTr="006B62A0">
        <w:tc>
          <w:tcPr>
            <w:tcW w:w="708" w:type="dxa"/>
            <w:tcMar>
              <w:top w:w="0" w:type="dxa"/>
              <w:left w:w="108" w:type="dxa"/>
              <w:bottom w:w="0" w:type="dxa"/>
              <w:right w:w="108" w:type="dxa"/>
            </w:tcMar>
          </w:tcPr>
          <w:p w14:paraId="705F2228" w14:textId="77777777" w:rsidR="00AE6F33" w:rsidRPr="00D037E5" w:rsidRDefault="00AE6F33" w:rsidP="006B62A0">
            <w:pPr>
              <w:pStyle w:val="NormalWeb"/>
              <w:spacing w:before="0" w:beforeAutospacing="0" w:after="0" w:afterAutospacing="0"/>
              <w:rPr>
                <w:sz w:val="26"/>
                <w:szCs w:val="26"/>
              </w:rPr>
            </w:pPr>
            <w:r w:rsidRPr="00D037E5">
              <w:rPr>
                <w:sz w:val="26"/>
                <w:szCs w:val="26"/>
              </w:rPr>
              <w:t>44</w:t>
            </w:r>
          </w:p>
        </w:tc>
        <w:tc>
          <w:tcPr>
            <w:tcW w:w="2797" w:type="dxa"/>
            <w:tcMar>
              <w:top w:w="0" w:type="dxa"/>
              <w:left w:w="108" w:type="dxa"/>
              <w:bottom w:w="0" w:type="dxa"/>
              <w:right w:w="108" w:type="dxa"/>
            </w:tcMar>
          </w:tcPr>
          <w:p w14:paraId="0CAE4E3F" w14:textId="77777777" w:rsidR="00AE6F33" w:rsidRPr="00D037E5" w:rsidRDefault="00AE6F33" w:rsidP="006B62A0">
            <w:pPr>
              <w:pStyle w:val="NormalWeb"/>
              <w:spacing w:before="0" w:beforeAutospacing="0" w:after="0" w:afterAutospacing="0"/>
              <w:rPr>
                <w:sz w:val="26"/>
                <w:szCs w:val="26"/>
              </w:rPr>
            </w:pPr>
            <w:r w:rsidRPr="00D037E5">
              <w:rPr>
                <w:sz w:val="26"/>
                <w:szCs w:val="26"/>
              </w:rPr>
              <w:t>Hyoscine-N-butylbromid</w:t>
            </w:r>
          </w:p>
        </w:tc>
        <w:tc>
          <w:tcPr>
            <w:tcW w:w="1890" w:type="dxa"/>
            <w:tcMar>
              <w:top w:w="0" w:type="dxa"/>
              <w:left w:w="108" w:type="dxa"/>
              <w:bottom w:w="0" w:type="dxa"/>
              <w:right w:w="108" w:type="dxa"/>
            </w:tcMar>
          </w:tcPr>
          <w:p w14:paraId="15FC8827" w14:textId="77777777" w:rsidR="00AE6F33" w:rsidRPr="00D037E5" w:rsidRDefault="00AE6F33" w:rsidP="006B62A0">
            <w:pPr>
              <w:pStyle w:val="NormalWeb"/>
              <w:spacing w:before="0" w:beforeAutospacing="0" w:after="0" w:afterAutospacing="0"/>
              <w:rPr>
                <w:sz w:val="26"/>
                <w:szCs w:val="26"/>
              </w:rPr>
            </w:pPr>
            <w:r w:rsidRPr="00D037E5">
              <w:rPr>
                <w:sz w:val="26"/>
                <w:szCs w:val="26"/>
              </w:rPr>
              <w:t>Buscopan</w:t>
            </w:r>
          </w:p>
        </w:tc>
        <w:tc>
          <w:tcPr>
            <w:tcW w:w="1264" w:type="dxa"/>
            <w:tcMar>
              <w:top w:w="0" w:type="dxa"/>
              <w:left w:w="108" w:type="dxa"/>
              <w:bottom w:w="0" w:type="dxa"/>
              <w:right w:w="108" w:type="dxa"/>
            </w:tcMar>
          </w:tcPr>
          <w:p w14:paraId="13FFFBA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5E6664C6"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1934ECBA" w14:textId="77777777" w:rsidR="00AE6F33" w:rsidRPr="00D037E5" w:rsidRDefault="00AE6F33" w:rsidP="006B62A0">
            <w:pPr>
              <w:pStyle w:val="NormalWeb"/>
              <w:spacing w:before="0" w:beforeAutospacing="0" w:after="0" w:afterAutospacing="0"/>
              <w:rPr>
                <w:sz w:val="26"/>
                <w:szCs w:val="26"/>
              </w:rPr>
            </w:pPr>
          </w:p>
        </w:tc>
      </w:tr>
      <w:tr w:rsidR="00AE6F33" w:rsidRPr="00D037E5" w14:paraId="0AF2E38B" w14:textId="77777777" w:rsidTr="006B62A0">
        <w:tc>
          <w:tcPr>
            <w:tcW w:w="708" w:type="dxa"/>
            <w:tcMar>
              <w:top w:w="0" w:type="dxa"/>
              <w:left w:w="108" w:type="dxa"/>
              <w:bottom w:w="0" w:type="dxa"/>
              <w:right w:w="108" w:type="dxa"/>
            </w:tcMar>
          </w:tcPr>
          <w:p w14:paraId="73AB9FE2" w14:textId="77777777" w:rsidR="00AE6F33" w:rsidRPr="00D037E5" w:rsidRDefault="00AE6F33" w:rsidP="006B62A0">
            <w:pPr>
              <w:pStyle w:val="NormalWeb"/>
              <w:spacing w:before="0" w:beforeAutospacing="0" w:after="0" w:afterAutospacing="0"/>
              <w:rPr>
                <w:sz w:val="26"/>
                <w:szCs w:val="26"/>
              </w:rPr>
            </w:pPr>
            <w:r w:rsidRPr="00D037E5">
              <w:rPr>
                <w:sz w:val="26"/>
                <w:szCs w:val="26"/>
              </w:rPr>
              <w:t>45</w:t>
            </w:r>
          </w:p>
        </w:tc>
        <w:tc>
          <w:tcPr>
            <w:tcW w:w="2797" w:type="dxa"/>
            <w:tcMar>
              <w:top w:w="0" w:type="dxa"/>
              <w:left w:w="108" w:type="dxa"/>
              <w:bottom w:w="0" w:type="dxa"/>
              <w:right w:w="108" w:type="dxa"/>
            </w:tcMar>
          </w:tcPr>
          <w:p w14:paraId="1A21A7C0" w14:textId="77777777" w:rsidR="00AE6F33" w:rsidRPr="00D037E5" w:rsidRDefault="00AE6F33" w:rsidP="006B62A0">
            <w:pPr>
              <w:pStyle w:val="NormalWeb"/>
              <w:spacing w:before="0" w:beforeAutospacing="0" w:after="0" w:afterAutospacing="0"/>
              <w:rPr>
                <w:sz w:val="26"/>
                <w:szCs w:val="26"/>
              </w:rPr>
            </w:pPr>
            <w:r w:rsidRPr="00D037E5">
              <w:rPr>
                <w:sz w:val="26"/>
                <w:szCs w:val="26"/>
              </w:rPr>
              <w:t>Hyoscine-N-butylbromid 10mg</w:t>
            </w:r>
          </w:p>
        </w:tc>
        <w:tc>
          <w:tcPr>
            <w:tcW w:w="1890" w:type="dxa"/>
            <w:tcMar>
              <w:top w:w="0" w:type="dxa"/>
              <w:left w:w="108" w:type="dxa"/>
              <w:bottom w:w="0" w:type="dxa"/>
              <w:right w:w="108" w:type="dxa"/>
            </w:tcMar>
          </w:tcPr>
          <w:p w14:paraId="182D33F7" w14:textId="77777777" w:rsidR="00AE6F33" w:rsidRPr="00D037E5" w:rsidRDefault="00AE6F33" w:rsidP="006B62A0">
            <w:pPr>
              <w:pStyle w:val="NormalWeb"/>
              <w:spacing w:before="0" w:beforeAutospacing="0" w:after="0" w:afterAutospacing="0"/>
              <w:rPr>
                <w:sz w:val="26"/>
                <w:szCs w:val="26"/>
              </w:rPr>
            </w:pPr>
            <w:r w:rsidRPr="00D037E5">
              <w:rPr>
                <w:sz w:val="26"/>
                <w:szCs w:val="26"/>
              </w:rPr>
              <w:t>Buscopan</w:t>
            </w:r>
          </w:p>
        </w:tc>
        <w:tc>
          <w:tcPr>
            <w:tcW w:w="1264" w:type="dxa"/>
            <w:tcMar>
              <w:top w:w="0" w:type="dxa"/>
              <w:left w:w="108" w:type="dxa"/>
              <w:bottom w:w="0" w:type="dxa"/>
              <w:right w:w="108" w:type="dxa"/>
            </w:tcMar>
          </w:tcPr>
          <w:p w14:paraId="192F3B96" w14:textId="77777777" w:rsidR="00AE6F33" w:rsidRPr="00D037E5" w:rsidRDefault="00AE6F33" w:rsidP="006B62A0">
            <w:pPr>
              <w:pStyle w:val="NormalWeb"/>
              <w:spacing w:before="0" w:beforeAutospacing="0" w:after="0" w:afterAutospacing="0"/>
              <w:rPr>
                <w:sz w:val="26"/>
                <w:szCs w:val="26"/>
              </w:rPr>
            </w:pPr>
            <w:r w:rsidRPr="00D037E5">
              <w:rPr>
                <w:sz w:val="26"/>
                <w:szCs w:val="26"/>
              </w:rPr>
              <w:t>Ông</w:t>
            </w:r>
          </w:p>
        </w:tc>
        <w:tc>
          <w:tcPr>
            <w:tcW w:w="1401" w:type="dxa"/>
            <w:tcMar>
              <w:top w:w="0" w:type="dxa"/>
              <w:left w:w="108" w:type="dxa"/>
              <w:bottom w:w="0" w:type="dxa"/>
              <w:right w:w="108" w:type="dxa"/>
            </w:tcMar>
          </w:tcPr>
          <w:p w14:paraId="440DAD74"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5BC40B50" w14:textId="77777777" w:rsidR="00AE6F33" w:rsidRPr="00D037E5" w:rsidRDefault="00AE6F33" w:rsidP="006B62A0">
            <w:pPr>
              <w:pStyle w:val="NormalWeb"/>
              <w:spacing w:before="0" w:beforeAutospacing="0" w:after="0" w:afterAutospacing="0"/>
              <w:rPr>
                <w:sz w:val="26"/>
                <w:szCs w:val="26"/>
              </w:rPr>
            </w:pPr>
          </w:p>
        </w:tc>
      </w:tr>
      <w:tr w:rsidR="00AE6F33" w:rsidRPr="00D037E5" w14:paraId="7F82F25B" w14:textId="77777777" w:rsidTr="006B62A0">
        <w:tc>
          <w:tcPr>
            <w:tcW w:w="708" w:type="dxa"/>
            <w:tcMar>
              <w:top w:w="0" w:type="dxa"/>
              <w:left w:w="108" w:type="dxa"/>
              <w:bottom w:w="0" w:type="dxa"/>
              <w:right w:w="108" w:type="dxa"/>
            </w:tcMar>
          </w:tcPr>
          <w:p w14:paraId="230FF90E" w14:textId="77777777" w:rsidR="00AE6F33" w:rsidRPr="00D037E5" w:rsidRDefault="00AE6F33" w:rsidP="006B62A0">
            <w:pPr>
              <w:pStyle w:val="NormalWeb"/>
              <w:spacing w:before="0" w:beforeAutospacing="0" w:after="0" w:afterAutospacing="0"/>
              <w:rPr>
                <w:sz w:val="26"/>
                <w:szCs w:val="26"/>
              </w:rPr>
            </w:pPr>
            <w:r w:rsidRPr="00D037E5">
              <w:rPr>
                <w:sz w:val="26"/>
                <w:szCs w:val="26"/>
              </w:rPr>
              <w:t>46</w:t>
            </w:r>
          </w:p>
        </w:tc>
        <w:tc>
          <w:tcPr>
            <w:tcW w:w="2797" w:type="dxa"/>
            <w:tcMar>
              <w:top w:w="0" w:type="dxa"/>
              <w:left w:w="108" w:type="dxa"/>
              <w:bottom w:w="0" w:type="dxa"/>
              <w:right w:w="108" w:type="dxa"/>
            </w:tcMar>
          </w:tcPr>
          <w:p w14:paraId="36D25259" w14:textId="77777777" w:rsidR="00AE6F33" w:rsidRPr="00D037E5" w:rsidRDefault="00AE6F33" w:rsidP="006B62A0">
            <w:pPr>
              <w:pStyle w:val="NormalWeb"/>
              <w:spacing w:before="0" w:beforeAutospacing="0" w:after="0" w:afterAutospacing="0"/>
              <w:rPr>
                <w:sz w:val="26"/>
                <w:szCs w:val="26"/>
              </w:rPr>
            </w:pPr>
            <w:r w:rsidRPr="00D037E5">
              <w:rPr>
                <w:sz w:val="26"/>
                <w:szCs w:val="26"/>
              </w:rPr>
              <w:t>Diosmectite 3g</w:t>
            </w:r>
          </w:p>
        </w:tc>
        <w:tc>
          <w:tcPr>
            <w:tcW w:w="1890" w:type="dxa"/>
            <w:tcMar>
              <w:top w:w="0" w:type="dxa"/>
              <w:left w:w="108" w:type="dxa"/>
              <w:bottom w:w="0" w:type="dxa"/>
              <w:right w:w="108" w:type="dxa"/>
            </w:tcMar>
          </w:tcPr>
          <w:p w14:paraId="3DADE604"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535DFE72" w14:textId="77777777" w:rsidR="00AE6F33" w:rsidRPr="00D037E5" w:rsidRDefault="00AE6F33" w:rsidP="006B62A0">
            <w:pPr>
              <w:pStyle w:val="NormalWeb"/>
              <w:spacing w:before="0" w:beforeAutospacing="0" w:after="0" w:afterAutospacing="0"/>
              <w:rPr>
                <w:sz w:val="26"/>
                <w:szCs w:val="26"/>
              </w:rPr>
            </w:pPr>
            <w:r w:rsidRPr="00D037E5">
              <w:rPr>
                <w:sz w:val="26"/>
                <w:szCs w:val="26"/>
              </w:rPr>
              <w:t>gói</w:t>
            </w:r>
          </w:p>
        </w:tc>
        <w:tc>
          <w:tcPr>
            <w:tcW w:w="1401" w:type="dxa"/>
            <w:tcMar>
              <w:top w:w="0" w:type="dxa"/>
              <w:left w:w="108" w:type="dxa"/>
              <w:bottom w:w="0" w:type="dxa"/>
              <w:right w:w="108" w:type="dxa"/>
            </w:tcMar>
          </w:tcPr>
          <w:p w14:paraId="57F730D5"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565" w:type="dxa"/>
          </w:tcPr>
          <w:p w14:paraId="411937EA" w14:textId="77777777" w:rsidR="00AE6F33" w:rsidRPr="00D037E5" w:rsidRDefault="00AE6F33" w:rsidP="006B62A0">
            <w:pPr>
              <w:pStyle w:val="NormalWeb"/>
              <w:spacing w:before="0" w:beforeAutospacing="0" w:after="0" w:afterAutospacing="0"/>
              <w:rPr>
                <w:sz w:val="26"/>
                <w:szCs w:val="26"/>
              </w:rPr>
            </w:pPr>
          </w:p>
        </w:tc>
      </w:tr>
      <w:tr w:rsidR="00AE6F33" w:rsidRPr="00D037E5" w14:paraId="21BB1046" w14:textId="77777777" w:rsidTr="006B62A0">
        <w:tc>
          <w:tcPr>
            <w:tcW w:w="708" w:type="dxa"/>
            <w:tcMar>
              <w:top w:w="0" w:type="dxa"/>
              <w:left w:w="108" w:type="dxa"/>
              <w:bottom w:w="0" w:type="dxa"/>
              <w:right w:w="108" w:type="dxa"/>
            </w:tcMar>
          </w:tcPr>
          <w:p w14:paraId="5D9891E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w:t>
            </w:r>
          </w:p>
        </w:tc>
        <w:tc>
          <w:tcPr>
            <w:tcW w:w="2797" w:type="dxa"/>
            <w:tcMar>
              <w:top w:w="0" w:type="dxa"/>
              <w:left w:w="108" w:type="dxa"/>
              <w:bottom w:w="0" w:type="dxa"/>
              <w:right w:w="108" w:type="dxa"/>
            </w:tcMar>
          </w:tcPr>
          <w:p w14:paraId="41224D1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chống dị ứng, ngộ độc</w:t>
            </w:r>
          </w:p>
        </w:tc>
        <w:tc>
          <w:tcPr>
            <w:tcW w:w="1890" w:type="dxa"/>
            <w:tcMar>
              <w:top w:w="0" w:type="dxa"/>
              <w:left w:w="108" w:type="dxa"/>
              <w:bottom w:w="0" w:type="dxa"/>
              <w:right w:w="108" w:type="dxa"/>
            </w:tcMar>
          </w:tcPr>
          <w:p w14:paraId="5BF37292"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257F2C5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1AD6107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2142FB9A"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7DBE12EF" w14:textId="77777777" w:rsidTr="006B62A0">
        <w:tc>
          <w:tcPr>
            <w:tcW w:w="708" w:type="dxa"/>
            <w:tcMar>
              <w:top w:w="0" w:type="dxa"/>
              <w:left w:w="108" w:type="dxa"/>
              <w:bottom w:w="0" w:type="dxa"/>
              <w:right w:w="108" w:type="dxa"/>
            </w:tcMar>
          </w:tcPr>
          <w:p w14:paraId="206C124B" w14:textId="77777777" w:rsidR="00AE6F33" w:rsidRPr="00D037E5" w:rsidRDefault="00AE6F33" w:rsidP="006B62A0">
            <w:pPr>
              <w:pStyle w:val="NormalWeb"/>
              <w:spacing w:before="0" w:beforeAutospacing="0" w:after="0" w:afterAutospacing="0"/>
              <w:rPr>
                <w:sz w:val="26"/>
                <w:szCs w:val="26"/>
              </w:rPr>
            </w:pPr>
            <w:r w:rsidRPr="00D037E5">
              <w:rPr>
                <w:sz w:val="26"/>
                <w:szCs w:val="26"/>
              </w:rPr>
              <w:t>47</w:t>
            </w:r>
          </w:p>
        </w:tc>
        <w:tc>
          <w:tcPr>
            <w:tcW w:w="2797" w:type="dxa"/>
            <w:tcMar>
              <w:top w:w="0" w:type="dxa"/>
              <w:left w:w="108" w:type="dxa"/>
              <w:bottom w:w="0" w:type="dxa"/>
              <w:right w:w="108" w:type="dxa"/>
            </w:tcMar>
          </w:tcPr>
          <w:p w14:paraId="6D0677F2" w14:textId="77777777" w:rsidR="00AE6F33" w:rsidRPr="00D037E5" w:rsidRDefault="00AE6F33" w:rsidP="006B62A0">
            <w:pPr>
              <w:pStyle w:val="NormalWeb"/>
              <w:spacing w:before="0" w:beforeAutospacing="0" w:after="0" w:afterAutospacing="0"/>
              <w:rPr>
                <w:sz w:val="26"/>
                <w:szCs w:val="26"/>
              </w:rPr>
            </w:pPr>
            <w:r w:rsidRPr="00D037E5">
              <w:rPr>
                <w:sz w:val="26"/>
                <w:szCs w:val="26"/>
              </w:rPr>
              <w:t>Fexofenadin 60 mg</w:t>
            </w:r>
          </w:p>
        </w:tc>
        <w:tc>
          <w:tcPr>
            <w:tcW w:w="1890" w:type="dxa"/>
            <w:tcMar>
              <w:top w:w="0" w:type="dxa"/>
              <w:left w:w="108" w:type="dxa"/>
              <w:bottom w:w="0" w:type="dxa"/>
              <w:right w:w="108" w:type="dxa"/>
            </w:tcMar>
          </w:tcPr>
          <w:p w14:paraId="2C3481AA" w14:textId="77777777" w:rsidR="00AE6F33" w:rsidRPr="00D037E5" w:rsidRDefault="00AE6F33" w:rsidP="006B62A0">
            <w:pPr>
              <w:pStyle w:val="NormalWeb"/>
              <w:spacing w:before="0" w:beforeAutospacing="0" w:after="0" w:afterAutospacing="0"/>
              <w:rPr>
                <w:sz w:val="26"/>
                <w:szCs w:val="26"/>
              </w:rPr>
            </w:pPr>
            <w:r w:rsidRPr="00D037E5">
              <w:rPr>
                <w:sz w:val="26"/>
                <w:szCs w:val="26"/>
              </w:rPr>
              <w:t>Telfast 6 0 mg</w:t>
            </w:r>
          </w:p>
        </w:tc>
        <w:tc>
          <w:tcPr>
            <w:tcW w:w="1264" w:type="dxa"/>
            <w:tcMar>
              <w:top w:w="0" w:type="dxa"/>
              <w:left w:w="108" w:type="dxa"/>
              <w:bottom w:w="0" w:type="dxa"/>
              <w:right w:w="108" w:type="dxa"/>
            </w:tcMar>
          </w:tcPr>
          <w:p w14:paraId="755F2F3F"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5FA47195" w14:textId="77777777" w:rsidR="00AE6F33" w:rsidRPr="00D037E5" w:rsidRDefault="00AE6F33" w:rsidP="006B62A0">
            <w:pPr>
              <w:pStyle w:val="NormalWeb"/>
              <w:spacing w:before="0" w:beforeAutospacing="0" w:after="0" w:afterAutospacing="0"/>
              <w:rPr>
                <w:sz w:val="26"/>
                <w:szCs w:val="26"/>
              </w:rPr>
            </w:pPr>
            <w:r w:rsidRPr="00D037E5">
              <w:rPr>
                <w:sz w:val="26"/>
                <w:szCs w:val="26"/>
              </w:rPr>
              <w:t>20-30</w:t>
            </w:r>
          </w:p>
        </w:tc>
        <w:tc>
          <w:tcPr>
            <w:tcW w:w="1565" w:type="dxa"/>
          </w:tcPr>
          <w:p w14:paraId="42A637F9" w14:textId="77777777" w:rsidR="00AE6F33" w:rsidRPr="00D037E5" w:rsidRDefault="00AE6F33" w:rsidP="006B62A0">
            <w:pPr>
              <w:pStyle w:val="NormalWeb"/>
              <w:spacing w:before="0" w:beforeAutospacing="0" w:after="0" w:afterAutospacing="0"/>
              <w:rPr>
                <w:sz w:val="26"/>
                <w:szCs w:val="26"/>
              </w:rPr>
            </w:pPr>
          </w:p>
        </w:tc>
      </w:tr>
      <w:tr w:rsidR="00AE6F33" w:rsidRPr="00D037E5" w14:paraId="23124CC2" w14:textId="77777777" w:rsidTr="006B62A0">
        <w:tc>
          <w:tcPr>
            <w:tcW w:w="708" w:type="dxa"/>
            <w:tcMar>
              <w:top w:w="0" w:type="dxa"/>
              <w:left w:w="108" w:type="dxa"/>
              <w:bottom w:w="0" w:type="dxa"/>
              <w:right w:w="108" w:type="dxa"/>
            </w:tcMar>
          </w:tcPr>
          <w:p w14:paraId="7FE965F6" w14:textId="77777777" w:rsidR="00AE6F33" w:rsidRPr="00D037E5" w:rsidRDefault="00AE6F33" w:rsidP="006B62A0">
            <w:pPr>
              <w:pStyle w:val="NormalWeb"/>
              <w:spacing w:before="0" w:beforeAutospacing="0" w:after="0" w:afterAutospacing="0"/>
              <w:rPr>
                <w:sz w:val="26"/>
                <w:szCs w:val="26"/>
              </w:rPr>
            </w:pPr>
            <w:r w:rsidRPr="00D037E5">
              <w:rPr>
                <w:sz w:val="26"/>
                <w:szCs w:val="26"/>
              </w:rPr>
              <w:t>48</w:t>
            </w:r>
          </w:p>
        </w:tc>
        <w:tc>
          <w:tcPr>
            <w:tcW w:w="2797" w:type="dxa"/>
            <w:tcMar>
              <w:top w:w="0" w:type="dxa"/>
              <w:left w:w="108" w:type="dxa"/>
              <w:bottom w:w="0" w:type="dxa"/>
              <w:right w:w="108" w:type="dxa"/>
            </w:tcMar>
          </w:tcPr>
          <w:p w14:paraId="37F99A69" w14:textId="77777777" w:rsidR="00AE6F33" w:rsidRPr="00D037E5" w:rsidRDefault="00AE6F33" w:rsidP="006B62A0">
            <w:pPr>
              <w:pStyle w:val="NormalWeb"/>
              <w:spacing w:before="0" w:beforeAutospacing="0" w:after="0" w:afterAutospacing="0"/>
              <w:rPr>
                <w:sz w:val="26"/>
                <w:szCs w:val="26"/>
              </w:rPr>
            </w:pPr>
            <w:r w:rsidRPr="00D037E5">
              <w:rPr>
                <w:sz w:val="26"/>
                <w:szCs w:val="26"/>
              </w:rPr>
              <w:t>Methylprednisolon 16mg</w:t>
            </w:r>
          </w:p>
        </w:tc>
        <w:tc>
          <w:tcPr>
            <w:tcW w:w="1890" w:type="dxa"/>
            <w:tcMar>
              <w:top w:w="0" w:type="dxa"/>
              <w:left w:w="108" w:type="dxa"/>
              <w:bottom w:w="0" w:type="dxa"/>
              <w:right w:w="108" w:type="dxa"/>
            </w:tcMar>
          </w:tcPr>
          <w:p w14:paraId="7DA57459"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4F6D821A"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724FE61"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213FAE66" w14:textId="77777777" w:rsidR="00AE6F33" w:rsidRPr="00D037E5" w:rsidRDefault="00AE6F33" w:rsidP="006B62A0">
            <w:pPr>
              <w:pStyle w:val="NormalWeb"/>
              <w:spacing w:before="0" w:beforeAutospacing="0" w:after="0" w:afterAutospacing="0"/>
              <w:rPr>
                <w:sz w:val="26"/>
                <w:szCs w:val="26"/>
              </w:rPr>
            </w:pPr>
          </w:p>
        </w:tc>
      </w:tr>
      <w:tr w:rsidR="00AE6F33" w:rsidRPr="00D037E5" w14:paraId="0A1315CC" w14:textId="77777777" w:rsidTr="006B62A0">
        <w:tc>
          <w:tcPr>
            <w:tcW w:w="708" w:type="dxa"/>
            <w:tcMar>
              <w:top w:w="0" w:type="dxa"/>
              <w:left w:w="108" w:type="dxa"/>
              <w:bottom w:w="0" w:type="dxa"/>
              <w:right w:w="108" w:type="dxa"/>
            </w:tcMar>
          </w:tcPr>
          <w:p w14:paraId="10176FD1" w14:textId="77777777" w:rsidR="00AE6F33" w:rsidRPr="00D037E5" w:rsidRDefault="00AE6F33" w:rsidP="006B62A0">
            <w:pPr>
              <w:pStyle w:val="NormalWeb"/>
              <w:spacing w:before="0" w:beforeAutospacing="0" w:after="0" w:afterAutospacing="0"/>
              <w:rPr>
                <w:sz w:val="26"/>
                <w:szCs w:val="26"/>
              </w:rPr>
            </w:pPr>
            <w:r w:rsidRPr="00D037E5">
              <w:rPr>
                <w:sz w:val="26"/>
                <w:szCs w:val="26"/>
              </w:rPr>
              <w:t>49</w:t>
            </w:r>
          </w:p>
        </w:tc>
        <w:tc>
          <w:tcPr>
            <w:tcW w:w="2797" w:type="dxa"/>
            <w:tcMar>
              <w:top w:w="0" w:type="dxa"/>
              <w:left w:w="108" w:type="dxa"/>
              <w:bottom w:w="0" w:type="dxa"/>
              <w:right w:w="108" w:type="dxa"/>
            </w:tcMar>
          </w:tcPr>
          <w:p w14:paraId="6E296762" w14:textId="77777777" w:rsidR="00AE6F33" w:rsidRPr="00D037E5" w:rsidRDefault="00AE6F33" w:rsidP="006B62A0">
            <w:pPr>
              <w:pStyle w:val="NormalWeb"/>
              <w:spacing w:before="0" w:beforeAutospacing="0" w:after="0" w:afterAutospacing="0"/>
              <w:rPr>
                <w:sz w:val="26"/>
                <w:szCs w:val="26"/>
              </w:rPr>
            </w:pPr>
            <w:r w:rsidRPr="00D037E5">
              <w:rPr>
                <w:sz w:val="26"/>
                <w:szCs w:val="26"/>
              </w:rPr>
              <w:t>Than hoạt</w:t>
            </w:r>
          </w:p>
        </w:tc>
        <w:tc>
          <w:tcPr>
            <w:tcW w:w="1890" w:type="dxa"/>
            <w:tcMar>
              <w:top w:w="0" w:type="dxa"/>
              <w:left w:w="108" w:type="dxa"/>
              <w:bottom w:w="0" w:type="dxa"/>
              <w:right w:w="108" w:type="dxa"/>
            </w:tcMar>
          </w:tcPr>
          <w:p w14:paraId="45701F3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796ABB06" w14:textId="77777777" w:rsidR="00AE6F33" w:rsidRPr="00D037E5" w:rsidRDefault="00AE6F33" w:rsidP="006B62A0">
            <w:pPr>
              <w:pStyle w:val="NormalWeb"/>
              <w:spacing w:before="0" w:beforeAutospacing="0" w:after="0" w:afterAutospacing="0"/>
              <w:rPr>
                <w:sz w:val="26"/>
                <w:szCs w:val="26"/>
              </w:rPr>
            </w:pPr>
            <w:r w:rsidRPr="00D037E5">
              <w:rPr>
                <w:sz w:val="26"/>
                <w:szCs w:val="26"/>
              </w:rPr>
              <w:t>Gói/Viên</w:t>
            </w:r>
          </w:p>
        </w:tc>
        <w:tc>
          <w:tcPr>
            <w:tcW w:w="1401" w:type="dxa"/>
            <w:tcMar>
              <w:top w:w="0" w:type="dxa"/>
              <w:left w:w="108" w:type="dxa"/>
              <w:bottom w:w="0" w:type="dxa"/>
              <w:right w:w="108" w:type="dxa"/>
            </w:tcMar>
          </w:tcPr>
          <w:p w14:paraId="0E95D5E9" w14:textId="77777777" w:rsidR="00AE6F33" w:rsidRPr="00D037E5" w:rsidRDefault="00AE6F33" w:rsidP="006B62A0">
            <w:pPr>
              <w:pStyle w:val="NormalWeb"/>
              <w:spacing w:before="0" w:beforeAutospacing="0" w:after="0" w:afterAutospacing="0"/>
              <w:rPr>
                <w:sz w:val="26"/>
                <w:szCs w:val="26"/>
              </w:rPr>
            </w:pPr>
            <w:r w:rsidRPr="00D037E5">
              <w:rPr>
                <w:sz w:val="26"/>
                <w:szCs w:val="26"/>
              </w:rPr>
              <w:t>10/100</w:t>
            </w:r>
          </w:p>
        </w:tc>
        <w:tc>
          <w:tcPr>
            <w:tcW w:w="1565" w:type="dxa"/>
          </w:tcPr>
          <w:p w14:paraId="253C0185" w14:textId="77777777" w:rsidR="00AE6F33" w:rsidRPr="00D037E5" w:rsidRDefault="00AE6F33" w:rsidP="006B62A0">
            <w:pPr>
              <w:pStyle w:val="NormalWeb"/>
              <w:spacing w:before="0" w:beforeAutospacing="0" w:after="0" w:afterAutospacing="0"/>
              <w:rPr>
                <w:sz w:val="26"/>
                <w:szCs w:val="26"/>
              </w:rPr>
            </w:pPr>
          </w:p>
        </w:tc>
      </w:tr>
      <w:tr w:rsidR="00AE6F33" w:rsidRPr="00D037E5" w14:paraId="766C1873" w14:textId="77777777" w:rsidTr="006B62A0">
        <w:tc>
          <w:tcPr>
            <w:tcW w:w="708" w:type="dxa"/>
            <w:tcMar>
              <w:top w:w="0" w:type="dxa"/>
              <w:left w:w="108" w:type="dxa"/>
              <w:bottom w:w="0" w:type="dxa"/>
              <w:right w:w="108" w:type="dxa"/>
            </w:tcMar>
          </w:tcPr>
          <w:p w14:paraId="1937FBB8"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2797" w:type="dxa"/>
            <w:tcMar>
              <w:top w:w="0" w:type="dxa"/>
              <w:left w:w="108" w:type="dxa"/>
              <w:bottom w:w="0" w:type="dxa"/>
              <w:right w:w="108" w:type="dxa"/>
            </w:tcMar>
          </w:tcPr>
          <w:p w14:paraId="13C075B2" w14:textId="77777777" w:rsidR="00AE6F33" w:rsidRPr="00D037E5" w:rsidRDefault="00AE6F33" w:rsidP="006B62A0">
            <w:pPr>
              <w:pStyle w:val="NormalWeb"/>
              <w:spacing w:before="0" w:beforeAutospacing="0" w:after="0" w:afterAutospacing="0"/>
              <w:rPr>
                <w:sz w:val="26"/>
                <w:szCs w:val="26"/>
              </w:rPr>
            </w:pPr>
            <w:r w:rsidRPr="00D037E5">
              <w:rPr>
                <w:sz w:val="26"/>
                <w:szCs w:val="26"/>
              </w:rPr>
              <w:t>Loratadin 10mg</w:t>
            </w:r>
          </w:p>
        </w:tc>
        <w:tc>
          <w:tcPr>
            <w:tcW w:w="1890" w:type="dxa"/>
            <w:tcMar>
              <w:top w:w="0" w:type="dxa"/>
              <w:left w:w="108" w:type="dxa"/>
              <w:bottom w:w="0" w:type="dxa"/>
              <w:right w:w="108" w:type="dxa"/>
            </w:tcMar>
          </w:tcPr>
          <w:p w14:paraId="596FFBD0" w14:textId="77777777" w:rsidR="00AE6F33" w:rsidRPr="00D037E5" w:rsidRDefault="00AE6F33" w:rsidP="006B62A0">
            <w:pPr>
              <w:pStyle w:val="NormalWeb"/>
              <w:spacing w:before="0" w:beforeAutospacing="0" w:after="0" w:afterAutospacing="0"/>
              <w:rPr>
                <w:sz w:val="26"/>
                <w:szCs w:val="26"/>
              </w:rPr>
            </w:pPr>
            <w:r w:rsidRPr="00D037E5">
              <w:rPr>
                <w:sz w:val="26"/>
                <w:szCs w:val="26"/>
              </w:rPr>
              <w:t>Claritine 10mg</w:t>
            </w:r>
          </w:p>
        </w:tc>
        <w:tc>
          <w:tcPr>
            <w:tcW w:w="1264" w:type="dxa"/>
            <w:tcMar>
              <w:top w:w="0" w:type="dxa"/>
              <w:left w:w="108" w:type="dxa"/>
              <w:bottom w:w="0" w:type="dxa"/>
              <w:right w:w="108" w:type="dxa"/>
            </w:tcMar>
          </w:tcPr>
          <w:p w14:paraId="381C45B6"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2FAB2738"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540C497D" w14:textId="77777777" w:rsidR="00AE6F33" w:rsidRPr="00D037E5" w:rsidRDefault="00AE6F33" w:rsidP="006B62A0">
            <w:pPr>
              <w:pStyle w:val="NormalWeb"/>
              <w:spacing w:before="0" w:beforeAutospacing="0" w:after="0" w:afterAutospacing="0"/>
              <w:rPr>
                <w:sz w:val="26"/>
                <w:szCs w:val="26"/>
              </w:rPr>
            </w:pPr>
          </w:p>
        </w:tc>
      </w:tr>
      <w:tr w:rsidR="00AE6F33" w:rsidRPr="00D037E5" w14:paraId="4285AE13" w14:textId="77777777" w:rsidTr="006B62A0">
        <w:tc>
          <w:tcPr>
            <w:tcW w:w="708" w:type="dxa"/>
            <w:tcMar>
              <w:top w:w="0" w:type="dxa"/>
              <w:left w:w="108" w:type="dxa"/>
              <w:bottom w:w="0" w:type="dxa"/>
              <w:right w:w="108" w:type="dxa"/>
            </w:tcMar>
          </w:tcPr>
          <w:p w14:paraId="2BF2DE07" w14:textId="77777777" w:rsidR="00AE6F33" w:rsidRPr="00D037E5" w:rsidRDefault="00AE6F33" w:rsidP="006B62A0">
            <w:pPr>
              <w:pStyle w:val="NormalWeb"/>
              <w:spacing w:before="0" w:beforeAutospacing="0" w:after="0" w:afterAutospacing="0"/>
              <w:rPr>
                <w:sz w:val="26"/>
                <w:szCs w:val="26"/>
              </w:rPr>
            </w:pPr>
            <w:r w:rsidRPr="00D037E5">
              <w:rPr>
                <w:sz w:val="26"/>
                <w:szCs w:val="26"/>
              </w:rPr>
              <w:t>51</w:t>
            </w:r>
          </w:p>
        </w:tc>
        <w:tc>
          <w:tcPr>
            <w:tcW w:w="2797" w:type="dxa"/>
            <w:tcMar>
              <w:top w:w="0" w:type="dxa"/>
              <w:left w:w="108" w:type="dxa"/>
              <w:bottom w:w="0" w:type="dxa"/>
              <w:right w:w="108" w:type="dxa"/>
            </w:tcMar>
          </w:tcPr>
          <w:p w14:paraId="1F3C7BE6" w14:textId="77777777" w:rsidR="00AE6F33" w:rsidRPr="00D037E5" w:rsidRDefault="00AE6F33" w:rsidP="006B62A0">
            <w:pPr>
              <w:pStyle w:val="NormalWeb"/>
              <w:spacing w:before="0" w:beforeAutospacing="0" w:after="0" w:afterAutospacing="0"/>
              <w:rPr>
                <w:sz w:val="26"/>
                <w:szCs w:val="26"/>
              </w:rPr>
            </w:pPr>
            <w:r w:rsidRPr="00D037E5">
              <w:rPr>
                <w:sz w:val="26"/>
                <w:szCs w:val="26"/>
              </w:rPr>
              <w:t>Methylprednisolon 40mg</w:t>
            </w:r>
          </w:p>
        </w:tc>
        <w:tc>
          <w:tcPr>
            <w:tcW w:w="1890" w:type="dxa"/>
            <w:tcMar>
              <w:top w:w="0" w:type="dxa"/>
              <w:left w:w="108" w:type="dxa"/>
              <w:bottom w:w="0" w:type="dxa"/>
              <w:right w:w="108" w:type="dxa"/>
            </w:tcMar>
          </w:tcPr>
          <w:p w14:paraId="6E69F9B9" w14:textId="77777777" w:rsidR="00AE6F33" w:rsidRPr="00D037E5" w:rsidRDefault="00AE6F33" w:rsidP="006B62A0">
            <w:pPr>
              <w:pStyle w:val="NormalWeb"/>
              <w:spacing w:before="0" w:beforeAutospacing="0" w:after="0" w:afterAutospacing="0"/>
              <w:rPr>
                <w:sz w:val="26"/>
                <w:szCs w:val="26"/>
              </w:rPr>
            </w:pPr>
            <w:r w:rsidRPr="00D037E5">
              <w:rPr>
                <w:sz w:val="26"/>
                <w:szCs w:val="26"/>
              </w:rPr>
              <w:t>Solu Medrol</w:t>
            </w:r>
          </w:p>
        </w:tc>
        <w:tc>
          <w:tcPr>
            <w:tcW w:w="1264" w:type="dxa"/>
            <w:tcMar>
              <w:top w:w="0" w:type="dxa"/>
              <w:left w:w="108" w:type="dxa"/>
              <w:bottom w:w="0" w:type="dxa"/>
              <w:right w:w="108" w:type="dxa"/>
            </w:tcMar>
          </w:tcPr>
          <w:p w14:paraId="729E1FDF"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37399CFB"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38482379" w14:textId="77777777" w:rsidR="00AE6F33" w:rsidRPr="00D037E5" w:rsidRDefault="00AE6F33" w:rsidP="006B62A0">
            <w:pPr>
              <w:pStyle w:val="NormalWeb"/>
              <w:spacing w:before="0" w:beforeAutospacing="0" w:after="0" w:afterAutospacing="0"/>
              <w:rPr>
                <w:sz w:val="26"/>
                <w:szCs w:val="26"/>
              </w:rPr>
            </w:pPr>
          </w:p>
        </w:tc>
      </w:tr>
      <w:tr w:rsidR="00AE6F33" w:rsidRPr="00D037E5" w14:paraId="2A3C1DDB" w14:textId="77777777" w:rsidTr="006B62A0">
        <w:tc>
          <w:tcPr>
            <w:tcW w:w="708" w:type="dxa"/>
            <w:tcMar>
              <w:top w:w="0" w:type="dxa"/>
              <w:left w:w="108" w:type="dxa"/>
              <w:bottom w:w="0" w:type="dxa"/>
              <w:right w:w="108" w:type="dxa"/>
            </w:tcMar>
          </w:tcPr>
          <w:p w14:paraId="1D73F5E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w:t>
            </w:r>
          </w:p>
        </w:tc>
        <w:tc>
          <w:tcPr>
            <w:tcW w:w="2797" w:type="dxa"/>
            <w:tcMar>
              <w:top w:w="0" w:type="dxa"/>
              <w:left w:w="108" w:type="dxa"/>
              <w:bottom w:w="0" w:type="dxa"/>
              <w:right w:w="108" w:type="dxa"/>
            </w:tcMar>
          </w:tcPr>
          <w:p w14:paraId="04AE7BF0"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giảm đau, hạ sốt, chống viêm</w:t>
            </w:r>
          </w:p>
        </w:tc>
        <w:tc>
          <w:tcPr>
            <w:tcW w:w="1890" w:type="dxa"/>
            <w:tcMar>
              <w:top w:w="0" w:type="dxa"/>
              <w:left w:w="108" w:type="dxa"/>
              <w:bottom w:w="0" w:type="dxa"/>
              <w:right w:w="108" w:type="dxa"/>
            </w:tcMar>
          </w:tcPr>
          <w:p w14:paraId="34D55CD0"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78565AFF"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23EDD4C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7607F482"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04BE548F" w14:textId="77777777" w:rsidTr="006B62A0">
        <w:tc>
          <w:tcPr>
            <w:tcW w:w="708" w:type="dxa"/>
            <w:tcMar>
              <w:top w:w="0" w:type="dxa"/>
              <w:left w:w="108" w:type="dxa"/>
              <w:bottom w:w="0" w:type="dxa"/>
              <w:right w:w="108" w:type="dxa"/>
            </w:tcMar>
          </w:tcPr>
          <w:p w14:paraId="5F52337F" w14:textId="77777777" w:rsidR="00AE6F33" w:rsidRPr="00D037E5" w:rsidRDefault="00AE6F33" w:rsidP="006B62A0">
            <w:pPr>
              <w:pStyle w:val="NormalWeb"/>
              <w:spacing w:before="0" w:beforeAutospacing="0" w:after="0" w:afterAutospacing="0"/>
              <w:rPr>
                <w:sz w:val="26"/>
                <w:szCs w:val="26"/>
              </w:rPr>
            </w:pPr>
            <w:r w:rsidRPr="00D037E5">
              <w:rPr>
                <w:sz w:val="26"/>
                <w:szCs w:val="26"/>
              </w:rPr>
              <w:t>52</w:t>
            </w:r>
          </w:p>
        </w:tc>
        <w:tc>
          <w:tcPr>
            <w:tcW w:w="2797" w:type="dxa"/>
            <w:tcMar>
              <w:top w:w="0" w:type="dxa"/>
              <w:left w:w="108" w:type="dxa"/>
              <w:bottom w:w="0" w:type="dxa"/>
              <w:right w:w="108" w:type="dxa"/>
            </w:tcMar>
          </w:tcPr>
          <w:p w14:paraId="6F8E8047"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0,5g</w:t>
            </w:r>
          </w:p>
        </w:tc>
        <w:tc>
          <w:tcPr>
            <w:tcW w:w="1890" w:type="dxa"/>
            <w:tcMar>
              <w:top w:w="0" w:type="dxa"/>
              <w:left w:w="108" w:type="dxa"/>
              <w:bottom w:w="0" w:type="dxa"/>
              <w:right w:w="108" w:type="dxa"/>
            </w:tcMar>
          </w:tcPr>
          <w:p w14:paraId="48DC0846" w14:textId="77777777" w:rsidR="00AE6F33" w:rsidRPr="00D037E5" w:rsidRDefault="00AE6F33" w:rsidP="006B62A0">
            <w:pPr>
              <w:pStyle w:val="NormalWeb"/>
              <w:spacing w:before="0" w:beforeAutospacing="0" w:after="0" w:afterAutospacing="0"/>
              <w:rPr>
                <w:sz w:val="26"/>
                <w:szCs w:val="26"/>
              </w:rPr>
            </w:pPr>
            <w:r w:rsidRPr="00D037E5">
              <w:rPr>
                <w:sz w:val="26"/>
                <w:szCs w:val="26"/>
              </w:rPr>
              <w:t>Efferalgan Codein</w:t>
            </w:r>
          </w:p>
        </w:tc>
        <w:tc>
          <w:tcPr>
            <w:tcW w:w="1264" w:type="dxa"/>
            <w:tcMar>
              <w:top w:w="0" w:type="dxa"/>
              <w:left w:w="108" w:type="dxa"/>
              <w:bottom w:w="0" w:type="dxa"/>
              <w:right w:w="108" w:type="dxa"/>
            </w:tcMar>
          </w:tcPr>
          <w:p w14:paraId="3C362F3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05BEE76B" w14:textId="77777777" w:rsidR="00AE6F33" w:rsidRPr="00D037E5" w:rsidRDefault="00AE6F33" w:rsidP="006B62A0">
            <w:pPr>
              <w:pStyle w:val="NormalWeb"/>
              <w:spacing w:before="0" w:beforeAutospacing="0" w:after="0" w:afterAutospacing="0"/>
              <w:rPr>
                <w:sz w:val="26"/>
                <w:szCs w:val="26"/>
              </w:rPr>
            </w:pPr>
            <w:r w:rsidRPr="00D037E5">
              <w:rPr>
                <w:sz w:val="26"/>
                <w:szCs w:val="26"/>
              </w:rPr>
              <w:t>20</w:t>
            </w:r>
          </w:p>
        </w:tc>
        <w:tc>
          <w:tcPr>
            <w:tcW w:w="1565" w:type="dxa"/>
          </w:tcPr>
          <w:p w14:paraId="07C0A674" w14:textId="77777777" w:rsidR="00AE6F33" w:rsidRPr="00D037E5" w:rsidRDefault="00AE6F33" w:rsidP="006B62A0">
            <w:pPr>
              <w:pStyle w:val="NormalWeb"/>
              <w:spacing w:before="0" w:beforeAutospacing="0" w:after="0" w:afterAutospacing="0"/>
              <w:rPr>
                <w:sz w:val="26"/>
                <w:szCs w:val="26"/>
              </w:rPr>
            </w:pPr>
          </w:p>
        </w:tc>
      </w:tr>
      <w:tr w:rsidR="00AE6F33" w:rsidRPr="00D037E5" w14:paraId="2F4F65C5" w14:textId="77777777" w:rsidTr="006B62A0">
        <w:tc>
          <w:tcPr>
            <w:tcW w:w="708" w:type="dxa"/>
            <w:tcMar>
              <w:top w:w="0" w:type="dxa"/>
              <w:left w:w="108" w:type="dxa"/>
              <w:bottom w:w="0" w:type="dxa"/>
              <w:right w:w="108" w:type="dxa"/>
            </w:tcMar>
          </w:tcPr>
          <w:p w14:paraId="14BEB011" w14:textId="77777777" w:rsidR="00AE6F33" w:rsidRPr="00D037E5" w:rsidRDefault="00AE6F33" w:rsidP="006B62A0">
            <w:pPr>
              <w:pStyle w:val="NormalWeb"/>
              <w:spacing w:before="0" w:beforeAutospacing="0" w:after="0" w:afterAutospacing="0"/>
              <w:rPr>
                <w:sz w:val="26"/>
                <w:szCs w:val="26"/>
              </w:rPr>
            </w:pPr>
            <w:r w:rsidRPr="00D037E5">
              <w:rPr>
                <w:sz w:val="26"/>
                <w:szCs w:val="26"/>
              </w:rPr>
              <w:t>53</w:t>
            </w:r>
          </w:p>
        </w:tc>
        <w:tc>
          <w:tcPr>
            <w:tcW w:w="2797" w:type="dxa"/>
            <w:tcMar>
              <w:top w:w="0" w:type="dxa"/>
              <w:left w:w="108" w:type="dxa"/>
              <w:bottom w:w="0" w:type="dxa"/>
              <w:right w:w="108" w:type="dxa"/>
            </w:tcMar>
          </w:tcPr>
          <w:p w14:paraId="727545E7"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0,5g</w:t>
            </w:r>
          </w:p>
        </w:tc>
        <w:tc>
          <w:tcPr>
            <w:tcW w:w="1890" w:type="dxa"/>
            <w:tcMar>
              <w:top w:w="0" w:type="dxa"/>
              <w:left w:w="108" w:type="dxa"/>
              <w:bottom w:w="0" w:type="dxa"/>
              <w:right w:w="108" w:type="dxa"/>
            </w:tcMar>
          </w:tcPr>
          <w:p w14:paraId="1807A4EF"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784F1B9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0DE28DF5"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476CADAB" w14:textId="77777777" w:rsidR="00AE6F33" w:rsidRPr="00D037E5" w:rsidRDefault="00AE6F33" w:rsidP="006B62A0">
            <w:pPr>
              <w:pStyle w:val="NormalWeb"/>
              <w:spacing w:before="0" w:beforeAutospacing="0" w:after="0" w:afterAutospacing="0"/>
              <w:rPr>
                <w:sz w:val="26"/>
                <w:szCs w:val="26"/>
              </w:rPr>
            </w:pPr>
          </w:p>
        </w:tc>
      </w:tr>
      <w:tr w:rsidR="00AE6F33" w:rsidRPr="00D037E5" w14:paraId="2F6A7149" w14:textId="77777777" w:rsidTr="006B62A0">
        <w:tc>
          <w:tcPr>
            <w:tcW w:w="708" w:type="dxa"/>
            <w:tcMar>
              <w:top w:w="0" w:type="dxa"/>
              <w:left w:w="108" w:type="dxa"/>
              <w:bottom w:w="0" w:type="dxa"/>
              <w:right w:w="108" w:type="dxa"/>
            </w:tcMar>
          </w:tcPr>
          <w:p w14:paraId="13FFF895" w14:textId="77777777" w:rsidR="00AE6F33" w:rsidRPr="00D037E5" w:rsidRDefault="00AE6F33" w:rsidP="006B62A0">
            <w:pPr>
              <w:pStyle w:val="NormalWeb"/>
              <w:spacing w:before="0" w:beforeAutospacing="0" w:after="0" w:afterAutospacing="0"/>
              <w:rPr>
                <w:sz w:val="26"/>
                <w:szCs w:val="26"/>
              </w:rPr>
            </w:pPr>
            <w:r w:rsidRPr="00D037E5">
              <w:rPr>
                <w:sz w:val="26"/>
                <w:szCs w:val="26"/>
              </w:rPr>
              <w:t>54</w:t>
            </w:r>
          </w:p>
        </w:tc>
        <w:tc>
          <w:tcPr>
            <w:tcW w:w="2797" w:type="dxa"/>
            <w:tcMar>
              <w:top w:w="0" w:type="dxa"/>
              <w:left w:w="108" w:type="dxa"/>
              <w:bottom w:w="0" w:type="dxa"/>
              <w:right w:w="108" w:type="dxa"/>
            </w:tcMar>
          </w:tcPr>
          <w:p w14:paraId="5DF02094" w14:textId="77777777" w:rsidR="00AE6F33" w:rsidRPr="00D037E5" w:rsidRDefault="00AE6F33" w:rsidP="006B62A0">
            <w:pPr>
              <w:pStyle w:val="NormalWeb"/>
              <w:spacing w:before="0" w:beforeAutospacing="0" w:after="0" w:afterAutospacing="0"/>
              <w:rPr>
                <w:sz w:val="26"/>
                <w:szCs w:val="26"/>
              </w:rPr>
            </w:pPr>
            <w:r w:rsidRPr="00D037E5">
              <w:rPr>
                <w:sz w:val="26"/>
                <w:szCs w:val="26"/>
              </w:rPr>
              <w:t>Paracetamol 1g</w:t>
            </w:r>
          </w:p>
        </w:tc>
        <w:tc>
          <w:tcPr>
            <w:tcW w:w="1890" w:type="dxa"/>
            <w:tcMar>
              <w:top w:w="0" w:type="dxa"/>
              <w:left w:w="108" w:type="dxa"/>
              <w:bottom w:w="0" w:type="dxa"/>
              <w:right w:w="108" w:type="dxa"/>
            </w:tcMar>
          </w:tcPr>
          <w:p w14:paraId="601EAD4C" w14:textId="77777777" w:rsidR="00AE6F33" w:rsidRPr="00D037E5" w:rsidRDefault="00AE6F33" w:rsidP="006B62A0">
            <w:pPr>
              <w:pStyle w:val="NormalWeb"/>
              <w:spacing w:before="0" w:beforeAutospacing="0" w:after="0" w:afterAutospacing="0"/>
              <w:rPr>
                <w:sz w:val="26"/>
                <w:szCs w:val="26"/>
              </w:rPr>
            </w:pPr>
            <w:r w:rsidRPr="00D037E5">
              <w:rPr>
                <w:sz w:val="26"/>
                <w:szCs w:val="26"/>
              </w:rPr>
              <w:t>Perfagan</w:t>
            </w:r>
          </w:p>
        </w:tc>
        <w:tc>
          <w:tcPr>
            <w:tcW w:w="1264" w:type="dxa"/>
            <w:tcMar>
              <w:top w:w="0" w:type="dxa"/>
              <w:left w:w="108" w:type="dxa"/>
              <w:bottom w:w="0" w:type="dxa"/>
              <w:right w:w="108" w:type="dxa"/>
            </w:tcMar>
          </w:tcPr>
          <w:p w14:paraId="13EB2D28"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40300444"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565" w:type="dxa"/>
          </w:tcPr>
          <w:p w14:paraId="0D20690B" w14:textId="77777777" w:rsidR="00AE6F33" w:rsidRPr="00D037E5" w:rsidRDefault="00AE6F33" w:rsidP="006B62A0">
            <w:pPr>
              <w:pStyle w:val="NormalWeb"/>
              <w:spacing w:before="0" w:beforeAutospacing="0" w:after="0" w:afterAutospacing="0"/>
              <w:rPr>
                <w:sz w:val="26"/>
                <w:szCs w:val="26"/>
              </w:rPr>
            </w:pPr>
          </w:p>
        </w:tc>
      </w:tr>
      <w:tr w:rsidR="00AE6F33" w:rsidRPr="00D037E5" w14:paraId="1D6D01DE" w14:textId="77777777" w:rsidTr="006B62A0">
        <w:tc>
          <w:tcPr>
            <w:tcW w:w="708" w:type="dxa"/>
            <w:tcMar>
              <w:top w:w="0" w:type="dxa"/>
              <w:left w:w="108" w:type="dxa"/>
              <w:bottom w:w="0" w:type="dxa"/>
              <w:right w:w="108" w:type="dxa"/>
            </w:tcMar>
          </w:tcPr>
          <w:p w14:paraId="2188D064" w14:textId="77777777" w:rsidR="00AE6F33" w:rsidRPr="00D037E5" w:rsidRDefault="00AE6F33" w:rsidP="006B62A0">
            <w:pPr>
              <w:pStyle w:val="NormalWeb"/>
              <w:spacing w:before="0" w:beforeAutospacing="0" w:after="0" w:afterAutospacing="0"/>
              <w:rPr>
                <w:sz w:val="26"/>
                <w:szCs w:val="26"/>
              </w:rPr>
            </w:pPr>
            <w:r w:rsidRPr="00D037E5">
              <w:rPr>
                <w:sz w:val="26"/>
                <w:szCs w:val="26"/>
              </w:rPr>
              <w:t>55</w:t>
            </w:r>
          </w:p>
        </w:tc>
        <w:tc>
          <w:tcPr>
            <w:tcW w:w="2797" w:type="dxa"/>
            <w:tcMar>
              <w:top w:w="0" w:type="dxa"/>
              <w:left w:w="108" w:type="dxa"/>
              <w:bottom w:w="0" w:type="dxa"/>
              <w:right w:w="108" w:type="dxa"/>
            </w:tcMar>
          </w:tcPr>
          <w:p w14:paraId="18AF6220" w14:textId="77777777" w:rsidR="00AE6F33" w:rsidRPr="00D037E5" w:rsidRDefault="00AE6F33" w:rsidP="006B62A0">
            <w:pPr>
              <w:pStyle w:val="NormalWeb"/>
              <w:spacing w:before="0" w:beforeAutospacing="0" w:after="0" w:afterAutospacing="0"/>
              <w:rPr>
                <w:sz w:val="26"/>
                <w:szCs w:val="26"/>
              </w:rPr>
            </w:pPr>
            <w:r w:rsidRPr="00D037E5">
              <w:rPr>
                <w:sz w:val="26"/>
                <w:szCs w:val="26"/>
              </w:rPr>
              <w:t>Diclofenac 50mg</w:t>
            </w:r>
          </w:p>
        </w:tc>
        <w:tc>
          <w:tcPr>
            <w:tcW w:w="1890" w:type="dxa"/>
            <w:tcMar>
              <w:top w:w="0" w:type="dxa"/>
              <w:left w:w="108" w:type="dxa"/>
              <w:bottom w:w="0" w:type="dxa"/>
              <w:right w:w="108" w:type="dxa"/>
            </w:tcMar>
          </w:tcPr>
          <w:p w14:paraId="1B541847" w14:textId="77777777" w:rsidR="00AE6F33" w:rsidRPr="00D037E5" w:rsidRDefault="00AE6F33" w:rsidP="006B62A0">
            <w:pPr>
              <w:pStyle w:val="NormalWeb"/>
              <w:spacing w:before="0" w:beforeAutospacing="0" w:after="0" w:afterAutospacing="0"/>
              <w:rPr>
                <w:sz w:val="26"/>
                <w:szCs w:val="26"/>
              </w:rPr>
            </w:pPr>
            <w:r w:rsidRPr="00D037E5">
              <w:rPr>
                <w:sz w:val="26"/>
                <w:szCs w:val="26"/>
              </w:rPr>
              <w:t>Voltaren</w:t>
            </w:r>
          </w:p>
        </w:tc>
        <w:tc>
          <w:tcPr>
            <w:tcW w:w="1264" w:type="dxa"/>
            <w:tcMar>
              <w:top w:w="0" w:type="dxa"/>
              <w:left w:w="108" w:type="dxa"/>
              <w:bottom w:w="0" w:type="dxa"/>
              <w:right w:w="108" w:type="dxa"/>
            </w:tcMar>
          </w:tcPr>
          <w:p w14:paraId="04342D8B"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60C3E77D"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569496E0" w14:textId="77777777" w:rsidR="00AE6F33" w:rsidRPr="00D037E5" w:rsidRDefault="00AE6F33" w:rsidP="006B62A0">
            <w:pPr>
              <w:pStyle w:val="NormalWeb"/>
              <w:spacing w:before="0" w:beforeAutospacing="0" w:after="0" w:afterAutospacing="0"/>
              <w:rPr>
                <w:sz w:val="26"/>
                <w:szCs w:val="26"/>
              </w:rPr>
            </w:pPr>
          </w:p>
        </w:tc>
      </w:tr>
      <w:tr w:rsidR="00AE6F33" w:rsidRPr="00D037E5" w14:paraId="4EBE325B" w14:textId="77777777" w:rsidTr="006B62A0">
        <w:tc>
          <w:tcPr>
            <w:tcW w:w="708" w:type="dxa"/>
            <w:tcMar>
              <w:top w:w="0" w:type="dxa"/>
              <w:left w:w="108" w:type="dxa"/>
              <w:bottom w:w="0" w:type="dxa"/>
              <w:right w:w="108" w:type="dxa"/>
            </w:tcMar>
          </w:tcPr>
          <w:p w14:paraId="79ED6A1A" w14:textId="77777777" w:rsidR="00AE6F33" w:rsidRPr="00D037E5" w:rsidRDefault="00AE6F33" w:rsidP="006B62A0">
            <w:pPr>
              <w:pStyle w:val="NormalWeb"/>
              <w:spacing w:before="0" w:beforeAutospacing="0" w:after="0" w:afterAutospacing="0"/>
              <w:rPr>
                <w:sz w:val="26"/>
                <w:szCs w:val="26"/>
              </w:rPr>
            </w:pPr>
            <w:r w:rsidRPr="00D037E5">
              <w:rPr>
                <w:sz w:val="26"/>
                <w:szCs w:val="26"/>
              </w:rPr>
              <w:t>56</w:t>
            </w:r>
          </w:p>
        </w:tc>
        <w:tc>
          <w:tcPr>
            <w:tcW w:w="2797" w:type="dxa"/>
            <w:tcMar>
              <w:top w:w="0" w:type="dxa"/>
              <w:left w:w="108" w:type="dxa"/>
              <w:bottom w:w="0" w:type="dxa"/>
              <w:right w:w="108" w:type="dxa"/>
            </w:tcMar>
          </w:tcPr>
          <w:p w14:paraId="240C5A16" w14:textId="77777777" w:rsidR="00AE6F33" w:rsidRPr="00D037E5" w:rsidRDefault="00AE6F33" w:rsidP="006B62A0">
            <w:pPr>
              <w:pStyle w:val="NormalWeb"/>
              <w:spacing w:before="0" w:beforeAutospacing="0" w:after="0" w:afterAutospacing="0"/>
              <w:rPr>
                <w:sz w:val="26"/>
                <w:szCs w:val="26"/>
              </w:rPr>
            </w:pPr>
            <w:r w:rsidRPr="00D037E5">
              <w:rPr>
                <w:sz w:val="26"/>
                <w:szCs w:val="26"/>
              </w:rPr>
              <w:t>Diclofenac 75mg</w:t>
            </w:r>
          </w:p>
        </w:tc>
        <w:tc>
          <w:tcPr>
            <w:tcW w:w="1890" w:type="dxa"/>
            <w:tcMar>
              <w:top w:w="0" w:type="dxa"/>
              <w:left w:w="108" w:type="dxa"/>
              <w:bottom w:w="0" w:type="dxa"/>
              <w:right w:w="108" w:type="dxa"/>
            </w:tcMar>
          </w:tcPr>
          <w:p w14:paraId="08E8D48A" w14:textId="77777777" w:rsidR="00AE6F33" w:rsidRPr="00D037E5" w:rsidRDefault="00AE6F33" w:rsidP="006B62A0">
            <w:pPr>
              <w:pStyle w:val="NormalWeb"/>
              <w:spacing w:before="0" w:beforeAutospacing="0" w:after="0" w:afterAutospacing="0"/>
              <w:rPr>
                <w:sz w:val="26"/>
                <w:szCs w:val="26"/>
              </w:rPr>
            </w:pPr>
            <w:r w:rsidRPr="00D037E5">
              <w:rPr>
                <w:sz w:val="26"/>
                <w:szCs w:val="26"/>
              </w:rPr>
              <w:t>Voltaren</w:t>
            </w:r>
          </w:p>
        </w:tc>
        <w:tc>
          <w:tcPr>
            <w:tcW w:w="1264" w:type="dxa"/>
            <w:tcMar>
              <w:top w:w="0" w:type="dxa"/>
              <w:left w:w="108" w:type="dxa"/>
              <w:bottom w:w="0" w:type="dxa"/>
              <w:right w:w="108" w:type="dxa"/>
            </w:tcMar>
          </w:tcPr>
          <w:p w14:paraId="672E5DBD" w14:textId="77777777" w:rsidR="00AE6F33" w:rsidRPr="00D037E5" w:rsidRDefault="00AE6F33" w:rsidP="006B62A0">
            <w:pPr>
              <w:pStyle w:val="NormalWeb"/>
              <w:spacing w:before="0" w:beforeAutospacing="0" w:after="0" w:afterAutospacing="0"/>
              <w:rPr>
                <w:sz w:val="26"/>
                <w:szCs w:val="26"/>
              </w:rPr>
            </w:pPr>
            <w:r w:rsidRPr="00D037E5">
              <w:rPr>
                <w:sz w:val="26"/>
                <w:szCs w:val="26"/>
              </w:rPr>
              <w:t>ống</w:t>
            </w:r>
          </w:p>
        </w:tc>
        <w:tc>
          <w:tcPr>
            <w:tcW w:w="1401" w:type="dxa"/>
            <w:tcMar>
              <w:top w:w="0" w:type="dxa"/>
              <w:left w:w="108" w:type="dxa"/>
              <w:bottom w:w="0" w:type="dxa"/>
              <w:right w:w="108" w:type="dxa"/>
            </w:tcMar>
          </w:tcPr>
          <w:p w14:paraId="78CF10EB"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3AC911D7" w14:textId="77777777" w:rsidR="00AE6F33" w:rsidRPr="00D037E5" w:rsidRDefault="00AE6F33" w:rsidP="006B62A0">
            <w:pPr>
              <w:pStyle w:val="NormalWeb"/>
              <w:spacing w:before="0" w:beforeAutospacing="0" w:after="0" w:afterAutospacing="0"/>
              <w:rPr>
                <w:sz w:val="26"/>
                <w:szCs w:val="26"/>
              </w:rPr>
            </w:pPr>
          </w:p>
        </w:tc>
      </w:tr>
      <w:tr w:rsidR="00AE6F33" w:rsidRPr="00D037E5" w14:paraId="079BB1C0" w14:textId="77777777" w:rsidTr="006B62A0">
        <w:tc>
          <w:tcPr>
            <w:tcW w:w="708" w:type="dxa"/>
            <w:tcMar>
              <w:top w:w="0" w:type="dxa"/>
              <w:left w:w="108" w:type="dxa"/>
              <w:bottom w:w="0" w:type="dxa"/>
              <w:right w:w="108" w:type="dxa"/>
            </w:tcMar>
          </w:tcPr>
          <w:p w14:paraId="719EB14F" w14:textId="77777777" w:rsidR="00AE6F33" w:rsidRPr="00D037E5" w:rsidRDefault="00AE6F33" w:rsidP="006B62A0">
            <w:pPr>
              <w:pStyle w:val="NormalWeb"/>
              <w:spacing w:before="0" w:beforeAutospacing="0" w:after="0" w:afterAutospacing="0"/>
              <w:rPr>
                <w:sz w:val="26"/>
                <w:szCs w:val="26"/>
              </w:rPr>
            </w:pPr>
            <w:r w:rsidRPr="00D037E5">
              <w:rPr>
                <w:sz w:val="26"/>
                <w:szCs w:val="26"/>
              </w:rPr>
              <w:t>57</w:t>
            </w:r>
          </w:p>
        </w:tc>
        <w:tc>
          <w:tcPr>
            <w:tcW w:w="2797" w:type="dxa"/>
            <w:tcMar>
              <w:top w:w="0" w:type="dxa"/>
              <w:left w:w="108" w:type="dxa"/>
              <w:bottom w:w="0" w:type="dxa"/>
              <w:right w:w="108" w:type="dxa"/>
            </w:tcMar>
          </w:tcPr>
          <w:p w14:paraId="7005253F" w14:textId="77777777" w:rsidR="00AE6F33" w:rsidRPr="00D037E5" w:rsidRDefault="00AE6F33" w:rsidP="006B62A0">
            <w:pPr>
              <w:pStyle w:val="NormalWeb"/>
              <w:spacing w:before="0" w:beforeAutospacing="0" w:after="0" w:afterAutospacing="0"/>
              <w:rPr>
                <w:sz w:val="26"/>
                <w:szCs w:val="26"/>
              </w:rPr>
            </w:pPr>
            <w:r w:rsidRPr="00D037E5">
              <w:rPr>
                <w:sz w:val="26"/>
                <w:szCs w:val="26"/>
              </w:rPr>
              <w:t>Colchicin 1mg</w:t>
            </w:r>
          </w:p>
        </w:tc>
        <w:tc>
          <w:tcPr>
            <w:tcW w:w="1890" w:type="dxa"/>
            <w:tcMar>
              <w:top w:w="0" w:type="dxa"/>
              <w:left w:w="108" w:type="dxa"/>
              <w:bottom w:w="0" w:type="dxa"/>
              <w:right w:w="108" w:type="dxa"/>
            </w:tcMar>
          </w:tcPr>
          <w:p w14:paraId="1072E457" w14:textId="77777777" w:rsidR="00AE6F33" w:rsidRPr="00D037E5" w:rsidRDefault="00AE6F33" w:rsidP="006B62A0">
            <w:pPr>
              <w:pStyle w:val="NormalWeb"/>
              <w:spacing w:before="0" w:beforeAutospacing="0" w:after="0" w:afterAutospacing="0"/>
              <w:rPr>
                <w:sz w:val="26"/>
                <w:szCs w:val="26"/>
              </w:rPr>
            </w:pPr>
            <w:r w:rsidRPr="00D037E5">
              <w:rPr>
                <w:sz w:val="26"/>
                <w:szCs w:val="26"/>
              </w:rPr>
              <w:t>Colchicine Houde'</w:t>
            </w:r>
          </w:p>
        </w:tc>
        <w:tc>
          <w:tcPr>
            <w:tcW w:w="1264" w:type="dxa"/>
            <w:tcMar>
              <w:top w:w="0" w:type="dxa"/>
              <w:left w:w="108" w:type="dxa"/>
              <w:bottom w:w="0" w:type="dxa"/>
              <w:right w:w="108" w:type="dxa"/>
            </w:tcMar>
          </w:tcPr>
          <w:p w14:paraId="22AE9A39"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1F5F5486"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273A6E06" w14:textId="77777777" w:rsidR="00AE6F33" w:rsidRPr="00D037E5" w:rsidRDefault="00AE6F33" w:rsidP="006B62A0">
            <w:pPr>
              <w:pStyle w:val="NormalWeb"/>
              <w:spacing w:before="0" w:beforeAutospacing="0" w:after="0" w:afterAutospacing="0"/>
              <w:rPr>
                <w:sz w:val="26"/>
                <w:szCs w:val="26"/>
              </w:rPr>
            </w:pPr>
          </w:p>
        </w:tc>
      </w:tr>
      <w:tr w:rsidR="00AE6F33" w:rsidRPr="00D037E5" w14:paraId="1FE42634" w14:textId="77777777" w:rsidTr="006B62A0">
        <w:tc>
          <w:tcPr>
            <w:tcW w:w="708" w:type="dxa"/>
            <w:tcMar>
              <w:top w:w="0" w:type="dxa"/>
              <w:left w:w="108" w:type="dxa"/>
              <w:bottom w:w="0" w:type="dxa"/>
              <w:right w:w="108" w:type="dxa"/>
            </w:tcMar>
          </w:tcPr>
          <w:p w14:paraId="7AFED6DB"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58</w:t>
            </w:r>
          </w:p>
        </w:tc>
        <w:tc>
          <w:tcPr>
            <w:tcW w:w="2797" w:type="dxa"/>
            <w:tcMar>
              <w:top w:w="0" w:type="dxa"/>
              <w:left w:w="108" w:type="dxa"/>
              <w:bottom w:w="0" w:type="dxa"/>
              <w:right w:w="108" w:type="dxa"/>
            </w:tcMar>
          </w:tcPr>
          <w:p w14:paraId="1D859409" w14:textId="77777777" w:rsidR="00AE6F33" w:rsidRPr="00D037E5" w:rsidRDefault="00AE6F33" w:rsidP="006B62A0">
            <w:pPr>
              <w:pStyle w:val="NormalWeb"/>
              <w:spacing w:before="0" w:beforeAutospacing="0" w:after="0" w:afterAutospacing="0"/>
              <w:rPr>
                <w:sz w:val="26"/>
                <w:szCs w:val="26"/>
              </w:rPr>
            </w:pPr>
            <w:r w:rsidRPr="00D037E5">
              <w:rPr>
                <w:sz w:val="26"/>
                <w:szCs w:val="26"/>
              </w:rPr>
              <w:t>Allopurinol</w:t>
            </w:r>
          </w:p>
        </w:tc>
        <w:tc>
          <w:tcPr>
            <w:tcW w:w="1890" w:type="dxa"/>
            <w:tcMar>
              <w:top w:w="0" w:type="dxa"/>
              <w:left w:w="108" w:type="dxa"/>
              <w:bottom w:w="0" w:type="dxa"/>
              <w:right w:w="108" w:type="dxa"/>
            </w:tcMar>
          </w:tcPr>
          <w:p w14:paraId="288CD624" w14:textId="77777777" w:rsidR="00AE6F33" w:rsidRPr="00D037E5" w:rsidRDefault="00AE6F33" w:rsidP="006B62A0">
            <w:pPr>
              <w:pStyle w:val="NormalWeb"/>
              <w:spacing w:before="0" w:beforeAutospacing="0" w:after="0" w:afterAutospacing="0"/>
              <w:rPr>
                <w:sz w:val="26"/>
                <w:szCs w:val="26"/>
              </w:rPr>
            </w:pPr>
            <w:r w:rsidRPr="00D037E5">
              <w:rPr>
                <w:sz w:val="26"/>
                <w:szCs w:val="26"/>
              </w:rPr>
              <w:t>ApoAllopurinol</w:t>
            </w:r>
          </w:p>
        </w:tc>
        <w:tc>
          <w:tcPr>
            <w:tcW w:w="1264" w:type="dxa"/>
            <w:tcMar>
              <w:top w:w="0" w:type="dxa"/>
              <w:left w:w="108" w:type="dxa"/>
              <w:bottom w:w="0" w:type="dxa"/>
              <w:right w:w="108" w:type="dxa"/>
            </w:tcMar>
          </w:tcPr>
          <w:p w14:paraId="3DFFF7BF"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1FD03DF8" w14:textId="77777777" w:rsidR="00AE6F33" w:rsidRPr="00D037E5" w:rsidRDefault="00AE6F33" w:rsidP="006B62A0">
            <w:pPr>
              <w:pStyle w:val="NormalWeb"/>
              <w:spacing w:before="0" w:beforeAutospacing="0" w:after="0" w:afterAutospacing="0"/>
              <w:rPr>
                <w:sz w:val="26"/>
                <w:szCs w:val="26"/>
              </w:rPr>
            </w:pPr>
            <w:r w:rsidRPr="00D037E5">
              <w:rPr>
                <w:sz w:val="26"/>
                <w:szCs w:val="26"/>
              </w:rPr>
              <w:t>10</w:t>
            </w:r>
          </w:p>
        </w:tc>
        <w:tc>
          <w:tcPr>
            <w:tcW w:w="1565" w:type="dxa"/>
          </w:tcPr>
          <w:p w14:paraId="12E615EF" w14:textId="77777777" w:rsidR="00AE6F33" w:rsidRPr="00D037E5" w:rsidRDefault="00AE6F33" w:rsidP="006B62A0">
            <w:pPr>
              <w:pStyle w:val="NormalWeb"/>
              <w:spacing w:before="0" w:beforeAutospacing="0" w:after="0" w:afterAutospacing="0"/>
              <w:rPr>
                <w:sz w:val="26"/>
                <w:szCs w:val="26"/>
              </w:rPr>
            </w:pPr>
          </w:p>
        </w:tc>
      </w:tr>
      <w:tr w:rsidR="00AE6F33" w:rsidRPr="00D037E5" w14:paraId="5F661ACC" w14:textId="77777777" w:rsidTr="006B62A0">
        <w:tc>
          <w:tcPr>
            <w:tcW w:w="708" w:type="dxa"/>
            <w:tcMar>
              <w:top w:w="0" w:type="dxa"/>
              <w:left w:w="108" w:type="dxa"/>
              <w:bottom w:w="0" w:type="dxa"/>
              <w:right w:w="108" w:type="dxa"/>
            </w:tcMar>
          </w:tcPr>
          <w:p w14:paraId="0E9A4B19" w14:textId="77777777" w:rsidR="00AE6F33" w:rsidRPr="00D037E5" w:rsidRDefault="00AE6F33" w:rsidP="006B62A0">
            <w:pPr>
              <w:pStyle w:val="NormalWeb"/>
              <w:spacing w:before="0" w:beforeAutospacing="0" w:after="0" w:afterAutospacing="0"/>
              <w:rPr>
                <w:sz w:val="26"/>
                <w:szCs w:val="26"/>
              </w:rPr>
            </w:pPr>
            <w:r w:rsidRPr="00D037E5">
              <w:rPr>
                <w:sz w:val="26"/>
                <w:szCs w:val="26"/>
              </w:rPr>
              <w:t>59</w:t>
            </w:r>
          </w:p>
        </w:tc>
        <w:tc>
          <w:tcPr>
            <w:tcW w:w="2797" w:type="dxa"/>
            <w:tcMar>
              <w:top w:w="0" w:type="dxa"/>
              <w:left w:w="108" w:type="dxa"/>
              <w:bottom w:w="0" w:type="dxa"/>
              <w:right w:w="108" w:type="dxa"/>
            </w:tcMar>
          </w:tcPr>
          <w:p w14:paraId="503FA605" w14:textId="77777777" w:rsidR="00AE6F33" w:rsidRPr="00D037E5" w:rsidRDefault="00AE6F33" w:rsidP="006B62A0">
            <w:pPr>
              <w:pStyle w:val="NormalWeb"/>
              <w:spacing w:before="0" w:beforeAutospacing="0" w:after="0" w:afterAutospacing="0"/>
              <w:rPr>
                <w:sz w:val="26"/>
                <w:szCs w:val="26"/>
              </w:rPr>
            </w:pPr>
            <w:r w:rsidRPr="00D037E5">
              <w:rPr>
                <w:sz w:val="26"/>
                <w:szCs w:val="26"/>
              </w:rPr>
              <w:t>Tolperison 150mg</w:t>
            </w:r>
          </w:p>
        </w:tc>
        <w:tc>
          <w:tcPr>
            <w:tcW w:w="1890" w:type="dxa"/>
            <w:tcMar>
              <w:top w:w="0" w:type="dxa"/>
              <w:left w:w="108" w:type="dxa"/>
              <w:bottom w:w="0" w:type="dxa"/>
              <w:right w:w="108" w:type="dxa"/>
            </w:tcMar>
          </w:tcPr>
          <w:p w14:paraId="34D0E08A" w14:textId="77777777" w:rsidR="00AE6F33" w:rsidRPr="00D037E5" w:rsidRDefault="00AE6F33" w:rsidP="006B62A0">
            <w:pPr>
              <w:pStyle w:val="NormalWeb"/>
              <w:spacing w:before="0" w:beforeAutospacing="0" w:after="0" w:afterAutospacing="0"/>
              <w:rPr>
                <w:sz w:val="26"/>
                <w:szCs w:val="26"/>
              </w:rPr>
            </w:pPr>
            <w:r w:rsidRPr="00D037E5">
              <w:rPr>
                <w:sz w:val="26"/>
                <w:szCs w:val="26"/>
              </w:rPr>
              <w:t>Mydocalm</w:t>
            </w:r>
          </w:p>
        </w:tc>
        <w:tc>
          <w:tcPr>
            <w:tcW w:w="1264" w:type="dxa"/>
            <w:tcMar>
              <w:top w:w="0" w:type="dxa"/>
              <w:left w:w="108" w:type="dxa"/>
              <w:bottom w:w="0" w:type="dxa"/>
              <w:right w:w="108" w:type="dxa"/>
            </w:tcMar>
          </w:tcPr>
          <w:p w14:paraId="4C42D5FD"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B182C2B" w14:textId="77777777" w:rsidR="00AE6F33" w:rsidRPr="00D037E5" w:rsidRDefault="00AE6F33" w:rsidP="006B62A0">
            <w:pPr>
              <w:pStyle w:val="NormalWeb"/>
              <w:spacing w:before="0" w:beforeAutospacing="0" w:after="0" w:afterAutospacing="0"/>
              <w:rPr>
                <w:sz w:val="26"/>
                <w:szCs w:val="26"/>
              </w:rPr>
            </w:pPr>
            <w:r w:rsidRPr="00D037E5">
              <w:rPr>
                <w:sz w:val="26"/>
                <w:szCs w:val="26"/>
              </w:rPr>
              <w:t>30-60</w:t>
            </w:r>
          </w:p>
        </w:tc>
        <w:tc>
          <w:tcPr>
            <w:tcW w:w="1565" w:type="dxa"/>
          </w:tcPr>
          <w:p w14:paraId="29633E9F" w14:textId="77777777" w:rsidR="00AE6F33" w:rsidRPr="00D037E5" w:rsidRDefault="00AE6F33" w:rsidP="006B62A0">
            <w:pPr>
              <w:pStyle w:val="NormalWeb"/>
              <w:spacing w:before="0" w:beforeAutospacing="0" w:after="0" w:afterAutospacing="0"/>
              <w:rPr>
                <w:sz w:val="26"/>
                <w:szCs w:val="26"/>
              </w:rPr>
            </w:pPr>
          </w:p>
        </w:tc>
      </w:tr>
      <w:tr w:rsidR="00AE6F33" w:rsidRPr="00D037E5" w14:paraId="2E3C083B" w14:textId="77777777" w:rsidTr="006B62A0">
        <w:tc>
          <w:tcPr>
            <w:tcW w:w="708" w:type="dxa"/>
            <w:tcMar>
              <w:top w:w="0" w:type="dxa"/>
              <w:left w:w="108" w:type="dxa"/>
              <w:bottom w:w="0" w:type="dxa"/>
              <w:right w:w="108" w:type="dxa"/>
            </w:tcMar>
          </w:tcPr>
          <w:p w14:paraId="6B1EF76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VII</w:t>
            </w:r>
          </w:p>
        </w:tc>
        <w:tc>
          <w:tcPr>
            <w:tcW w:w="2797" w:type="dxa"/>
            <w:tcMar>
              <w:top w:w="0" w:type="dxa"/>
              <w:left w:w="108" w:type="dxa"/>
              <w:bottom w:w="0" w:type="dxa"/>
              <w:right w:w="108" w:type="dxa"/>
            </w:tcMar>
          </w:tcPr>
          <w:p w14:paraId="1E06D8F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kháng sinh, kháng virus</w:t>
            </w:r>
          </w:p>
        </w:tc>
        <w:tc>
          <w:tcPr>
            <w:tcW w:w="1890" w:type="dxa"/>
            <w:tcMar>
              <w:top w:w="0" w:type="dxa"/>
              <w:left w:w="108" w:type="dxa"/>
              <w:bottom w:w="0" w:type="dxa"/>
              <w:right w:w="108" w:type="dxa"/>
            </w:tcMar>
          </w:tcPr>
          <w:p w14:paraId="07BEDAA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3FD6AE0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29DF2453"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70815F90"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40B6CB13" w14:textId="77777777" w:rsidTr="006B62A0">
        <w:tc>
          <w:tcPr>
            <w:tcW w:w="708" w:type="dxa"/>
            <w:tcMar>
              <w:top w:w="0" w:type="dxa"/>
              <w:left w:w="108" w:type="dxa"/>
              <w:bottom w:w="0" w:type="dxa"/>
              <w:right w:w="108" w:type="dxa"/>
            </w:tcMar>
          </w:tcPr>
          <w:p w14:paraId="50148F15" w14:textId="77777777" w:rsidR="00AE6F33" w:rsidRPr="00D037E5" w:rsidRDefault="00AE6F33" w:rsidP="006B62A0">
            <w:pPr>
              <w:pStyle w:val="NormalWeb"/>
              <w:spacing w:before="0" w:beforeAutospacing="0" w:after="0" w:afterAutospacing="0"/>
              <w:rPr>
                <w:sz w:val="26"/>
                <w:szCs w:val="26"/>
              </w:rPr>
            </w:pPr>
            <w:r w:rsidRPr="00D037E5">
              <w:rPr>
                <w:sz w:val="26"/>
                <w:szCs w:val="26"/>
              </w:rPr>
              <w:t>60</w:t>
            </w:r>
          </w:p>
        </w:tc>
        <w:tc>
          <w:tcPr>
            <w:tcW w:w="2797" w:type="dxa"/>
            <w:tcMar>
              <w:top w:w="0" w:type="dxa"/>
              <w:left w:w="108" w:type="dxa"/>
              <w:bottom w:w="0" w:type="dxa"/>
              <w:right w:w="108" w:type="dxa"/>
            </w:tcMar>
          </w:tcPr>
          <w:p w14:paraId="3FC1F5B1" w14:textId="77777777" w:rsidR="00AE6F33" w:rsidRPr="00D037E5" w:rsidRDefault="00AE6F33" w:rsidP="006B62A0">
            <w:pPr>
              <w:pStyle w:val="NormalWeb"/>
              <w:spacing w:before="0" w:beforeAutospacing="0" w:after="0" w:afterAutospacing="0"/>
              <w:rPr>
                <w:sz w:val="26"/>
                <w:szCs w:val="26"/>
              </w:rPr>
            </w:pPr>
            <w:r w:rsidRPr="00D037E5">
              <w:rPr>
                <w:sz w:val="26"/>
                <w:szCs w:val="26"/>
              </w:rPr>
              <w:t>Amoxicillin 0,5g</w:t>
            </w:r>
          </w:p>
        </w:tc>
        <w:tc>
          <w:tcPr>
            <w:tcW w:w="1890" w:type="dxa"/>
            <w:tcMar>
              <w:top w:w="0" w:type="dxa"/>
              <w:left w:w="108" w:type="dxa"/>
              <w:bottom w:w="0" w:type="dxa"/>
              <w:right w:w="108" w:type="dxa"/>
            </w:tcMar>
          </w:tcPr>
          <w:p w14:paraId="0EFB51B5" w14:textId="77777777" w:rsidR="00AE6F33" w:rsidRPr="00D037E5" w:rsidRDefault="00AE6F33" w:rsidP="006B62A0">
            <w:pPr>
              <w:pStyle w:val="NormalWeb"/>
              <w:spacing w:before="0" w:beforeAutospacing="0" w:after="0" w:afterAutospacing="0"/>
              <w:rPr>
                <w:sz w:val="26"/>
                <w:szCs w:val="26"/>
              </w:rPr>
            </w:pPr>
            <w:r w:rsidRPr="00D037E5">
              <w:rPr>
                <w:sz w:val="26"/>
                <w:szCs w:val="26"/>
              </w:rPr>
              <w:t>Clamoxyl</w:t>
            </w:r>
          </w:p>
        </w:tc>
        <w:tc>
          <w:tcPr>
            <w:tcW w:w="1264" w:type="dxa"/>
            <w:tcMar>
              <w:top w:w="0" w:type="dxa"/>
              <w:left w:w="108" w:type="dxa"/>
              <w:bottom w:w="0" w:type="dxa"/>
              <w:right w:w="108" w:type="dxa"/>
            </w:tcMar>
          </w:tcPr>
          <w:p w14:paraId="5A7A4E6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211E30AA" w14:textId="77777777" w:rsidR="00AE6F33" w:rsidRPr="00D037E5" w:rsidRDefault="00AE6F33" w:rsidP="006B62A0">
            <w:pPr>
              <w:pStyle w:val="NormalWeb"/>
              <w:spacing w:before="0" w:beforeAutospacing="0" w:after="0" w:afterAutospacing="0"/>
              <w:rPr>
                <w:sz w:val="26"/>
                <w:szCs w:val="26"/>
              </w:rPr>
            </w:pPr>
            <w:r w:rsidRPr="00D037E5">
              <w:rPr>
                <w:sz w:val="26"/>
                <w:szCs w:val="26"/>
              </w:rPr>
              <w:t>200</w:t>
            </w:r>
          </w:p>
        </w:tc>
        <w:tc>
          <w:tcPr>
            <w:tcW w:w="1565" w:type="dxa"/>
          </w:tcPr>
          <w:p w14:paraId="1E3DB789" w14:textId="77777777" w:rsidR="00AE6F33" w:rsidRPr="00D037E5" w:rsidRDefault="00AE6F33" w:rsidP="006B62A0">
            <w:pPr>
              <w:pStyle w:val="NormalWeb"/>
              <w:spacing w:before="0" w:beforeAutospacing="0" w:after="0" w:afterAutospacing="0"/>
              <w:rPr>
                <w:sz w:val="26"/>
                <w:szCs w:val="26"/>
              </w:rPr>
            </w:pPr>
          </w:p>
        </w:tc>
      </w:tr>
      <w:tr w:rsidR="00AE6F33" w:rsidRPr="00D037E5" w14:paraId="4B4EBA6B" w14:textId="77777777" w:rsidTr="006B62A0">
        <w:tc>
          <w:tcPr>
            <w:tcW w:w="708" w:type="dxa"/>
            <w:tcMar>
              <w:top w:w="0" w:type="dxa"/>
              <w:left w:w="108" w:type="dxa"/>
              <w:bottom w:w="0" w:type="dxa"/>
              <w:right w:w="108" w:type="dxa"/>
            </w:tcMar>
          </w:tcPr>
          <w:p w14:paraId="3F997C9B" w14:textId="77777777" w:rsidR="00AE6F33" w:rsidRPr="00D037E5" w:rsidRDefault="00AE6F33" w:rsidP="006B62A0">
            <w:pPr>
              <w:pStyle w:val="NormalWeb"/>
              <w:spacing w:before="0" w:beforeAutospacing="0" w:after="0" w:afterAutospacing="0"/>
              <w:rPr>
                <w:sz w:val="26"/>
                <w:szCs w:val="26"/>
              </w:rPr>
            </w:pPr>
            <w:r w:rsidRPr="00D037E5">
              <w:rPr>
                <w:sz w:val="26"/>
                <w:szCs w:val="26"/>
              </w:rPr>
              <w:t>61</w:t>
            </w:r>
          </w:p>
        </w:tc>
        <w:tc>
          <w:tcPr>
            <w:tcW w:w="2797" w:type="dxa"/>
            <w:tcMar>
              <w:top w:w="0" w:type="dxa"/>
              <w:left w:w="108" w:type="dxa"/>
              <w:bottom w:w="0" w:type="dxa"/>
              <w:right w:w="108" w:type="dxa"/>
            </w:tcMar>
          </w:tcPr>
          <w:p w14:paraId="7E4E24F1" w14:textId="77777777" w:rsidR="00AE6F33" w:rsidRPr="00D037E5" w:rsidRDefault="00AE6F33" w:rsidP="006B62A0">
            <w:pPr>
              <w:pStyle w:val="NormalWeb"/>
              <w:spacing w:before="0" w:beforeAutospacing="0" w:after="0" w:afterAutospacing="0"/>
              <w:rPr>
                <w:sz w:val="26"/>
                <w:szCs w:val="26"/>
              </w:rPr>
            </w:pPr>
            <w:r w:rsidRPr="00D037E5">
              <w:rPr>
                <w:sz w:val="26"/>
                <w:szCs w:val="26"/>
              </w:rPr>
              <w:t>Azithromycin 250mg</w:t>
            </w:r>
          </w:p>
        </w:tc>
        <w:tc>
          <w:tcPr>
            <w:tcW w:w="1890" w:type="dxa"/>
            <w:tcMar>
              <w:top w:w="0" w:type="dxa"/>
              <w:left w:w="108" w:type="dxa"/>
              <w:bottom w:w="0" w:type="dxa"/>
              <w:right w:w="108" w:type="dxa"/>
            </w:tcMar>
          </w:tcPr>
          <w:p w14:paraId="16EC1B34" w14:textId="77777777" w:rsidR="00AE6F33" w:rsidRPr="00D037E5" w:rsidRDefault="00AE6F33" w:rsidP="006B62A0">
            <w:pPr>
              <w:pStyle w:val="NormalWeb"/>
              <w:spacing w:before="0" w:beforeAutospacing="0" w:after="0" w:afterAutospacing="0"/>
              <w:rPr>
                <w:sz w:val="26"/>
                <w:szCs w:val="26"/>
              </w:rPr>
            </w:pPr>
            <w:r w:rsidRPr="00D037E5">
              <w:rPr>
                <w:sz w:val="26"/>
                <w:szCs w:val="26"/>
              </w:rPr>
              <w:t>Zithromax</w:t>
            </w:r>
          </w:p>
        </w:tc>
        <w:tc>
          <w:tcPr>
            <w:tcW w:w="1264" w:type="dxa"/>
            <w:tcMar>
              <w:top w:w="0" w:type="dxa"/>
              <w:left w:w="108" w:type="dxa"/>
              <w:bottom w:w="0" w:type="dxa"/>
              <w:right w:w="108" w:type="dxa"/>
            </w:tcMar>
          </w:tcPr>
          <w:p w14:paraId="7ADC51DC"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713D590F"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598E8344" w14:textId="77777777" w:rsidR="00AE6F33" w:rsidRPr="00D037E5" w:rsidRDefault="00AE6F33" w:rsidP="006B62A0">
            <w:pPr>
              <w:pStyle w:val="NormalWeb"/>
              <w:spacing w:before="0" w:beforeAutospacing="0" w:after="0" w:afterAutospacing="0"/>
              <w:rPr>
                <w:sz w:val="26"/>
                <w:szCs w:val="26"/>
              </w:rPr>
            </w:pPr>
          </w:p>
        </w:tc>
      </w:tr>
      <w:tr w:rsidR="00AE6F33" w:rsidRPr="00D037E5" w14:paraId="2C119548" w14:textId="77777777" w:rsidTr="006B62A0">
        <w:tc>
          <w:tcPr>
            <w:tcW w:w="708" w:type="dxa"/>
            <w:tcMar>
              <w:top w:w="0" w:type="dxa"/>
              <w:left w:w="108" w:type="dxa"/>
              <w:bottom w:w="0" w:type="dxa"/>
              <w:right w:w="108" w:type="dxa"/>
            </w:tcMar>
          </w:tcPr>
          <w:p w14:paraId="2652783C" w14:textId="77777777" w:rsidR="00AE6F33" w:rsidRPr="00D037E5" w:rsidRDefault="00AE6F33" w:rsidP="006B62A0">
            <w:pPr>
              <w:pStyle w:val="NormalWeb"/>
              <w:spacing w:before="0" w:beforeAutospacing="0" w:after="0" w:afterAutospacing="0"/>
              <w:rPr>
                <w:sz w:val="26"/>
                <w:szCs w:val="26"/>
              </w:rPr>
            </w:pPr>
            <w:r w:rsidRPr="00D037E5">
              <w:rPr>
                <w:sz w:val="26"/>
                <w:szCs w:val="26"/>
              </w:rPr>
              <w:t>62</w:t>
            </w:r>
          </w:p>
        </w:tc>
        <w:tc>
          <w:tcPr>
            <w:tcW w:w="2797" w:type="dxa"/>
            <w:tcMar>
              <w:top w:w="0" w:type="dxa"/>
              <w:left w:w="108" w:type="dxa"/>
              <w:bottom w:w="0" w:type="dxa"/>
              <w:right w:w="108" w:type="dxa"/>
            </w:tcMar>
          </w:tcPr>
          <w:p w14:paraId="44DB55B6" w14:textId="77777777" w:rsidR="00AE6F33" w:rsidRPr="00D037E5" w:rsidRDefault="00AE6F33" w:rsidP="006B62A0">
            <w:pPr>
              <w:pStyle w:val="NormalWeb"/>
              <w:spacing w:before="0" w:beforeAutospacing="0" w:after="0" w:afterAutospacing="0"/>
              <w:rPr>
                <w:sz w:val="26"/>
                <w:szCs w:val="26"/>
              </w:rPr>
            </w:pPr>
            <w:r w:rsidRPr="00D037E5">
              <w:rPr>
                <w:sz w:val="26"/>
                <w:szCs w:val="26"/>
              </w:rPr>
              <w:t>Metronidazole 250mg</w:t>
            </w:r>
          </w:p>
        </w:tc>
        <w:tc>
          <w:tcPr>
            <w:tcW w:w="1890" w:type="dxa"/>
            <w:tcMar>
              <w:top w:w="0" w:type="dxa"/>
              <w:left w:w="108" w:type="dxa"/>
              <w:bottom w:w="0" w:type="dxa"/>
              <w:right w:w="108" w:type="dxa"/>
            </w:tcMar>
          </w:tcPr>
          <w:p w14:paraId="2D73FEA3" w14:textId="77777777" w:rsidR="00AE6F33" w:rsidRPr="00D037E5" w:rsidRDefault="00AE6F33" w:rsidP="006B62A0">
            <w:pPr>
              <w:pStyle w:val="NormalWeb"/>
              <w:spacing w:before="0" w:beforeAutospacing="0" w:after="0" w:afterAutospacing="0"/>
              <w:rPr>
                <w:sz w:val="26"/>
                <w:szCs w:val="26"/>
              </w:rPr>
            </w:pPr>
            <w:r w:rsidRPr="00D037E5">
              <w:rPr>
                <w:sz w:val="26"/>
                <w:szCs w:val="26"/>
              </w:rPr>
              <w:t>Flagyl</w:t>
            </w:r>
          </w:p>
        </w:tc>
        <w:tc>
          <w:tcPr>
            <w:tcW w:w="1264" w:type="dxa"/>
            <w:tcMar>
              <w:top w:w="0" w:type="dxa"/>
              <w:left w:w="108" w:type="dxa"/>
              <w:bottom w:w="0" w:type="dxa"/>
              <w:right w:w="108" w:type="dxa"/>
            </w:tcMar>
          </w:tcPr>
          <w:p w14:paraId="55FC6CAF"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4FE25BA0"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565" w:type="dxa"/>
          </w:tcPr>
          <w:p w14:paraId="39E1F21A" w14:textId="77777777" w:rsidR="00AE6F33" w:rsidRPr="00D037E5" w:rsidRDefault="00AE6F33" w:rsidP="006B62A0">
            <w:pPr>
              <w:pStyle w:val="NormalWeb"/>
              <w:spacing w:before="0" w:beforeAutospacing="0" w:after="0" w:afterAutospacing="0"/>
              <w:rPr>
                <w:sz w:val="26"/>
                <w:szCs w:val="26"/>
              </w:rPr>
            </w:pPr>
          </w:p>
        </w:tc>
      </w:tr>
      <w:tr w:rsidR="00AE6F33" w:rsidRPr="00D037E5" w14:paraId="7884C8E0" w14:textId="77777777" w:rsidTr="006B62A0">
        <w:tc>
          <w:tcPr>
            <w:tcW w:w="708" w:type="dxa"/>
            <w:tcMar>
              <w:top w:w="0" w:type="dxa"/>
              <w:left w:w="108" w:type="dxa"/>
              <w:bottom w:w="0" w:type="dxa"/>
              <w:right w:w="108" w:type="dxa"/>
            </w:tcMar>
          </w:tcPr>
          <w:p w14:paraId="3998A9B9" w14:textId="77777777" w:rsidR="00AE6F33" w:rsidRPr="00D037E5" w:rsidRDefault="00AE6F33" w:rsidP="006B62A0">
            <w:pPr>
              <w:pStyle w:val="NormalWeb"/>
              <w:spacing w:before="0" w:beforeAutospacing="0" w:after="0" w:afterAutospacing="0"/>
              <w:rPr>
                <w:sz w:val="26"/>
                <w:szCs w:val="26"/>
              </w:rPr>
            </w:pPr>
            <w:r w:rsidRPr="00D037E5">
              <w:rPr>
                <w:sz w:val="26"/>
                <w:szCs w:val="26"/>
              </w:rPr>
              <w:t>63</w:t>
            </w:r>
          </w:p>
        </w:tc>
        <w:tc>
          <w:tcPr>
            <w:tcW w:w="2797" w:type="dxa"/>
            <w:tcMar>
              <w:top w:w="0" w:type="dxa"/>
              <w:left w:w="108" w:type="dxa"/>
              <w:bottom w:w="0" w:type="dxa"/>
              <w:right w:w="108" w:type="dxa"/>
            </w:tcMar>
          </w:tcPr>
          <w:p w14:paraId="30B3EB62" w14:textId="77777777" w:rsidR="00AE6F33" w:rsidRPr="00D037E5" w:rsidRDefault="00AE6F33" w:rsidP="006B62A0">
            <w:pPr>
              <w:pStyle w:val="NormalWeb"/>
              <w:spacing w:before="0" w:beforeAutospacing="0" w:after="0" w:afterAutospacing="0"/>
              <w:rPr>
                <w:sz w:val="26"/>
                <w:szCs w:val="26"/>
              </w:rPr>
            </w:pPr>
            <w:r w:rsidRPr="00D037E5">
              <w:rPr>
                <w:sz w:val="26"/>
                <w:szCs w:val="26"/>
              </w:rPr>
              <w:t>Nifuroxazid 200mg</w:t>
            </w:r>
          </w:p>
        </w:tc>
        <w:tc>
          <w:tcPr>
            <w:tcW w:w="1890" w:type="dxa"/>
            <w:tcMar>
              <w:top w:w="0" w:type="dxa"/>
              <w:left w:w="108" w:type="dxa"/>
              <w:bottom w:w="0" w:type="dxa"/>
              <w:right w:w="108" w:type="dxa"/>
            </w:tcMar>
          </w:tcPr>
          <w:p w14:paraId="0159EBE4" w14:textId="77777777" w:rsidR="00AE6F33" w:rsidRPr="00D037E5" w:rsidRDefault="00AE6F33" w:rsidP="006B62A0">
            <w:pPr>
              <w:pStyle w:val="NormalWeb"/>
              <w:spacing w:before="0" w:beforeAutospacing="0" w:after="0" w:afterAutospacing="0"/>
              <w:rPr>
                <w:sz w:val="26"/>
                <w:szCs w:val="26"/>
              </w:rPr>
            </w:pPr>
            <w:r w:rsidRPr="00D037E5">
              <w:rPr>
                <w:sz w:val="26"/>
                <w:szCs w:val="26"/>
              </w:rPr>
              <w:t>Ercefuryl 200 mg</w:t>
            </w:r>
          </w:p>
        </w:tc>
        <w:tc>
          <w:tcPr>
            <w:tcW w:w="1264" w:type="dxa"/>
            <w:tcMar>
              <w:top w:w="0" w:type="dxa"/>
              <w:left w:w="108" w:type="dxa"/>
              <w:bottom w:w="0" w:type="dxa"/>
              <w:right w:w="108" w:type="dxa"/>
            </w:tcMar>
          </w:tcPr>
          <w:p w14:paraId="71BB42C5"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37FD8192" w14:textId="77777777" w:rsidR="00AE6F33" w:rsidRPr="00D037E5" w:rsidRDefault="00AE6F33" w:rsidP="006B62A0">
            <w:pPr>
              <w:pStyle w:val="NormalWeb"/>
              <w:spacing w:before="0" w:beforeAutospacing="0" w:after="0" w:afterAutospacing="0"/>
              <w:rPr>
                <w:sz w:val="26"/>
                <w:szCs w:val="26"/>
              </w:rPr>
            </w:pPr>
            <w:r w:rsidRPr="00D037E5">
              <w:rPr>
                <w:sz w:val="26"/>
                <w:szCs w:val="26"/>
              </w:rPr>
              <w:t>50-100</w:t>
            </w:r>
          </w:p>
        </w:tc>
        <w:tc>
          <w:tcPr>
            <w:tcW w:w="1565" w:type="dxa"/>
          </w:tcPr>
          <w:p w14:paraId="136082C0" w14:textId="77777777" w:rsidR="00AE6F33" w:rsidRPr="00D037E5" w:rsidRDefault="00AE6F33" w:rsidP="006B62A0">
            <w:pPr>
              <w:pStyle w:val="NormalWeb"/>
              <w:spacing w:before="0" w:beforeAutospacing="0" w:after="0" w:afterAutospacing="0"/>
              <w:rPr>
                <w:sz w:val="26"/>
                <w:szCs w:val="26"/>
              </w:rPr>
            </w:pPr>
          </w:p>
        </w:tc>
      </w:tr>
      <w:tr w:rsidR="00AE6F33" w:rsidRPr="00D037E5" w14:paraId="1C3A40D9" w14:textId="77777777" w:rsidTr="006B62A0">
        <w:tc>
          <w:tcPr>
            <w:tcW w:w="708" w:type="dxa"/>
            <w:tcMar>
              <w:top w:w="0" w:type="dxa"/>
              <w:left w:w="108" w:type="dxa"/>
              <w:bottom w:w="0" w:type="dxa"/>
              <w:right w:w="108" w:type="dxa"/>
            </w:tcMar>
          </w:tcPr>
          <w:p w14:paraId="191B445F" w14:textId="77777777" w:rsidR="00AE6F33" w:rsidRPr="00D037E5" w:rsidRDefault="00AE6F33" w:rsidP="006B62A0">
            <w:pPr>
              <w:pStyle w:val="NormalWeb"/>
              <w:spacing w:before="0" w:beforeAutospacing="0" w:after="0" w:afterAutospacing="0"/>
              <w:rPr>
                <w:sz w:val="26"/>
                <w:szCs w:val="26"/>
              </w:rPr>
            </w:pPr>
            <w:r w:rsidRPr="00D037E5">
              <w:rPr>
                <w:sz w:val="26"/>
                <w:szCs w:val="26"/>
              </w:rPr>
              <w:t>64</w:t>
            </w:r>
          </w:p>
        </w:tc>
        <w:tc>
          <w:tcPr>
            <w:tcW w:w="2797" w:type="dxa"/>
            <w:tcMar>
              <w:top w:w="0" w:type="dxa"/>
              <w:left w:w="108" w:type="dxa"/>
              <w:bottom w:w="0" w:type="dxa"/>
              <w:right w:w="108" w:type="dxa"/>
            </w:tcMar>
          </w:tcPr>
          <w:p w14:paraId="461AA1E4" w14:textId="77777777" w:rsidR="00AE6F33" w:rsidRPr="00D037E5" w:rsidRDefault="00AE6F33" w:rsidP="006B62A0">
            <w:pPr>
              <w:pStyle w:val="NormalWeb"/>
              <w:spacing w:before="0" w:beforeAutospacing="0" w:after="0" w:afterAutospacing="0"/>
              <w:rPr>
                <w:sz w:val="26"/>
                <w:szCs w:val="26"/>
              </w:rPr>
            </w:pPr>
            <w:r w:rsidRPr="00D037E5">
              <w:rPr>
                <w:sz w:val="26"/>
                <w:szCs w:val="26"/>
              </w:rPr>
              <w:t>Cotrimoxazole 0,480g</w:t>
            </w:r>
          </w:p>
        </w:tc>
        <w:tc>
          <w:tcPr>
            <w:tcW w:w="1890" w:type="dxa"/>
            <w:tcMar>
              <w:top w:w="0" w:type="dxa"/>
              <w:left w:w="108" w:type="dxa"/>
              <w:bottom w:w="0" w:type="dxa"/>
              <w:right w:w="108" w:type="dxa"/>
            </w:tcMar>
          </w:tcPr>
          <w:p w14:paraId="06C17635" w14:textId="77777777" w:rsidR="00AE6F33" w:rsidRPr="00D037E5" w:rsidRDefault="00AE6F33" w:rsidP="006B62A0">
            <w:pPr>
              <w:pStyle w:val="NormalWeb"/>
              <w:spacing w:before="0" w:beforeAutospacing="0" w:after="0" w:afterAutospacing="0"/>
              <w:rPr>
                <w:sz w:val="26"/>
                <w:szCs w:val="26"/>
              </w:rPr>
            </w:pPr>
            <w:r w:rsidRPr="00D037E5">
              <w:rPr>
                <w:sz w:val="26"/>
                <w:szCs w:val="26"/>
              </w:rPr>
              <w:t>Trimazon</w:t>
            </w:r>
          </w:p>
        </w:tc>
        <w:tc>
          <w:tcPr>
            <w:tcW w:w="1264" w:type="dxa"/>
            <w:tcMar>
              <w:top w:w="0" w:type="dxa"/>
              <w:left w:w="108" w:type="dxa"/>
              <w:bottom w:w="0" w:type="dxa"/>
              <w:right w:w="108" w:type="dxa"/>
            </w:tcMar>
          </w:tcPr>
          <w:p w14:paraId="46E08294"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2DFE51DE" w14:textId="77777777" w:rsidR="00AE6F33" w:rsidRPr="00D037E5" w:rsidRDefault="00AE6F33" w:rsidP="006B62A0">
            <w:pPr>
              <w:pStyle w:val="NormalWeb"/>
              <w:spacing w:before="0" w:beforeAutospacing="0" w:after="0" w:afterAutospacing="0"/>
              <w:rPr>
                <w:sz w:val="26"/>
                <w:szCs w:val="26"/>
              </w:rPr>
            </w:pPr>
            <w:r w:rsidRPr="00D037E5">
              <w:rPr>
                <w:sz w:val="26"/>
                <w:szCs w:val="26"/>
              </w:rPr>
              <w:t>40</w:t>
            </w:r>
          </w:p>
        </w:tc>
        <w:tc>
          <w:tcPr>
            <w:tcW w:w="1565" w:type="dxa"/>
          </w:tcPr>
          <w:p w14:paraId="10976CEC" w14:textId="77777777" w:rsidR="00AE6F33" w:rsidRPr="00D037E5" w:rsidRDefault="00AE6F33" w:rsidP="006B62A0">
            <w:pPr>
              <w:pStyle w:val="NormalWeb"/>
              <w:spacing w:before="0" w:beforeAutospacing="0" w:after="0" w:afterAutospacing="0"/>
              <w:rPr>
                <w:sz w:val="26"/>
                <w:szCs w:val="26"/>
              </w:rPr>
            </w:pPr>
          </w:p>
        </w:tc>
      </w:tr>
      <w:tr w:rsidR="00AE6F33" w:rsidRPr="00D037E5" w14:paraId="6B3C50A9" w14:textId="77777777" w:rsidTr="006B62A0">
        <w:tc>
          <w:tcPr>
            <w:tcW w:w="708" w:type="dxa"/>
            <w:tcMar>
              <w:top w:w="0" w:type="dxa"/>
              <w:left w:w="108" w:type="dxa"/>
              <w:bottom w:w="0" w:type="dxa"/>
              <w:right w:w="108" w:type="dxa"/>
            </w:tcMar>
          </w:tcPr>
          <w:p w14:paraId="01D697A2" w14:textId="77777777" w:rsidR="00AE6F33" w:rsidRPr="00D037E5" w:rsidRDefault="00AE6F33" w:rsidP="006B62A0">
            <w:pPr>
              <w:pStyle w:val="NormalWeb"/>
              <w:spacing w:before="0" w:beforeAutospacing="0" w:after="0" w:afterAutospacing="0"/>
              <w:rPr>
                <w:sz w:val="26"/>
                <w:szCs w:val="26"/>
              </w:rPr>
            </w:pPr>
            <w:r w:rsidRPr="00D037E5">
              <w:rPr>
                <w:sz w:val="26"/>
                <w:szCs w:val="26"/>
              </w:rPr>
              <w:t>65</w:t>
            </w:r>
          </w:p>
        </w:tc>
        <w:tc>
          <w:tcPr>
            <w:tcW w:w="2797" w:type="dxa"/>
            <w:tcMar>
              <w:top w:w="0" w:type="dxa"/>
              <w:left w:w="108" w:type="dxa"/>
              <w:bottom w:w="0" w:type="dxa"/>
              <w:right w:w="108" w:type="dxa"/>
            </w:tcMar>
          </w:tcPr>
          <w:p w14:paraId="2083CA51" w14:textId="77777777" w:rsidR="00AE6F33" w:rsidRPr="00D037E5" w:rsidRDefault="00AE6F33" w:rsidP="006B62A0">
            <w:pPr>
              <w:pStyle w:val="NormalWeb"/>
              <w:spacing w:before="0" w:beforeAutospacing="0" w:after="0" w:afterAutospacing="0"/>
              <w:rPr>
                <w:sz w:val="26"/>
                <w:szCs w:val="26"/>
              </w:rPr>
            </w:pPr>
            <w:r w:rsidRPr="00D037E5">
              <w:rPr>
                <w:sz w:val="26"/>
                <w:szCs w:val="26"/>
              </w:rPr>
              <w:t>Ofloxacin 200mg</w:t>
            </w:r>
          </w:p>
        </w:tc>
        <w:tc>
          <w:tcPr>
            <w:tcW w:w="1890" w:type="dxa"/>
            <w:tcMar>
              <w:top w:w="0" w:type="dxa"/>
              <w:left w:w="108" w:type="dxa"/>
              <w:bottom w:w="0" w:type="dxa"/>
              <w:right w:w="108" w:type="dxa"/>
            </w:tcMar>
          </w:tcPr>
          <w:p w14:paraId="7AF53C33" w14:textId="77777777" w:rsidR="00AE6F33" w:rsidRPr="00D037E5" w:rsidRDefault="00AE6F33" w:rsidP="006B62A0">
            <w:pPr>
              <w:pStyle w:val="NormalWeb"/>
              <w:spacing w:before="0" w:beforeAutospacing="0" w:after="0" w:afterAutospacing="0"/>
              <w:rPr>
                <w:sz w:val="26"/>
                <w:szCs w:val="26"/>
              </w:rPr>
            </w:pPr>
            <w:r w:rsidRPr="00D037E5">
              <w:rPr>
                <w:sz w:val="26"/>
                <w:szCs w:val="26"/>
              </w:rPr>
              <w:t>Exocine</w:t>
            </w:r>
          </w:p>
        </w:tc>
        <w:tc>
          <w:tcPr>
            <w:tcW w:w="1264" w:type="dxa"/>
            <w:tcMar>
              <w:top w:w="0" w:type="dxa"/>
              <w:left w:w="108" w:type="dxa"/>
              <w:bottom w:w="0" w:type="dxa"/>
              <w:right w:w="108" w:type="dxa"/>
            </w:tcMar>
          </w:tcPr>
          <w:p w14:paraId="2D1358E7"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5A4670CE"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565" w:type="dxa"/>
          </w:tcPr>
          <w:p w14:paraId="5B627556" w14:textId="77777777" w:rsidR="00AE6F33" w:rsidRPr="00D037E5" w:rsidRDefault="00AE6F33" w:rsidP="006B62A0">
            <w:pPr>
              <w:pStyle w:val="NormalWeb"/>
              <w:spacing w:before="0" w:beforeAutospacing="0" w:after="0" w:afterAutospacing="0"/>
              <w:rPr>
                <w:sz w:val="26"/>
                <w:szCs w:val="26"/>
              </w:rPr>
            </w:pPr>
          </w:p>
        </w:tc>
      </w:tr>
      <w:tr w:rsidR="00AE6F33" w:rsidRPr="00D037E5" w14:paraId="6C85CADE" w14:textId="77777777" w:rsidTr="006B62A0">
        <w:tc>
          <w:tcPr>
            <w:tcW w:w="708" w:type="dxa"/>
            <w:tcMar>
              <w:top w:w="0" w:type="dxa"/>
              <w:left w:w="108" w:type="dxa"/>
              <w:bottom w:w="0" w:type="dxa"/>
              <w:right w:w="108" w:type="dxa"/>
            </w:tcMar>
          </w:tcPr>
          <w:p w14:paraId="03EF5D3B" w14:textId="77777777" w:rsidR="00AE6F33" w:rsidRPr="00D037E5" w:rsidRDefault="00AE6F33" w:rsidP="006B62A0">
            <w:pPr>
              <w:pStyle w:val="NormalWeb"/>
              <w:spacing w:before="0" w:beforeAutospacing="0" w:after="0" w:afterAutospacing="0"/>
              <w:rPr>
                <w:sz w:val="26"/>
                <w:szCs w:val="26"/>
              </w:rPr>
            </w:pPr>
            <w:r w:rsidRPr="00D037E5">
              <w:rPr>
                <w:sz w:val="26"/>
                <w:szCs w:val="26"/>
              </w:rPr>
              <w:t>66</w:t>
            </w:r>
          </w:p>
        </w:tc>
        <w:tc>
          <w:tcPr>
            <w:tcW w:w="2797" w:type="dxa"/>
            <w:tcMar>
              <w:top w:w="0" w:type="dxa"/>
              <w:left w:w="108" w:type="dxa"/>
              <w:bottom w:w="0" w:type="dxa"/>
              <w:right w:w="108" w:type="dxa"/>
            </w:tcMar>
          </w:tcPr>
          <w:p w14:paraId="10D86166" w14:textId="77777777" w:rsidR="00AE6F33" w:rsidRPr="00D037E5" w:rsidRDefault="00AE6F33" w:rsidP="006B62A0">
            <w:pPr>
              <w:pStyle w:val="NormalWeb"/>
              <w:spacing w:before="0" w:beforeAutospacing="0" w:after="0" w:afterAutospacing="0"/>
              <w:rPr>
                <w:sz w:val="26"/>
                <w:szCs w:val="26"/>
              </w:rPr>
            </w:pPr>
            <w:r w:rsidRPr="00D037E5">
              <w:rPr>
                <w:sz w:val="26"/>
                <w:szCs w:val="26"/>
              </w:rPr>
              <w:t>Spiramycin + Metronidazol</w:t>
            </w:r>
          </w:p>
        </w:tc>
        <w:tc>
          <w:tcPr>
            <w:tcW w:w="1890" w:type="dxa"/>
            <w:tcMar>
              <w:top w:w="0" w:type="dxa"/>
              <w:left w:w="108" w:type="dxa"/>
              <w:bottom w:w="0" w:type="dxa"/>
              <w:right w:w="108" w:type="dxa"/>
            </w:tcMar>
          </w:tcPr>
          <w:p w14:paraId="581D4C09" w14:textId="77777777" w:rsidR="00AE6F33" w:rsidRPr="00D037E5" w:rsidRDefault="00AE6F33" w:rsidP="006B62A0">
            <w:pPr>
              <w:pStyle w:val="NormalWeb"/>
              <w:spacing w:before="0" w:beforeAutospacing="0" w:after="0" w:afterAutospacing="0"/>
              <w:rPr>
                <w:sz w:val="26"/>
                <w:szCs w:val="26"/>
              </w:rPr>
            </w:pPr>
            <w:r w:rsidRPr="00D037E5">
              <w:rPr>
                <w:sz w:val="26"/>
                <w:szCs w:val="26"/>
              </w:rPr>
              <w:t>Rodogyl</w:t>
            </w:r>
          </w:p>
        </w:tc>
        <w:tc>
          <w:tcPr>
            <w:tcW w:w="1264" w:type="dxa"/>
            <w:tcMar>
              <w:top w:w="0" w:type="dxa"/>
              <w:left w:w="108" w:type="dxa"/>
              <w:bottom w:w="0" w:type="dxa"/>
              <w:right w:w="108" w:type="dxa"/>
            </w:tcMar>
          </w:tcPr>
          <w:p w14:paraId="76FAE822"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12A84BA7" w14:textId="77777777" w:rsidR="00AE6F33" w:rsidRPr="00D037E5" w:rsidRDefault="00AE6F33" w:rsidP="006B62A0">
            <w:pPr>
              <w:pStyle w:val="NormalWeb"/>
              <w:spacing w:before="0" w:beforeAutospacing="0" w:after="0" w:afterAutospacing="0"/>
              <w:rPr>
                <w:sz w:val="26"/>
                <w:szCs w:val="26"/>
              </w:rPr>
            </w:pPr>
            <w:r w:rsidRPr="00D037E5">
              <w:rPr>
                <w:sz w:val="26"/>
                <w:szCs w:val="26"/>
              </w:rPr>
              <w:t>20-40</w:t>
            </w:r>
          </w:p>
        </w:tc>
        <w:tc>
          <w:tcPr>
            <w:tcW w:w="1565" w:type="dxa"/>
          </w:tcPr>
          <w:p w14:paraId="5D6AFD57" w14:textId="77777777" w:rsidR="00AE6F33" w:rsidRPr="00D037E5" w:rsidRDefault="00AE6F33" w:rsidP="006B62A0">
            <w:pPr>
              <w:pStyle w:val="NormalWeb"/>
              <w:spacing w:before="0" w:beforeAutospacing="0" w:after="0" w:afterAutospacing="0"/>
              <w:rPr>
                <w:sz w:val="26"/>
                <w:szCs w:val="26"/>
              </w:rPr>
            </w:pPr>
          </w:p>
        </w:tc>
      </w:tr>
      <w:tr w:rsidR="00AE6F33" w:rsidRPr="00D037E5" w14:paraId="261E3448" w14:textId="77777777" w:rsidTr="006B62A0">
        <w:tc>
          <w:tcPr>
            <w:tcW w:w="708" w:type="dxa"/>
            <w:tcMar>
              <w:top w:w="0" w:type="dxa"/>
              <w:left w:w="108" w:type="dxa"/>
              <w:bottom w:w="0" w:type="dxa"/>
              <w:right w:w="108" w:type="dxa"/>
            </w:tcMar>
          </w:tcPr>
          <w:p w14:paraId="63C4A5CD" w14:textId="77777777" w:rsidR="00AE6F33" w:rsidRPr="00D037E5" w:rsidRDefault="00AE6F33" w:rsidP="006B62A0">
            <w:pPr>
              <w:pStyle w:val="NormalWeb"/>
              <w:spacing w:before="0" w:beforeAutospacing="0" w:after="0" w:afterAutospacing="0"/>
              <w:rPr>
                <w:sz w:val="26"/>
                <w:szCs w:val="26"/>
              </w:rPr>
            </w:pPr>
            <w:r w:rsidRPr="00D037E5">
              <w:rPr>
                <w:sz w:val="26"/>
                <w:szCs w:val="26"/>
              </w:rPr>
              <w:t>67</w:t>
            </w:r>
          </w:p>
        </w:tc>
        <w:tc>
          <w:tcPr>
            <w:tcW w:w="2797" w:type="dxa"/>
            <w:tcMar>
              <w:top w:w="0" w:type="dxa"/>
              <w:left w:w="108" w:type="dxa"/>
              <w:bottom w:w="0" w:type="dxa"/>
              <w:right w:w="108" w:type="dxa"/>
            </w:tcMar>
          </w:tcPr>
          <w:p w14:paraId="0A198CC2" w14:textId="77777777" w:rsidR="00AE6F33" w:rsidRPr="00D037E5" w:rsidRDefault="00AE6F33" w:rsidP="006B62A0">
            <w:pPr>
              <w:pStyle w:val="NormalWeb"/>
              <w:spacing w:before="0" w:beforeAutospacing="0" w:after="0" w:afterAutospacing="0"/>
              <w:rPr>
                <w:sz w:val="26"/>
                <w:szCs w:val="26"/>
              </w:rPr>
            </w:pPr>
            <w:r w:rsidRPr="00D037E5">
              <w:rPr>
                <w:sz w:val="26"/>
                <w:szCs w:val="26"/>
              </w:rPr>
              <w:t>Cefuroxim 500mg</w:t>
            </w:r>
          </w:p>
        </w:tc>
        <w:tc>
          <w:tcPr>
            <w:tcW w:w="1890" w:type="dxa"/>
            <w:tcMar>
              <w:top w:w="0" w:type="dxa"/>
              <w:left w:w="108" w:type="dxa"/>
              <w:bottom w:w="0" w:type="dxa"/>
              <w:right w:w="108" w:type="dxa"/>
            </w:tcMar>
          </w:tcPr>
          <w:p w14:paraId="11399571" w14:textId="77777777" w:rsidR="00AE6F33" w:rsidRPr="00D037E5" w:rsidRDefault="00AE6F33" w:rsidP="006B62A0">
            <w:pPr>
              <w:pStyle w:val="NormalWeb"/>
              <w:spacing w:before="0" w:beforeAutospacing="0" w:after="0" w:afterAutospacing="0"/>
              <w:rPr>
                <w:sz w:val="26"/>
                <w:szCs w:val="26"/>
              </w:rPr>
            </w:pPr>
            <w:r w:rsidRPr="00D037E5">
              <w:rPr>
                <w:sz w:val="26"/>
                <w:szCs w:val="26"/>
              </w:rPr>
              <w:t>Zinnat</w:t>
            </w:r>
          </w:p>
        </w:tc>
        <w:tc>
          <w:tcPr>
            <w:tcW w:w="1264" w:type="dxa"/>
            <w:tcMar>
              <w:top w:w="0" w:type="dxa"/>
              <w:left w:w="108" w:type="dxa"/>
              <w:bottom w:w="0" w:type="dxa"/>
              <w:right w:w="108" w:type="dxa"/>
            </w:tcMar>
          </w:tcPr>
          <w:p w14:paraId="6926D4E8"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11C2C5B7" w14:textId="77777777" w:rsidR="00AE6F33" w:rsidRPr="00D037E5" w:rsidRDefault="00AE6F33" w:rsidP="006B62A0">
            <w:pPr>
              <w:pStyle w:val="NormalWeb"/>
              <w:spacing w:before="0" w:beforeAutospacing="0" w:after="0" w:afterAutospacing="0"/>
              <w:rPr>
                <w:sz w:val="26"/>
                <w:szCs w:val="26"/>
              </w:rPr>
            </w:pPr>
            <w:r w:rsidRPr="00D037E5">
              <w:rPr>
                <w:sz w:val="26"/>
                <w:szCs w:val="26"/>
              </w:rPr>
              <w:t>28</w:t>
            </w:r>
          </w:p>
        </w:tc>
        <w:tc>
          <w:tcPr>
            <w:tcW w:w="1565" w:type="dxa"/>
          </w:tcPr>
          <w:p w14:paraId="7827B380" w14:textId="77777777" w:rsidR="00AE6F33" w:rsidRPr="00D037E5" w:rsidRDefault="00AE6F33" w:rsidP="006B62A0">
            <w:pPr>
              <w:pStyle w:val="NormalWeb"/>
              <w:spacing w:before="0" w:beforeAutospacing="0" w:after="0" w:afterAutospacing="0"/>
              <w:rPr>
                <w:sz w:val="26"/>
                <w:szCs w:val="26"/>
              </w:rPr>
            </w:pPr>
          </w:p>
        </w:tc>
      </w:tr>
      <w:tr w:rsidR="00AE6F33" w:rsidRPr="00D037E5" w14:paraId="79614A92" w14:textId="77777777" w:rsidTr="006B62A0">
        <w:tc>
          <w:tcPr>
            <w:tcW w:w="708" w:type="dxa"/>
            <w:tcMar>
              <w:top w:w="0" w:type="dxa"/>
              <w:left w:w="108" w:type="dxa"/>
              <w:bottom w:w="0" w:type="dxa"/>
              <w:right w:w="108" w:type="dxa"/>
            </w:tcMar>
          </w:tcPr>
          <w:p w14:paraId="6FC86E84" w14:textId="77777777" w:rsidR="00AE6F33" w:rsidRPr="00D037E5" w:rsidRDefault="00AE6F33" w:rsidP="006B62A0">
            <w:pPr>
              <w:pStyle w:val="NormalWeb"/>
              <w:spacing w:before="0" w:beforeAutospacing="0" w:after="0" w:afterAutospacing="0"/>
              <w:rPr>
                <w:sz w:val="26"/>
                <w:szCs w:val="26"/>
              </w:rPr>
            </w:pPr>
            <w:r w:rsidRPr="00D037E5">
              <w:rPr>
                <w:sz w:val="26"/>
                <w:szCs w:val="26"/>
              </w:rPr>
              <w:t>68</w:t>
            </w:r>
          </w:p>
        </w:tc>
        <w:tc>
          <w:tcPr>
            <w:tcW w:w="2797" w:type="dxa"/>
            <w:tcMar>
              <w:top w:w="0" w:type="dxa"/>
              <w:left w:w="108" w:type="dxa"/>
              <w:bottom w:w="0" w:type="dxa"/>
              <w:right w:w="108" w:type="dxa"/>
            </w:tcMar>
          </w:tcPr>
          <w:p w14:paraId="7744BF47" w14:textId="77777777" w:rsidR="00AE6F33" w:rsidRPr="00D037E5" w:rsidRDefault="00AE6F33" w:rsidP="006B62A0">
            <w:pPr>
              <w:pStyle w:val="NormalWeb"/>
              <w:spacing w:before="0" w:beforeAutospacing="0" w:after="0" w:afterAutospacing="0"/>
              <w:rPr>
                <w:sz w:val="26"/>
                <w:szCs w:val="26"/>
              </w:rPr>
            </w:pPr>
            <w:r w:rsidRPr="00D037E5">
              <w:rPr>
                <w:sz w:val="26"/>
                <w:szCs w:val="26"/>
              </w:rPr>
              <w:t>Acyclovir 5%</w:t>
            </w:r>
          </w:p>
        </w:tc>
        <w:tc>
          <w:tcPr>
            <w:tcW w:w="1890" w:type="dxa"/>
            <w:tcMar>
              <w:top w:w="0" w:type="dxa"/>
              <w:left w:w="108" w:type="dxa"/>
              <w:bottom w:w="0" w:type="dxa"/>
              <w:right w:w="108" w:type="dxa"/>
            </w:tcMar>
          </w:tcPr>
          <w:p w14:paraId="236AF46A" w14:textId="77777777" w:rsidR="00AE6F33" w:rsidRPr="00D037E5" w:rsidRDefault="00AE6F33" w:rsidP="006B62A0">
            <w:pPr>
              <w:pStyle w:val="NormalWeb"/>
              <w:spacing w:before="0" w:beforeAutospacing="0" w:after="0" w:afterAutospacing="0"/>
              <w:rPr>
                <w:sz w:val="26"/>
                <w:szCs w:val="26"/>
              </w:rPr>
            </w:pPr>
            <w:r w:rsidRPr="00D037E5">
              <w:rPr>
                <w:sz w:val="26"/>
                <w:szCs w:val="26"/>
              </w:rPr>
              <w:t>Zovirax</w:t>
            </w:r>
          </w:p>
        </w:tc>
        <w:tc>
          <w:tcPr>
            <w:tcW w:w="1264" w:type="dxa"/>
            <w:tcMar>
              <w:top w:w="0" w:type="dxa"/>
              <w:left w:w="108" w:type="dxa"/>
              <w:bottom w:w="0" w:type="dxa"/>
              <w:right w:w="108" w:type="dxa"/>
            </w:tcMar>
          </w:tcPr>
          <w:p w14:paraId="592F5675" w14:textId="77777777" w:rsidR="00AE6F33" w:rsidRPr="00D037E5" w:rsidRDefault="00AE6F33" w:rsidP="006B62A0">
            <w:pPr>
              <w:pStyle w:val="NormalWeb"/>
              <w:spacing w:before="0" w:beforeAutospacing="0" w:after="0" w:afterAutospacing="0"/>
              <w:rPr>
                <w:sz w:val="26"/>
                <w:szCs w:val="26"/>
              </w:rPr>
            </w:pPr>
            <w:r w:rsidRPr="00D037E5">
              <w:rPr>
                <w:sz w:val="26"/>
                <w:szCs w:val="26"/>
              </w:rPr>
              <w:t>Tuyp</w:t>
            </w:r>
          </w:p>
        </w:tc>
        <w:tc>
          <w:tcPr>
            <w:tcW w:w="1401" w:type="dxa"/>
            <w:tcMar>
              <w:top w:w="0" w:type="dxa"/>
              <w:left w:w="108" w:type="dxa"/>
              <w:bottom w:w="0" w:type="dxa"/>
              <w:right w:w="108" w:type="dxa"/>
            </w:tcMar>
          </w:tcPr>
          <w:p w14:paraId="08149914"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19414E30" w14:textId="77777777" w:rsidR="00AE6F33" w:rsidRPr="00D037E5" w:rsidRDefault="00AE6F33" w:rsidP="006B62A0">
            <w:pPr>
              <w:pStyle w:val="NormalWeb"/>
              <w:spacing w:before="0" w:beforeAutospacing="0" w:after="0" w:afterAutospacing="0"/>
              <w:rPr>
                <w:sz w:val="26"/>
                <w:szCs w:val="26"/>
              </w:rPr>
            </w:pPr>
          </w:p>
        </w:tc>
      </w:tr>
      <w:tr w:rsidR="00AE6F33" w:rsidRPr="00D037E5" w14:paraId="55E90895" w14:textId="77777777" w:rsidTr="006B62A0">
        <w:tc>
          <w:tcPr>
            <w:tcW w:w="708" w:type="dxa"/>
            <w:tcMar>
              <w:top w:w="0" w:type="dxa"/>
              <w:left w:w="108" w:type="dxa"/>
              <w:bottom w:w="0" w:type="dxa"/>
              <w:right w:w="108" w:type="dxa"/>
            </w:tcMar>
          </w:tcPr>
          <w:p w14:paraId="2476B9A7" w14:textId="77777777" w:rsidR="00AE6F33" w:rsidRPr="00D037E5" w:rsidRDefault="00AE6F33" w:rsidP="006B62A0">
            <w:pPr>
              <w:pStyle w:val="NormalWeb"/>
              <w:spacing w:before="0" w:beforeAutospacing="0" w:after="0" w:afterAutospacing="0"/>
              <w:rPr>
                <w:sz w:val="26"/>
                <w:szCs w:val="26"/>
              </w:rPr>
            </w:pPr>
            <w:r w:rsidRPr="00D037E5">
              <w:rPr>
                <w:sz w:val="26"/>
                <w:szCs w:val="26"/>
              </w:rPr>
              <w:t>69</w:t>
            </w:r>
          </w:p>
        </w:tc>
        <w:tc>
          <w:tcPr>
            <w:tcW w:w="2797" w:type="dxa"/>
            <w:tcMar>
              <w:top w:w="0" w:type="dxa"/>
              <w:left w:w="108" w:type="dxa"/>
              <w:bottom w:w="0" w:type="dxa"/>
              <w:right w:w="108" w:type="dxa"/>
            </w:tcMar>
          </w:tcPr>
          <w:p w14:paraId="79BD03D2" w14:textId="77777777" w:rsidR="00AE6F33" w:rsidRPr="00D037E5" w:rsidRDefault="00AE6F33" w:rsidP="006B62A0">
            <w:pPr>
              <w:pStyle w:val="NormalWeb"/>
              <w:spacing w:before="0" w:beforeAutospacing="0" w:after="0" w:afterAutospacing="0"/>
              <w:rPr>
                <w:sz w:val="26"/>
                <w:szCs w:val="26"/>
              </w:rPr>
            </w:pPr>
            <w:r w:rsidRPr="00D037E5">
              <w:rPr>
                <w:sz w:val="26"/>
                <w:szCs w:val="26"/>
              </w:rPr>
              <w:t>Cefotaxim 1g</w:t>
            </w:r>
          </w:p>
        </w:tc>
        <w:tc>
          <w:tcPr>
            <w:tcW w:w="1890" w:type="dxa"/>
            <w:tcMar>
              <w:top w:w="0" w:type="dxa"/>
              <w:left w:w="108" w:type="dxa"/>
              <w:bottom w:w="0" w:type="dxa"/>
              <w:right w:w="108" w:type="dxa"/>
            </w:tcMar>
          </w:tcPr>
          <w:p w14:paraId="63488C6B"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713FCBE5"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377E0707"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78E074AD" w14:textId="77777777" w:rsidR="00AE6F33" w:rsidRPr="00D037E5" w:rsidRDefault="00AE6F33" w:rsidP="006B62A0">
            <w:pPr>
              <w:pStyle w:val="NormalWeb"/>
              <w:spacing w:before="0" w:beforeAutospacing="0" w:after="0" w:afterAutospacing="0"/>
              <w:rPr>
                <w:sz w:val="26"/>
                <w:szCs w:val="26"/>
              </w:rPr>
            </w:pPr>
          </w:p>
        </w:tc>
      </w:tr>
      <w:tr w:rsidR="00AE6F33" w:rsidRPr="00D037E5" w14:paraId="420FD977" w14:textId="77777777" w:rsidTr="006B62A0">
        <w:tc>
          <w:tcPr>
            <w:tcW w:w="708" w:type="dxa"/>
            <w:tcMar>
              <w:top w:w="0" w:type="dxa"/>
              <w:left w:w="108" w:type="dxa"/>
              <w:bottom w:w="0" w:type="dxa"/>
              <w:right w:w="108" w:type="dxa"/>
            </w:tcMar>
          </w:tcPr>
          <w:p w14:paraId="67FB202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VIII</w:t>
            </w:r>
          </w:p>
        </w:tc>
        <w:tc>
          <w:tcPr>
            <w:tcW w:w="2797" w:type="dxa"/>
            <w:tcMar>
              <w:top w:w="0" w:type="dxa"/>
              <w:left w:w="108" w:type="dxa"/>
              <w:bottom w:w="0" w:type="dxa"/>
              <w:right w:w="108" w:type="dxa"/>
            </w:tcMar>
          </w:tcPr>
          <w:p w14:paraId="280D8B2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điều trị đái tháo đường</w:t>
            </w:r>
          </w:p>
        </w:tc>
        <w:tc>
          <w:tcPr>
            <w:tcW w:w="1890" w:type="dxa"/>
            <w:tcMar>
              <w:top w:w="0" w:type="dxa"/>
              <w:left w:w="108" w:type="dxa"/>
              <w:bottom w:w="0" w:type="dxa"/>
              <w:right w:w="108" w:type="dxa"/>
            </w:tcMar>
          </w:tcPr>
          <w:p w14:paraId="2AA125B9"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0331050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0A9A705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61D4F6E0"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8217D7F" w14:textId="77777777" w:rsidTr="006B62A0">
        <w:tc>
          <w:tcPr>
            <w:tcW w:w="708" w:type="dxa"/>
            <w:tcMar>
              <w:top w:w="0" w:type="dxa"/>
              <w:left w:w="108" w:type="dxa"/>
              <w:bottom w:w="0" w:type="dxa"/>
              <w:right w:w="108" w:type="dxa"/>
            </w:tcMar>
          </w:tcPr>
          <w:p w14:paraId="75167C93" w14:textId="77777777" w:rsidR="00AE6F33" w:rsidRPr="00D037E5" w:rsidRDefault="00AE6F33" w:rsidP="006B62A0">
            <w:pPr>
              <w:pStyle w:val="NormalWeb"/>
              <w:spacing w:before="0" w:beforeAutospacing="0" w:after="0" w:afterAutospacing="0"/>
              <w:rPr>
                <w:sz w:val="26"/>
                <w:szCs w:val="26"/>
              </w:rPr>
            </w:pPr>
            <w:r w:rsidRPr="00D037E5">
              <w:rPr>
                <w:sz w:val="26"/>
                <w:szCs w:val="26"/>
              </w:rPr>
              <w:t>70</w:t>
            </w:r>
          </w:p>
        </w:tc>
        <w:tc>
          <w:tcPr>
            <w:tcW w:w="2797" w:type="dxa"/>
            <w:tcMar>
              <w:top w:w="0" w:type="dxa"/>
              <w:left w:w="108" w:type="dxa"/>
              <w:bottom w:w="0" w:type="dxa"/>
              <w:right w:w="108" w:type="dxa"/>
            </w:tcMar>
          </w:tcPr>
          <w:p w14:paraId="7AB60524" w14:textId="77777777" w:rsidR="00AE6F33" w:rsidRPr="00D037E5" w:rsidRDefault="00AE6F33" w:rsidP="006B62A0">
            <w:pPr>
              <w:pStyle w:val="NormalWeb"/>
              <w:spacing w:before="0" w:beforeAutospacing="0" w:after="0" w:afterAutospacing="0"/>
              <w:rPr>
                <w:sz w:val="26"/>
                <w:szCs w:val="26"/>
              </w:rPr>
            </w:pPr>
            <w:r w:rsidRPr="00D037E5">
              <w:rPr>
                <w:sz w:val="26"/>
                <w:szCs w:val="26"/>
              </w:rPr>
              <w:t>Gliclazide 80 mg</w:t>
            </w:r>
          </w:p>
        </w:tc>
        <w:tc>
          <w:tcPr>
            <w:tcW w:w="1890" w:type="dxa"/>
            <w:tcMar>
              <w:top w:w="0" w:type="dxa"/>
              <w:left w:w="108" w:type="dxa"/>
              <w:bottom w:w="0" w:type="dxa"/>
              <w:right w:w="108" w:type="dxa"/>
            </w:tcMar>
          </w:tcPr>
          <w:p w14:paraId="33F02C17" w14:textId="77777777" w:rsidR="00AE6F33" w:rsidRPr="00D037E5" w:rsidRDefault="00AE6F33" w:rsidP="006B62A0">
            <w:pPr>
              <w:pStyle w:val="NormalWeb"/>
              <w:spacing w:before="0" w:beforeAutospacing="0" w:after="0" w:afterAutospacing="0"/>
              <w:rPr>
                <w:sz w:val="26"/>
                <w:szCs w:val="26"/>
              </w:rPr>
            </w:pPr>
            <w:r w:rsidRPr="00D037E5">
              <w:rPr>
                <w:sz w:val="26"/>
                <w:szCs w:val="26"/>
              </w:rPr>
              <w:t>Predian</w:t>
            </w:r>
          </w:p>
        </w:tc>
        <w:tc>
          <w:tcPr>
            <w:tcW w:w="1264" w:type="dxa"/>
            <w:tcMar>
              <w:top w:w="0" w:type="dxa"/>
              <w:left w:w="108" w:type="dxa"/>
              <w:bottom w:w="0" w:type="dxa"/>
              <w:right w:w="108" w:type="dxa"/>
            </w:tcMar>
          </w:tcPr>
          <w:p w14:paraId="1FD84B7E"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47D4F225" w14:textId="77777777" w:rsidR="00AE6F33" w:rsidRPr="00D037E5" w:rsidRDefault="00AE6F33" w:rsidP="006B62A0">
            <w:pPr>
              <w:pStyle w:val="NormalWeb"/>
              <w:spacing w:before="0" w:beforeAutospacing="0" w:after="0" w:afterAutospacing="0"/>
              <w:rPr>
                <w:sz w:val="26"/>
                <w:szCs w:val="26"/>
              </w:rPr>
            </w:pPr>
            <w:r w:rsidRPr="00D037E5">
              <w:rPr>
                <w:sz w:val="26"/>
                <w:szCs w:val="26"/>
              </w:rPr>
              <w:t>30</w:t>
            </w:r>
          </w:p>
        </w:tc>
        <w:tc>
          <w:tcPr>
            <w:tcW w:w="1565" w:type="dxa"/>
          </w:tcPr>
          <w:p w14:paraId="4F5A5952" w14:textId="77777777" w:rsidR="00AE6F33" w:rsidRPr="00D037E5" w:rsidRDefault="00AE6F33" w:rsidP="006B62A0">
            <w:pPr>
              <w:pStyle w:val="NormalWeb"/>
              <w:spacing w:before="0" w:beforeAutospacing="0" w:after="0" w:afterAutospacing="0"/>
              <w:rPr>
                <w:sz w:val="26"/>
                <w:szCs w:val="26"/>
              </w:rPr>
            </w:pPr>
          </w:p>
        </w:tc>
      </w:tr>
      <w:tr w:rsidR="00AE6F33" w:rsidRPr="00D037E5" w14:paraId="1163A99E" w14:textId="77777777" w:rsidTr="006B62A0">
        <w:tc>
          <w:tcPr>
            <w:tcW w:w="708" w:type="dxa"/>
            <w:tcMar>
              <w:top w:w="0" w:type="dxa"/>
              <w:left w:w="108" w:type="dxa"/>
              <w:bottom w:w="0" w:type="dxa"/>
              <w:right w:w="108" w:type="dxa"/>
            </w:tcMar>
          </w:tcPr>
          <w:p w14:paraId="17D861C2" w14:textId="77777777" w:rsidR="00AE6F33" w:rsidRPr="00D037E5" w:rsidRDefault="00AE6F33" w:rsidP="006B62A0">
            <w:pPr>
              <w:pStyle w:val="NormalWeb"/>
              <w:spacing w:before="0" w:beforeAutospacing="0" w:after="0" w:afterAutospacing="0"/>
              <w:rPr>
                <w:sz w:val="26"/>
                <w:szCs w:val="26"/>
              </w:rPr>
            </w:pPr>
            <w:r w:rsidRPr="00D037E5">
              <w:rPr>
                <w:sz w:val="26"/>
                <w:szCs w:val="26"/>
              </w:rPr>
              <w:t>71</w:t>
            </w:r>
          </w:p>
        </w:tc>
        <w:tc>
          <w:tcPr>
            <w:tcW w:w="2797" w:type="dxa"/>
            <w:tcMar>
              <w:top w:w="0" w:type="dxa"/>
              <w:left w:w="108" w:type="dxa"/>
              <w:bottom w:w="0" w:type="dxa"/>
              <w:right w:w="108" w:type="dxa"/>
            </w:tcMar>
          </w:tcPr>
          <w:p w14:paraId="632B032D" w14:textId="77777777" w:rsidR="00AE6F33" w:rsidRPr="00D037E5" w:rsidRDefault="00AE6F33" w:rsidP="006B62A0">
            <w:pPr>
              <w:pStyle w:val="NormalWeb"/>
              <w:spacing w:before="0" w:beforeAutospacing="0" w:after="0" w:afterAutospacing="0"/>
              <w:rPr>
                <w:sz w:val="26"/>
                <w:szCs w:val="26"/>
              </w:rPr>
            </w:pPr>
            <w:r w:rsidRPr="00D037E5">
              <w:rPr>
                <w:sz w:val="26"/>
                <w:szCs w:val="26"/>
              </w:rPr>
              <w:t>Metformine 500 mg</w:t>
            </w:r>
          </w:p>
        </w:tc>
        <w:tc>
          <w:tcPr>
            <w:tcW w:w="1890" w:type="dxa"/>
            <w:tcMar>
              <w:top w:w="0" w:type="dxa"/>
              <w:left w:w="108" w:type="dxa"/>
              <w:bottom w:w="0" w:type="dxa"/>
              <w:right w:w="108" w:type="dxa"/>
            </w:tcMar>
          </w:tcPr>
          <w:p w14:paraId="0425BBEE"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Glucophage</w:t>
            </w:r>
          </w:p>
        </w:tc>
        <w:tc>
          <w:tcPr>
            <w:tcW w:w="1264" w:type="dxa"/>
            <w:tcMar>
              <w:top w:w="0" w:type="dxa"/>
              <w:left w:w="108" w:type="dxa"/>
              <w:bottom w:w="0" w:type="dxa"/>
              <w:right w:w="108" w:type="dxa"/>
            </w:tcMar>
          </w:tcPr>
          <w:p w14:paraId="36A74020" w14:textId="77777777" w:rsidR="00AE6F33" w:rsidRPr="00D037E5" w:rsidRDefault="00AE6F33" w:rsidP="006B62A0">
            <w:pPr>
              <w:pStyle w:val="NormalWeb"/>
              <w:spacing w:before="0" w:beforeAutospacing="0" w:after="0" w:afterAutospacing="0"/>
              <w:rPr>
                <w:sz w:val="26"/>
                <w:szCs w:val="26"/>
              </w:rPr>
            </w:pPr>
            <w:r w:rsidRPr="00D037E5">
              <w:rPr>
                <w:sz w:val="26"/>
                <w:szCs w:val="26"/>
              </w:rPr>
              <w:t>viên</w:t>
            </w:r>
          </w:p>
        </w:tc>
        <w:tc>
          <w:tcPr>
            <w:tcW w:w="1401" w:type="dxa"/>
            <w:tcMar>
              <w:top w:w="0" w:type="dxa"/>
              <w:left w:w="108" w:type="dxa"/>
              <w:bottom w:w="0" w:type="dxa"/>
              <w:right w:w="108" w:type="dxa"/>
            </w:tcMar>
          </w:tcPr>
          <w:p w14:paraId="4953DAF9" w14:textId="77777777" w:rsidR="00AE6F33" w:rsidRPr="00D037E5" w:rsidRDefault="00AE6F33" w:rsidP="006B62A0">
            <w:pPr>
              <w:pStyle w:val="NormalWeb"/>
              <w:spacing w:before="0" w:beforeAutospacing="0" w:after="0" w:afterAutospacing="0"/>
              <w:rPr>
                <w:sz w:val="26"/>
                <w:szCs w:val="26"/>
              </w:rPr>
            </w:pPr>
            <w:r w:rsidRPr="00D037E5">
              <w:rPr>
                <w:sz w:val="26"/>
                <w:szCs w:val="26"/>
              </w:rPr>
              <w:t>50</w:t>
            </w:r>
          </w:p>
        </w:tc>
        <w:tc>
          <w:tcPr>
            <w:tcW w:w="1565" w:type="dxa"/>
          </w:tcPr>
          <w:p w14:paraId="31046A02" w14:textId="77777777" w:rsidR="00AE6F33" w:rsidRPr="00D037E5" w:rsidRDefault="00AE6F33" w:rsidP="006B62A0">
            <w:pPr>
              <w:pStyle w:val="NormalWeb"/>
              <w:spacing w:before="0" w:beforeAutospacing="0" w:after="0" w:afterAutospacing="0"/>
              <w:rPr>
                <w:sz w:val="26"/>
                <w:szCs w:val="26"/>
              </w:rPr>
            </w:pPr>
          </w:p>
        </w:tc>
      </w:tr>
      <w:tr w:rsidR="00AE6F33" w:rsidRPr="00D037E5" w14:paraId="12C39F1E" w14:textId="77777777" w:rsidTr="006B62A0">
        <w:tc>
          <w:tcPr>
            <w:tcW w:w="708" w:type="dxa"/>
            <w:tcMar>
              <w:top w:w="0" w:type="dxa"/>
              <w:left w:w="108" w:type="dxa"/>
              <w:bottom w:w="0" w:type="dxa"/>
              <w:right w:w="108" w:type="dxa"/>
            </w:tcMar>
          </w:tcPr>
          <w:p w14:paraId="376ED28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IX</w:t>
            </w:r>
          </w:p>
        </w:tc>
        <w:tc>
          <w:tcPr>
            <w:tcW w:w="2797" w:type="dxa"/>
            <w:tcMar>
              <w:top w:w="0" w:type="dxa"/>
              <w:left w:w="108" w:type="dxa"/>
              <w:bottom w:w="0" w:type="dxa"/>
              <w:right w:w="108" w:type="dxa"/>
            </w:tcMar>
          </w:tcPr>
          <w:p w14:paraId="318FBE3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Dịch truyền</w:t>
            </w:r>
          </w:p>
        </w:tc>
        <w:tc>
          <w:tcPr>
            <w:tcW w:w="1890" w:type="dxa"/>
            <w:tcMar>
              <w:top w:w="0" w:type="dxa"/>
              <w:left w:w="108" w:type="dxa"/>
              <w:bottom w:w="0" w:type="dxa"/>
              <w:right w:w="108" w:type="dxa"/>
            </w:tcMar>
          </w:tcPr>
          <w:p w14:paraId="72803145"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3AEF0B3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7F8F2801"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31FEB071"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699D2DEE" w14:textId="77777777" w:rsidTr="006B62A0">
        <w:tc>
          <w:tcPr>
            <w:tcW w:w="708" w:type="dxa"/>
            <w:tcMar>
              <w:top w:w="0" w:type="dxa"/>
              <w:left w:w="108" w:type="dxa"/>
              <w:bottom w:w="0" w:type="dxa"/>
              <w:right w:w="108" w:type="dxa"/>
            </w:tcMar>
          </w:tcPr>
          <w:p w14:paraId="75BC00FC" w14:textId="77777777" w:rsidR="00AE6F33" w:rsidRPr="00D037E5" w:rsidRDefault="00AE6F33" w:rsidP="006B62A0">
            <w:pPr>
              <w:pStyle w:val="NormalWeb"/>
              <w:spacing w:before="0" w:beforeAutospacing="0" w:after="0" w:afterAutospacing="0"/>
              <w:rPr>
                <w:sz w:val="26"/>
                <w:szCs w:val="26"/>
              </w:rPr>
            </w:pPr>
            <w:r w:rsidRPr="00D037E5">
              <w:rPr>
                <w:sz w:val="26"/>
                <w:szCs w:val="26"/>
              </w:rPr>
              <w:t>72</w:t>
            </w:r>
          </w:p>
        </w:tc>
        <w:tc>
          <w:tcPr>
            <w:tcW w:w="2797" w:type="dxa"/>
            <w:tcMar>
              <w:top w:w="0" w:type="dxa"/>
              <w:left w:w="108" w:type="dxa"/>
              <w:bottom w:w="0" w:type="dxa"/>
              <w:right w:w="108" w:type="dxa"/>
            </w:tcMar>
          </w:tcPr>
          <w:p w14:paraId="487EC180"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Glucose 5% 500 ml</w:t>
            </w:r>
          </w:p>
        </w:tc>
        <w:tc>
          <w:tcPr>
            <w:tcW w:w="1890" w:type="dxa"/>
            <w:tcMar>
              <w:top w:w="0" w:type="dxa"/>
              <w:left w:w="108" w:type="dxa"/>
              <w:bottom w:w="0" w:type="dxa"/>
              <w:right w:w="108" w:type="dxa"/>
            </w:tcMar>
          </w:tcPr>
          <w:p w14:paraId="41D2326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7E375C7"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2C2A1229"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65077194" w14:textId="77777777" w:rsidR="00AE6F33" w:rsidRPr="00D037E5" w:rsidRDefault="00AE6F33" w:rsidP="006B62A0">
            <w:pPr>
              <w:pStyle w:val="NormalWeb"/>
              <w:spacing w:before="0" w:beforeAutospacing="0" w:after="0" w:afterAutospacing="0"/>
              <w:rPr>
                <w:sz w:val="26"/>
                <w:szCs w:val="26"/>
              </w:rPr>
            </w:pPr>
          </w:p>
        </w:tc>
      </w:tr>
      <w:tr w:rsidR="00AE6F33" w:rsidRPr="00D037E5" w14:paraId="38610335" w14:textId="77777777" w:rsidTr="006B62A0">
        <w:tc>
          <w:tcPr>
            <w:tcW w:w="708" w:type="dxa"/>
            <w:tcMar>
              <w:top w:w="0" w:type="dxa"/>
              <w:left w:w="108" w:type="dxa"/>
              <w:bottom w:w="0" w:type="dxa"/>
              <w:right w:w="108" w:type="dxa"/>
            </w:tcMar>
          </w:tcPr>
          <w:p w14:paraId="4DF7E445" w14:textId="77777777" w:rsidR="00AE6F33" w:rsidRPr="00D037E5" w:rsidRDefault="00AE6F33" w:rsidP="006B62A0">
            <w:pPr>
              <w:pStyle w:val="NormalWeb"/>
              <w:spacing w:before="0" w:beforeAutospacing="0" w:after="0" w:afterAutospacing="0"/>
              <w:rPr>
                <w:sz w:val="26"/>
                <w:szCs w:val="26"/>
              </w:rPr>
            </w:pPr>
            <w:r w:rsidRPr="00D037E5">
              <w:rPr>
                <w:sz w:val="26"/>
                <w:szCs w:val="26"/>
              </w:rPr>
              <w:t>73</w:t>
            </w:r>
          </w:p>
        </w:tc>
        <w:tc>
          <w:tcPr>
            <w:tcW w:w="2797" w:type="dxa"/>
            <w:tcMar>
              <w:top w:w="0" w:type="dxa"/>
              <w:left w:w="108" w:type="dxa"/>
              <w:bottom w:w="0" w:type="dxa"/>
              <w:right w:w="108" w:type="dxa"/>
            </w:tcMar>
          </w:tcPr>
          <w:p w14:paraId="39FCF89E" w14:textId="77777777" w:rsidR="00AE6F33" w:rsidRPr="00D037E5" w:rsidRDefault="00AE6F33" w:rsidP="006B62A0">
            <w:pPr>
              <w:pStyle w:val="NormalWeb"/>
              <w:spacing w:before="0" w:beforeAutospacing="0" w:after="0" w:afterAutospacing="0"/>
              <w:rPr>
                <w:sz w:val="26"/>
                <w:szCs w:val="26"/>
              </w:rPr>
            </w:pPr>
            <w:r w:rsidRPr="00D037E5">
              <w:rPr>
                <w:sz w:val="26"/>
                <w:szCs w:val="26"/>
              </w:rPr>
              <w:t>Glucose 10% 500 ml</w:t>
            </w:r>
          </w:p>
        </w:tc>
        <w:tc>
          <w:tcPr>
            <w:tcW w:w="1890" w:type="dxa"/>
            <w:tcMar>
              <w:top w:w="0" w:type="dxa"/>
              <w:left w:w="108" w:type="dxa"/>
              <w:bottom w:w="0" w:type="dxa"/>
              <w:right w:w="108" w:type="dxa"/>
            </w:tcMar>
          </w:tcPr>
          <w:p w14:paraId="38DA9F2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618D8F6"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724832E0" w14:textId="77777777" w:rsidR="00AE6F33" w:rsidRPr="00D037E5" w:rsidRDefault="00AE6F33" w:rsidP="006B62A0">
            <w:pPr>
              <w:pStyle w:val="NormalWeb"/>
              <w:spacing w:before="0" w:beforeAutospacing="0" w:after="0" w:afterAutospacing="0"/>
              <w:rPr>
                <w:sz w:val="26"/>
                <w:szCs w:val="26"/>
              </w:rPr>
            </w:pPr>
            <w:r w:rsidRPr="00D037E5">
              <w:rPr>
                <w:sz w:val="26"/>
                <w:szCs w:val="26"/>
              </w:rPr>
              <w:t>5</w:t>
            </w:r>
          </w:p>
        </w:tc>
        <w:tc>
          <w:tcPr>
            <w:tcW w:w="1565" w:type="dxa"/>
          </w:tcPr>
          <w:p w14:paraId="56D4AF96" w14:textId="77777777" w:rsidR="00AE6F33" w:rsidRPr="00D037E5" w:rsidRDefault="00AE6F33" w:rsidP="006B62A0">
            <w:pPr>
              <w:pStyle w:val="NormalWeb"/>
              <w:spacing w:before="0" w:beforeAutospacing="0" w:after="0" w:afterAutospacing="0"/>
              <w:rPr>
                <w:sz w:val="26"/>
                <w:szCs w:val="26"/>
              </w:rPr>
            </w:pPr>
          </w:p>
        </w:tc>
      </w:tr>
      <w:tr w:rsidR="00AE6F33" w:rsidRPr="00D037E5" w14:paraId="422E8124" w14:textId="77777777" w:rsidTr="006B62A0">
        <w:tc>
          <w:tcPr>
            <w:tcW w:w="708" w:type="dxa"/>
            <w:tcMar>
              <w:top w:w="0" w:type="dxa"/>
              <w:left w:w="108" w:type="dxa"/>
              <w:bottom w:w="0" w:type="dxa"/>
              <w:right w:w="108" w:type="dxa"/>
            </w:tcMar>
          </w:tcPr>
          <w:p w14:paraId="7CC4C970" w14:textId="77777777" w:rsidR="00AE6F33" w:rsidRPr="00D037E5" w:rsidRDefault="00AE6F33" w:rsidP="006B62A0">
            <w:pPr>
              <w:pStyle w:val="NormalWeb"/>
              <w:spacing w:before="0" w:beforeAutospacing="0" w:after="0" w:afterAutospacing="0"/>
              <w:rPr>
                <w:sz w:val="26"/>
                <w:szCs w:val="26"/>
              </w:rPr>
            </w:pPr>
            <w:r w:rsidRPr="00D037E5">
              <w:rPr>
                <w:sz w:val="26"/>
                <w:szCs w:val="26"/>
              </w:rPr>
              <w:t>74</w:t>
            </w:r>
          </w:p>
        </w:tc>
        <w:tc>
          <w:tcPr>
            <w:tcW w:w="2797" w:type="dxa"/>
            <w:tcMar>
              <w:top w:w="0" w:type="dxa"/>
              <w:left w:w="108" w:type="dxa"/>
              <w:bottom w:w="0" w:type="dxa"/>
              <w:right w:w="108" w:type="dxa"/>
            </w:tcMar>
          </w:tcPr>
          <w:p w14:paraId="2470CEF1"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clorid 0,9% 500 ml</w:t>
            </w:r>
          </w:p>
        </w:tc>
        <w:tc>
          <w:tcPr>
            <w:tcW w:w="1890" w:type="dxa"/>
            <w:tcMar>
              <w:top w:w="0" w:type="dxa"/>
              <w:left w:w="108" w:type="dxa"/>
              <w:bottom w:w="0" w:type="dxa"/>
              <w:right w:w="108" w:type="dxa"/>
            </w:tcMar>
          </w:tcPr>
          <w:p w14:paraId="16BFB3C4"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5360333B"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2C9A2DC9"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31DB3935" w14:textId="77777777" w:rsidR="00AE6F33" w:rsidRPr="00D037E5" w:rsidRDefault="00AE6F33" w:rsidP="006B62A0">
            <w:pPr>
              <w:pStyle w:val="NormalWeb"/>
              <w:spacing w:before="0" w:beforeAutospacing="0" w:after="0" w:afterAutospacing="0"/>
              <w:rPr>
                <w:sz w:val="26"/>
                <w:szCs w:val="26"/>
              </w:rPr>
            </w:pPr>
          </w:p>
        </w:tc>
      </w:tr>
      <w:tr w:rsidR="00AE6F33" w:rsidRPr="00D037E5" w14:paraId="20238C4D" w14:textId="77777777" w:rsidTr="006B62A0">
        <w:tc>
          <w:tcPr>
            <w:tcW w:w="708" w:type="dxa"/>
            <w:tcMar>
              <w:top w:w="0" w:type="dxa"/>
              <w:left w:w="108" w:type="dxa"/>
              <w:bottom w:w="0" w:type="dxa"/>
              <w:right w:w="108" w:type="dxa"/>
            </w:tcMar>
          </w:tcPr>
          <w:p w14:paraId="0D1D2895" w14:textId="77777777" w:rsidR="00AE6F33" w:rsidRPr="00D037E5" w:rsidRDefault="00AE6F33" w:rsidP="006B62A0">
            <w:pPr>
              <w:pStyle w:val="NormalWeb"/>
              <w:spacing w:before="0" w:beforeAutospacing="0" w:after="0" w:afterAutospacing="0"/>
              <w:rPr>
                <w:sz w:val="26"/>
                <w:szCs w:val="26"/>
              </w:rPr>
            </w:pPr>
            <w:r w:rsidRPr="00D037E5">
              <w:rPr>
                <w:sz w:val="26"/>
                <w:szCs w:val="26"/>
              </w:rPr>
              <w:t>75</w:t>
            </w:r>
          </w:p>
        </w:tc>
        <w:tc>
          <w:tcPr>
            <w:tcW w:w="2797" w:type="dxa"/>
            <w:tcMar>
              <w:top w:w="0" w:type="dxa"/>
              <w:left w:w="108" w:type="dxa"/>
              <w:bottom w:w="0" w:type="dxa"/>
              <w:right w:w="108" w:type="dxa"/>
            </w:tcMar>
          </w:tcPr>
          <w:p w14:paraId="32AAA230"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Natri Clorid, Natri Lactat, Kali Clorid, Calci Clorid, Dextrose 500 ml</w:t>
            </w:r>
          </w:p>
        </w:tc>
        <w:tc>
          <w:tcPr>
            <w:tcW w:w="1890" w:type="dxa"/>
            <w:tcMar>
              <w:top w:w="0" w:type="dxa"/>
              <w:left w:w="108" w:type="dxa"/>
              <w:bottom w:w="0" w:type="dxa"/>
              <w:right w:w="108" w:type="dxa"/>
            </w:tcMar>
          </w:tcPr>
          <w:p w14:paraId="571CDEE8"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9A05176"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6661D3E9" w14:textId="77777777" w:rsidR="00AE6F33" w:rsidRPr="00D037E5" w:rsidRDefault="00AE6F33" w:rsidP="006B62A0">
            <w:pPr>
              <w:pStyle w:val="NormalWeb"/>
              <w:spacing w:before="0" w:beforeAutospacing="0" w:after="0" w:afterAutospacing="0"/>
              <w:rPr>
                <w:sz w:val="26"/>
                <w:szCs w:val="26"/>
              </w:rPr>
            </w:pPr>
            <w:r w:rsidRPr="00D037E5">
              <w:rPr>
                <w:sz w:val="26"/>
                <w:szCs w:val="26"/>
              </w:rPr>
              <w:t>5-10</w:t>
            </w:r>
          </w:p>
        </w:tc>
        <w:tc>
          <w:tcPr>
            <w:tcW w:w="1565" w:type="dxa"/>
          </w:tcPr>
          <w:p w14:paraId="520B8CC0" w14:textId="77777777" w:rsidR="00AE6F33" w:rsidRPr="00D037E5" w:rsidRDefault="00AE6F33" w:rsidP="006B62A0">
            <w:pPr>
              <w:pStyle w:val="NormalWeb"/>
              <w:spacing w:before="0" w:beforeAutospacing="0" w:after="0" w:afterAutospacing="0"/>
              <w:rPr>
                <w:sz w:val="26"/>
                <w:szCs w:val="26"/>
              </w:rPr>
            </w:pPr>
          </w:p>
        </w:tc>
      </w:tr>
      <w:tr w:rsidR="00AE6F33" w:rsidRPr="00D037E5" w14:paraId="5298C304" w14:textId="77777777" w:rsidTr="006B62A0">
        <w:tc>
          <w:tcPr>
            <w:tcW w:w="708" w:type="dxa"/>
            <w:tcMar>
              <w:top w:w="0" w:type="dxa"/>
              <w:left w:w="108" w:type="dxa"/>
              <w:bottom w:w="0" w:type="dxa"/>
              <w:right w:w="108" w:type="dxa"/>
            </w:tcMar>
          </w:tcPr>
          <w:p w14:paraId="0ECA24B1" w14:textId="77777777" w:rsidR="00AE6F33" w:rsidRPr="00D037E5" w:rsidRDefault="00AE6F33" w:rsidP="006B62A0">
            <w:pPr>
              <w:pStyle w:val="NormalWeb"/>
              <w:spacing w:before="0" w:beforeAutospacing="0" w:after="0" w:afterAutospacing="0"/>
              <w:rPr>
                <w:sz w:val="26"/>
                <w:szCs w:val="26"/>
              </w:rPr>
            </w:pPr>
            <w:r w:rsidRPr="00D037E5">
              <w:rPr>
                <w:sz w:val="26"/>
                <w:szCs w:val="26"/>
              </w:rPr>
              <w:t>76</w:t>
            </w:r>
          </w:p>
        </w:tc>
        <w:tc>
          <w:tcPr>
            <w:tcW w:w="2797" w:type="dxa"/>
            <w:tcMar>
              <w:top w:w="0" w:type="dxa"/>
              <w:left w:w="108" w:type="dxa"/>
              <w:bottom w:w="0" w:type="dxa"/>
              <w:right w:w="108" w:type="dxa"/>
            </w:tcMar>
          </w:tcPr>
          <w:p w14:paraId="7BEE4F0C"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hydrocacbonat 4,2%</w:t>
            </w:r>
          </w:p>
        </w:tc>
        <w:tc>
          <w:tcPr>
            <w:tcW w:w="1890" w:type="dxa"/>
            <w:tcMar>
              <w:top w:w="0" w:type="dxa"/>
              <w:left w:w="108" w:type="dxa"/>
              <w:bottom w:w="0" w:type="dxa"/>
              <w:right w:w="108" w:type="dxa"/>
            </w:tcMar>
          </w:tcPr>
          <w:p w14:paraId="005B7AC5"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50819156"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15B16BCF"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5281A4B6" w14:textId="77777777" w:rsidR="00AE6F33" w:rsidRPr="00D037E5" w:rsidRDefault="00AE6F33" w:rsidP="006B62A0">
            <w:pPr>
              <w:pStyle w:val="NormalWeb"/>
              <w:spacing w:before="0" w:beforeAutospacing="0" w:after="0" w:afterAutospacing="0"/>
              <w:rPr>
                <w:sz w:val="26"/>
                <w:szCs w:val="26"/>
              </w:rPr>
            </w:pPr>
          </w:p>
        </w:tc>
      </w:tr>
      <w:tr w:rsidR="00AE6F33" w:rsidRPr="00D037E5" w14:paraId="66CE510C" w14:textId="77777777" w:rsidTr="006B62A0">
        <w:tc>
          <w:tcPr>
            <w:tcW w:w="708" w:type="dxa"/>
            <w:tcMar>
              <w:top w:w="0" w:type="dxa"/>
              <w:left w:w="108" w:type="dxa"/>
              <w:bottom w:w="0" w:type="dxa"/>
              <w:right w:w="108" w:type="dxa"/>
            </w:tcMar>
          </w:tcPr>
          <w:p w14:paraId="497E55AE" w14:textId="77777777" w:rsidR="00AE6F33" w:rsidRPr="00D037E5" w:rsidRDefault="00AE6F33" w:rsidP="006B62A0">
            <w:pPr>
              <w:pStyle w:val="NormalWeb"/>
              <w:spacing w:before="0" w:beforeAutospacing="0" w:after="0" w:afterAutospacing="0"/>
              <w:rPr>
                <w:sz w:val="26"/>
                <w:szCs w:val="26"/>
              </w:rPr>
            </w:pPr>
            <w:r w:rsidRPr="00D037E5">
              <w:rPr>
                <w:sz w:val="26"/>
                <w:szCs w:val="26"/>
              </w:rPr>
              <w:t>77</w:t>
            </w:r>
          </w:p>
        </w:tc>
        <w:tc>
          <w:tcPr>
            <w:tcW w:w="2797" w:type="dxa"/>
            <w:tcMar>
              <w:top w:w="0" w:type="dxa"/>
              <w:left w:w="108" w:type="dxa"/>
              <w:bottom w:w="0" w:type="dxa"/>
              <w:right w:w="108" w:type="dxa"/>
            </w:tcMar>
          </w:tcPr>
          <w:p w14:paraId="0EA9DD44" w14:textId="77777777" w:rsidR="00AE6F33" w:rsidRPr="00D037E5" w:rsidRDefault="00AE6F33" w:rsidP="006B62A0">
            <w:pPr>
              <w:pStyle w:val="NormalWeb"/>
              <w:spacing w:before="0" w:beforeAutospacing="0" w:after="0" w:afterAutospacing="0"/>
              <w:rPr>
                <w:sz w:val="26"/>
                <w:szCs w:val="26"/>
              </w:rPr>
            </w:pPr>
            <w:r w:rsidRPr="00D037E5">
              <w:rPr>
                <w:sz w:val="26"/>
                <w:szCs w:val="26"/>
              </w:rPr>
              <w:t>Dung dịch cao phân tử</w:t>
            </w:r>
          </w:p>
        </w:tc>
        <w:tc>
          <w:tcPr>
            <w:tcW w:w="1890" w:type="dxa"/>
            <w:tcMar>
              <w:top w:w="0" w:type="dxa"/>
              <w:left w:w="108" w:type="dxa"/>
              <w:bottom w:w="0" w:type="dxa"/>
              <w:right w:w="108" w:type="dxa"/>
            </w:tcMar>
          </w:tcPr>
          <w:p w14:paraId="259A2025" w14:textId="77777777" w:rsidR="00AE6F33" w:rsidRPr="00D037E5" w:rsidRDefault="00AE6F33" w:rsidP="006B62A0">
            <w:pPr>
              <w:pStyle w:val="NormalWeb"/>
              <w:spacing w:before="0" w:beforeAutospacing="0" w:after="0" w:afterAutospacing="0"/>
              <w:rPr>
                <w:sz w:val="26"/>
                <w:szCs w:val="26"/>
              </w:rPr>
            </w:pPr>
            <w:r w:rsidRPr="00D037E5">
              <w:rPr>
                <w:sz w:val="26"/>
                <w:szCs w:val="26"/>
              </w:rPr>
              <w:t>Haes-steril 6% 500 ml</w:t>
            </w:r>
          </w:p>
        </w:tc>
        <w:tc>
          <w:tcPr>
            <w:tcW w:w="1264" w:type="dxa"/>
            <w:tcMar>
              <w:top w:w="0" w:type="dxa"/>
              <w:left w:w="108" w:type="dxa"/>
              <w:bottom w:w="0" w:type="dxa"/>
              <w:right w:w="108" w:type="dxa"/>
            </w:tcMar>
          </w:tcPr>
          <w:p w14:paraId="24CFE5E3"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56B30304"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1565" w:type="dxa"/>
          </w:tcPr>
          <w:p w14:paraId="2C878A38" w14:textId="77777777" w:rsidR="00AE6F33" w:rsidRPr="00D037E5" w:rsidRDefault="00AE6F33" w:rsidP="006B62A0">
            <w:pPr>
              <w:pStyle w:val="NormalWeb"/>
              <w:spacing w:before="0" w:beforeAutospacing="0" w:after="0" w:afterAutospacing="0"/>
              <w:rPr>
                <w:sz w:val="26"/>
                <w:szCs w:val="26"/>
              </w:rPr>
            </w:pPr>
          </w:p>
        </w:tc>
      </w:tr>
      <w:tr w:rsidR="00AE6F33" w:rsidRPr="00D037E5" w14:paraId="4AF489AF" w14:textId="77777777" w:rsidTr="006B62A0">
        <w:tc>
          <w:tcPr>
            <w:tcW w:w="708" w:type="dxa"/>
            <w:tcMar>
              <w:top w:w="0" w:type="dxa"/>
              <w:left w:w="108" w:type="dxa"/>
              <w:bottom w:w="0" w:type="dxa"/>
              <w:right w:w="108" w:type="dxa"/>
            </w:tcMar>
          </w:tcPr>
          <w:p w14:paraId="140816DF" w14:textId="77777777" w:rsidR="00AE6F33" w:rsidRPr="00D037E5" w:rsidRDefault="00AE6F33" w:rsidP="006B62A0">
            <w:pPr>
              <w:pStyle w:val="NormalWeb"/>
              <w:spacing w:before="0" w:beforeAutospacing="0" w:after="0" w:afterAutospacing="0"/>
              <w:rPr>
                <w:sz w:val="26"/>
                <w:szCs w:val="26"/>
              </w:rPr>
            </w:pPr>
            <w:r w:rsidRPr="00D037E5">
              <w:rPr>
                <w:sz w:val="26"/>
                <w:szCs w:val="26"/>
              </w:rPr>
              <w:t>78</w:t>
            </w:r>
          </w:p>
        </w:tc>
        <w:tc>
          <w:tcPr>
            <w:tcW w:w="2797" w:type="dxa"/>
            <w:tcMar>
              <w:top w:w="0" w:type="dxa"/>
              <w:left w:w="108" w:type="dxa"/>
              <w:bottom w:w="0" w:type="dxa"/>
              <w:right w:w="108" w:type="dxa"/>
            </w:tcMar>
          </w:tcPr>
          <w:p w14:paraId="156236DD" w14:textId="77777777" w:rsidR="00AE6F33" w:rsidRPr="00D037E5" w:rsidRDefault="00AE6F33" w:rsidP="006B62A0">
            <w:pPr>
              <w:pStyle w:val="NormalWeb"/>
              <w:spacing w:before="0" w:beforeAutospacing="0" w:after="0" w:afterAutospacing="0"/>
              <w:rPr>
                <w:sz w:val="26"/>
                <w:szCs w:val="26"/>
              </w:rPr>
            </w:pPr>
            <w:r w:rsidRPr="00D037E5">
              <w:rPr>
                <w:sz w:val="26"/>
                <w:szCs w:val="26"/>
              </w:rPr>
              <w:t>Manitol 200ml</w:t>
            </w:r>
          </w:p>
        </w:tc>
        <w:tc>
          <w:tcPr>
            <w:tcW w:w="1890" w:type="dxa"/>
            <w:tcMar>
              <w:top w:w="0" w:type="dxa"/>
              <w:left w:w="108" w:type="dxa"/>
              <w:bottom w:w="0" w:type="dxa"/>
              <w:right w:w="108" w:type="dxa"/>
            </w:tcMar>
          </w:tcPr>
          <w:p w14:paraId="73DF8B8E"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61F9CD88"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474EB97D"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322EDD82" w14:textId="77777777" w:rsidR="00AE6F33" w:rsidRPr="00D037E5" w:rsidRDefault="00AE6F33" w:rsidP="006B62A0">
            <w:pPr>
              <w:pStyle w:val="NormalWeb"/>
              <w:spacing w:before="0" w:beforeAutospacing="0" w:after="0" w:afterAutospacing="0"/>
              <w:rPr>
                <w:sz w:val="26"/>
                <w:szCs w:val="26"/>
              </w:rPr>
            </w:pPr>
          </w:p>
        </w:tc>
      </w:tr>
      <w:tr w:rsidR="00AE6F33" w:rsidRPr="00D037E5" w14:paraId="6BE7129B" w14:textId="77777777" w:rsidTr="006B62A0">
        <w:tc>
          <w:tcPr>
            <w:tcW w:w="708" w:type="dxa"/>
            <w:tcMar>
              <w:top w:w="0" w:type="dxa"/>
              <w:left w:w="108" w:type="dxa"/>
              <w:bottom w:w="0" w:type="dxa"/>
              <w:right w:w="108" w:type="dxa"/>
            </w:tcMar>
          </w:tcPr>
          <w:p w14:paraId="2252E70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w:t>
            </w:r>
          </w:p>
        </w:tc>
        <w:tc>
          <w:tcPr>
            <w:tcW w:w="2797" w:type="dxa"/>
            <w:tcMar>
              <w:top w:w="0" w:type="dxa"/>
              <w:left w:w="108" w:type="dxa"/>
              <w:bottom w:w="0" w:type="dxa"/>
              <w:right w:w="108" w:type="dxa"/>
            </w:tcMar>
          </w:tcPr>
          <w:p w14:paraId="6175B2F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Bông, băng, gạc</w:t>
            </w:r>
          </w:p>
        </w:tc>
        <w:tc>
          <w:tcPr>
            <w:tcW w:w="1890" w:type="dxa"/>
            <w:tcMar>
              <w:top w:w="0" w:type="dxa"/>
              <w:left w:w="108" w:type="dxa"/>
              <w:bottom w:w="0" w:type="dxa"/>
              <w:right w:w="108" w:type="dxa"/>
            </w:tcMar>
          </w:tcPr>
          <w:p w14:paraId="7B5F62C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155D5D3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39CDB04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22EFFDC4"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5790A10A" w14:textId="77777777" w:rsidTr="006B62A0">
        <w:tc>
          <w:tcPr>
            <w:tcW w:w="708" w:type="dxa"/>
            <w:tcMar>
              <w:top w:w="0" w:type="dxa"/>
              <w:left w:w="108" w:type="dxa"/>
              <w:bottom w:w="0" w:type="dxa"/>
              <w:right w:w="108" w:type="dxa"/>
            </w:tcMar>
          </w:tcPr>
          <w:p w14:paraId="1AC1AC50" w14:textId="77777777" w:rsidR="00AE6F33" w:rsidRPr="00D037E5" w:rsidRDefault="00AE6F33" w:rsidP="006B62A0">
            <w:pPr>
              <w:pStyle w:val="NormalWeb"/>
              <w:spacing w:before="0" w:beforeAutospacing="0" w:after="0" w:afterAutospacing="0"/>
              <w:rPr>
                <w:sz w:val="26"/>
                <w:szCs w:val="26"/>
              </w:rPr>
            </w:pPr>
            <w:r w:rsidRPr="00D037E5">
              <w:rPr>
                <w:sz w:val="26"/>
                <w:szCs w:val="26"/>
              </w:rPr>
              <w:t>79</w:t>
            </w:r>
          </w:p>
        </w:tc>
        <w:tc>
          <w:tcPr>
            <w:tcW w:w="2797" w:type="dxa"/>
            <w:tcMar>
              <w:top w:w="0" w:type="dxa"/>
              <w:left w:w="108" w:type="dxa"/>
              <w:bottom w:w="0" w:type="dxa"/>
              <w:right w:w="108" w:type="dxa"/>
            </w:tcMar>
          </w:tcPr>
          <w:p w14:paraId="12FC3109" w14:textId="77777777" w:rsidR="00AE6F33" w:rsidRPr="00D037E5" w:rsidRDefault="00AE6F33" w:rsidP="006B62A0">
            <w:pPr>
              <w:pStyle w:val="NormalWeb"/>
              <w:spacing w:before="0" w:beforeAutospacing="0" w:after="0" w:afterAutospacing="0"/>
              <w:rPr>
                <w:sz w:val="26"/>
                <w:szCs w:val="26"/>
              </w:rPr>
            </w:pPr>
            <w:r w:rsidRPr="00D037E5">
              <w:rPr>
                <w:sz w:val="26"/>
                <w:szCs w:val="26"/>
              </w:rPr>
              <w:t>Bông thấm nước</w:t>
            </w:r>
          </w:p>
        </w:tc>
        <w:tc>
          <w:tcPr>
            <w:tcW w:w="1890" w:type="dxa"/>
            <w:tcMar>
              <w:top w:w="0" w:type="dxa"/>
              <w:left w:w="108" w:type="dxa"/>
              <w:bottom w:w="0" w:type="dxa"/>
              <w:right w:w="108" w:type="dxa"/>
            </w:tcMar>
          </w:tcPr>
          <w:p w14:paraId="6FF1F40B"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02C38AB" w14:textId="77777777" w:rsidR="00AE6F33" w:rsidRPr="00D037E5" w:rsidRDefault="00AE6F33" w:rsidP="006B62A0">
            <w:pPr>
              <w:pStyle w:val="NormalWeb"/>
              <w:spacing w:before="0" w:beforeAutospacing="0" w:after="0" w:afterAutospacing="0"/>
              <w:rPr>
                <w:sz w:val="26"/>
                <w:szCs w:val="26"/>
              </w:rPr>
            </w:pPr>
            <w:r w:rsidRPr="00D037E5">
              <w:rPr>
                <w:sz w:val="26"/>
                <w:szCs w:val="26"/>
              </w:rPr>
              <w:t>kg</w:t>
            </w:r>
          </w:p>
        </w:tc>
        <w:tc>
          <w:tcPr>
            <w:tcW w:w="1401" w:type="dxa"/>
            <w:tcMar>
              <w:top w:w="0" w:type="dxa"/>
              <w:left w:w="108" w:type="dxa"/>
              <w:bottom w:w="0" w:type="dxa"/>
              <w:right w:w="108" w:type="dxa"/>
            </w:tcMar>
          </w:tcPr>
          <w:p w14:paraId="2B86B68A" w14:textId="77777777" w:rsidR="00AE6F33" w:rsidRPr="00D037E5" w:rsidRDefault="00AE6F33" w:rsidP="006B62A0">
            <w:pPr>
              <w:pStyle w:val="NormalWeb"/>
              <w:spacing w:before="0" w:beforeAutospacing="0" w:after="0" w:afterAutospacing="0"/>
              <w:rPr>
                <w:sz w:val="26"/>
                <w:szCs w:val="26"/>
              </w:rPr>
            </w:pPr>
            <w:r w:rsidRPr="00D037E5">
              <w:rPr>
                <w:sz w:val="26"/>
                <w:szCs w:val="26"/>
              </w:rPr>
              <w:t>1</w:t>
            </w:r>
          </w:p>
        </w:tc>
        <w:tc>
          <w:tcPr>
            <w:tcW w:w="1565" w:type="dxa"/>
          </w:tcPr>
          <w:p w14:paraId="6A158B5F" w14:textId="77777777" w:rsidR="00AE6F33" w:rsidRPr="00D037E5" w:rsidRDefault="00AE6F33" w:rsidP="006B62A0">
            <w:pPr>
              <w:pStyle w:val="NormalWeb"/>
              <w:spacing w:before="0" w:beforeAutospacing="0" w:after="0" w:afterAutospacing="0"/>
              <w:rPr>
                <w:sz w:val="26"/>
                <w:szCs w:val="26"/>
              </w:rPr>
            </w:pPr>
          </w:p>
        </w:tc>
      </w:tr>
      <w:tr w:rsidR="00AE6F33" w:rsidRPr="00D037E5" w14:paraId="7B7093CA" w14:textId="77777777" w:rsidTr="006B62A0">
        <w:tc>
          <w:tcPr>
            <w:tcW w:w="708" w:type="dxa"/>
            <w:tcMar>
              <w:top w:w="0" w:type="dxa"/>
              <w:left w:w="108" w:type="dxa"/>
              <w:bottom w:w="0" w:type="dxa"/>
              <w:right w:w="108" w:type="dxa"/>
            </w:tcMar>
          </w:tcPr>
          <w:p w14:paraId="627EDB31" w14:textId="77777777" w:rsidR="00AE6F33" w:rsidRPr="00D037E5" w:rsidRDefault="00AE6F33" w:rsidP="006B62A0">
            <w:pPr>
              <w:pStyle w:val="NormalWeb"/>
              <w:spacing w:before="0" w:beforeAutospacing="0" w:after="0" w:afterAutospacing="0"/>
              <w:rPr>
                <w:sz w:val="26"/>
                <w:szCs w:val="26"/>
              </w:rPr>
            </w:pPr>
            <w:r w:rsidRPr="00D037E5">
              <w:rPr>
                <w:sz w:val="26"/>
                <w:szCs w:val="26"/>
              </w:rPr>
              <w:t>80</w:t>
            </w:r>
          </w:p>
        </w:tc>
        <w:tc>
          <w:tcPr>
            <w:tcW w:w="2797" w:type="dxa"/>
            <w:tcMar>
              <w:top w:w="0" w:type="dxa"/>
              <w:left w:w="108" w:type="dxa"/>
              <w:bottom w:w="0" w:type="dxa"/>
              <w:right w:w="108" w:type="dxa"/>
            </w:tcMar>
          </w:tcPr>
          <w:p w14:paraId="37ABC97B"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cuộn xô 5m x 10cm</w:t>
            </w:r>
          </w:p>
        </w:tc>
        <w:tc>
          <w:tcPr>
            <w:tcW w:w="1890" w:type="dxa"/>
            <w:tcMar>
              <w:top w:w="0" w:type="dxa"/>
              <w:left w:w="108" w:type="dxa"/>
              <w:bottom w:w="0" w:type="dxa"/>
              <w:right w:w="108" w:type="dxa"/>
            </w:tcMar>
          </w:tcPr>
          <w:p w14:paraId="545D55FD"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1BB8B0BE"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01" w:type="dxa"/>
            <w:tcMar>
              <w:top w:w="0" w:type="dxa"/>
              <w:left w:w="108" w:type="dxa"/>
              <w:bottom w:w="0" w:type="dxa"/>
              <w:right w:w="108" w:type="dxa"/>
            </w:tcMar>
          </w:tcPr>
          <w:p w14:paraId="176116BC" w14:textId="77777777" w:rsidR="00AE6F33" w:rsidRPr="00D037E5" w:rsidRDefault="00AE6F33" w:rsidP="006B62A0">
            <w:pPr>
              <w:pStyle w:val="NormalWeb"/>
              <w:spacing w:before="0" w:beforeAutospacing="0" w:after="0" w:afterAutospacing="0"/>
              <w:rPr>
                <w:sz w:val="26"/>
                <w:szCs w:val="26"/>
              </w:rPr>
            </w:pPr>
            <w:r w:rsidRPr="00D037E5">
              <w:rPr>
                <w:sz w:val="26"/>
                <w:szCs w:val="26"/>
              </w:rPr>
              <w:t>10-20</w:t>
            </w:r>
          </w:p>
        </w:tc>
        <w:tc>
          <w:tcPr>
            <w:tcW w:w="1565" w:type="dxa"/>
          </w:tcPr>
          <w:p w14:paraId="02B1D622" w14:textId="77777777" w:rsidR="00AE6F33" w:rsidRPr="00D037E5" w:rsidRDefault="00AE6F33" w:rsidP="006B62A0">
            <w:pPr>
              <w:pStyle w:val="NormalWeb"/>
              <w:spacing w:before="0" w:beforeAutospacing="0" w:after="0" w:afterAutospacing="0"/>
              <w:rPr>
                <w:sz w:val="26"/>
                <w:szCs w:val="26"/>
              </w:rPr>
            </w:pPr>
          </w:p>
        </w:tc>
      </w:tr>
      <w:tr w:rsidR="00AE6F33" w:rsidRPr="00D037E5" w14:paraId="52C164BD" w14:textId="77777777" w:rsidTr="006B62A0">
        <w:tc>
          <w:tcPr>
            <w:tcW w:w="708" w:type="dxa"/>
            <w:tcMar>
              <w:top w:w="0" w:type="dxa"/>
              <w:left w:w="108" w:type="dxa"/>
              <w:bottom w:w="0" w:type="dxa"/>
              <w:right w:w="108" w:type="dxa"/>
            </w:tcMar>
          </w:tcPr>
          <w:p w14:paraId="28E2AA7E" w14:textId="77777777" w:rsidR="00AE6F33" w:rsidRPr="00D037E5" w:rsidRDefault="00AE6F33" w:rsidP="006B62A0">
            <w:pPr>
              <w:pStyle w:val="NormalWeb"/>
              <w:spacing w:before="0" w:beforeAutospacing="0" w:after="0" w:afterAutospacing="0"/>
              <w:rPr>
                <w:sz w:val="26"/>
                <w:szCs w:val="26"/>
              </w:rPr>
            </w:pPr>
            <w:r w:rsidRPr="00D037E5">
              <w:rPr>
                <w:sz w:val="26"/>
                <w:szCs w:val="26"/>
              </w:rPr>
              <w:t>81</w:t>
            </w:r>
          </w:p>
        </w:tc>
        <w:tc>
          <w:tcPr>
            <w:tcW w:w="2797" w:type="dxa"/>
            <w:tcMar>
              <w:top w:w="0" w:type="dxa"/>
              <w:left w:w="108" w:type="dxa"/>
              <w:bottom w:w="0" w:type="dxa"/>
              <w:right w:w="108" w:type="dxa"/>
            </w:tcMar>
          </w:tcPr>
          <w:p w14:paraId="1AB362CA"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5m x 5cm</w:t>
            </w:r>
          </w:p>
        </w:tc>
        <w:tc>
          <w:tcPr>
            <w:tcW w:w="1890" w:type="dxa"/>
            <w:tcMar>
              <w:top w:w="0" w:type="dxa"/>
              <w:left w:w="108" w:type="dxa"/>
              <w:bottom w:w="0" w:type="dxa"/>
              <w:right w:w="108" w:type="dxa"/>
            </w:tcMar>
          </w:tcPr>
          <w:p w14:paraId="6EE1B001" w14:textId="77777777" w:rsidR="00AE6F33" w:rsidRPr="00D037E5" w:rsidRDefault="00AE6F33" w:rsidP="006B62A0">
            <w:pPr>
              <w:pStyle w:val="NormalWeb"/>
              <w:spacing w:before="0" w:beforeAutospacing="0" w:after="0" w:afterAutospacing="0"/>
              <w:rPr>
                <w:sz w:val="26"/>
                <w:szCs w:val="26"/>
              </w:rPr>
            </w:pPr>
            <w:r w:rsidRPr="00D037E5">
              <w:rPr>
                <w:sz w:val="26"/>
                <w:szCs w:val="26"/>
              </w:rPr>
              <w:t>Urgosyval</w:t>
            </w:r>
          </w:p>
        </w:tc>
        <w:tc>
          <w:tcPr>
            <w:tcW w:w="1264" w:type="dxa"/>
            <w:tcMar>
              <w:top w:w="0" w:type="dxa"/>
              <w:left w:w="108" w:type="dxa"/>
              <w:bottom w:w="0" w:type="dxa"/>
              <w:right w:w="108" w:type="dxa"/>
            </w:tcMar>
          </w:tcPr>
          <w:p w14:paraId="632A0149"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01" w:type="dxa"/>
            <w:tcMar>
              <w:top w:w="0" w:type="dxa"/>
              <w:left w:w="108" w:type="dxa"/>
              <w:bottom w:w="0" w:type="dxa"/>
              <w:right w:w="108" w:type="dxa"/>
            </w:tcMar>
          </w:tcPr>
          <w:p w14:paraId="5D802F26"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199DB8A6" w14:textId="77777777" w:rsidR="00AE6F33" w:rsidRPr="00D037E5" w:rsidRDefault="00AE6F33" w:rsidP="006B62A0">
            <w:pPr>
              <w:pStyle w:val="NormalWeb"/>
              <w:spacing w:before="0" w:beforeAutospacing="0" w:after="0" w:afterAutospacing="0"/>
              <w:rPr>
                <w:sz w:val="26"/>
                <w:szCs w:val="26"/>
              </w:rPr>
            </w:pPr>
          </w:p>
        </w:tc>
      </w:tr>
      <w:tr w:rsidR="00AE6F33" w:rsidRPr="00D037E5" w14:paraId="36E7DE86" w14:textId="77777777" w:rsidTr="006B62A0">
        <w:tc>
          <w:tcPr>
            <w:tcW w:w="708" w:type="dxa"/>
            <w:tcMar>
              <w:top w:w="0" w:type="dxa"/>
              <w:left w:w="108" w:type="dxa"/>
              <w:bottom w:w="0" w:type="dxa"/>
              <w:right w:w="108" w:type="dxa"/>
            </w:tcMar>
          </w:tcPr>
          <w:p w14:paraId="6042757C" w14:textId="77777777" w:rsidR="00AE6F33" w:rsidRPr="00D037E5" w:rsidRDefault="00AE6F33" w:rsidP="006B62A0">
            <w:pPr>
              <w:pStyle w:val="NormalWeb"/>
              <w:spacing w:before="0" w:beforeAutospacing="0" w:after="0" w:afterAutospacing="0"/>
              <w:rPr>
                <w:sz w:val="26"/>
                <w:szCs w:val="26"/>
              </w:rPr>
            </w:pPr>
            <w:r w:rsidRPr="00D037E5">
              <w:rPr>
                <w:sz w:val="26"/>
                <w:szCs w:val="26"/>
              </w:rPr>
              <w:t>82</w:t>
            </w:r>
          </w:p>
        </w:tc>
        <w:tc>
          <w:tcPr>
            <w:tcW w:w="2797" w:type="dxa"/>
            <w:tcMar>
              <w:top w:w="0" w:type="dxa"/>
              <w:left w:w="108" w:type="dxa"/>
              <w:bottom w:w="0" w:type="dxa"/>
              <w:right w:w="108" w:type="dxa"/>
            </w:tcMar>
          </w:tcPr>
          <w:p w14:paraId="70A1F32E" w14:textId="77777777" w:rsidR="00AE6F33" w:rsidRPr="00D037E5" w:rsidRDefault="00AE6F33" w:rsidP="006B62A0">
            <w:pPr>
              <w:pStyle w:val="NormalWeb"/>
              <w:spacing w:before="0" w:beforeAutospacing="0" w:after="0" w:afterAutospacing="0"/>
              <w:rPr>
                <w:sz w:val="26"/>
                <w:szCs w:val="26"/>
              </w:rPr>
            </w:pPr>
            <w:r w:rsidRPr="00D037E5">
              <w:rPr>
                <w:sz w:val="26"/>
                <w:szCs w:val="26"/>
              </w:rPr>
              <w:t>Gạc hút</w:t>
            </w:r>
          </w:p>
        </w:tc>
        <w:tc>
          <w:tcPr>
            <w:tcW w:w="1890" w:type="dxa"/>
            <w:tcMar>
              <w:top w:w="0" w:type="dxa"/>
              <w:left w:w="108" w:type="dxa"/>
              <w:bottom w:w="0" w:type="dxa"/>
              <w:right w:w="108" w:type="dxa"/>
            </w:tcMar>
          </w:tcPr>
          <w:p w14:paraId="0FFB2373"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08BB072" w14:textId="77777777" w:rsidR="00AE6F33" w:rsidRPr="00D037E5" w:rsidRDefault="00AE6F33" w:rsidP="006B62A0">
            <w:pPr>
              <w:pStyle w:val="NormalWeb"/>
              <w:spacing w:before="0" w:beforeAutospacing="0" w:after="0" w:afterAutospacing="0"/>
              <w:rPr>
                <w:sz w:val="26"/>
                <w:szCs w:val="26"/>
              </w:rPr>
            </w:pPr>
            <w:r w:rsidRPr="00D037E5">
              <w:rPr>
                <w:sz w:val="26"/>
                <w:szCs w:val="26"/>
              </w:rPr>
              <w:t>mét</w:t>
            </w:r>
          </w:p>
        </w:tc>
        <w:tc>
          <w:tcPr>
            <w:tcW w:w="1401" w:type="dxa"/>
            <w:tcMar>
              <w:top w:w="0" w:type="dxa"/>
              <w:left w:w="108" w:type="dxa"/>
              <w:bottom w:w="0" w:type="dxa"/>
              <w:right w:w="108" w:type="dxa"/>
            </w:tcMar>
          </w:tcPr>
          <w:p w14:paraId="79FCCBB2" w14:textId="77777777" w:rsidR="00AE6F33" w:rsidRPr="00D037E5" w:rsidRDefault="00AE6F33" w:rsidP="006B62A0">
            <w:pPr>
              <w:pStyle w:val="NormalWeb"/>
              <w:spacing w:before="0" w:beforeAutospacing="0" w:after="0" w:afterAutospacing="0"/>
              <w:rPr>
                <w:sz w:val="26"/>
                <w:szCs w:val="26"/>
              </w:rPr>
            </w:pPr>
            <w:r w:rsidRPr="00D037E5">
              <w:rPr>
                <w:sz w:val="26"/>
                <w:szCs w:val="26"/>
              </w:rPr>
              <w:t>20-50</w:t>
            </w:r>
          </w:p>
        </w:tc>
        <w:tc>
          <w:tcPr>
            <w:tcW w:w="1565" w:type="dxa"/>
          </w:tcPr>
          <w:p w14:paraId="721F5409" w14:textId="77777777" w:rsidR="00AE6F33" w:rsidRPr="00D037E5" w:rsidRDefault="00AE6F33" w:rsidP="006B62A0">
            <w:pPr>
              <w:pStyle w:val="NormalWeb"/>
              <w:spacing w:before="0" w:beforeAutospacing="0" w:after="0" w:afterAutospacing="0"/>
              <w:rPr>
                <w:sz w:val="26"/>
                <w:szCs w:val="26"/>
              </w:rPr>
            </w:pPr>
          </w:p>
        </w:tc>
      </w:tr>
      <w:tr w:rsidR="00AE6F33" w:rsidRPr="00D037E5" w14:paraId="5EF063B0" w14:textId="77777777" w:rsidTr="006B62A0">
        <w:tc>
          <w:tcPr>
            <w:tcW w:w="708" w:type="dxa"/>
            <w:tcMar>
              <w:top w:w="0" w:type="dxa"/>
              <w:left w:w="108" w:type="dxa"/>
              <w:bottom w:w="0" w:type="dxa"/>
              <w:right w:w="108" w:type="dxa"/>
            </w:tcMar>
          </w:tcPr>
          <w:p w14:paraId="78507AE4" w14:textId="77777777" w:rsidR="00AE6F33" w:rsidRPr="00D037E5" w:rsidRDefault="00AE6F33" w:rsidP="006B62A0">
            <w:pPr>
              <w:pStyle w:val="NormalWeb"/>
              <w:spacing w:before="0" w:beforeAutospacing="0" w:after="0" w:afterAutospacing="0"/>
              <w:rPr>
                <w:sz w:val="26"/>
                <w:szCs w:val="26"/>
              </w:rPr>
            </w:pPr>
            <w:r w:rsidRPr="00D037E5">
              <w:rPr>
                <w:sz w:val="26"/>
                <w:szCs w:val="26"/>
              </w:rPr>
              <w:t>83</w:t>
            </w:r>
          </w:p>
        </w:tc>
        <w:tc>
          <w:tcPr>
            <w:tcW w:w="2797" w:type="dxa"/>
            <w:tcMar>
              <w:top w:w="0" w:type="dxa"/>
              <w:left w:w="108" w:type="dxa"/>
              <w:bottom w:w="0" w:type="dxa"/>
              <w:right w:w="108" w:type="dxa"/>
            </w:tcMar>
          </w:tcPr>
          <w:p w14:paraId="42877038"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chun</w:t>
            </w:r>
          </w:p>
        </w:tc>
        <w:tc>
          <w:tcPr>
            <w:tcW w:w="1890" w:type="dxa"/>
            <w:tcMar>
              <w:top w:w="0" w:type="dxa"/>
              <w:left w:w="108" w:type="dxa"/>
              <w:bottom w:w="0" w:type="dxa"/>
              <w:right w:w="108" w:type="dxa"/>
            </w:tcMar>
          </w:tcPr>
          <w:p w14:paraId="60E8E3B1" w14:textId="77777777" w:rsidR="00AE6F33" w:rsidRPr="00D037E5" w:rsidRDefault="00AE6F33" w:rsidP="006B62A0">
            <w:pPr>
              <w:pStyle w:val="NormalWeb"/>
              <w:spacing w:before="0" w:beforeAutospacing="0" w:after="0" w:afterAutospacing="0"/>
              <w:rPr>
                <w:sz w:val="26"/>
                <w:szCs w:val="26"/>
              </w:rPr>
            </w:pPr>
            <w:r w:rsidRPr="00D037E5">
              <w:rPr>
                <w:sz w:val="26"/>
                <w:szCs w:val="26"/>
              </w:rPr>
              <w:t>Urgocrep</w:t>
            </w:r>
          </w:p>
          <w:p w14:paraId="6173E4DA" w14:textId="77777777" w:rsidR="00AE6F33" w:rsidRPr="00D037E5" w:rsidRDefault="00AE6F33" w:rsidP="006B62A0">
            <w:pPr>
              <w:pStyle w:val="NormalWeb"/>
              <w:spacing w:before="0" w:beforeAutospacing="0" w:after="0" w:afterAutospacing="0"/>
              <w:rPr>
                <w:sz w:val="26"/>
                <w:szCs w:val="26"/>
              </w:rPr>
            </w:pPr>
            <w:r w:rsidRPr="00D037E5">
              <w:rPr>
                <w:sz w:val="26"/>
                <w:szCs w:val="26"/>
              </w:rPr>
              <w:t>0.06m*4.5m</w:t>
            </w:r>
          </w:p>
        </w:tc>
        <w:tc>
          <w:tcPr>
            <w:tcW w:w="1264" w:type="dxa"/>
            <w:tcMar>
              <w:top w:w="0" w:type="dxa"/>
              <w:left w:w="108" w:type="dxa"/>
              <w:bottom w:w="0" w:type="dxa"/>
              <w:right w:w="108" w:type="dxa"/>
            </w:tcMar>
          </w:tcPr>
          <w:p w14:paraId="361F5A16" w14:textId="77777777" w:rsidR="00AE6F33" w:rsidRPr="00D037E5" w:rsidRDefault="00AE6F33" w:rsidP="006B62A0">
            <w:pPr>
              <w:pStyle w:val="NormalWeb"/>
              <w:spacing w:before="0" w:beforeAutospacing="0" w:after="0" w:afterAutospacing="0"/>
              <w:rPr>
                <w:sz w:val="26"/>
                <w:szCs w:val="26"/>
              </w:rPr>
            </w:pPr>
            <w:r w:rsidRPr="00D037E5">
              <w:rPr>
                <w:sz w:val="26"/>
                <w:szCs w:val="26"/>
              </w:rPr>
              <w:t>cuộn</w:t>
            </w:r>
          </w:p>
        </w:tc>
        <w:tc>
          <w:tcPr>
            <w:tcW w:w="1401" w:type="dxa"/>
            <w:tcMar>
              <w:top w:w="0" w:type="dxa"/>
              <w:left w:w="108" w:type="dxa"/>
              <w:bottom w:w="0" w:type="dxa"/>
              <w:right w:w="108" w:type="dxa"/>
            </w:tcMar>
          </w:tcPr>
          <w:p w14:paraId="6BCFBE21"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565" w:type="dxa"/>
          </w:tcPr>
          <w:p w14:paraId="1BBDE469" w14:textId="77777777" w:rsidR="00AE6F33" w:rsidRPr="00D037E5" w:rsidRDefault="00AE6F33" w:rsidP="006B62A0">
            <w:pPr>
              <w:pStyle w:val="NormalWeb"/>
              <w:spacing w:before="0" w:beforeAutospacing="0" w:after="0" w:afterAutospacing="0"/>
              <w:rPr>
                <w:sz w:val="26"/>
                <w:szCs w:val="26"/>
              </w:rPr>
            </w:pPr>
          </w:p>
        </w:tc>
      </w:tr>
      <w:tr w:rsidR="00AE6F33" w:rsidRPr="00D037E5" w14:paraId="5ACAA4E4" w14:textId="77777777" w:rsidTr="006B62A0">
        <w:tc>
          <w:tcPr>
            <w:tcW w:w="708" w:type="dxa"/>
            <w:tcMar>
              <w:top w:w="0" w:type="dxa"/>
              <w:left w:w="108" w:type="dxa"/>
              <w:bottom w:w="0" w:type="dxa"/>
              <w:right w:w="108" w:type="dxa"/>
            </w:tcMar>
          </w:tcPr>
          <w:p w14:paraId="472D4515" w14:textId="77777777" w:rsidR="00AE6F33" w:rsidRPr="00D037E5" w:rsidRDefault="00AE6F33" w:rsidP="006B62A0">
            <w:pPr>
              <w:pStyle w:val="NormalWeb"/>
              <w:spacing w:before="0" w:beforeAutospacing="0" w:after="0" w:afterAutospacing="0"/>
              <w:rPr>
                <w:sz w:val="26"/>
                <w:szCs w:val="26"/>
              </w:rPr>
            </w:pPr>
            <w:r w:rsidRPr="00D037E5">
              <w:rPr>
                <w:sz w:val="26"/>
                <w:szCs w:val="26"/>
              </w:rPr>
              <w:t>84</w:t>
            </w:r>
          </w:p>
        </w:tc>
        <w:tc>
          <w:tcPr>
            <w:tcW w:w="2797" w:type="dxa"/>
            <w:tcMar>
              <w:top w:w="0" w:type="dxa"/>
              <w:left w:w="108" w:type="dxa"/>
              <w:bottom w:w="0" w:type="dxa"/>
              <w:right w:w="108" w:type="dxa"/>
            </w:tcMar>
          </w:tcPr>
          <w:p w14:paraId="2EC010EB"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chun</w:t>
            </w:r>
          </w:p>
        </w:tc>
        <w:tc>
          <w:tcPr>
            <w:tcW w:w="1890" w:type="dxa"/>
            <w:tcMar>
              <w:top w:w="0" w:type="dxa"/>
              <w:left w:w="108" w:type="dxa"/>
              <w:bottom w:w="0" w:type="dxa"/>
              <w:right w:w="108" w:type="dxa"/>
            </w:tcMar>
          </w:tcPr>
          <w:p w14:paraId="1955DC7E" w14:textId="77777777" w:rsidR="00AE6F33" w:rsidRPr="00D037E5" w:rsidRDefault="00AE6F33" w:rsidP="006B62A0">
            <w:pPr>
              <w:pStyle w:val="NormalWeb"/>
              <w:spacing w:before="0" w:beforeAutospacing="0" w:after="0" w:afterAutospacing="0"/>
              <w:rPr>
                <w:sz w:val="26"/>
                <w:szCs w:val="26"/>
              </w:rPr>
            </w:pPr>
            <w:r w:rsidRPr="00D037E5">
              <w:rPr>
                <w:sz w:val="26"/>
                <w:szCs w:val="26"/>
              </w:rPr>
              <w:t>Urgocrep</w:t>
            </w:r>
          </w:p>
          <w:p w14:paraId="0DF88E71"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0.08m*4.5m</w:t>
            </w:r>
          </w:p>
        </w:tc>
        <w:tc>
          <w:tcPr>
            <w:tcW w:w="1264" w:type="dxa"/>
            <w:tcMar>
              <w:top w:w="0" w:type="dxa"/>
              <w:left w:w="108" w:type="dxa"/>
              <w:bottom w:w="0" w:type="dxa"/>
              <w:right w:w="108" w:type="dxa"/>
            </w:tcMar>
          </w:tcPr>
          <w:p w14:paraId="137D2F2A"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cuộn</w:t>
            </w:r>
          </w:p>
        </w:tc>
        <w:tc>
          <w:tcPr>
            <w:tcW w:w="1401" w:type="dxa"/>
            <w:tcMar>
              <w:top w:w="0" w:type="dxa"/>
              <w:left w:w="108" w:type="dxa"/>
              <w:bottom w:w="0" w:type="dxa"/>
              <w:right w:w="108" w:type="dxa"/>
            </w:tcMar>
          </w:tcPr>
          <w:p w14:paraId="448714E1" w14:textId="77777777" w:rsidR="00AE6F33" w:rsidRPr="00D037E5" w:rsidRDefault="00AE6F33" w:rsidP="006B62A0">
            <w:pPr>
              <w:pStyle w:val="NormalWeb"/>
              <w:spacing w:before="0" w:beforeAutospacing="0" w:after="0" w:afterAutospacing="0"/>
              <w:rPr>
                <w:sz w:val="26"/>
                <w:szCs w:val="26"/>
              </w:rPr>
            </w:pPr>
            <w:r w:rsidRPr="00D037E5">
              <w:rPr>
                <w:sz w:val="26"/>
                <w:szCs w:val="26"/>
              </w:rPr>
              <w:t>2-5</w:t>
            </w:r>
          </w:p>
        </w:tc>
        <w:tc>
          <w:tcPr>
            <w:tcW w:w="1565" w:type="dxa"/>
          </w:tcPr>
          <w:p w14:paraId="0D38E58A" w14:textId="77777777" w:rsidR="00AE6F33" w:rsidRPr="00D037E5" w:rsidRDefault="00AE6F33" w:rsidP="006B62A0">
            <w:pPr>
              <w:pStyle w:val="NormalWeb"/>
              <w:spacing w:before="0" w:beforeAutospacing="0" w:after="0" w:afterAutospacing="0"/>
              <w:rPr>
                <w:sz w:val="26"/>
                <w:szCs w:val="26"/>
              </w:rPr>
            </w:pPr>
          </w:p>
        </w:tc>
      </w:tr>
      <w:tr w:rsidR="00AE6F33" w:rsidRPr="00D037E5" w14:paraId="07EE7F27" w14:textId="77777777" w:rsidTr="006B62A0">
        <w:tc>
          <w:tcPr>
            <w:tcW w:w="708" w:type="dxa"/>
            <w:tcMar>
              <w:top w:w="0" w:type="dxa"/>
              <w:left w:w="108" w:type="dxa"/>
              <w:bottom w:w="0" w:type="dxa"/>
              <w:right w:w="108" w:type="dxa"/>
            </w:tcMar>
          </w:tcPr>
          <w:p w14:paraId="2B249CCA" w14:textId="77777777" w:rsidR="00AE6F33" w:rsidRPr="00D037E5" w:rsidRDefault="00AE6F33" w:rsidP="006B62A0">
            <w:pPr>
              <w:pStyle w:val="NormalWeb"/>
              <w:spacing w:before="0" w:beforeAutospacing="0" w:after="0" w:afterAutospacing="0"/>
              <w:rPr>
                <w:sz w:val="26"/>
                <w:szCs w:val="26"/>
              </w:rPr>
            </w:pPr>
            <w:r w:rsidRPr="00D037E5">
              <w:rPr>
                <w:sz w:val="26"/>
                <w:szCs w:val="26"/>
              </w:rPr>
              <w:lastRenderedPageBreak/>
              <w:t>85</w:t>
            </w:r>
          </w:p>
        </w:tc>
        <w:tc>
          <w:tcPr>
            <w:tcW w:w="2797" w:type="dxa"/>
            <w:tcMar>
              <w:top w:w="0" w:type="dxa"/>
              <w:left w:w="108" w:type="dxa"/>
              <w:bottom w:w="0" w:type="dxa"/>
              <w:right w:w="108" w:type="dxa"/>
            </w:tcMar>
          </w:tcPr>
          <w:p w14:paraId="369FC2AE"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có gạc vô trùng, các kích cỡ</w:t>
            </w:r>
          </w:p>
        </w:tc>
        <w:tc>
          <w:tcPr>
            <w:tcW w:w="1890" w:type="dxa"/>
            <w:tcMar>
              <w:top w:w="0" w:type="dxa"/>
              <w:left w:w="108" w:type="dxa"/>
              <w:bottom w:w="0" w:type="dxa"/>
              <w:right w:w="108" w:type="dxa"/>
            </w:tcMar>
          </w:tcPr>
          <w:p w14:paraId="29FC6A20"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w:t>
            </w:r>
          </w:p>
          <w:p w14:paraId="53800A17" w14:textId="77777777" w:rsidR="00AE6F33" w:rsidRPr="00D037E5" w:rsidRDefault="00AE6F33" w:rsidP="006B62A0">
            <w:pPr>
              <w:pStyle w:val="NormalWeb"/>
              <w:spacing w:before="0" w:beforeAutospacing="0" w:after="0" w:afterAutospacing="0"/>
              <w:rPr>
                <w:sz w:val="26"/>
                <w:szCs w:val="26"/>
              </w:rPr>
            </w:pPr>
            <w:r w:rsidRPr="00D037E5">
              <w:rPr>
                <w:sz w:val="26"/>
                <w:szCs w:val="26"/>
              </w:rPr>
              <w:t>120*90 mm</w:t>
            </w:r>
          </w:p>
        </w:tc>
        <w:tc>
          <w:tcPr>
            <w:tcW w:w="1264" w:type="dxa"/>
            <w:tcMar>
              <w:top w:w="0" w:type="dxa"/>
              <w:left w:w="108" w:type="dxa"/>
              <w:bottom w:w="0" w:type="dxa"/>
              <w:right w:w="108" w:type="dxa"/>
            </w:tcMar>
          </w:tcPr>
          <w:p w14:paraId="72100498"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01" w:type="dxa"/>
            <w:tcMar>
              <w:top w:w="0" w:type="dxa"/>
              <w:left w:w="108" w:type="dxa"/>
              <w:bottom w:w="0" w:type="dxa"/>
              <w:right w:w="108" w:type="dxa"/>
            </w:tcMar>
          </w:tcPr>
          <w:p w14:paraId="6B8D3F2A"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565" w:type="dxa"/>
          </w:tcPr>
          <w:p w14:paraId="24BD2984" w14:textId="77777777" w:rsidR="00AE6F33" w:rsidRPr="00D037E5" w:rsidRDefault="00AE6F33" w:rsidP="006B62A0">
            <w:pPr>
              <w:pStyle w:val="NormalWeb"/>
              <w:spacing w:before="0" w:beforeAutospacing="0" w:after="0" w:afterAutospacing="0"/>
              <w:rPr>
                <w:sz w:val="26"/>
                <w:szCs w:val="26"/>
              </w:rPr>
            </w:pPr>
          </w:p>
        </w:tc>
      </w:tr>
      <w:tr w:rsidR="00AE6F33" w:rsidRPr="00D037E5" w14:paraId="695842B6" w14:textId="77777777" w:rsidTr="006B62A0">
        <w:tc>
          <w:tcPr>
            <w:tcW w:w="708" w:type="dxa"/>
            <w:tcMar>
              <w:top w:w="0" w:type="dxa"/>
              <w:left w:w="108" w:type="dxa"/>
              <w:bottom w:w="0" w:type="dxa"/>
              <w:right w:w="108" w:type="dxa"/>
            </w:tcMar>
          </w:tcPr>
          <w:p w14:paraId="6390B89B" w14:textId="77777777" w:rsidR="00AE6F33" w:rsidRPr="00D037E5" w:rsidRDefault="00AE6F33" w:rsidP="006B62A0">
            <w:pPr>
              <w:pStyle w:val="NormalWeb"/>
              <w:spacing w:before="0" w:beforeAutospacing="0" w:after="0" w:afterAutospacing="0"/>
              <w:rPr>
                <w:sz w:val="26"/>
                <w:szCs w:val="26"/>
              </w:rPr>
            </w:pPr>
            <w:r w:rsidRPr="00D037E5">
              <w:rPr>
                <w:sz w:val="26"/>
                <w:szCs w:val="26"/>
              </w:rPr>
              <w:t>86</w:t>
            </w:r>
          </w:p>
        </w:tc>
        <w:tc>
          <w:tcPr>
            <w:tcW w:w="2797" w:type="dxa"/>
            <w:tcMar>
              <w:top w:w="0" w:type="dxa"/>
              <w:left w:w="108" w:type="dxa"/>
              <w:bottom w:w="0" w:type="dxa"/>
              <w:right w:w="108" w:type="dxa"/>
            </w:tcMar>
          </w:tcPr>
          <w:p w14:paraId="4207106A" w14:textId="77777777" w:rsidR="00AE6F33" w:rsidRPr="00D037E5" w:rsidRDefault="00AE6F33" w:rsidP="006B62A0">
            <w:pPr>
              <w:pStyle w:val="NormalWeb"/>
              <w:spacing w:before="0" w:beforeAutospacing="0" w:after="0" w:afterAutospacing="0"/>
              <w:rPr>
                <w:sz w:val="26"/>
                <w:szCs w:val="26"/>
              </w:rPr>
            </w:pPr>
            <w:r w:rsidRPr="00D037E5">
              <w:rPr>
                <w:sz w:val="26"/>
                <w:szCs w:val="26"/>
              </w:rPr>
              <w:t>Băng dính có gạc vô trùng, các kích cỡ</w:t>
            </w:r>
          </w:p>
        </w:tc>
        <w:tc>
          <w:tcPr>
            <w:tcW w:w="1890" w:type="dxa"/>
            <w:tcMar>
              <w:top w:w="0" w:type="dxa"/>
              <w:left w:w="108" w:type="dxa"/>
              <w:bottom w:w="0" w:type="dxa"/>
              <w:right w:w="108" w:type="dxa"/>
            </w:tcMar>
          </w:tcPr>
          <w:p w14:paraId="240D80E3"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w:t>
            </w:r>
          </w:p>
          <w:p w14:paraId="351637CB" w14:textId="77777777" w:rsidR="00AE6F33" w:rsidRPr="00D037E5" w:rsidRDefault="00AE6F33" w:rsidP="006B62A0">
            <w:pPr>
              <w:pStyle w:val="NormalWeb"/>
              <w:spacing w:before="0" w:beforeAutospacing="0" w:after="0" w:afterAutospacing="0"/>
              <w:rPr>
                <w:sz w:val="26"/>
                <w:szCs w:val="26"/>
              </w:rPr>
            </w:pPr>
            <w:r w:rsidRPr="00D037E5">
              <w:rPr>
                <w:sz w:val="26"/>
                <w:szCs w:val="26"/>
              </w:rPr>
              <w:t>150*90 mm</w:t>
            </w:r>
          </w:p>
        </w:tc>
        <w:tc>
          <w:tcPr>
            <w:tcW w:w="1264" w:type="dxa"/>
            <w:tcMar>
              <w:top w:w="0" w:type="dxa"/>
              <w:left w:w="108" w:type="dxa"/>
              <w:bottom w:w="0" w:type="dxa"/>
              <w:right w:w="108" w:type="dxa"/>
            </w:tcMar>
          </w:tcPr>
          <w:p w14:paraId="30672A7C"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01" w:type="dxa"/>
            <w:tcMar>
              <w:top w:w="0" w:type="dxa"/>
              <w:left w:w="108" w:type="dxa"/>
              <w:bottom w:w="0" w:type="dxa"/>
              <w:right w:w="108" w:type="dxa"/>
            </w:tcMar>
          </w:tcPr>
          <w:p w14:paraId="00D59252"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565" w:type="dxa"/>
          </w:tcPr>
          <w:p w14:paraId="1C5AFAE7" w14:textId="77777777" w:rsidR="00AE6F33" w:rsidRPr="00D037E5" w:rsidRDefault="00AE6F33" w:rsidP="006B62A0">
            <w:pPr>
              <w:pStyle w:val="NormalWeb"/>
              <w:spacing w:before="0" w:beforeAutospacing="0" w:after="0" w:afterAutospacing="0"/>
              <w:rPr>
                <w:sz w:val="26"/>
                <w:szCs w:val="26"/>
              </w:rPr>
            </w:pPr>
          </w:p>
        </w:tc>
      </w:tr>
      <w:tr w:rsidR="00AE6F33" w:rsidRPr="00D037E5" w14:paraId="562F5E8B" w14:textId="77777777" w:rsidTr="006B62A0">
        <w:tc>
          <w:tcPr>
            <w:tcW w:w="708" w:type="dxa"/>
            <w:tcMar>
              <w:top w:w="0" w:type="dxa"/>
              <w:left w:w="108" w:type="dxa"/>
              <w:bottom w:w="0" w:type="dxa"/>
              <w:right w:w="108" w:type="dxa"/>
            </w:tcMar>
          </w:tcPr>
          <w:p w14:paraId="7A0440CE" w14:textId="77777777" w:rsidR="00AE6F33" w:rsidRPr="00D037E5" w:rsidRDefault="00AE6F33" w:rsidP="006B62A0">
            <w:pPr>
              <w:pStyle w:val="NormalWeb"/>
              <w:spacing w:before="0" w:beforeAutospacing="0" w:after="0" w:afterAutospacing="0"/>
              <w:rPr>
                <w:sz w:val="26"/>
                <w:szCs w:val="26"/>
              </w:rPr>
            </w:pPr>
            <w:r w:rsidRPr="00D037E5">
              <w:rPr>
                <w:sz w:val="26"/>
                <w:szCs w:val="26"/>
              </w:rPr>
              <w:t>87</w:t>
            </w:r>
          </w:p>
        </w:tc>
        <w:tc>
          <w:tcPr>
            <w:tcW w:w="2797" w:type="dxa"/>
            <w:tcMar>
              <w:top w:w="0" w:type="dxa"/>
              <w:left w:w="108" w:type="dxa"/>
              <w:bottom w:w="0" w:type="dxa"/>
              <w:right w:w="108" w:type="dxa"/>
            </w:tcMar>
          </w:tcPr>
          <w:p w14:paraId="10370A96" w14:textId="77777777" w:rsidR="00AE6F33" w:rsidRPr="00D037E5" w:rsidRDefault="00AE6F33" w:rsidP="006B62A0">
            <w:pPr>
              <w:pStyle w:val="NormalWeb"/>
              <w:spacing w:before="0" w:beforeAutospacing="0" w:after="0" w:afterAutospacing="0"/>
              <w:rPr>
                <w:sz w:val="26"/>
                <w:szCs w:val="26"/>
              </w:rPr>
            </w:pPr>
            <w:r w:rsidRPr="00D037E5">
              <w:rPr>
                <w:sz w:val="26"/>
                <w:szCs w:val="26"/>
              </w:rPr>
              <w:t>Optiskin 53 x70 (mm)</w:t>
            </w:r>
          </w:p>
        </w:tc>
        <w:tc>
          <w:tcPr>
            <w:tcW w:w="1890" w:type="dxa"/>
            <w:tcMar>
              <w:top w:w="0" w:type="dxa"/>
              <w:left w:w="108" w:type="dxa"/>
              <w:bottom w:w="0" w:type="dxa"/>
              <w:right w:w="108" w:type="dxa"/>
            </w:tcMar>
          </w:tcPr>
          <w:p w14:paraId="2A9DD7C3"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46B2152" w14:textId="77777777" w:rsidR="00AE6F33" w:rsidRPr="00D037E5" w:rsidRDefault="00AE6F33" w:rsidP="006B62A0">
            <w:pPr>
              <w:pStyle w:val="NormalWeb"/>
              <w:spacing w:before="0" w:beforeAutospacing="0" w:after="0" w:afterAutospacing="0"/>
              <w:rPr>
                <w:sz w:val="26"/>
                <w:szCs w:val="26"/>
              </w:rPr>
            </w:pPr>
            <w:r w:rsidRPr="00D037E5">
              <w:rPr>
                <w:sz w:val="26"/>
                <w:szCs w:val="26"/>
              </w:rPr>
              <w:t>miếng</w:t>
            </w:r>
          </w:p>
        </w:tc>
        <w:tc>
          <w:tcPr>
            <w:tcW w:w="1401" w:type="dxa"/>
            <w:tcMar>
              <w:top w:w="0" w:type="dxa"/>
              <w:left w:w="108" w:type="dxa"/>
              <w:bottom w:w="0" w:type="dxa"/>
              <w:right w:w="108" w:type="dxa"/>
            </w:tcMar>
          </w:tcPr>
          <w:p w14:paraId="1CE9F339" w14:textId="77777777" w:rsidR="00AE6F33" w:rsidRPr="00D037E5" w:rsidRDefault="00AE6F33" w:rsidP="006B62A0">
            <w:pPr>
              <w:pStyle w:val="NormalWeb"/>
              <w:spacing w:before="0" w:beforeAutospacing="0" w:after="0" w:afterAutospacing="0"/>
              <w:rPr>
                <w:sz w:val="26"/>
                <w:szCs w:val="26"/>
              </w:rPr>
            </w:pPr>
            <w:r w:rsidRPr="00D037E5">
              <w:rPr>
                <w:sz w:val="26"/>
                <w:szCs w:val="26"/>
              </w:rPr>
              <w:t>10-30</w:t>
            </w:r>
          </w:p>
        </w:tc>
        <w:tc>
          <w:tcPr>
            <w:tcW w:w="1565" w:type="dxa"/>
          </w:tcPr>
          <w:p w14:paraId="5624A088" w14:textId="77777777" w:rsidR="00AE6F33" w:rsidRPr="00D037E5" w:rsidRDefault="00AE6F33" w:rsidP="006B62A0">
            <w:pPr>
              <w:pStyle w:val="NormalWeb"/>
              <w:spacing w:before="0" w:beforeAutospacing="0" w:after="0" w:afterAutospacing="0"/>
              <w:rPr>
                <w:sz w:val="26"/>
                <w:szCs w:val="26"/>
              </w:rPr>
            </w:pPr>
          </w:p>
        </w:tc>
      </w:tr>
      <w:tr w:rsidR="00AE6F33" w:rsidRPr="00D037E5" w14:paraId="2CCDAA90" w14:textId="77777777" w:rsidTr="006B62A0">
        <w:tc>
          <w:tcPr>
            <w:tcW w:w="708" w:type="dxa"/>
            <w:tcMar>
              <w:top w:w="0" w:type="dxa"/>
              <w:left w:w="108" w:type="dxa"/>
              <w:bottom w:w="0" w:type="dxa"/>
              <w:right w:w="108" w:type="dxa"/>
            </w:tcMar>
          </w:tcPr>
          <w:p w14:paraId="724ACBD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XI</w:t>
            </w:r>
          </w:p>
        </w:tc>
        <w:tc>
          <w:tcPr>
            <w:tcW w:w="2797" w:type="dxa"/>
            <w:tcMar>
              <w:top w:w="0" w:type="dxa"/>
              <w:left w:w="108" w:type="dxa"/>
              <w:bottom w:w="0" w:type="dxa"/>
              <w:right w:w="108" w:type="dxa"/>
            </w:tcMar>
          </w:tcPr>
          <w:p w14:paraId="3A7BE787"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dùng ngoài sát trùng</w:t>
            </w:r>
          </w:p>
        </w:tc>
        <w:tc>
          <w:tcPr>
            <w:tcW w:w="1890" w:type="dxa"/>
            <w:tcMar>
              <w:top w:w="0" w:type="dxa"/>
              <w:left w:w="108" w:type="dxa"/>
              <w:bottom w:w="0" w:type="dxa"/>
              <w:right w:w="108" w:type="dxa"/>
            </w:tcMar>
          </w:tcPr>
          <w:p w14:paraId="3E6E04D4"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1DBC0A3E"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51E19C1A"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572E7865"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37A3EC08" w14:textId="77777777" w:rsidTr="006B62A0">
        <w:tc>
          <w:tcPr>
            <w:tcW w:w="708" w:type="dxa"/>
            <w:tcMar>
              <w:top w:w="0" w:type="dxa"/>
              <w:left w:w="108" w:type="dxa"/>
              <w:bottom w:w="0" w:type="dxa"/>
              <w:right w:w="108" w:type="dxa"/>
            </w:tcMar>
          </w:tcPr>
          <w:p w14:paraId="6915110E" w14:textId="77777777" w:rsidR="00AE6F33" w:rsidRPr="00D037E5" w:rsidRDefault="00AE6F33" w:rsidP="006B62A0">
            <w:pPr>
              <w:pStyle w:val="NormalWeb"/>
              <w:spacing w:before="0" w:beforeAutospacing="0" w:after="0" w:afterAutospacing="0"/>
              <w:rPr>
                <w:sz w:val="26"/>
                <w:szCs w:val="26"/>
              </w:rPr>
            </w:pPr>
            <w:r w:rsidRPr="00D037E5">
              <w:rPr>
                <w:sz w:val="26"/>
                <w:szCs w:val="26"/>
              </w:rPr>
              <w:t>88</w:t>
            </w:r>
          </w:p>
        </w:tc>
        <w:tc>
          <w:tcPr>
            <w:tcW w:w="2797" w:type="dxa"/>
            <w:tcMar>
              <w:top w:w="0" w:type="dxa"/>
              <w:left w:w="108" w:type="dxa"/>
              <w:bottom w:w="0" w:type="dxa"/>
              <w:right w:w="108" w:type="dxa"/>
            </w:tcMar>
          </w:tcPr>
          <w:p w14:paraId="683C2F82" w14:textId="77777777" w:rsidR="00AE6F33" w:rsidRPr="00D037E5" w:rsidRDefault="00AE6F33" w:rsidP="006B62A0">
            <w:pPr>
              <w:pStyle w:val="NormalWeb"/>
              <w:spacing w:before="0" w:beforeAutospacing="0" w:after="0" w:afterAutospacing="0"/>
              <w:rPr>
                <w:sz w:val="26"/>
                <w:szCs w:val="26"/>
              </w:rPr>
            </w:pPr>
            <w:r w:rsidRPr="00D037E5">
              <w:rPr>
                <w:sz w:val="26"/>
                <w:szCs w:val="26"/>
              </w:rPr>
              <w:t>Polyvinyl Pyrrolidone 10%</w:t>
            </w:r>
          </w:p>
        </w:tc>
        <w:tc>
          <w:tcPr>
            <w:tcW w:w="1890" w:type="dxa"/>
            <w:tcMar>
              <w:top w:w="0" w:type="dxa"/>
              <w:left w:w="108" w:type="dxa"/>
              <w:bottom w:w="0" w:type="dxa"/>
              <w:right w:w="108" w:type="dxa"/>
            </w:tcMar>
          </w:tcPr>
          <w:p w14:paraId="67F77DDE"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1CA4A037"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72A32D67" w14:textId="77777777" w:rsidR="00AE6F33" w:rsidRPr="00D037E5" w:rsidRDefault="00AE6F33" w:rsidP="006B62A0">
            <w:pPr>
              <w:pStyle w:val="NormalWeb"/>
              <w:spacing w:before="0" w:beforeAutospacing="0" w:after="0" w:afterAutospacing="0"/>
              <w:rPr>
                <w:sz w:val="26"/>
                <w:szCs w:val="26"/>
              </w:rPr>
            </w:pPr>
            <w:r w:rsidRPr="00D037E5">
              <w:rPr>
                <w:sz w:val="26"/>
                <w:szCs w:val="26"/>
              </w:rPr>
              <w:t>2</w:t>
            </w:r>
          </w:p>
        </w:tc>
        <w:tc>
          <w:tcPr>
            <w:tcW w:w="1565" w:type="dxa"/>
          </w:tcPr>
          <w:p w14:paraId="7911B6EF" w14:textId="77777777" w:rsidR="00AE6F33" w:rsidRPr="00D037E5" w:rsidRDefault="00AE6F33" w:rsidP="006B62A0">
            <w:pPr>
              <w:pStyle w:val="NormalWeb"/>
              <w:spacing w:before="0" w:beforeAutospacing="0" w:after="0" w:afterAutospacing="0"/>
              <w:rPr>
                <w:sz w:val="26"/>
                <w:szCs w:val="26"/>
              </w:rPr>
            </w:pPr>
          </w:p>
        </w:tc>
      </w:tr>
      <w:tr w:rsidR="00AE6F33" w:rsidRPr="00D037E5" w14:paraId="6447AD35" w14:textId="77777777" w:rsidTr="006B62A0">
        <w:tc>
          <w:tcPr>
            <w:tcW w:w="708" w:type="dxa"/>
            <w:tcMar>
              <w:top w:w="0" w:type="dxa"/>
              <w:left w:w="108" w:type="dxa"/>
              <w:bottom w:w="0" w:type="dxa"/>
              <w:right w:w="108" w:type="dxa"/>
            </w:tcMar>
          </w:tcPr>
          <w:p w14:paraId="26A2B677" w14:textId="77777777" w:rsidR="00AE6F33" w:rsidRPr="00D037E5" w:rsidRDefault="00AE6F33" w:rsidP="006B62A0">
            <w:pPr>
              <w:pStyle w:val="NormalWeb"/>
              <w:spacing w:before="0" w:beforeAutospacing="0" w:after="0" w:afterAutospacing="0"/>
              <w:rPr>
                <w:sz w:val="26"/>
                <w:szCs w:val="26"/>
              </w:rPr>
            </w:pPr>
            <w:r w:rsidRPr="00D037E5">
              <w:rPr>
                <w:sz w:val="26"/>
                <w:szCs w:val="26"/>
              </w:rPr>
              <w:t>89</w:t>
            </w:r>
          </w:p>
        </w:tc>
        <w:tc>
          <w:tcPr>
            <w:tcW w:w="2797" w:type="dxa"/>
            <w:tcMar>
              <w:top w:w="0" w:type="dxa"/>
              <w:left w:w="108" w:type="dxa"/>
              <w:bottom w:w="0" w:type="dxa"/>
              <w:right w:w="108" w:type="dxa"/>
            </w:tcMar>
          </w:tcPr>
          <w:p w14:paraId="4B3EB89D" w14:textId="77777777" w:rsidR="00AE6F33" w:rsidRPr="00D037E5" w:rsidRDefault="00AE6F33" w:rsidP="006B62A0">
            <w:pPr>
              <w:pStyle w:val="NormalWeb"/>
              <w:spacing w:before="0" w:beforeAutospacing="0" w:after="0" w:afterAutospacing="0"/>
              <w:rPr>
                <w:sz w:val="26"/>
                <w:szCs w:val="26"/>
              </w:rPr>
            </w:pPr>
            <w:r w:rsidRPr="00D037E5">
              <w:rPr>
                <w:sz w:val="26"/>
                <w:szCs w:val="26"/>
              </w:rPr>
              <w:t>Cồn 70º</w:t>
            </w:r>
          </w:p>
        </w:tc>
        <w:tc>
          <w:tcPr>
            <w:tcW w:w="1890" w:type="dxa"/>
            <w:tcMar>
              <w:top w:w="0" w:type="dxa"/>
              <w:left w:w="108" w:type="dxa"/>
              <w:bottom w:w="0" w:type="dxa"/>
              <w:right w:w="108" w:type="dxa"/>
            </w:tcMar>
          </w:tcPr>
          <w:p w14:paraId="403D4084"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08E0EDDC"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3811C599" w14:textId="77777777" w:rsidR="00AE6F33" w:rsidRPr="00D037E5" w:rsidRDefault="00AE6F33" w:rsidP="006B62A0">
            <w:pPr>
              <w:pStyle w:val="NormalWeb"/>
              <w:spacing w:before="0" w:beforeAutospacing="0" w:after="0" w:afterAutospacing="0"/>
              <w:rPr>
                <w:sz w:val="26"/>
                <w:szCs w:val="26"/>
              </w:rPr>
            </w:pPr>
            <w:r w:rsidRPr="00D037E5">
              <w:rPr>
                <w:sz w:val="26"/>
                <w:szCs w:val="26"/>
              </w:rPr>
              <w:t>500ml</w:t>
            </w:r>
          </w:p>
        </w:tc>
        <w:tc>
          <w:tcPr>
            <w:tcW w:w="1565" w:type="dxa"/>
          </w:tcPr>
          <w:p w14:paraId="1CD64CA9" w14:textId="77777777" w:rsidR="00AE6F33" w:rsidRPr="00D037E5" w:rsidRDefault="00AE6F33" w:rsidP="006B62A0">
            <w:pPr>
              <w:pStyle w:val="NormalWeb"/>
              <w:spacing w:before="0" w:beforeAutospacing="0" w:after="0" w:afterAutospacing="0"/>
              <w:rPr>
                <w:sz w:val="26"/>
                <w:szCs w:val="26"/>
              </w:rPr>
            </w:pPr>
          </w:p>
        </w:tc>
      </w:tr>
      <w:tr w:rsidR="00AE6F33" w:rsidRPr="00D037E5" w14:paraId="4C069216" w14:textId="77777777" w:rsidTr="006B62A0">
        <w:tc>
          <w:tcPr>
            <w:tcW w:w="708" w:type="dxa"/>
            <w:tcMar>
              <w:top w:w="0" w:type="dxa"/>
              <w:left w:w="108" w:type="dxa"/>
              <w:bottom w:w="0" w:type="dxa"/>
              <w:right w:w="108" w:type="dxa"/>
            </w:tcMar>
          </w:tcPr>
          <w:p w14:paraId="2CCCC4D7" w14:textId="77777777" w:rsidR="00AE6F33" w:rsidRPr="00D037E5" w:rsidRDefault="00AE6F33" w:rsidP="006B62A0">
            <w:pPr>
              <w:pStyle w:val="NormalWeb"/>
              <w:spacing w:before="0" w:beforeAutospacing="0" w:after="0" w:afterAutospacing="0"/>
              <w:rPr>
                <w:sz w:val="26"/>
                <w:szCs w:val="26"/>
              </w:rPr>
            </w:pPr>
            <w:r w:rsidRPr="00D037E5">
              <w:rPr>
                <w:sz w:val="26"/>
                <w:szCs w:val="26"/>
              </w:rPr>
              <w:t>90</w:t>
            </w:r>
          </w:p>
        </w:tc>
        <w:tc>
          <w:tcPr>
            <w:tcW w:w="2797" w:type="dxa"/>
            <w:tcMar>
              <w:top w:w="0" w:type="dxa"/>
              <w:left w:w="108" w:type="dxa"/>
              <w:bottom w:w="0" w:type="dxa"/>
              <w:right w:w="108" w:type="dxa"/>
            </w:tcMar>
          </w:tcPr>
          <w:p w14:paraId="46A825E0" w14:textId="77777777" w:rsidR="00AE6F33" w:rsidRPr="00D037E5" w:rsidRDefault="00AE6F33" w:rsidP="006B62A0">
            <w:pPr>
              <w:pStyle w:val="NormalWeb"/>
              <w:spacing w:before="0" w:beforeAutospacing="0" w:after="0" w:afterAutospacing="0"/>
              <w:rPr>
                <w:sz w:val="26"/>
                <w:szCs w:val="26"/>
              </w:rPr>
            </w:pPr>
            <w:r w:rsidRPr="00D037E5">
              <w:rPr>
                <w:sz w:val="26"/>
                <w:szCs w:val="26"/>
              </w:rPr>
              <w:t>Oxy già 30 Thể tích</w:t>
            </w:r>
          </w:p>
        </w:tc>
        <w:tc>
          <w:tcPr>
            <w:tcW w:w="1890" w:type="dxa"/>
            <w:tcMar>
              <w:top w:w="0" w:type="dxa"/>
              <w:left w:w="108" w:type="dxa"/>
              <w:bottom w:w="0" w:type="dxa"/>
              <w:right w:w="108" w:type="dxa"/>
            </w:tcMar>
          </w:tcPr>
          <w:p w14:paraId="3BC1DDF0"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176C18AE" w14:textId="77777777" w:rsidR="00AE6F33" w:rsidRPr="00D037E5" w:rsidRDefault="00AE6F33" w:rsidP="006B62A0">
            <w:pPr>
              <w:pStyle w:val="NormalWeb"/>
              <w:spacing w:before="0" w:beforeAutospacing="0" w:after="0" w:afterAutospacing="0"/>
              <w:rPr>
                <w:sz w:val="26"/>
                <w:szCs w:val="26"/>
              </w:rPr>
            </w:pPr>
            <w:r w:rsidRPr="00D037E5">
              <w:rPr>
                <w:sz w:val="26"/>
                <w:szCs w:val="26"/>
              </w:rPr>
              <w:t>Chai</w:t>
            </w:r>
          </w:p>
        </w:tc>
        <w:tc>
          <w:tcPr>
            <w:tcW w:w="1401" w:type="dxa"/>
            <w:tcMar>
              <w:top w:w="0" w:type="dxa"/>
              <w:left w:w="108" w:type="dxa"/>
              <w:bottom w:w="0" w:type="dxa"/>
              <w:right w:w="108" w:type="dxa"/>
            </w:tcMar>
          </w:tcPr>
          <w:p w14:paraId="28FB928B" w14:textId="77777777" w:rsidR="00AE6F33" w:rsidRPr="00D037E5" w:rsidRDefault="00AE6F33" w:rsidP="006B62A0">
            <w:pPr>
              <w:pStyle w:val="NormalWeb"/>
              <w:spacing w:before="0" w:beforeAutospacing="0" w:after="0" w:afterAutospacing="0"/>
              <w:rPr>
                <w:sz w:val="26"/>
                <w:szCs w:val="26"/>
              </w:rPr>
            </w:pPr>
            <w:r w:rsidRPr="00D037E5">
              <w:rPr>
                <w:sz w:val="26"/>
                <w:szCs w:val="26"/>
              </w:rPr>
              <w:t>200ml</w:t>
            </w:r>
          </w:p>
        </w:tc>
        <w:tc>
          <w:tcPr>
            <w:tcW w:w="1565" w:type="dxa"/>
          </w:tcPr>
          <w:p w14:paraId="5631B556" w14:textId="77777777" w:rsidR="00AE6F33" w:rsidRPr="00D037E5" w:rsidRDefault="00AE6F33" w:rsidP="006B62A0">
            <w:pPr>
              <w:pStyle w:val="NormalWeb"/>
              <w:spacing w:before="0" w:beforeAutospacing="0" w:after="0" w:afterAutospacing="0"/>
              <w:rPr>
                <w:sz w:val="26"/>
                <w:szCs w:val="26"/>
              </w:rPr>
            </w:pPr>
          </w:p>
        </w:tc>
      </w:tr>
      <w:tr w:rsidR="00AE6F33" w:rsidRPr="00D037E5" w14:paraId="483D3A78" w14:textId="77777777" w:rsidTr="006B62A0">
        <w:tc>
          <w:tcPr>
            <w:tcW w:w="708" w:type="dxa"/>
            <w:tcMar>
              <w:top w:w="0" w:type="dxa"/>
              <w:left w:w="108" w:type="dxa"/>
              <w:bottom w:w="0" w:type="dxa"/>
              <w:right w:w="108" w:type="dxa"/>
            </w:tcMar>
          </w:tcPr>
          <w:p w14:paraId="331F3AC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XII</w:t>
            </w:r>
          </w:p>
        </w:tc>
        <w:tc>
          <w:tcPr>
            <w:tcW w:w="2797" w:type="dxa"/>
            <w:tcMar>
              <w:top w:w="0" w:type="dxa"/>
              <w:left w:w="108" w:type="dxa"/>
              <w:bottom w:w="0" w:type="dxa"/>
              <w:right w:w="108" w:type="dxa"/>
            </w:tcMar>
          </w:tcPr>
          <w:p w14:paraId="501E7D2B"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Thuốc nhỏ mắt</w:t>
            </w:r>
          </w:p>
        </w:tc>
        <w:tc>
          <w:tcPr>
            <w:tcW w:w="1890" w:type="dxa"/>
            <w:tcMar>
              <w:top w:w="0" w:type="dxa"/>
              <w:left w:w="108" w:type="dxa"/>
              <w:bottom w:w="0" w:type="dxa"/>
              <w:right w:w="108" w:type="dxa"/>
            </w:tcMar>
          </w:tcPr>
          <w:p w14:paraId="3CB4C026"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264" w:type="dxa"/>
            <w:tcMar>
              <w:top w:w="0" w:type="dxa"/>
              <w:left w:w="108" w:type="dxa"/>
              <w:bottom w:w="0" w:type="dxa"/>
              <w:right w:w="108" w:type="dxa"/>
            </w:tcMar>
          </w:tcPr>
          <w:p w14:paraId="7D3C505C"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401" w:type="dxa"/>
            <w:tcMar>
              <w:top w:w="0" w:type="dxa"/>
              <w:left w:w="108" w:type="dxa"/>
              <w:bottom w:w="0" w:type="dxa"/>
              <w:right w:w="108" w:type="dxa"/>
            </w:tcMar>
          </w:tcPr>
          <w:p w14:paraId="0DE3E278" w14:textId="77777777" w:rsidR="00AE6F33" w:rsidRPr="00D037E5" w:rsidRDefault="00AE6F33" w:rsidP="006B62A0">
            <w:pPr>
              <w:pStyle w:val="NormalWeb"/>
              <w:spacing w:before="0" w:beforeAutospacing="0" w:after="0" w:afterAutospacing="0"/>
              <w:rPr>
                <w:sz w:val="26"/>
                <w:szCs w:val="26"/>
              </w:rPr>
            </w:pPr>
            <w:r w:rsidRPr="00D037E5">
              <w:rPr>
                <w:b/>
                <w:bCs/>
                <w:sz w:val="26"/>
                <w:szCs w:val="26"/>
              </w:rPr>
              <w:t> </w:t>
            </w:r>
          </w:p>
        </w:tc>
        <w:tc>
          <w:tcPr>
            <w:tcW w:w="1565" w:type="dxa"/>
          </w:tcPr>
          <w:p w14:paraId="7A73D19C" w14:textId="77777777" w:rsidR="00AE6F33" w:rsidRPr="00D037E5" w:rsidRDefault="00AE6F33" w:rsidP="006B62A0">
            <w:pPr>
              <w:pStyle w:val="NormalWeb"/>
              <w:spacing w:before="0" w:beforeAutospacing="0" w:after="0" w:afterAutospacing="0"/>
              <w:rPr>
                <w:b/>
                <w:bCs/>
                <w:sz w:val="26"/>
                <w:szCs w:val="26"/>
              </w:rPr>
            </w:pPr>
          </w:p>
        </w:tc>
      </w:tr>
      <w:tr w:rsidR="00AE6F33" w:rsidRPr="00D037E5" w14:paraId="7AF24037" w14:textId="77777777" w:rsidTr="006B62A0">
        <w:tc>
          <w:tcPr>
            <w:tcW w:w="708" w:type="dxa"/>
            <w:tcMar>
              <w:top w:w="0" w:type="dxa"/>
              <w:left w:w="108" w:type="dxa"/>
              <w:bottom w:w="0" w:type="dxa"/>
              <w:right w:w="108" w:type="dxa"/>
            </w:tcMar>
          </w:tcPr>
          <w:p w14:paraId="6FF8DD8A" w14:textId="77777777" w:rsidR="00AE6F33" w:rsidRPr="00D037E5" w:rsidRDefault="00AE6F33" w:rsidP="006B62A0">
            <w:pPr>
              <w:pStyle w:val="NormalWeb"/>
              <w:spacing w:before="0" w:beforeAutospacing="0" w:after="0" w:afterAutospacing="0"/>
              <w:rPr>
                <w:sz w:val="26"/>
                <w:szCs w:val="26"/>
              </w:rPr>
            </w:pPr>
            <w:r w:rsidRPr="00D037E5">
              <w:rPr>
                <w:sz w:val="26"/>
                <w:szCs w:val="26"/>
              </w:rPr>
              <w:t>91</w:t>
            </w:r>
          </w:p>
        </w:tc>
        <w:tc>
          <w:tcPr>
            <w:tcW w:w="2797" w:type="dxa"/>
            <w:tcMar>
              <w:top w:w="0" w:type="dxa"/>
              <w:left w:w="108" w:type="dxa"/>
              <w:bottom w:w="0" w:type="dxa"/>
              <w:right w:w="108" w:type="dxa"/>
            </w:tcMar>
          </w:tcPr>
          <w:p w14:paraId="3957F011" w14:textId="77777777" w:rsidR="00AE6F33" w:rsidRPr="00D037E5" w:rsidRDefault="00AE6F33" w:rsidP="006B62A0">
            <w:pPr>
              <w:pStyle w:val="NormalWeb"/>
              <w:spacing w:before="0" w:beforeAutospacing="0" w:after="0" w:afterAutospacing="0"/>
              <w:rPr>
                <w:sz w:val="26"/>
                <w:szCs w:val="26"/>
              </w:rPr>
            </w:pPr>
            <w:r w:rsidRPr="00D037E5">
              <w:rPr>
                <w:sz w:val="26"/>
                <w:szCs w:val="26"/>
              </w:rPr>
              <w:t>Tobramycine 0,3% 5ml</w:t>
            </w:r>
          </w:p>
        </w:tc>
        <w:tc>
          <w:tcPr>
            <w:tcW w:w="1890" w:type="dxa"/>
            <w:tcMar>
              <w:top w:w="0" w:type="dxa"/>
              <w:left w:w="108" w:type="dxa"/>
              <w:bottom w:w="0" w:type="dxa"/>
              <w:right w:w="108" w:type="dxa"/>
            </w:tcMar>
          </w:tcPr>
          <w:p w14:paraId="7DA19C9B"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C01DDBF"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2EA4B08B" w14:textId="77777777" w:rsidR="00AE6F33" w:rsidRPr="00D037E5" w:rsidRDefault="00AE6F33" w:rsidP="006B62A0">
            <w:pPr>
              <w:pStyle w:val="NormalWeb"/>
              <w:spacing w:before="0" w:beforeAutospacing="0" w:after="0" w:afterAutospacing="0"/>
              <w:rPr>
                <w:sz w:val="26"/>
                <w:szCs w:val="26"/>
              </w:rPr>
            </w:pPr>
            <w:r w:rsidRPr="00D037E5">
              <w:rPr>
                <w:sz w:val="26"/>
                <w:szCs w:val="26"/>
              </w:rPr>
              <w:t>10ml</w:t>
            </w:r>
          </w:p>
        </w:tc>
        <w:tc>
          <w:tcPr>
            <w:tcW w:w="1565" w:type="dxa"/>
          </w:tcPr>
          <w:p w14:paraId="7F159B42" w14:textId="77777777" w:rsidR="00AE6F33" w:rsidRPr="00D037E5" w:rsidRDefault="00AE6F33" w:rsidP="006B62A0">
            <w:pPr>
              <w:pStyle w:val="NormalWeb"/>
              <w:spacing w:before="0" w:beforeAutospacing="0" w:after="0" w:afterAutospacing="0"/>
              <w:rPr>
                <w:sz w:val="26"/>
                <w:szCs w:val="26"/>
              </w:rPr>
            </w:pPr>
          </w:p>
        </w:tc>
      </w:tr>
      <w:tr w:rsidR="00AE6F33" w:rsidRPr="00D037E5" w14:paraId="590287C0" w14:textId="77777777" w:rsidTr="006B62A0">
        <w:tc>
          <w:tcPr>
            <w:tcW w:w="708" w:type="dxa"/>
            <w:tcMar>
              <w:top w:w="0" w:type="dxa"/>
              <w:left w:w="108" w:type="dxa"/>
              <w:bottom w:w="0" w:type="dxa"/>
              <w:right w:w="108" w:type="dxa"/>
            </w:tcMar>
          </w:tcPr>
          <w:p w14:paraId="3A9666F5" w14:textId="77777777" w:rsidR="00AE6F33" w:rsidRPr="00D037E5" w:rsidRDefault="00AE6F33" w:rsidP="006B62A0">
            <w:pPr>
              <w:pStyle w:val="NormalWeb"/>
              <w:spacing w:before="0" w:beforeAutospacing="0" w:after="0" w:afterAutospacing="0"/>
              <w:rPr>
                <w:sz w:val="26"/>
                <w:szCs w:val="26"/>
              </w:rPr>
            </w:pPr>
            <w:r w:rsidRPr="00D037E5">
              <w:rPr>
                <w:sz w:val="26"/>
                <w:szCs w:val="26"/>
              </w:rPr>
              <w:t>92</w:t>
            </w:r>
          </w:p>
        </w:tc>
        <w:tc>
          <w:tcPr>
            <w:tcW w:w="2797" w:type="dxa"/>
            <w:tcMar>
              <w:top w:w="0" w:type="dxa"/>
              <w:left w:w="108" w:type="dxa"/>
              <w:bottom w:w="0" w:type="dxa"/>
              <w:right w:w="108" w:type="dxa"/>
            </w:tcMar>
          </w:tcPr>
          <w:p w14:paraId="36F88AEA" w14:textId="77777777" w:rsidR="00AE6F33" w:rsidRPr="00D037E5" w:rsidRDefault="00AE6F33" w:rsidP="006B62A0">
            <w:pPr>
              <w:pStyle w:val="NormalWeb"/>
              <w:spacing w:before="0" w:beforeAutospacing="0" w:after="0" w:afterAutospacing="0"/>
              <w:rPr>
                <w:sz w:val="26"/>
                <w:szCs w:val="26"/>
              </w:rPr>
            </w:pPr>
            <w:r w:rsidRPr="00D037E5">
              <w:rPr>
                <w:sz w:val="26"/>
                <w:szCs w:val="26"/>
              </w:rPr>
              <w:t>Natri clorid 0,9% 10ml</w:t>
            </w:r>
          </w:p>
        </w:tc>
        <w:tc>
          <w:tcPr>
            <w:tcW w:w="1890" w:type="dxa"/>
            <w:tcMar>
              <w:top w:w="0" w:type="dxa"/>
              <w:left w:w="108" w:type="dxa"/>
              <w:bottom w:w="0" w:type="dxa"/>
              <w:right w:w="108" w:type="dxa"/>
            </w:tcMar>
          </w:tcPr>
          <w:p w14:paraId="77F5F88A" w14:textId="77777777" w:rsidR="00AE6F33" w:rsidRPr="00D037E5" w:rsidRDefault="00AE6F33" w:rsidP="006B62A0">
            <w:pPr>
              <w:pStyle w:val="NormalWeb"/>
              <w:spacing w:before="0" w:beforeAutospacing="0" w:after="0" w:afterAutospacing="0"/>
              <w:rPr>
                <w:sz w:val="26"/>
                <w:szCs w:val="26"/>
              </w:rPr>
            </w:pPr>
            <w:r w:rsidRPr="00D037E5">
              <w:rPr>
                <w:sz w:val="26"/>
                <w:szCs w:val="26"/>
              </w:rPr>
              <w:t> </w:t>
            </w:r>
          </w:p>
        </w:tc>
        <w:tc>
          <w:tcPr>
            <w:tcW w:w="1264" w:type="dxa"/>
            <w:tcMar>
              <w:top w:w="0" w:type="dxa"/>
              <w:left w:w="108" w:type="dxa"/>
              <w:bottom w:w="0" w:type="dxa"/>
              <w:right w:w="108" w:type="dxa"/>
            </w:tcMar>
          </w:tcPr>
          <w:p w14:paraId="324CB58D" w14:textId="77777777" w:rsidR="00AE6F33" w:rsidRPr="00D037E5" w:rsidRDefault="00AE6F33" w:rsidP="006B62A0">
            <w:pPr>
              <w:pStyle w:val="NormalWeb"/>
              <w:spacing w:before="0" w:beforeAutospacing="0" w:after="0" w:afterAutospacing="0"/>
              <w:rPr>
                <w:sz w:val="26"/>
                <w:szCs w:val="26"/>
              </w:rPr>
            </w:pPr>
            <w:r w:rsidRPr="00D037E5">
              <w:rPr>
                <w:sz w:val="26"/>
                <w:szCs w:val="26"/>
              </w:rPr>
              <w:t>Lọ</w:t>
            </w:r>
          </w:p>
        </w:tc>
        <w:tc>
          <w:tcPr>
            <w:tcW w:w="1401" w:type="dxa"/>
            <w:tcMar>
              <w:top w:w="0" w:type="dxa"/>
              <w:left w:w="108" w:type="dxa"/>
              <w:bottom w:w="0" w:type="dxa"/>
              <w:right w:w="108" w:type="dxa"/>
            </w:tcMar>
          </w:tcPr>
          <w:p w14:paraId="43DDBFF5" w14:textId="77777777" w:rsidR="00AE6F33" w:rsidRPr="00D037E5" w:rsidRDefault="00AE6F33" w:rsidP="006B62A0">
            <w:pPr>
              <w:pStyle w:val="NormalWeb"/>
              <w:spacing w:before="0" w:beforeAutospacing="0" w:after="0" w:afterAutospacing="0"/>
              <w:rPr>
                <w:sz w:val="26"/>
                <w:szCs w:val="26"/>
              </w:rPr>
            </w:pPr>
            <w:r w:rsidRPr="00D037E5">
              <w:rPr>
                <w:sz w:val="26"/>
                <w:szCs w:val="26"/>
              </w:rPr>
              <w:t>10-30ml</w:t>
            </w:r>
          </w:p>
        </w:tc>
        <w:tc>
          <w:tcPr>
            <w:tcW w:w="1565" w:type="dxa"/>
          </w:tcPr>
          <w:p w14:paraId="2D19FCC3" w14:textId="77777777" w:rsidR="00AE6F33" w:rsidRPr="00D037E5" w:rsidRDefault="00AE6F33" w:rsidP="006B62A0">
            <w:pPr>
              <w:pStyle w:val="NormalWeb"/>
              <w:spacing w:before="0" w:beforeAutospacing="0" w:after="0" w:afterAutospacing="0"/>
              <w:rPr>
                <w:sz w:val="26"/>
                <w:szCs w:val="26"/>
              </w:rPr>
            </w:pPr>
          </w:p>
        </w:tc>
      </w:tr>
    </w:tbl>
    <w:p w14:paraId="511EB275" w14:textId="77777777" w:rsidR="00AE6F33" w:rsidRPr="00D037E5" w:rsidRDefault="00AE6F33" w:rsidP="00AE6F33">
      <w:pPr>
        <w:rPr>
          <w:rFonts w:ascii="Times New Roman" w:hAnsi="Times New Roman"/>
          <w:sz w:val="26"/>
          <w:szCs w:val="26"/>
        </w:rPr>
      </w:pPr>
    </w:p>
    <w:p w14:paraId="1E284DC1" w14:textId="77777777" w:rsidR="0093347E" w:rsidRPr="001B7F35" w:rsidRDefault="0093347E" w:rsidP="001B7F35">
      <w:pPr>
        <w:spacing w:before="60"/>
        <w:ind w:left="360"/>
        <w:rPr>
          <w:rFonts w:ascii="Times New Roman" w:hAnsi="Times New Roman"/>
          <w:b/>
          <w:bCs/>
          <w:sz w:val="26"/>
          <w:szCs w:val="26"/>
        </w:rPr>
      </w:pPr>
    </w:p>
    <w:p w14:paraId="3E936289" w14:textId="77777777" w:rsidR="0093347E" w:rsidRPr="001B7F35" w:rsidRDefault="0093347E" w:rsidP="001B7F35">
      <w:pPr>
        <w:spacing w:before="60"/>
        <w:rPr>
          <w:rFonts w:ascii="Times New Roman" w:hAnsi="Times New Roman"/>
          <w:sz w:val="26"/>
          <w:szCs w:val="26"/>
        </w:rPr>
      </w:pPr>
    </w:p>
    <w:sectPr w:rsidR="0093347E" w:rsidRPr="001B7F35" w:rsidSect="009279B9">
      <w:pgSz w:w="11909" w:h="16834" w:code="9"/>
      <w:pgMar w:top="1440" w:right="1008" w:bottom="72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89" w:author="Thu Do" w:date="2023-04-21T09:34:00Z" w:initials="A">
    <w:p w14:paraId="3BBBC362" w14:textId="1E1829FB" w:rsidR="00B431C8" w:rsidRDefault="00B431C8">
      <w:pPr>
        <w:pStyle w:val="CommentText"/>
      </w:pPr>
      <w:r>
        <w:rPr>
          <w:rStyle w:val="CommentReference"/>
        </w:rPr>
        <w:annotationRef/>
      </w:r>
      <w:r>
        <w:t>Chị ơi, chị xem giúp em về thời gian lấy dữ liệu này với ạ</w:t>
      </w:r>
    </w:p>
  </w:comment>
  <w:comment w:id="6371" w:author="Ngoc Le Van Truong" w:date="2023-04-28T11:11:00Z" w:initials="NLVT">
    <w:p w14:paraId="621E603D" w14:textId="77777777" w:rsidR="0064325C" w:rsidRDefault="0064325C" w:rsidP="007A23F8">
      <w:pPr>
        <w:pStyle w:val="CommentText"/>
      </w:pPr>
      <w:r>
        <w:rPr>
          <w:rStyle w:val="CommentReference"/>
        </w:rPr>
        <w:annotationRef/>
      </w:r>
      <w:r>
        <w:t>Hỏi lại</w:t>
      </w:r>
    </w:p>
  </w:comment>
  <w:comment w:id="8262" w:author="Thu Do" w:date="2023-04-21T09:43:00Z" w:initials="A">
    <w:p w14:paraId="052F433C" w14:textId="43CFEDE6" w:rsidR="00F24037" w:rsidRDefault="00F24037">
      <w:pPr>
        <w:pStyle w:val="CommentText"/>
      </w:pPr>
      <w:r>
        <w:rPr>
          <w:rStyle w:val="CommentReference"/>
        </w:rPr>
        <w:annotationRef/>
      </w:r>
      <w:r>
        <w:t>Tổng số lượng hay số lượng trên 1 xe cứu thương ạ</w:t>
      </w:r>
    </w:p>
    <w:p w14:paraId="51586982" w14:textId="74E4B637" w:rsidR="00F24037" w:rsidRDefault="00F24037">
      <w:pPr>
        <w:pStyle w:val="CommentText"/>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BBC362" w15:done="0"/>
  <w15:commentEx w15:paraId="621E603D" w15:done="0"/>
  <w15:commentEx w15:paraId="515869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2844" w16cex:dateUtc="2023-04-28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BBC362" w16cid:durableId="27F4C68A"/>
  <w16cid:commentId w16cid:paraId="621E603D" w16cid:durableId="27F62844"/>
  <w16cid:commentId w16cid:paraId="51586982" w16cid:durableId="27F4C68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51F0"/>
    <w:multiLevelType w:val="hybridMultilevel"/>
    <w:tmpl w:val="37E4B6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307881"/>
    <w:multiLevelType w:val="hybridMultilevel"/>
    <w:tmpl w:val="5C04654C"/>
    <w:lvl w:ilvl="0" w:tplc="1DB86620">
      <w:start w:val="7"/>
      <w:numFmt w:val="bullet"/>
      <w:lvlText w:val="-"/>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30064"/>
    <w:multiLevelType w:val="hybridMultilevel"/>
    <w:tmpl w:val="788C273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3E2892"/>
    <w:multiLevelType w:val="hybridMultilevel"/>
    <w:tmpl w:val="B3A2E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6D7C4B"/>
    <w:multiLevelType w:val="hybridMultilevel"/>
    <w:tmpl w:val="74CC2A70"/>
    <w:lvl w:ilvl="0" w:tplc="08090011">
      <w:start w:val="1"/>
      <w:numFmt w:val="decimal"/>
      <w:lvlText w:val="%1)"/>
      <w:lvlJc w:val="left"/>
      <w:pPr>
        <w:ind w:left="1080" w:hanging="360"/>
      </w:pPr>
      <w:rPr>
        <w:rFonts w:hint="default"/>
        <w:b w:val="0"/>
        <w:color w:val="111111"/>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16790"/>
    <w:multiLevelType w:val="hybridMultilevel"/>
    <w:tmpl w:val="9796CD86"/>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28362C"/>
    <w:multiLevelType w:val="hybridMultilevel"/>
    <w:tmpl w:val="F5F43C3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695057"/>
    <w:multiLevelType w:val="hybridMultilevel"/>
    <w:tmpl w:val="3050FCBA"/>
    <w:lvl w:ilvl="0" w:tplc="9B3009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CF2C74"/>
    <w:multiLevelType w:val="hybridMultilevel"/>
    <w:tmpl w:val="2C229BB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6E5C68"/>
    <w:multiLevelType w:val="hybridMultilevel"/>
    <w:tmpl w:val="63C28D5C"/>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394D62"/>
    <w:multiLevelType w:val="multilevel"/>
    <w:tmpl w:val="368855B0"/>
    <w:lvl w:ilvl="0">
      <w:start w:val="1"/>
      <w:numFmt w:val="lowerLetter"/>
      <w:lvlText w:val="%1)"/>
      <w:lvlJc w:val="left"/>
      <w:pPr>
        <w:ind w:left="360" w:hanging="360"/>
      </w:pPr>
      <w:rPr>
        <w:rFonts w:ascii=".VnTime" w:eastAsia="Times New Roman" w:hAnsi=".VnTime" w:cs="Times New Roman"/>
      </w:rPr>
    </w:lvl>
    <w:lvl w:ilvl="1">
      <w:start w:val="1"/>
      <w:numFmt w:val="lowerLetter"/>
      <w:lvlText w:val="%2)"/>
      <w:lvlJc w:val="left"/>
      <w:pPr>
        <w:ind w:left="792" w:hanging="432"/>
      </w:pPr>
      <w:rPr>
        <w:rFonts w:ascii=".VnTime" w:eastAsia="Times New Roman" w:hAnsi=".VnTime" w:cs="Times New Roman"/>
      </w:rPr>
    </w:lvl>
    <w:lvl w:ilvl="2">
      <w:start w:val="1"/>
      <w:numFmt w:val="lowerLetter"/>
      <w:lvlText w:val="%3)"/>
      <w:lvlJc w:val="left"/>
      <w:pPr>
        <w:ind w:left="1080" w:hanging="360"/>
      </w:pPr>
      <w:rPr>
        <w:rFonts w:ascii=".VnTime" w:eastAsia="Times New Roman" w:hAnsi=".VnTime" w:cs="Times New Roman"/>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B32BF1"/>
    <w:multiLevelType w:val="hybridMultilevel"/>
    <w:tmpl w:val="EED061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AC2F1A"/>
    <w:multiLevelType w:val="hybridMultilevel"/>
    <w:tmpl w:val="5942C86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44195D"/>
    <w:multiLevelType w:val="hybridMultilevel"/>
    <w:tmpl w:val="960AA06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B86620">
      <w:start w:val="7"/>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023E05"/>
    <w:multiLevelType w:val="hybridMultilevel"/>
    <w:tmpl w:val="8FC28E5C"/>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5E0901"/>
    <w:multiLevelType w:val="hybridMultilevel"/>
    <w:tmpl w:val="1E9A63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BF0E48"/>
    <w:multiLevelType w:val="hybridMultilevel"/>
    <w:tmpl w:val="3A82F8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EF500C"/>
    <w:multiLevelType w:val="hybridMultilevel"/>
    <w:tmpl w:val="456CA83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A34560"/>
    <w:multiLevelType w:val="hybridMultilevel"/>
    <w:tmpl w:val="AF9EE542"/>
    <w:lvl w:ilvl="0" w:tplc="0409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206F80"/>
    <w:multiLevelType w:val="hybridMultilevel"/>
    <w:tmpl w:val="65F267F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8531DE"/>
    <w:multiLevelType w:val="hybridMultilevel"/>
    <w:tmpl w:val="9702B0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4A2DCE"/>
    <w:multiLevelType w:val="hybridMultilevel"/>
    <w:tmpl w:val="F580CF6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CB2162"/>
    <w:multiLevelType w:val="hybridMultilevel"/>
    <w:tmpl w:val="63C28D5C"/>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73DB3"/>
    <w:multiLevelType w:val="hybridMultilevel"/>
    <w:tmpl w:val="7B0E5E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2B712E"/>
    <w:multiLevelType w:val="hybridMultilevel"/>
    <w:tmpl w:val="5F54B0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22E91"/>
    <w:multiLevelType w:val="hybridMultilevel"/>
    <w:tmpl w:val="F5F43C3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5882DD0"/>
    <w:multiLevelType w:val="hybridMultilevel"/>
    <w:tmpl w:val="82AA46CA"/>
    <w:lvl w:ilvl="0" w:tplc="51C440E8">
      <w:start w:val="1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541697"/>
    <w:multiLevelType w:val="hybridMultilevel"/>
    <w:tmpl w:val="B4C6A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7B0AF9"/>
    <w:multiLevelType w:val="hybridMultilevel"/>
    <w:tmpl w:val="596E6C90"/>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294229AC">
      <w:start w:val="12"/>
      <w:numFmt w:val="decimal"/>
      <w:lvlText w:val="%4."/>
      <w:lvlJc w:val="left"/>
      <w:pPr>
        <w:ind w:left="2520" w:hanging="360"/>
      </w:pPr>
      <w:rPr>
        <w:rFonts w:hint="default"/>
      </w:rPr>
    </w:lvl>
    <w:lvl w:ilvl="4" w:tplc="5DE0DE46">
      <w:start w:val="1"/>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82C7EAD"/>
    <w:multiLevelType w:val="hybridMultilevel"/>
    <w:tmpl w:val="08A4FD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650772"/>
    <w:multiLevelType w:val="hybridMultilevel"/>
    <w:tmpl w:val="8B50E362"/>
    <w:lvl w:ilvl="0" w:tplc="08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2C128D"/>
    <w:multiLevelType w:val="hybridMultilevel"/>
    <w:tmpl w:val="C3B82156"/>
    <w:lvl w:ilvl="0" w:tplc="04090011">
      <w:start w:val="1"/>
      <w:numFmt w:val="decimal"/>
      <w:lvlText w:val="%1)"/>
      <w:lvlJc w:val="left"/>
      <w:pPr>
        <w:ind w:left="36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2" w15:restartNumberingAfterBreak="0">
    <w:nsid w:val="4F62307F"/>
    <w:multiLevelType w:val="hybridMultilevel"/>
    <w:tmpl w:val="4C7A4C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6628F2"/>
    <w:multiLevelType w:val="hybridMultilevel"/>
    <w:tmpl w:val="45EA80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1822FBF"/>
    <w:multiLevelType w:val="multilevel"/>
    <w:tmpl w:val="2E804D36"/>
    <w:lvl w:ilvl="0">
      <w:start w:val="7"/>
      <w:numFmt w:val="bullet"/>
      <w:lvlText w:val="-"/>
      <w:lvlJc w:val="left"/>
      <w:pPr>
        <w:ind w:left="360" w:hanging="360"/>
      </w:pPr>
      <w:rPr>
        <w:rFonts w:ascii="Times New Roman" w:eastAsia="Times New Roman" w:hAnsi="Times New Roman" w:cs="Times New Roman" w:hint="default"/>
      </w:rPr>
    </w:lvl>
    <w:lvl w:ilvl="1">
      <w:start w:val="1"/>
      <w:numFmt w:val="lowerLetter"/>
      <w:lvlText w:val="%2)"/>
      <w:lvlJc w:val="left"/>
      <w:pPr>
        <w:ind w:left="792" w:hanging="432"/>
      </w:pPr>
      <w:rPr>
        <w:rFonts w:ascii=".VnTime" w:eastAsia="Times New Roman" w:hAnsi=".VnTime" w:cs="Times New Roman"/>
      </w:rPr>
    </w:lvl>
    <w:lvl w:ilvl="2">
      <w:start w:val="1"/>
      <w:numFmt w:val="lowerLetter"/>
      <w:lvlText w:val="%3)"/>
      <w:lvlJc w:val="left"/>
      <w:pPr>
        <w:ind w:left="1080" w:hanging="360"/>
      </w:pPr>
      <w:rPr>
        <w:rFonts w:ascii=".VnTime" w:eastAsia="Times New Roman" w:hAnsi=".VnTime" w:cs="Times New Roman"/>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8A5086"/>
    <w:multiLevelType w:val="hybridMultilevel"/>
    <w:tmpl w:val="C4ACB0A8"/>
    <w:lvl w:ilvl="0" w:tplc="1DB86620">
      <w:start w:val="7"/>
      <w:numFmt w:val="bullet"/>
      <w:lvlText w:val="-"/>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B86620">
      <w:start w:val="7"/>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3705AA"/>
    <w:multiLevelType w:val="hybridMultilevel"/>
    <w:tmpl w:val="63C28D5C"/>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9A4677"/>
    <w:multiLevelType w:val="multilevel"/>
    <w:tmpl w:val="1D2C961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numFmt w:val="bullet"/>
      <w:lvlText w:val="-"/>
      <w:lvlJc w:val="left"/>
      <w:pPr>
        <w:ind w:left="1080" w:hanging="360"/>
      </w:pPr>
      <w:rPr>
        <w:rFonts w:ascii="Calibri" w:eastAsiaTheme="minorHAnsi" w:hAnsi="Calibri" w:cs="Calibri" w:hint="default"/>
      </w:rPr>
    </w:lvl>
    <w:lvl w:ilvl="3">
      <w:start w:val="2"/>
      <w:numFmt w:val="bullet"/>
      <w:lvlText w:val="+"/>
      <w:lvlJc w:val="left"/>
      <w:pPr>
        <w:ind w:left="1440" w:hanging="360"/>
      </w:pPr>
      <w:rPr>
        <w:rFonts w:ascii="Times New Roman" w:eastAsiaTheme="minorHAnsi"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A165A3"/>
    <w:multiLevelType w:val="hybridMultilevel"/>
    <w:tmpl w:val="65F267F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6831A6"/>
    <w:multiLevelType w:val="hybridMultilevel"/>
    <w:tmpl w:val="4EE29AB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5537FE"/>
    <w:multiLevelType w:val="hybridMultilevel"/>
    <w:tmpl w:val="65F267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341546"/>
    <w:multiLevelType w:val="hybridMultilevel"/>
    <w:tmpl w:val="51FA5BAC"/>
    <w:lvl w:ilvl="0" w:tplc="FFFFFFFF">
      <w:start w:val="1"/>
      <w:numFmt w:val="decimal"/>
      <w:lvlText w:val="%1."/>
      <w:lvlJc w:val="left"/>
      <w:pPr>
        <w:ind w:left="360" w:hanging="360"/>
      </w:p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CED3F6E"/>
    <w:multiLevelType w:val="hybridMultilevel"/>
    <w:tmpl w:val="65F267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1DC06D3"/>
    <w:multiLevelType w:val="multilevel"/>
    <w:tmpl w:val="86B078D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VnTime" w:eastAsia="Times New Roman" w:hAnsi=".VnTime" w:cs="Times New Roman"/>
      </w:rPr>
    </w:lvl>
    <w:lvl w:ilvl="2">
      <w:start w:val="1"/>
      <w:numFmt w:val="lowerLetter"/>
      <w:lvlText w:val="%3)"/>
      <w:lvlJc w:val="left"/>
      <w:pPr>
        <w:ind w:left="1080" w:hanging="360"/>
      </w:pPr>
      <w:rPr>
        <w:rFonts w:ascii=".VnTime" w:eastAsia="Times New Roman" w:hAnsi=".VnTime" w:cs="Times New Roman"/>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2E660F3"/>
    <w:multiLevelType w:val="hybridMultilevel"/>
    <w:tmpl w:val="38F695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D27DD5"/>
    <w:multiLevelType w:val="hybridMultilevel"/>
    <w:tmpl w:val="7C789AFC"/>
    <w:lvl w:ilvl="0" w:tplc="FFFFFFFF">
      <w:start w:val="1"/>
      <w:numFmt w:val="decimal"/>
      <w:lvlText w:val="%1)"/>
      <w:lvlJc w:val="left"/>
      <w:pPr>
        <w:ind w:left="360" w:hanging="360"/>
      </w:p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2"/>
      <w:numFmt w:val="decimal"/>
      <w:lvlText w:val="%4."/>
      <w:lvlJc w:val="left"/>
      <w:pPr>
        <w:ind w:left="2520" w:hanging="360"/>
      </w:pPr>
      <w:rPr>
        <w:rFonts w:hint="default"/>
      </w:r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68282009"/>
    <w:multiLevelType w:val="multilevel"/>
    <w:tmpl w:val="86B078D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VnTime" w:eastAsia="Times New Roman" w:hAnsi=".VnTime" w:cs="Times New Roman"/>
      </w:rPr>
    </w:lvl>
    <w:lvl w:ilvl="2">
      <w:start w:val="1"/>
      <w:numFmt w:val="lowerLetter"/>
      <w:lvlText w:val="%3)"/>
      <w:lvlJc w:val="left"/>
      <w:pPr>
        <w:ind w:left="1080" w:hanging="360"/>
      </w:pPr>
      <w:rPr>
        <w:rFonts w:ascii=".VnTime" w:eastAsia="Times New Roman" w:hAnsi=".VnTime" w:cs="Times New Roman"/>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86F2BC9"/>
    <w:multiLevelType w:val="hybridMultilevel"/>
    <w:tmpl w:val="FC00345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8AF5AD2"/>
    <w:multiLevelType w:val="hybridMultilevel"/>
    <w:tmpl w:val="D722BB0E"/>
    <w:lvl w:ilvl="0" w:tplc="FFFFFFFF">
      <w:start w:val="1"/>
      <w:numFmt w:val="decimal"/>
      <w:lvlText w:val="%1)"/>
      <w:lvlJc w:val="left"/>
      <w:pPr>
        <w:ind w:left="360" w:hanging="360"/>
      </w:p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2"/>
      <w:numFmt w:val="decimal"/>
      <w:lvlText w:val="%4."/>
      <w:lvlJc w:val="left"/>
      <w:pPr>
        <w:ind w:left="2520" w:hanging="360"/>
      </w:pPr>
      <w:rPr>
        <w:rFonts w:hint="default"/>
      </w:r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90817C1"/>
    <w:multiLevelType w:val="hybridMultilevel"/>
    <w:tmpl w:val="65F267F6"/>
    <w:lvl w:ilvl="0" w:tplc="08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A307DDA"/>
    <w:multiLevelType w:val="hybridMultilevel"/>
    <w:tmpl w:val="A05A16FA"/>
    <w:lvl w:ilvl="0" w:tplc="FFFFFFFF">
      <w:start w:val="1"/>
      <w:numFmt w:val="decimal"/>
      <w:lvlText w:val="%1."/>
      <w:lvlJc w:val="left"/>
      <w:pPr>
        <w:ind w:left="360" w:hanging="360"/>
      </w:pPr>
    </w:lvl>
    <w:lvl w:ilvl="1" w:tplc="1DB86620">
      <w:start w:val="7"/>
      <w:numFmt w:val="bullet"/>
      <w:lvlText w:val="-"/>
      <w:lvlJc w:val="left"/>
      <w:pPr>
        <w:ind w:left="720" w:hanging="360"/>
      </w:pPr>
      <w:rPr>
        <w:rFonts w:ascii="Times New Roman" w:eastAsia="Times New Roman" w:hAnsi="Times New Roman" w:cs="Times New Roman"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A6D13B4"/>
    <w:multiLevelType w:val="hybridMultilevel"/>
    <w:tmpl w:val="60B0C0C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B9E67D5"/>
    <w:multiLevelType w:val="hybridMultilevel"/>
    <w:tmpl w:val="644AE1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EA752AB"/>
    <w:multiLevelType w:val="hybridMultilevel"/>
    <w:tmpl w:val="45EA80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F874A8D"/>
    <w:multiLevelType w:val="hybridMultilevel"/>
    <w:tmpl w:val="63C28D5C"/>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903F78"/>
    <w:multiLevelType w:val="hybridMultilevel"/>
    <w:tmpl w:val="4B4866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4A66159"/>
    <w:multiLevelType w:val="hybridMultilevel"/>
    <w:tmpl w:val="A6D4A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50F1C17"/>
    <w:multiLevelType w:val="hybridMultilevel"/>
    <w:tmpl w:val="3A82F8F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221D2A"/>
    <w:multiLevelType w:val="hybridMultilevel"/>
    <w:tmpl w:val="34202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BC14A1"/>
    <w:multiLevelType w:val="hybridMultilevel"/>
    <w:tmpl w:val="65F267F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A596F52"/>
    <w:multiLevelType w:val="multilevel"/>
    <w:tmpl w:val="B088D48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AC93E12"/>
    <w:multiLevelType w:val="hybridMultilevel"/>
    <w:tmpl w:val="FA7E36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C2573D4"/>
    <w:multiLevelType w:val="hybridMultilevel"/>
    <w:tmpl w:val="456CA83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0"/>
  </w:num>
  <w:num w:numId="2">
    <w:abstractNumId w:val="30"/>
  </w:num>
  <w:num w:numId="3">
    <w:abstractNumId w:val="4"/>
  </w:num>
  <w:num w:numId="4">
    <w:abstractNumId w:val="39"/>
  </w:num>
  <w:num w:numId="5">
    <w:abstractNumId w:val="32"/>
  </w:num>
  <w:num w:numId="6">
    <w:abstractNumId w:val="20"/>
  </w:num>
  <w:num w:numId="7">
    <w:abstractNumId w:val="22"/>
  </w:num>
  <w:num w:numId="8">
    <w:abstractNumId w:val="28"/>
  </w:num>
  <w:num w:numId="9">
    <w:abstractNumId w:val="13"/>
  </w:num>
  <w:num w:numId="10">
    <w:abstractNumId w:val="24"/>
  </w:num>
  <w:num w:numId="11">
    <w:abstractNumId w:val="49"/>
  </w:num>
  <w:num w:numId="12">
    <w:abstractNumId w:val="59"/>
  </w:num>
  <w:num w:numId="13">
    <w:abstractNumId w:val="38"/>
  </w:num>
  <w:num w:numId="14">
    <w:abstractNumId w:val="61"/>
  </w:num>
  <w:num w:numId="15">
    <w:abstractNumId w:val="53"/>
  </w:num>
  <w:num w:numId="16">
    <w:abstractNumId w:val="9"/>
  </w:num>
  <w:num w:numId="17">
    <w:abstractNumId w:val="33"/>
  </w:num>
  <w:num w:numId="18">
    <w:abstractNumId w:val="21"/>
  </w:num>
  <w:num w:numId="19">
    <w:abstractNumId w:val="19"/>
  </w:num>
  <w:num w:numId="20">
    <w:abstractNumId w:val="42"/>
  </w:num>
  <w:num w:numId="21">
    <w:abstractNumId w:val="27"/>
  </w:num>
  <w:num w:numId="22">
    <w:abstractNumId w:val="11"/>
  </w:num>
  <w:num w:numId="23">
    <w:abstractNumId w:val="17"/>
  </w:num>
  <w:num w:numId="24">
    <w:abstractNumId w:val="62"/>
  </w:num>
  <w:num w:numId="25">
    <w:abstractNumId w:val="44"/>
  </w:num>
  <w:num w:numId="26">
    <w:abstractNumId w:val="52"/>
  </w:num>
  <w:num w:numId="27">
    <w:abstractNumId w:val="58"/>
  </w:num>
  <w:num w:numId="28">
    <w:abstractNumId w:val="6"/>
  </w:num>
  <w:num w:numId="29">
    <w:abstractNumId w:val="29"/>
  </w:num>
  <w:num w:numId="30">
    <w:abstractNumId w:val="25"/>
  </w:num>
  <w:num w:numId="31">
    <w:abstractNumId w:val="23"/>
  </w:num>
  <w:num w:numId="32">
    <w:abstractNumId w:val="31"/>
  </w:num>
  <w:num w:numId="33">
    <w:abstractNumId w:val="36"/>
  </w:num>
  <w:num w:numId="34">
    <w:abstractNumId w:val="54"/>
  </w:num>
  <w:num w:numId="35">
    <w:abstractNumId w:val="40"/>
  </w:num>
  <w:num w:numId="36">
    <w:abstractNumId w:val="55"/>
  </w:num>
  <w:num w:numId="37">
    <w:abstractNumId w:val="7"/>
  </w:num>
  <w:num w:numId="38">
    <w:abstractNumId w:val="51"/>
  </w:num>
  <w:num w:numId="39">
    <w:abstractNumId w:val="12"/>
  </w:num>
  <w:num w:numId="40">
    <w:abstractNumId w:val="47"/>
  </w:num>
  <w:num w:numId="41">
    <w:abstractNumId w:val="15"/>
  </w:num>
  <w:num w:numId="42">
    <w:abstractNumId w:val="16"/>
  </w:num>
  <w:num w:numId="43">
    <w:abstractNumId w:val="46"/>
  </w:num>
  <w:num w:numId="44">
    <w:abstractNumId w:val="37"/>
  </w:num>
  <w:num w:numId="45">
    <w:abstractNumId w:val="5"/>
  </w:num>
  <w:num w:numId="46">
    <w:abstractNumId w:val="26"/>
  </w:num>
  <w:num w:numId="47">
    <w:abstractNumId w:val="8"/>
  </w:num>
  <w:num w:numId="48">
    <w:abstractNumId w:val="1"/>
  </w:num>
  <w:num w:numId="49">
    <w:abstractNumId w:val="2"/>
  </w:num>
  <w:num w:numId="50">
    <w:abstractNumId w:val="3"/>
  </w:num>
  <w:num w:numId="51">
    <w:abstractNumId w:val="56"/>
  </w:num>
  <w:num w:numId="52">
    <w:abstractNumId w:val="35"/>
  </w:num>
  <w:num w:numId="53">
    <w:abstractNumId w:val="45"/>
  </w:num>
  <w:num w:numId="54">
    <w:abstractNumId w:val="48"/>
  </w:num>
  <w:num w:numId="55">
    <w:abstractNumId w:val="18"/>
  </w:num>
  <w:num w:numId="56">
    <w:abstractNumId w:val="50"/>
  </w:num>
  <w:num w:numId="57">
    <w:abstractNumId w:val="14"/>
  </w:num>
  <w:num w:numId="58">
    <w:abstractNumId w:val="0"/>
  </w:num>
  <w:num w:numId="59">
    <w:abstractNumId w:val="43"/>
  </w:num>
  <w:num w:numId="60">
    <w:abstractNumId w:val="34"/>
  </w:num>
  <w:num w:numId="61">
    <w:abstractNumId w:val="10"/>
  </w:num>
  <w:num w:numId="62">
    <w:abstractNumId w:val="57"/>
  </w:num>
  <w:num w:numId="63">
    <w:abstractNumId w:val="41"/>
  </w:num>
  <w:numIdMacAtCleanup w:val="6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Le Van Truong">
    <w15:presenceInfo w15:providerId="Windows Live" w15:userId="324f360941ef1e26"/>
  </w15:person>
  <w15:person w15:author="admin">
    <w15:presenceInfo w15:providerId="Windows Live" w15:userId="324f360941ef1e26"/>
  </w15:person>
  <w15:person w15:author="Thu Do">
    <w15:presenceInfo w15:providerId="None" w15:userId="Thu 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774"/>
    <w:rsid w:val="0002061F"/>
    <w:rsid w:val="000406CC"/>
    <w:rsid w:val="000467F2"/>
    <w:rsid w:val="00054241"/>
    <w:rsid w:val="00083685"/>
    <w:rsid w:val="0009007D"/>
    <w:rsid w:val="000A24C4"/>
    <w:rsid w:val="000E6F32"/>
    <w:rsid w:val="000F77A3"/>
    <w:rsid w:val="00116774"/>
    <w:rsid w:val="0012367E"/>
    <w:rsid w:val="00161709"/>
    <w:rsid w:val="001652AF"/>
    <w:rsid w:val="00177AC3"/>
    <w:rsid w:val="00184B36"/>
    <w:rsid w:val="001B7F35"/>
    <w:rsid w:val="001C0E4C"/>
    <w:rsid w:val="001D10DA"/>
    <w:rsid w:val="001E638E"/>
    <w:rsid w:val="00266CFA"/>
    <w:rsid w:val="002E0ED4"/>
    <w:rsid w:val="002E5A8D"/>
    <w:rsid w:val="003072A6"/>
    <w:rsid w:val="00376700"/>
    <w:rsid w:val="00385387"/>
    <w:rsid w:val="003A466A"/>
    <w:rsid w:val="003B30C1"/>
    <w:rsid w:val="003B44A5"/>
    <w:rsid w:val="003B4EE3"/>
    <w:rsid w:val="003C64B0"/>
    <w:rsid w:val="003F7CAB"/>
    <w:rsid w:val="00416E28"/>
    <w:rsid w:val="0042442E"/>
    <w:rsid w:val="00424FCD"/>
    <w:rsid w:val="0042776E"/>
    <w:rsid w:val="00430CF7"/>
    <w:rsid w:val="00430DEB"/>
    <w:rsid w:val="00434572"/>
    <w:rsid w:val="004506A9"/>
    <w:rsid w:val="00471753"/>
    <w:rsid w:val="004A3D71"/>
    <w:rsid w:val="004B7997"/>
    <w:rsid w:val="004D4115"/>
    <w:rsid w:val="004F2051"/>
    <w:rsid w:val="004F4D01"/>
    <w:rsid w:val="004F6A99"/>
    <w:rsid w:val="00503FAF"/>
    <w:rsid w:val="00533BB8"/>
    <w:rsid w:val="005561A5"/>
    <w:rsid w:val="005600C9"/>
    <w:rsid w:val="00564950"/>
    <w:rsid w:val="00574356"/>
    <w:rsid w:val="00584A03"/>
    <w:rsid w:val="005A1EE3"/>
    <w:rsid w:val="005A3FF9"/>
    <w:rsid w:val="005B29DA"/>
    <w:rsid w:val="005B3179"/>
    <w:rsid w:val="005B45CA"/>
    <w:rsid w:val="005C3EEE"/>
    <w:rsid w:val="005E259F"/>
    <w:rsid w:val="0060326A"/>
    <w:rsid w:val="00607C7D"/>
    <w:rsid w:val="0064325C"/>
    <w:rsid w:val="00654E56"/>
    <w:rsid w:val="006551FC"/>
    <w:rsid w:val="0065605D"/>
    <w:rsid w:val="006663AD"/>
    <w:rsid w:val="006979E0"/>
    <w:rsid w:val="006A1A1F"/>
    <w:rsid w:val="006A5E93"/>
    <w:rsid w:val="006B62A0"/>
    <w:rsid w:val="006C6F46"/>
    <w:rsid w:val="006F0ADB"/>
    <w:rsid w:val="00703006"/>
    <w:rsid w:val="00703028"/>
    <w:rsid w:val="00712C87"/>
    <w:rsid w:val="007539E0"/>
    <w:rsid w:val="00771079"/>
    <w:rsid w:val="00786A57"/>
    <w:rsid w:val="007A427B"/>
    <w:rsid w:val="007A745E"/>
    <w:rsid w:val="007D2045"/>
    <w:rsid w:val="007E3330"/>
    <w:rsid w:val="00812558"/>
    <w:rsid w:val="00830B9F"/>
    <w:rsid w:val="00832B90"/>
    <w:rsid w:val="00865114"/>
    <w:rsid w:val="00882462"/>
    <w:rsid w:val="0088507F"/>
    <w:rsid w:val="008B3B6D"/>
    <w:rsid w:val="008C0CFB"/>
    <w:rsid w:val="008F58BC"/>
    <w:rsid w:val="009279B9"/>
    <w:rsid w:val="0093347E"/>
    <w:rsid w:val="00966551"/>
    <w:rsid w:val="009710FF"/>
    <w:rsid w:val="00976C07"/>
    <w:rsid w:val="0098062B"/>
    <w:rsid w:val="00996A9B"/>
    <w:rsid w:val="009A667E"/>
    <w:rsid w:val="009B4615"/>
    <w:rsid w:val="009B4D50"/>
    <w:rsid w:val="009C4721"/>
    <w:rsid w:val="009D02C2"/>
    <w:rsid w:val="009D5233"/>
    <w:rsid w:val="009D5BDC"/>
    <w:rsid w:val="009E7E5D"/>
    <w:rsid w:val="00A05461"/>
    <w:rsid w:val="00A53770"/>
    <w:rsid w:val="00A61BD2"/>
    <w:rsid w:val="00A71B8F"/>
    <w:rsid w:val="00A75C6B"/>
    <w:rsid w:val="00A86E6E"/>
    <w:rsid w:val="00AB43B1"/>
    <w:rsid w:val="00AC4053"/>
    <w:rsid w:val="00AE27DE"/>
    <w:rsid w:val="00AE6F33"/>
    <w:rsid w:val="00AF3271"/>
    <w:rsid w:val="00B324C9"/>
    <w:rsid w:val="00B431C8"/>
    <w:rsid w:val="00B44541"/>
    <w:rsid w:val="00B60F18"/>
    <w:rsid w:val="00B62FFE"/>
    <w:rsid w:val="00B63387"/>
    <w:rsid w:val="00B66C56"/>
    <w:rsid w:val="00BA01E3"/>
    <w:rsid w:val="00BA3884"/>
    <w:rsid w:val="00BF3789"/>
    <w:rsid w:val="00BF384F"/>
    <w:rsid w:val="00C13F7C"/>
    <w:rsid w:val="00C14E9E"/>
    <w:rsid w:val="00C42755"/>
    <w:rsid w:val="00C54E53"/>
    <w:rsid w:val="00C721BF"/>
    <w:rsid w:val="00C83AF4"/>
    <w:rsid w:val="00CC0148"/>
    <w:rsid w:val="00CD2F58"/>
    <w:rsid w:val="00CD7391"/>
    <w:rsid w:val="00CE4181"/>
    <w:rsid w:val="00CE4291"/>
    <w:rsid w:val="00CF5D75"/>
    <w:rsid w:val="00D13121"/>
    <w:rsid w:val="00D370BE"/>
    <w:rsid w:val="00D4101B"/>
    <w:rsid w:val="00D9025D"/>
    <w:rsid w:val="00DA76A4"/>
    <w:rsid w:val="00DF5104"/>
    <w:rsid w:val="00DF7F9B"/>
    <w:rsid w:val="00E168EA"/>
    <w:rsid w:val="00E20264"/>
    <w:rsid w:val="00E404FE"/>
    <w:rsid w:val="00E4669B"/>
    <w:rsid w:val="00E707C0"/>
    <w:rsid w:val="00ED4E3A"/>
    <w:rsid w:val="00ED6B8E"/>
    <w:rsid w:val="00ED7B83"/>
    <w:rsid w:val="00EE46BE"/>
    <w:rsid w:val="00EF0DA9"/>
    <w:rsid w:val="00EF24EC"/>
    <w:rsid w:val="00F01FC1"/>
    <w:rsid w:val="00F16590"/>
    <w:rsid w:val="00F24037"/>
    <w:rsid w:val="00F607F5"/>
    <w:rsid w:val="00F71C37"/>
    <w:rsid w:val="00F7623A"/>
    <w:rsid w:val="00F91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E128A"/>
  <w15:chartTrackingRefBased/>
  <w15:docId w15:val="{8E6ECED5-6196-46BE-B004-2F0593D2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774"/>
    <w:pPr>
      <w:spacing w:after="0" w:line="240" w:lineRule="auto"/>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774"/>
    <w:pPr>
      <w:ind w:left="720"/>
      <w:contextualSpacing/>
    </w:pPr>
  </w:style>
  <w:style w:type="table" w:styleId="TableGrid">
    <w:name w:val="Table Grid"/>
    <w:basedOn w:val="TableNormal"/>
    <w:uiPriority w:val="39"/>
    <w:rsid w:val="00CE4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83AF4"/>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unhideWhenUsed/>
    <w:rsid w:val="00E4669B"/>
    <w:rPr>
      <w:color w:val="0563C1" w:themeColor="hyperlink"/>
      <w:u w:val="single"/>
    </w:rPr>
  </w:style>
  <w:style w:type="paragraph" w:styleId="Header">
    <w:name w:val="header"/>
    <w:basedOn w:val="Normal"/>
    <w:link w:val="HeaderChar"/>
    <w:uiPriority w:val="99"/>
    <w:unhideWhenUsed/>
    <w:rsid w:val="00E4669B"/>
    <w:pPr>
      <w:tabs>
        <w:tab w:val="center" w:pos="4680"/>
        <w:tab w:val="right" w:pos="9360"/>
      </w:tabs>
    </w:pPr>
  </w:style>
  <w:style w:type="character" w:customStyle="1" w:styleId="HeaderChar">
    <w:name w:val="Header Char"/>
    <w:basedOn w:val="DefaultParagraphFont"/>
    <w:link w:val="Header"/>
    <w:uiPriority w:val="99"/>
    <w:rsid w:val="00E4669B"/>
    <w:rPr>
      <w:rFonts w:ascii=".VnTime" w:eastAsia="Times New Roman" w:hAnsi=".VnTime" w:cs="Times New Roman"/>
      <w:sz w:val="28"/>
      <w:szCs w:val="20"/>
    </w:rPr>
  </w:style>
  <w:style w:type="paragraph" w:styleId="Footer">
    <w:name w:val="footer"/>
    <w:basedOn w:val="Normal"/>
    <w:link w:val="FooterChar"/>
    <w:uiPriority w:val="99"/>
    <w:unhideWhenUsed/>
    <w:rsid w:val="00E4669B"/>
    <w:pPr>
      <w:tabs>
        <w:tab w:val="center" w:pos="4680"/>
        <w:tab w:val="right" w:pos="9360"/>
      </w:tabs>
    </w:pPr>
  </w:style>
  <w:style w:type="character" w:customStyle="1" w:styleId="FooterChar">
    <w:name w:val="Footer Char"/>
    <w:basedOn w:val="DefaultParagraphFont"/>
    <w:link w:val="Footer"/>
    <w:uiPriority w:val="99"/>
    <w:rsid w:val="00E4669B"/>
    <w:rPr>
      <w:rFonts w:ascii=".VnTime" w:eastAsia="Times New Roman" w:hAnsi=".VnTime" w:cs="Times New Roman"/>
      <w:sz w:val="28"/>
      <w:szCs w:val="20"/>
    </w:rPr>
  </w:style>
  <w:style w:type="character" w:styleId="CommentReference">
    <w:name w:val="annotation reference"/>
    <w:basedOn w:val="DefaultParagraphFont"/>
    <w:uiPriority w:val="99"/>
    <w:semiHidden/>
    <w:unhideWhenUsed/>
    <w:rsid w:val="006B62A0"/>
    <w:rPr>
      <w:sz w:val="16"/>
      <w:szCs w:val="16"/>
    </w:rPr>
  </w:style>
  <w:style w:type="paragraph" w:styleId="CommentText">
    <w:name w:val="annotation text"/>
    <w:basedOn w:val="Normal"/>
    <w:link w:val="CommentTextChar"/>
    <w:uiPriority w:val="99"/>
    <w:unhideWhenUsed/>
    <w:rsid w:val="006B62A0"/>
    <w:rPr>
      <w:sz w:val="20"/>
    </w:rPr>
  </w:style>
  <w:style w:type="character" w:customStyle="1" w:styleId="CommentTextChar">
    <w:name w:val="Comment Text Char"/>
    <w:basedOn w:val="DefaultParagraphFont"/>
    <w:link w:val="CommentText"/>
    <w:uiPriority w:val="99"/>
    <w:rsid w:val="006B62A0"/>
    <w:rPr>
      <w:rFonts w:ascii=".VnTime" w:eastAsia="Times New Roman" w:hAnsi=".VnTime" w:cs="Times New Roman"/>
      <w:sz w:val="20"/>
      <w:szCs w:val="20"/>
    </w:rPr>
  </w:style>
  <w:style w:type="paragraph" w:styleId="CommentSubject">
    <w:name w:val="annotation subject"/>
    <w:basedOn w:val="CommentText"/>
    <w:next w:val="CommentText"/>
    <w:link w:val="CommentSubjectChar"/>
    <w:uiPriority w:val="99"/>
    <w:semiHidden/>
    <w:unhideWhenUsed/>
    <w:rsid w:val="006B62A0"/>
    <w:rPr>
      <w:b/>
      <w:bCs/>
    </w:rPr>
  </w:style>
  <w:style w:type="character" w:customStyle="1" w:styleId="CommentSubjectChar">
    <w:name w:val="Comment Subject Char"/>
    <w:basedOn w:val="CommentTextChar"/>
    <w:link w:val="CommentSubject"/>
    <w:uiPriority w:val="99"/>
    <w:semiHidden/>
    <w:rsid w:val="006B62A0"/>
    <w:rPr>
      <w:rFonts w:ascii=".VnTime" w:eastAsia="Times New Roman" w:hAnsi=".VnTime" w:cs="Times New Roman"/>
      <w:b/>
      <w:bCs/>
      <w:sz w:val="20"/>
      <w:szCs w:val="20"/>
    </w:rPr>
  </w:style>
  <w:style w:type="paragraph" w:styleId="BalloonText">
    <w:name w:val="Balloon Text"/>
    <w:basedOn w:val="Normal"/>
    <w:link w:val="BalloonTextChar"/>
    <w:uiPriority w:val="99"/>
    <w:semiHidden/>
    <w:unhideWhenUsed/>
    <w:rsid w:val="006B62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2A0"/>
    <w:rPr>
      <w:rFonts w:ascii="Segoe UI" w:eastAsia="Times New Roman" w:hAnsi="Segoe UI" w:cs="Segoe UI"/>
      <w:sz w:val="18"/>
      <w:szCs w:val="18"/>
    </w:rPr>
  </w:style>
  <w:style w:type="paragraph" w:styleId="Revision">
    <w:name w:val="Revision"/>
    <w:hidden/>
    <w:uiPriority w:val="99"/>
    <w:semiHidden/>
    <w:rsid w:val="00AB43B1"/>
    <w:pPr>
      <w:spacing w:after="0" w:line="240" w:lineRule="auto"/>
    </w:pPr>
    <w:rPr>
      <w:rFonts w:ascii=".VnTime" w:eastAsia="Times New Roman" w:hAnsi=".VnTime" w:cs="Times New Roman"/>
      <w:sz w:val="28"/>
      <w:szCs w:val="20"/>
    </w:rPr>
  </w:style>
  <w:style w:type="table" w:customStyle="1" w:styleId="TableGrid1">
    <w:name w:val="Table Grid1"/>
    <w:basedOn w:val="TableNormal"/>
    <w:next w:val="TableGrid"/>
    <w:uiPriority w:val="39"/>
    <w:rsid w:val="00020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33727">
      <w:bodyDiv w:val="1"/>
      <w:marLeft w:val="0"/>
      <w:marRight w:val="0"/>
      <w:marTop w:val="0"/>
      <w:marBottom w:val="0"/>
      <w:divBdr>
        <w:top w:val="none" w:sz="0" w:space="0" w:color="auto"/>
        <w:left w:val="none" w:sz="0" w:space="0" w:color="auto"/>
        <w:bottom w:val="none" w:sz="0" w:space="0" w:color="auto"/>
        <w:right w:val="none" w:sz="0" w:space="0" w:color="auto"/>
      </w:divBdr>
    </w:div>
    <w:div w:id="638462881">
      <w:bodyDiv w:val="1"/>
      <w:marLeft w:val="0"/>
      <w:marRight w:val="0"/>
      <w:marTop w:val="0"/>
      <w:marBottom w:val="0"/>
      <w:divBdr>
        <w:top w:val="none" w:sz="0" w:space="0" w:color="auto"/>
        <w:left w:val="none" w:sz="0" w:space="0" w:color="auto"/>
        <w:bottom w:val="none" w:sz="0" w:space="0" w:color="auto"/>
        <w:right w:val="none" w:sz="0" w:space="0" w:color="auto"/>
      </w:divBdr>
    </w:div>
    <w:div w:id="698360827">
      <w:bodyDiv w:val="1"/>
      <w:marLeft w:val="0"/>
      <w:marRight w:val="0"/>
      <w:marTop w:val="0"/>
      <w:marBottom w:val="0"/>
      <w:divBdr>
        <w:top w:val="none" w:sz="0" w:space="0" w:color="auto"/>
        <w:left w:val="none" w:sz="0" w:space="0" w:color="auto"/>
        <w:bottom w:val="none" w:sz="0" w:space="0" w:color="auto"/>
        <w:right w:val="none" w:sz="0" w:space="0" w:color="auto"/>
      </w:divBdr>
    </w:div>
    <w:div w:id="715467119">
      <w:bodyDiv w:val="1"/>
      <w:marLeft w:val="0"/>
      <w:marRight w:val="0"/>
      <w:marTop w:val="0"/>
      <w:marBottom w:val="0"/>
      <w:divBdr>
        <w:top w:val="none" w:sz="0" w:space="0" w:color="auto"/>
        <w:left w:val="none" w:sz="0" w:space="0" w:color="auto"/>
        <w:bottom w:val="none" w:sz="0" w:space="0" w:color="auto"/>
        <w:right w:val="none" w:sz="0" w:space="0" w:color="auto"/>
      </w:divBdr>
    </w:div>
    <w:div w:id="1627809975">
      <w:bodyDiv w:val="1"/>
      <w:marLeft w:val="0"/>
      <w:marRight w:val="0"/>
      <w:marTop w:val="0"/>
      <w:marBottom w:val="0"/>
      <w:divBdr>
        <w:top w:val="none" w:sz="0" w:space="0" w:color="auto"/>
        <w:left w:val="none" w:sz="0" w:space="0" w:color="auto"/>
        <w:bottom w:val="none" w:sz="0" w:space="0" w:color="auto"/>
        <w:right w:val="none" w:sz="0" w:space="0" w:color="auto"/>
      </w:divBdr>
    </w:div>
    <w:div w:id="192167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6/09/relationships/commentsIds" Target="commentsIds.xml"/><Relationship Id="rId5" Type="http://schemas.openxmlformats.org/officeDocument/2006/relationships/comments" Target="comment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10344</Words>
  <Characters>58966</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 Do</dc:creator>
  <cp:keywords/>
  <dc:description/>
  <cp:lastModifiedBy>Dell</cp:lastModifiedBy>
  <cp:revision>2</cp:revision>
  <dcterms:created xsi:type="dcterms:W3CDTF">2023-05-03T08:01:00Z</dcterms:created>
  <dcterms:modified xsi:type="dcterms:W3CDTF">2023-05-03T08:01:00Z</dcterms:modified>
</cp:coreProperties>
</file>